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CB1" w:rsidRPr="00CF2DCF" w:rsidRDefault="00B24D80" w:rsidP="00AA0CB1">
      <w:pPr>
        <w:autoSpaceDE/>
        <w:autoSpaceDN/>
        <w:ind w:right="1474"/>
        <w:jc w:val="both"/>
        <w:rPr>
          <w:rFonts w:ascii="Arial" w:hAnsi="Arial" w:cs="Arial"/>
          <w:b/>
          <w:sz w:val="28"/>
          <w:szCs w:val="24"/>
        </w:rPr>
      </w:pPr>
      <w:r>
        <w:rPr>
          <w:rFonts w:ascii="Arial" w:hAnsi="Arial" w:cs="Arial"/>
          <w:b/>
          <w:sz w:val="28"/>
          <w:szCs w:val="24"/>
        </w:rPr>
        <w:t xml:space="preserve"> </w:t>
      </w:r>
      <w:r w:rsidR="00C9565A">
        <w:rPr>
          <w:rFonts w:ascii="Arial" w:hAnsi="Arial" w:cs="Arial"/>
          <w:noProof/>
          <w:sz w:val="24"/>
          <w:szCs w:val="24"/>
          <w:lang w:eastAsia="en-US"/>
        </w:rPr>
        <w:drawing>
          <wp:inline distT="0" distB="0" distL="0" distR="0" wp14:anchorId="662755B8" wp14:editId="0E106A29">
            <wp:extent cx="581025" cy="495300"/>
            <wp:effectExtent l="0" t="0" r="9525" b="0"/>
            <wp:docPr id="1" name="Εικόνα 1"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9100" b="21857"/>
                    <a:stretch>
                      <a:fillRect/>
                    </a:stretch>
                  </pic:blipFill>
                  <pic:spPr bwMode="auto">
                    <a:xfrm>
                      <a:off x="0" y="0"/>
                      <a:ext cx="581025" cy="495300"/>
                    </a:xfrm>
                    <a:prstGeom prst="rect">
                      <a:avLst/>
                    </a:prstGeom>
                    <a:noFill/>
                    <a:ln>
                      <a:noFill/>
                    </a:ln>
                  </pic:spPr>
                </pic:pic>
              </a:graphicData>
            </a:graphic>
          </wp:inline>
        </w:drawing>
      </w:r>
    </w:p>
    <w:p w:rsidR="00AA0CB1" w:rsidRPr="0029388F" w:rsidRDefault="00AA0CB1" w:rsidP="00AA0CB1">
      <w:pPr>
        <w:autoSpaceDE/>
        <w:autoSpaceDN/>
        <w:ind w:right="1474"/>
        <w:jc w:val="both"/>
        <w:rPr>
          <w:b/>
          <w:sz w:val="18"/>
          <w:szCs w:val="18"/>
          <w:lang w:val="en-GB"/>
        </w:rPr>
      </w:pPr>
      <w:r w:rsidRPr="0029388F">
        <w:rPr>
          <w:b/>
          <w:sz w:val="18"/>
          <w:szCs w:val="18"/>
          <w:lang w:val="en-GB"/>
        </w:rPr>
        <w:t>INDEPENDENT POWER TRANSMISSION OPERATOR S.A.</w:t>
      </w:r>
    </w:p>
    <w:p w:rsidR="00AA0CB1" w:rsidRPr="0029388F" w:rsidRDefault="00AA0CB1" w:rsidP="00AA0CB1">
      <w:pPr>
        <w:autoSpaceDE/>
        <w:autoSpaceDN/>
        <w:ind w:right="1474"/>
        <w:jc w:val="both"/>
        <w:rPr>
          <w:b/>
          <w:sz w:val="18"/>
          <w:szCs w:val="18"/>
          <w:lang w:val="en-GB"/>
        </w:rPr>
      </w:pPr>
      <w:r w:rsidRPr="0029388F">
        <w:rPr>
          <w:b/>
          <w:sz w:val="18"/>
          <w:szCs w:val="18"/>
          <w:lang w:val="en-GB"/>
        </w:rPr>
        <w:t xml:space="preserve">TNPRD/ SUBSTATION SPECIFICATION &amp; EQUIPMENT SECTION </w:t>
      </w:r>
    </w:p>
    <w:p w:rsidR="00AA0CB1" w:rsidRPr="00856621" w:rsidRDefault="00AA0CB1" w:rsidP="00AA0CB1">
      <w:pPr>
        <w:autoSpaceDE/>
        <w:autoSpaceDN/>
        <w:ind w:left="720" w:right="56" w:firstLine="720"/>
        <w:jc w:val="both"/>
        <w:rPr>
          <w:rFonts w:ascii="Arial" w:hAnsi="Arial" w:cs="Arial"/>
          <w:sz w:val="24"/>
          <w:szCs w:val="24"/>
          <w:lang w:val="en-GB"/>
        </w:rPr>
      </w:pPr>
    </w:p>
    <w:p w:rsidR="00AA0CB1" w:rsidRPr="00856621" w:rsidRDefault="00AA0CB1" w:rsidP="00AA0CB1">
      <w:pPr>
        <w:autoSpaceDE/>
        <w:autoSpaceDN/>
        <w:ind w:left="720" w:right="56" w:firstLine="720"/>
        <w:jc w:val="both"/>
        <w:rPr>
          <w:rFonts w:ascii="Arial" w:hAnsi="Arial" w:cs="Arial"/>
          <w:sz w:val="24"/>
          <w:szCs w:val="24"/>
          <w:lang w:val="en-GB"/>
        </w:rPr>
      </w:pPr>
    </w:p>
    <w:p w:rsidR="00BF3125" w:rsidRPr="004F2441" w:rsidRDefault="002075BE">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proofErr w:type="gramStart"/>
      <w:r w:rsidR="009F0924">
        <w:rPr>
          <w:sz w:val="24"/>
          <w:szCs w:val="24"/>
        </w:rPr>
        <w:t xml:space="preserve">November </w:t>
      </w:r>
      <w:r w:rsidR="007D620E">
        <w:rPr>
          <w:sz w:val="24"/>
          <w:szCs w:val="24"/>
        </w:rPr>
        <w:t xml:space="preserve"> 2019</w:t>
      </w:r>
      <w:proofErr w:type="gramEnd"/>
    </w:p>
    <w:p w:rsidR="00BF3125" w:rsidRPr="004F2441" w:rsidRDefault="00BF3125">
      <w:pPr>
        <w:jc w:val="both"/>
        <w:rPr>
          <w:sz w:val="24"/>
          <w:szCs w:val="24"/>
        </w:rPr>
      </w:pPr>
    </w:p>
    <w:p w:rsidR="00BF3125" w:rsidRPr="004F2441" w:rsidRDefault="00BF3125">
      <w:pPr>
        <w:jc w:val="both"/>
        <w:rPr>
          <w:sz w:val="24"/>
          <w:szCs w:val="24"/>
        </w:rPr>
      </w:pPr>
    </w:p>
    <w:p w:rsidR="00BF3125" w:rsidRPr="004F2441" w:rsidRDefault="009B1B37" w:rsidP="0029388F">
      <w:pPr>
        <w:jc w:val="center"/>
        <w:rPr>
          <w:b/>
          <w:bCs/>
          <w:sz w:val="24"/>
          <w:szCs w:val="24"/>
          <w:u w:val="single"/>
        </w:rPr>
      </w:pPr>
      <w:r>
        <w:rPr>
          <w:b/>
          <w:bCs/>
          <w:sz w:val="24"/>
          <w:szCs w:val="24"/>
          <w:u w:val="single"/>
        </w:rPr>
        <w:t xml:space="preserve">SPECIFICATION </w:t>
      </w:r>
      <w:r w:rsidR="00146692">
        <w:rPr>
          <w:b/>
          <w:bCs/>
          <w:sz w:val="24"/>
          <w:szCs w:val="24"/>
          <w:u w:val="single"/>
        </w:rPr>
        <w:t>No SS-57</w:t>
      </w:r>
      <w:r w:rsidR="00AA0CB1">
        <w:rPr>
          <w:b/>
          <w:bCs/>
          <w:sz w:val="24"/>
          <w:szCs w:val="24"/>
          <w:u w:val="single"/>
        </w:rPr>
        <w:t>/1</w:t>
      </w:r>
      <w:r w:rsidR="007D620E">
        <w:rPr>
          <w:b/>
          <w:bCs/>
          <w:sz w:val="24"/>
          <w:szCs w:val="24"/>
          <w:u w:val="single"/>
        </w:rPr>
        <w:t>9</w:t>
      </w:r>
    </w:p>
    <w:p w:rsidR="00BF3125" w:rsidRPr="004F2441" w:rsidRDefault="00BF3125">
      <w:pPr>
        <w:jc w:val="center"/>
        <w:rPr>
          <w:b/>
          <w:bCs/>
          <w:sz w:val="24"/>
          <w:szCs w:val="24"/>
          <w:u w:val="single"/>
        </w:rPr>
      </w:pPr>
      <w:r w:rsidRPr="004F2441">
        <w:rPr>
          <w:b/>
          <w:bCs/>
          <w:sz w:val="24"/>
          <w:szCs w:val="24"/>
          <w:u w:val="single"/>
        </w:rPr>
        <w:t>280MVA, 400 / 157</w:t>
      </w:r>
      <w:r w:rsidRPr="004F2441">
        <w:rPr>
          <w:b/>
          <w:bCs/>
          <w:sz w:val="24"/>
          <w:szCs w:val="24"/>
          <w:u w:val="single"/>
          <w:lang w:val="en-GB"/>
        </w:rPr>
        <w:t>.</w:t>
      </w:r>
      <w:r w:rsidRPr="004F2441">
        <w:rPr>
          <w:b/>
          <w:bCs/>
          <w:sz w:val="24"/>
          <w:szCs w:val="24"/>
          <w:u w:val="single"/>
        </w:rPr>
        <w:t>5 / 30kV THREE-PHASE AUTOTRANSFORMERS</w:t>
      </w:r>
    </w:p>
    <w:p w:rsidR="00BF3125" w:rsidRPr="004F2441" w:rsidRDefault="00BF3125">
      <w:pPr>
        <w:jc w:val="both"/>
        <w:rPr>
          <w:sz w:val="24"/>
          <w:szCs w:val="24"/>
        </w:rPr>
      </w:pPr>
    </w:p>
    <w:p w:rsidR="00572947" w:rsidRPr="004F2441" w:rsidDel="0069794E" w:rsidRDefault="00572947" w:rsidP="00572947">
      <w:pPr>
        <w:ind w:left="1800"/>
        <w:jc w:val="both"/>
        <w:rPr>
          <w:del w:id="0" w:author="Καρμίρης Αγγελος" w:date="2020-01-03T10:45:00Z"/>
          <w:b/>
          <w:bCs/>
          <w:sz w:val="24"/>
          <w:szCs w:val="24"/>
          <w:u w:val="single"/>
        </w:rPr>
      </w:pPr>
    </w:p>
    <w:p w:rsidR="00BF3125" w:rsidRPr="004F2441" w:rsidDel="0069794E" w:rsidRDefault="00BF3125">
      <w:pPr>
        <w:ind w:left="709" w:hanging="709"/>
        <w:jc w:val="both"/>
        <w:rPr>
          <w:del w:id="1" w:author="Καρμίρης Αγγελος" w:date="2020-01-03T10:45:00Z"/>
          <w:sz w:val="24"/>
          <w:szCs w:val="24"/>
        </w:rPr>
      </w:pPr>
    </w:p>
    <w:p w:rsidR="00572947" w:rsidRPr="004F2441" w:rsidDel="0069794E" w:rsidRDefault="00572947" w:rsidP="000124D3">
      <w:pPr>
        <w:numPr>
          <w:ilvl w:val="0"/>
          <w:numId w:val="2"/>
        </w:numPr>
        <w:tabs>
          <w:tab w:val="clear" w:pos="3585"/>
          <w:tab w:val="num" w:pos="709"/>
        </w:tabs>
        <w:ind w:hanging="3585"/>
        <w:jc w:val="both"/>
        <w:rPr>
          <w:del w:id="2" w:author="Καρμίρης Αγγελος" w:date="2020-01-03T10:45:00Z"/>
          <w:sz w:val="24"/>
          <w:szCs w:val="24"/>
        </w:rPr>
      </w:pPr>
      <w:del w:id="3" w:author="Καρμίρης Αγγελος" w:date="2020-01-03T10:45:00Z">
        <w:r w:rsidRPr="004F2441" w:rsidDel="0069794E">
          <w:rPr>
            <w:b/>
            <w:bCs/>
            <w:sz w:val="24"/>
            <w:szCs w:val="24"/>
            <w:u w:val="single"/>
          </w:rPr>
          <w:delText>SCOPE</w:delText>
        </w:r>
        <w:r w:rsidRPr="004F2441" w:rsidDel="0069794E">
          <w:rPr>
            <w:sz w:val="24"/>
            <w:szCs w:val="24"/>
          </w:rPr>
          <w:delText xml:space="preserve"> </w:delText>
        </w:r>
      </w:del>
    </w:p>
    <w:p w:rsidR="00BF3125" w:rsidRPr="004F2441" w:rsidDel="0069794E" w:rsidRDefault="00BF3125" w:rsidP="00572947">
      <w:pPr>
        <w:ind w:left="720"/>
        <w:jc w:val="both"/>
        <w:rPr>
          <w:del w:id="4" w:author="Καρμίρης Αγγελος" w:date="2020-01-03T10:45:00Z"/>
          <w:sz w:val="24"/>
          <w:szCs w:val="24"/>
        </w:rPr>
      </w:pPr>
      <w:del w:id="5" w:author="Καρμίρης Αγγελος" w:date="2020-01-03T10:45:00Z">
        <w:r w:rsidRPr="004F2441" w:rsidDel="0069794E">
          <w:rPr>
            <w:sz w:val="24"/>
            <w:szCs w:val="24"/>
          </w:rPr>
          <w:delText xml:space="preserve">The scope of the present </w:delText>
        </w:r>
        <w:r w:rsidR="00C936FE" w:rsidRPr="004F2441" w:rsidDel="0069794E">
          <w:rPr>
            <w:sz w:val="24"/>
            <w:szCs w:val="24"/>
          </w:rPr>
          <w:delText>specification</w:delText>
        </w:r>
        <w:r w:rsidRPr="004F2441" w:rsidDel="0069794E">
          <w:rPr>
            <w:sz w:val="24"/>
            <w:szCs w:val="24"/>
          </w:rPr>
          <w:delText xml:space="preserve"> is to describe </w:delText>
        </w:r>
        <w:r w:rsidR="00AA0CB1" w:rsidDel="0069794E">
          <w:rPr>
            <w:sz w:val="24"/>
            <w:szCs w:val="24"/>
          </w:rPr>
          <w:delText>IPTO</w:delText>
        </w:r>
        <w:r w:rsidRPr="004F2441" w:rsidDel="0069794E">
          <w:rPr>
            <w:sz w:val="24"/>
            <w:szCs w:val="24"/>
          </w:rPr>
          <w:delText>'s re</w:delText>
        </w:r>
        <w:r w:rsidRPr="004F2441" w:rsidDel="0069794E">
          <w:rPr>
            <w:sz w:val="24"/>
            <w:szCs w:val="24"/>
          </w:rPr>
          <w:softHyphen/>
          <w:delText xml:space="preserve">quirements </w:delText>
        </w:r>
        <w:r w:rsidR="00E551CB" w:rsidRPr="004F2441" w:rsidDel="0069794E">
          <w:rPr>
            <w:sz w:val="24"/>
            <w:szCs w:val="24"/>
          </w:rPr>
          <w:delText xml:space="preserve">regarding design features, technical characteristics and testing of three phase, </w:delText>
        </w:r>
        <w:r w:rsidRPr="004F2441" w:rsidDel="0069794E">
          <w:rPr>
            <w:sz w:val="24"/>
            <w:szCs w:val="24"/>
          </w:rPr>
          <w:delText xml:space="preserve">400/157.5/30kV autotransformers rated at 280MVA. </w:delText>
        </w:r>
      </w:del>
    </w:p>
    <w:p w:rsidR="00572947" w:rsidRPr="004F2441" w:rsidDel="0069794E" w:rsidRDefault="00572947" w:rsidP="00572947">
      <w:pPr>
        <w:ind w:left="720"/>
        <w:jc w:val="both"/>
        <w:rPr>
          <w:del w:id="6" w:author="Καρμίρης Αγγελος" w:date="2020-01-03T10:45:00Z"/>
          <w:sz w:val="24"/>
          <w:szCs w:val="24"/>
          <w:lang w:val="en-GB"/>
        </w:rPr>
      </w:pPr>
    </w:p>
    <w:p w:rsidR="00026BDF" w:rsidRPr="004F2441" w:rsidDel="0069794E" w:rsidRDefault="00026BDF">
      <w:pPr>
        <w:ind w:left="709" w:hanging="709"/>
        <w:jc w:val="both"/>
        <w:rPr>
          <w:del w:id="7" w:author="Καρμίρης Αγγελος" w:date="2020-01-03T10:45:00Z"/>
          <w:sz w:val="24"/>
          <w:szCs w:val="24"/>
        </w:rPr>
      </w:pPr>
    </w:p>
    <w:p w:rsidR="00026BDF" w:rsidRPr="004F2441" w:rsidDel="0069794E" w:rsidRDefault="00026BDF" w:rsidP="000124D3">
      <w:pPr>
        <w:numPr>
          <w:ilvl w:val="0"/>
          <w:numId w:val="2"/>
        </w:numPr>
        <w:tabs>
          <w:tab w:val="clear" w:pos="3585"/>
          <w:tab w:val="num" w:pos="709"/>
        </w:tabs>
        <w:ind w:hanging="3585"/>
        <w:jc w:val="both"/>
        <w:rPr>
          <w:del w:id="8" w:author="Καρμίρης Αγγελος" w:date="2020-01-03T10:45:00Z"/>
          <w:b/>
          <w:bCs/>
          <w:sz w:val="24"/>
          <w:szCs w:val="24"/>
          <w:u w:val="single"/>
        </w:rPr>
      </w:pPr>
      <w:del w:id="9" w:author="Καρμίρης Αγγελος" w:date="2020-01-03T10:45:00Z">
        <w:r w:rsidRPr="004F2441" w:rsidDel="0069794E">
          <w:rPr>
            <w:b/>
            <w:bCs/>
            <w:sz w:val="24"/>
            <w:szCs w:val="24"/>
            <w:u w:val="single"/>
          </w:rPr>
          <w:delText>KEY WORDS</w:delText>
        </w:r>
      </w:del>
    </w:p>
    <w:p w:rsidR="00026BDF" w:rsidRPr="004F2441" w:rsidDel="0069794E" w:rsidRDefault="00026BDF" w:rsidP="00026BDF">
      <w:pPr>
        <w:pStyle w:val="Heading1"/>
        <w:tabs>
          <w:tab w:val="clear" w:pos="4820"/>
        </w:tabs>
        <w:ind w:left="360" w:firstLine="360"/>
        <w:jc w:val="both"/>
        <w:rPr>
          <w:del w:id="10" w:author="Καρμίρης Αγγελος" w:date="2020-01-03T10:45:00Z"/>
          <w:lang w:val="en-GB"/>
        </w:rPr>
      </w:pPr>
      <w:del w:id="11" w:author="Καρμίρης Αγγελος" w:date="2020-01-03T10:45:00Z">
        <w:r w:rsidRPr="004F2441" w:rsidDel="0069794E">
          <w:rPr>
            <w:lang w:val="en-GB"/>
          </w:rPr>
          <w:delText>Autotransformers, transformers.</w:delText>
        </w:r>
      </w:del>
    </w:p>
    <w:p w:rsidR="00572947" w:rsidDel="0069794E" w:rsidRDefault="00572947" w:rsidP="00572947">
      <w:pPr>
        <w:rPr>
          <w:del w:id="12" w:author="Καρμίρης Αγγελος" w:date="2020-01-03T10:45:00Z"/>
          <w:lang w:val="en-GB" w:eastAsia="en-US"/>
        </w:rPr>
      </w:pPr>
    </w:p>
    <w:p w:rsidR="00C61A1F" w:rsidRPr="004F2441" w:rsidDel="0069794E" w:rsidRDefault="00C61A1F" w:rsidP="00572947">
      <w:pPr>
        <w:rPr>
          <w:del w:id="13" w:author="Καρμίρης Αγγελος" w:date="2020-01-03T10:45:00Z"/>
          <w:lang w:val="en-GB" w:eastAsia="en-US"/>
        </w:rPr>
      </w:pPr>
    </w:p>
    <w:p w:rsidR="00572947" w:rsidRPr="004F2441" w:rsidDel="0069794E" w:rsidRDefault="00572947" w:rsidP="000124D3">
      <w:pPr>
        <w:numPr>
          <w:ilvl w:val="0"/>
          <w:numId w:val="2"/>
        </w:numPr>
        <w:tabs>
          <w:tab w:val="clear" w:pos="3585"/>
          <w:tab w:val="num" w:pos="709"/>
        </w:tabs>
        <w:ind w:hanging="3585"/>
        <w:jc w:val="both"/>
        <w:rPr>
          <w:del w:id="14" w:author="Καρμίρης Αγγελος" w:date="2020-01-03T10:45:00Z"/>
          <w:b/>
          <w:bCs/>
          <w:sz w:val="24"/>
          <w:szCs w:val="24"/>
          <w:u w:val="single"/>
        </w:rPr>
      </w:pPr>
      <w:del w:id="15" w:author="Καρμίρης Αγγελος" w:date="2020-01-03T10:45:00Z">
        <w:r w:rsidRPr="004F2441" w:rsidDel="0069794E">
          <w:rPr>
            <w:b/>
            <w:bCs/>
            <w:sz w:val="24"/>
            <w:szCs w:val="24"/>
            <w:u w:val="single"/>
          </w:rPr>
          <w:delText>USE</w:delText>
        </w:r>
      </w:del>
    </w:p>
    <w:p w:rsidR="00572947" w:rsidRPr="004F2441" w:rsidDel="0069794E" w:rsidRDefault="00B144F6" w:rsidP="00E551CB">
      <w:pPr>
        <w:ind w:left="720"/>
        <w:jc w:val="both"/>
        <w:rPr>
          <w:del w:id="16" w:author="Καρμίρης Αγγελος" w:date="2020-01-03T10:45:00Z"/>
          <w:sz w:val="24"/>
          <w:szCs w:val="24"/>
        </w:rPr>
      </w:pPr>
      <w:del w:id="17" w:author="Καρμίρης Αγγελος" w:date="2020-01-03T10:45:00Z">
        <w:r w:rsidRPr="004F2441" w:rsidDel="0069794E">
          <w:rPr>
            <w:sz w:val="24"/>
            <w:szCs w:val="24"/>
          </w:rPr>
          <w:delText xml:space="preserve">The autotransformers </w:delText>
        </w:r>
        <w:r w:rsidR="001C7DE3" w:rsidRPr="004F2441" w:rsidDel="0069794E">
          <w:rPr>
            <w:sz w:val="24"/>
            <w:szCs w:val="24"/>
          </w:rPr>
          <w:delText xml:space="preserve">are installed </w:delText>
        </w:r>
        <w:r w:rsidRPr="004F2441" w:rsidDel="0069794E">
          <w:rPr>
            <w:sz w:val="24"/>
            <w:szCs w:val="24"/>
          </w:rPr>
          <w:delText xml:space="preserve">in EHV </w:delText>
        </w:r>
        <w:r w:rsidR="001C7DE3" w:rsidRPr="004F2441" w:rsidDel="0069794E">
          <w:rPr>
            <w:sz w:val="24"/>
            <w:szCs w:val="24"/>
          </w:rPr>
          <w:delText>substation</w:delText>
        </w:r>
        <w:r w:rsidR="00DB17D7" w:rsidRPr="004F2441" w:rsidDel="0069794E">
          <w:rPr>
            <w:sz w:val="24"/>
            <w:szCs w:val="24"/>
          </w:rPr>
          <w:delText>s</w:delText>
        </w:r>
        <w:r w:rsidR="001C7DE3" w:rsidRPr="004F2441" w:rsidDel="0069794E">
          <w:rPr>
            <w:sz w:val="24"/>
            <w:szCs w:val="24"/>
          </w:rPr>
          <w:delText xml:space="preserve"> </w:delText>
        </w:r>
        <w:r w:rsidR="005D57B2" w:rsidRPr="004F2441" w:rsidDel="0069794E">
          <w:rPr>
            <w:sz w:val="24"/>
            <w:szCs w:val="24"/>
          </w:rPr>
          <w:delText xml:space="preserve">for the </w:delText>
        </w:r>
        <w:r w:rsidR="001C7DE3" w:rsidRPr="004F2441" w:rsidDel="0069794E">
          <w:rPr>
            <w:sz w:val="24"/>
            <w:szCs w:val="24"/>
          </w:rPr>
          <w:delText xml:space="preserve">transformation </w:delText>
        </w:r>
        <w:r w:rsidR="005D57B2" w:rsidRPr="004F2441" w:rsidDel="0069794E">
          <w:rPr>
            <w:sz w:val="24"/>
            <w:szCs w:val="24"/>
          </w:rPr>
          <w:delText xml:space="preserve">of the 400KV </w:delText>
        </w:r>
        <w:r w:rsidR="001C7DE3" w:rsidRPr="004F2441" w:rsidDel="0069794E">
          <w:rPr>
            <w:sz w:val="24"/>
            <w:szCs w:val="24"/>
          </w:rPr>
          <w:delText>network</w:delText>
        </w:r>
        <w:r w:rsidR="005D57B2" w:rsidRPr="004F2441" w:rsidDel="0069794E">
          <w:rPr>
            <w:sz w:val="24"/>
            <w:szCs w:val="24"/>
          </w:rPr>
          <w:delText xml:space="preserve"> voltage </w:delText>
        </w:r>
        <w:r w:rsidR="00A53074" w:rsidRPr="004F2441" w:rsidDel="0069794E">
          <w:rPr>
            <w:sz w:val="24"/>
            <w:szCs w:val="24"/>
          </w:rPr>
          <w:delText>to</w:delText>
        </w:r>
        <w:r w:rsidR="001C7DE3" w:rsidRPr="004F2441" w:rsidDel="0069794E">
          <w:rPr>
            <w:sz w:val="24"/>
            <w:szCs w:val="24"/>
          </w:rPr>
          <w:delText xml:space="preserve"> 150KV and 30KV</w:delText>
        </w:r>
        <w:r w:rsidR="00A53074" w:rsidRPr="004F2441" w:rsidDel="0069794E">
          <w:rPr>
            <w:sz w:val="24"/>
            <w:szCs w:val="24"/>
          </w:rPr>
          <w:delText xml:space="preserve"> levels</w:delText>
        </w:r>
        <w:r w:rsidR="001C7DE3" w:rsidRPr="004F2441" w:rsidDel="0069794E">
          <w:rPr>
            <w:sz w:val="24"/>
            <w:szCs w:val="24"/>
          </w:rPr>
          <w:delText xml:space="preserve">, </w:delText>
        </w:r>
        <w:r w:rsidR="00EA775E" w:rsidRPr="004F2441" w:rsidDel="0069794E">
          <w:rPr>
            <w:sz w:val="24"/>
            <w:szCs w:val="24"/>
          </w:rPr>
          <w:delText>covering</w:delText>
        </w:r>
        <w:r w:rsidR="005D57B2" w:rsidRPr="004F2441" w:rsidDel="0069794E">
          <w:rPr>
            <w:sz w:val="24"/>
            <w:szCs w:val="24"/>
          </w:rPr>
          <w:delText xml:space="preserve"> </w:delText>
        </w:r>
        <w:r w:rsidR="007626F1" w:rsidRPr="004F2441" w:rsidDel="0069794E">
          <w:rPr>
            <w:sz w:val="24"/>
            <w:szCs w:val="24"/>
          </w:rPr>
          <w:delText xml:space="preserve">the </w:delText>
        </w:r>
        <w:r w:rsidR="002B70BB" w:rsidRPr="004F2441" w:rsidDel="0069794E">
          <w:rPr>
            <w:sz w:val="24"/>
            <w:szCs w:val="24"/>
          </w:rPr>
          <w:delText>load</w:delText>
        </w:r>
        <w:r w:rsidR="001C7DE3" w:rsidRPr="004F2441" w:rsidDel="0069794E">
          <w:rPr>
            <w:sz w:val="24"/>
            <w:szCs w:val="24"/>
          </w:rPr>
          <w:delText xml:space="preserve"> </w:delText>
        </w:r>
        <w:r w:rsidR="007626F1" w:rsidRPr="004F2441" w:rsidDel="0069794E">
          <w:rPr>
            <w:sz w:val="24"/>
            <w:szCs w:val="24"/>
          </w:rPr>
          <w:delText xml:space="preserve">requirements </w:delText>
        </w:r>
        <w:r w:rsidR="001C7DE3" w:rsidRPr="004F2441" w:rsidDel="0069794E">
          <w:rPr>
            <w:sz w:val="24"/>
            <w:szCs w:val="24"/>
          </w:rPr>
          <w:delText xml:space="preserve">of </w:delText>
        </w:r>
        <w:r w:rsidR="007626F1" w:rsidRPr="004F2441" w:rsidDel="0069794E">
          <w:rPr>
            <w:sz w:val="24"/>
            <w:szCs w:val="24"/>
          </w:rPr>
          <w:delText xml:space="preserve">the </w:delText>
        </w:r>
        <w:r w:rsidR="001C7DE3" w:rsidRPr="004F2441" w:rsidDel="0069794E">
          <w:rPr>
            <w:sz w:val="24"/>
            <w:szCs w:val="24"/>
          </w:rPr>
          <w:delText xml:space="preserve">150KV </w:delText>
        </w:r>
        <w:r w:rsidR="007626F1" w:rsidRPr="004F2441" w:rsidDel="0069794E">
          <w:rPr>
            <w:sz w:val="24"/>
            <w:szCs w:val="24"/>
          </w:rPr>
          <w:delText xml:space="preserve">transmission </w:delText>
        </w:r>
        <w:r w:rsidR="001C7DE3" w:rsidRPr="004F2441" w:rsidDel="0069794E">
          <w:rPr>
            <w:sz w:val="24"/>
            <w:szCs w:val="24"/>
          </w:rPr>
          <w:delText xml:space="preserve">network and the compensation </w:delText>
        </w:r>
        <w:r w:rsidR="00DB17D7" w:rsidRPr="004F2441" w:rsidDel="0069794E">
          <w:rPr>
            <w:sz w:val="24"/>
            <w:szCs w:val="24"/>
          </w:rPr>
          <w:delText xml:space="preserve">requirements </w:delText>
        </w:r>
        <w:r w:rsidR="001C7DE3" w:rsidRPr="004F2441" w:rsidDel="0069794E">
          <w:rPr>
            <w:sz w:val="24"/>
            <w:szCs w:val="24"/>
          </w:rPr>
          <w:delText>of the 400KV</w:delText>
        </w:r>
        <w:r w:rsidR="001C7DE3" w:rsidRPr="004F2441" w:rsidDel="0069794E">
          <w:rPr>
            <w:sz w:val="24"/>
            <w:szCs w:val="24"/>
            <w:lang w:val="en-GB"/>
          </w:rPr>
          <w:delText xml:space="preserve"> </w:delText>
        </w:r>
        <w:r w:rsidR="001C7DE3" w:rsidRPr="004F2441" w:rsidDel="0069794E">
          <w:rPr>
            <w:sz w:val="24"/>
            <w:szCs w:val="24"/>
          </w:rPr>
          <w:delText>lightly</w:delText>
        </w:r>
        <w:r w:rsidR="007626F1" w:rsidRPr="004F2441" w:rsidDel="0069794E">
          <w:rPr>
            <w:sz w:val="24"/>
            <w:szCs w:val="24"/>
          </w:rPr>
          <w:delText xml:space="preserve"> loaded </w:delText>
        </w:r>
        <w:r w:rsidR="001C7DE3" w:rsidRPr="004F2441" w:rsidDel="0069794E">
          <w:rPr>
            <w:sz w:val="24"/>
            <w:szCs w:val="24"/>
          </w:rPr>
          <w:delText>overhead</w:delText>
        </w:r>
        <w:r w:rsidR="007626F1" w:rsidRPr="004F2441" w:rsidDel="0069794E">
          <w:rPr>
            <w:sz w:val="24"/>
            <w:szCs w:val="24"/>
          </w:rPr>
          <w:delText xml:space="preserve"> transmission line</w:delText>
        </w:r>
        <w:r w:rsidR="002B70BB" w:rsidRPr="004F2441" w:rsidDel="0069794E">
          <w:rPr>
            <w:sz w:val="24"/>
            <w:szCs w:val="24"/>
          </w:rPr>
          <w:delText>s</w:delText>
        </w:r>
        <w:r w:rsidR="00A53074" w:rsidRPr="004F2441" w:rsidDel="0069794E">
          <w:rPr>
            <w:sz w:val="24"/>
            <w:szCs w:val="24"/>
          </w:rPr>
          <w:delText>,</w:delText>
        </w:r>
        <w:r w:rsidR="001C7DE3" w:rsidRPr="004F2441" w:rsidDel="0069794E">
          <w:rPr>
            <w:sz w:val="24"/>
            <w:szCs w:val="24"/>
          </w:rPr>
          <w:delText xml:space="preserve"> respectively.</w:delText>
        </w:r>
        <w:r w:rsidR="007626F1" w:rsidRPr="004F2441" w:rsidDel="0069794E">
          <w:rPr>
            <w:sz w:val="24"/>
            <w:szCs w:val="24"/>
          </w:rPr>
          <w:delText xml:space="preserve"> </w:delText>
        </w:r>
        <w:r w:rsidR="005D57B2" w:rsidRPr="004F2441" w:rsidDel="0069794E">
          <w:rPr>
            <w:sz w:val="24"/>
            <w:szCs w:val="24"/>
          </w:rPr>
          <w:delText xml:space="preserve"> </w:delText>
        </w:r>
      </w:del>
    </w:p>
    <w:p w:rsidR="00E551CB" w:rsidDel="0069794E" w:rsidRDefault="00E551CB" w:rsidP="00E551CB">
      <w:pPr>
        <w:ind w:left="720"/>
        <w:jc w:val="both"/>
        <w:rPr>
          <w:del w:id="18" w:author="Καρμίρης Αγγελος" w:date="2020-01-03T10:45:00Z"/>
          <w:b/>
          <w:bCs/>
          <w:sz w:val="24"/>
          <w:szCs w:val="24"/>
          <w:u w:val="single"/>
        </w:rPr>
      </w:pPr>
    </w:p>
    <w:p w:rsidR="00C61A1F" w:rsidRPr="004F2441" w:rsidDel="0069794E" w:rsidRDefault="00C61A1F" w:rsidP="00E551CB">
      <w:pPr>
        <w:ind w:left="720"/>
        <w:jc w:val="both"/>
        <w:rPr>
          <w:del w:id="19" w:author="Καρμίρης Αγγελος" w:date="2020-01-03T10:45:00Z"/>
          <w:b/>
          <w:bCs/>
          <w:sz w:val="24"/>
          <w:szCs w:val="24"/>
          <w:u w:val="single"/>
        </w:rPr>
      </w:pPr>
    </w:p>
    <w:p w:rsidR="00572947" w:rsidRPr="004F2441" w:rsidDel="0069794E" w:rsidRDefault="00A84F53" w:rsidP="000124D3">
      <w:pPr>
        <w:numPr>
          <w:ilvl w:val="0"/>
          <w:numId w:val="2"/>
        </w:numPr>
        <w:tabs>
          <w:tab w:val="clear" w:pos="3585"/>
          <w:tab w:val="num" w:pos="709"/>
        </w:tabs>
        <w:ind w:hanging="3585"/>
        <w:jc w:val="both"/>
        <w:rPr>
          <w:del w:id="20" w:author="Καρμίρης Αγγελος" w:date="2020-01-03T10:45:00Z"/>
          <w:b/>
          <w:bCs/>
          <w:sz w:val="24"/>
          <w:szCs w:val="24"/>
          <w:u w:val="single"/>
        </w:rPr>
      </w:pPr>
      <w:del w:id="21" w:author="Καρμίρης Αγγελος" w:date="2020-01-03T10:45:00Z">
        <w:r w:rsidRPr="004F2441" w:rsidDel="0069794E">
          <w:rPr>
            <w:b/>
            <w:bCs/>
            <w:sz w:val="24"/>
            <w:szCs w:val="24"/>
            <w:u w:val="single"/>
          </w:rPr>
          <w:delText>ELECTRIC</w:delText>
        </w:r>
        <w:r w:rsidR="001C7DE3" w:rsidRPr="004F2441" w:rsidDel="0069794E">
          <w:rPr>
            <w:b/>
            <w:bCs/>
            <w:sz w:val="24"/>
            <w:szCs w:val="24"/>
            <w:u w:val="single"/>
          </w:rPr>
          <w:delText xml:space="preserve">AL </w:delText>
        </w:r>
        <w:r w:rsidR="00572947" w:rsidRPr="004F2441" w:rsidDel="0069794E">
          <w:rPr>
            <w:b/>
            <w:bCs/>
            <w:sz w:val="24"/>
            <w:szCs w:val="24"/>
            <w:u w:val="single"/>
          </w:rPr>
          <w:delText>SYSTEM CHARACTERISTICS</w:delText>
        </w:r>
      </w:del>
    </w:p>
    <w:p w:rsidR="001737A7" w:rsidRPr="004F2441" w:rsidDel="0069794E" w:rsidRDefault="001737A7" w:rsidP="001737A7">
      <w:pPr>
        <w:ind w:left="709"/>
        <w:jc w:val="both"/>
        <w:rPr>
          <w:del w:id="22" w:author="Καρμίρης Αγγελος" w:date="2020-01-03T10:45:00Z"/>
          <w:b/>
          <w:bCs/>
          <w:sz w:val="24"/>
          <w:szCs w:val="24"/>
          <w:u w:val="single"/>
        </w:rPr>
      </w:pPr>
    </w:p>
    <w:p w:rsidR="001737A7" w:rsidRPr="004F2441" w:rsidDel="0069794E" w:rsidRDefault="001737A7" w:rsidP="001737A7">
      <w:pPr>
        <w:ind w:left="709"/>
        <w:jc w:val="both"/>
        <w:rPr>
          <w:del w:id="23" w:author="Καρμίρης Αγγελος" w:date="2020-01-03T10:45:00Z"/>
          <w:b/>
          <w:bCs/>
          <w:i/>
          <w:iCs/>
          <w:sz w:val="24"/>
          <w:szCs w:val="24"/>
          <w:u w:val="single"/>
        </w:rPr>
      </w:pPr>
      <w:del w:id="24" w:author="Καρμίρης Αγγελος" w:date="2020-01-03T10:45:00Z">
        <w:r w:rsidRPr="004F2441" w:rsidDel="0069794E">
          <w:rPr>
            <w:b/>
            <w:bCs/>
            <w:i/>
            <w:iCs/>
            <w:sz w:val="24"/>
            <w:szCs w:val="24"/>
          </w:rPr>
          <w:delText>IV</w:delText>
        </w:r>
        <w:r w:rsidR="005F1D1C" w:rsidDel="0069794E">
          <w:rPr>
            <w:b/>
            <w:bCs/>
            <w:i/>
            <w:iCs/>
            <w:sz w:val="24"/>
            <w:szCs w:val="24"/>
          </w:rPr>
          <w:delText>.</w:delText>
        </w:r>
        <w:r w:rsidRPr="004F2441" w:rsidDel="0069794E">
          <w:rPr>
            <w:b/>
            <w:bCs/>
            <w:i/>
            <w:iCs/>
            <w:sz w:val="24"/>
            <w:szCs w:val="24"/>
          </w:rPr>
          <w:delText>A.</w:delText>
        </w:r>
        <w:r w:rsidRPr="004F2441" w:rsidDel="0069794E">
          <w:rPr>
            <w:b/>
            <w:bCs/>
            <w:i/>
            <w:iCs/>
            <w:sz w:val="24"/>
            <w:szCs w:val="24"/>
          </w:rPr>
          <w:tab/>
        </w:r>
        <w:r w:rsidRPr="004F2441" w:rsidDel="0069794E">
          <w:rPr>
            <w:b/>
            <w:bCs/>
            <w:i/>
            <w:iCs/>
            <w:sz w:val="24"/>
            <w:szCs w:val="24"/>
            <w:u w:val="single"/>
          </w:rPr>
          <w:delText>400KV</w:delText>
        </w:r>
        <w:r w:rsidR="00A84F53" w:rsidRPr="004F2441" w:rsidDel="0069794E">
          <w:rPr>
            <w:b/>
            <w:bCs/>
            <w:i/>
            <w:iCs/>
            <w:sz w:val="24"/>
            <w:szCs w:val="24"/>
            <w:u w:val="single"/>
          </w:rPr>
          <w:delText xml:space="preserve"> </w:delText>
        </w:r>
        <w:r w:rsidR="001C7DE3" w:rsidRPr="004F2441" w:rsidDel="0069794E">
          <w:rPr>
            <w:b/>
            <w:bCs/>
            <w:i/>
            <w:iCs/>
            <w:sz w:val="24"/>
            <w:szCs w:val="24"/>
            <w:u w:val="single"/>
          </w:rPr>
          <w:delText>NETWORK</w:delText>
        </w:r>
      </w:del>
    </w:p>
    <w:p w:rsidR="001737A7" w:rsidRPr="004F2441" w:rsidDel="0069794E" w:rsidRDefault="001737A7" w:rsidP="001737A7">
      <w:pPr>
        <w:ind w:left="709"/>
        <w:jc w:val="both"/>
        <w:rPr>
          <w:del w:id="25" w:author="Καρμίρης Αγγελος" w:date="2020-01-03T10:45:00Z"/>
          <w:b/>
          <w:bCs/>
          <w:sz w:val="24"/>
          <w:szCs w:val="24"/>
          <w:u w:val="single"/>
        </w:rPr>
      </w:pPr>
    </w:p>
    <w:p w:rsidR="001737A7" w:rsidRPr="008C2D76" w:rsidDel="0069794E" w:rsidRDefault="001737A7" w:rsidP="000124D3">
      <w:pPr>
        <w:pStyle w:val="Heading1"/>
        <w:numPr>
          <w:ilvl w:val="1"/>
          <w:numId w:val="2"/>
        </w:numPr>
        <w:tabs>
          <w:tab w:val="clear" w:pos="2145"/>
          <w:tab w:val="clear" w:pos="4820"/>
          <w:tab w:val="num" w:pos="1134"/>
          <w:tab w:val="left" w:pos="4111"/>
          <w:tab w:val="left" w:pos="4536"/>
          <w:tab w:val="left" w:pos="5103"/>
        </w:tabs>
        <w:ind w:hanging="1436"/>
        <w:rPr>
          <w:del w:id="26" w:author="Καρμίρης Αγγελος" w:date="2020-01-03T10:45:00Z"/>
          <w:lang w:val="en-GB"/>
        </w:rPr>
      </w:pPr>
      <w:del w:id="27" w:author="Καρμίρης Αγγελος" w:date="2020-01-03T10:45:00Z">
        <w:r w:rsidRPr="008C2D76" w:rsidDel="0069794E">
          <w:rPr>
            <w:lang w:val="en-GB"/>
          </w:rPr>
          <w:delText xml:space="preserve">Nominal Voltage </w:delText>
        </w:r>
        <w:r w:rsidRPr="008C2D76" w:rsidDel="0069794E">
          <w:rPr>
            <w:lang w:val="en-GB"/>
          </w:rPr>
          <w:tab/>
          <w:delText xml:space="preserve">                  </w:delText>
        </w:r>
        <w:r w:rsidRPr="008C2D76" w:rsidDel="0069794E">
          <w:rPr>
            <w:lang w:val="en-GB"/>
          </w:rPr>
          <w:tab/>
          <w:delText xml:space="preserve">  : 400KV</w:delText>
        </w:r>
      </w:del>
    </w:p>
    <w:p w:rsidR="001737A7" w:rsidRPr="008C2D76" w:rsidDel="0069794E" w:rsidRDefault="001737A7" w:rsidP="000124D3">
      <w:pPr>
        <w:numPr>
          <w:ilvl w:val="1"/>
          <w:numId w:val="2"/>
        </w:numPr>
        <w:tabs>
          <w:tab w:val="clear" w:pos="2145"/>
          <w:tab w:val="num" w:pos="1134"/>
          <w:tab w:val="left" w:pos="5812"/>
        </w:tabs>
        <w:autoSpaceDE/>
        <w:autoSpaceDN/>
        <w:ind w:hanging="1436"/>
        <w:rPr>
          <w:del w:id="28" w:author="Καρμίρης Αγγελος" w:date="2020-01-03T10:45:00Z"/>
          <w:sz w:val="24"/>
          <w:szCs w:val="24"/>
          <w:lang w:val="en-GB"/>
        </w:rPr>
      </w:pPr>
      <w:del w:id="29" w:author="Καρμίρης Αγγελος" w:date="2020-01-03T10:45:00Z">
        <w:r w:rsidRPr="008C2D76" w:rsidDel="0069794E">
          <w:rPr>
            <w:sz w:val="24"/>
            <w:szCs w:val="24"/>
            <w:lang w:val="en-GB"/>
          </w:rPr>
          <w:delText>Maximum Operating Voltage</w:delText>
        </w:r>
        <w:r w:rsidRPr="008C2D76" w:rsidDel="0069794E">
          <w:rPr>
            <w:sz w:val="24"/>
            <w:szCs w:val="24"/>
            <w:lang w:val="en-GB"/>
          </w:rPr>
          <w:tab/>
          <w:delText xml:space="preserve"> : 420KV</w:delText>
        </w:r>
      </w:del>
    </w:p>
    <w:p w:rsidR="001737A7" w:rsidRPr="008C2D76" w:rsidDel="0069794E" w:rsidRDefault="00B02886" w:rsidP="000124D3">
      <w:pPr>
        <w:numPr>
          <w:ilvl w:val="1"/>
          <w:numId w:val="2"/>
        </w:numPr>
        <w:tabs>
          <w:tab w:val="clear" w:pos="2145"/>
          <w:tab w:val="num" w:pos="1134"/>
          <w:tab w:val="left" w:pos="5812"/>
        </w:tabs>
        <w:autoSpaceDE/>
        <w:autoSpaceDN/>
        <w:ind w:hanging="1436"/>
        <w:rPr>
          <w:del w:id="30" w:author="Καρμίρης Αγγελος" w:date="2020-01-03T10:45:00Z"/>
          <w:sz w:val="24"/>
          <w:szCs w:val="24"/>
          <w:lang w:val="en-GB"/>
        </w:rPr>
      </w:pPr>
      <w:del w:id="31" w:author="Καρμίρης Αγγελος" w:date="2020-01-03T10:45:00Z">
        <w:r w:rsidRPr="008C2D76" w:rsidDel="0069794E">
          <w:rPr>
            <w:sz w:val="24"/>
            <w:szCs w:val="24"/>
            <w:lang w:val="en-GB"/>
          </w:rPr>
          <w:delText>Minimum permissible operating voltage</w:delText>
        </w:r>
        <w:r w:rsidRPr="008C2D76" w:rsidDel="0069794E">
          <w:rPr>
            <w:sz w:val="24"/>
            <w:szCs w:val="24"/>
            <w:lang w:val="en-GB"/>
          </w:rPr>
          <w:tab/>
          <w:delText xml:space="preserve"> :</w:delText>
        </w:r>
        <w:r w:rsidR="00C936FE" w:rsidRPr="008C2D76" w:rsidDel="0069794E">
          <w:rPr>
            <w:sz w:val="24"/>
            <w:szCs w:val="24"/>
          </w:rPr>
          <w:delText xml:space="preserve"> </w:delText>
        </w:r>
        <w:r w:rsidRPr="008C2D76" w:rsidDel="0069794E">
          <w:rPr>
            <w:sz w:val="24"/>
            <w:szCs w:val="24"/>
            <w:lang w:val="en-GB"/>
          </w:rPr>
          <w:delText>380</w:delText>
        </w:r>
        <w:r w:rsidRPr="008C2D76" w:rsidDel="0069794E">
          <w:rPr>
            <w:sz w:val="24"/>
            <w:szCs w:val="24"/>
          </w:rPr>
          <w:delText>KV</w:delText>
        </w:r>
      </w:del>
    </w:p>
    <w:p w:rsidR="001737A7" w:rsidRPr="008C2D76" w:rsidDel="0069794E" w:rsidRDefault="001737A7" w:rsidP="000124D3">
      <w:pPr>
        <w:numPr>
          <w:ilvl w:val="1"/>
          <w:numId w:val="2"/>
        </w:numPr>
        <w:tabs>
          <w:tab w:val="clear" w:pos="2145"/>
          <w:tab w:val="num" w:pos="1134"/>
        </w:tabs>
        <w:autoSpaceDE/>
        <w:autoSpaceDN/>
        <w:ind w:hanging="1436"/>
        <w:rPr>
          <w:del w:id="32" w:author="Καρμίρης Αγγελος" w:date="2020-01-03T10:45:00Z"/>
          <w:sz w:val="24"/>
          <w:szCs w:val="24"/>
          <w:lang w:val="en-GB"/>
        </w:rPr>
      </w:pPr>
      <w:del w:id="33" w:author="Καρμίρης Αγγελος" w:date="2020-01-03T10:45:00Z">
        <w:r w:rsidRPr="008C2D76" w:rsidDel="0069794E">
          <w:rPr>
            <w:sz w:val="24"/>
            <w:szCs w:val="24"/>
            <w:lang w:val="en-GB"/>
          </w:rPr>
          <w:delText>Nominal frequency</w:delText>
        </w:r>
        <w:r w:rsidRPr="008C2D76" w:rsidDel="0069794E">
          <w:rPr>
            <w:sz w:val="24"/>
            <w:szCs w:val="24"/>
            <w:lang w:val="en-GB"/>
          </w:rPr>
          <w:tab/>
        </w:r>
        <w:r w:rsidRPr="008C2D76" w:rsidDel="0069794E">
          <w:rPr>
            <w:sz w:val="24"/>
            <w:szCs w:val="24"/>
            <w:lang w:val="en-GB"/>
          </w:rPr>
          <w:tab/>
        </w:r>
        <w:r w:rsidRPr="008C2D76" w:rsidDel="0069794E">
          <w:rPr>
            <w:sz w:val="24"/>
            <w:szCs w:val="24"/>
            <w:lang w:val="en-GB"/>
          </w:rPr>
          <w:tab/>
        </w:r>
        <w:r w:rsidRPr="008C2D76" w:rsidDel="0069794E">
          <w:rPr>
            <w:sz w:val="24"/>
            <w:szCs w:val="24"/>
            <w:lang w:val="en-GB"/>
          </w:rPr>
          <w:tab/>
          <w:delText xml:space="preserve">  : 50Hz</w:delText>
        </w:r>
      </w:del>
    </w:p>
    <w:p w:rsidR="00B02886" w:rsidRPr="008C2D76" w:rsidDel="0069794E" w:rsidRDefault="001737A7" w:rsidP="000124D3">
      <w:pPr>
        <w:numPr>
          <w:ilvl w:val="1"/>
          <w:numId w:val="2"/>
        </w:numPr>
        <w:tabs>
          <w:tab w:val="clear" w:pos="2145"/>
          <w:tab w:val="num" w:pos="1134"/>
        </w:tabs>
        <w:autoSpaceDE/>
        <w:autoSpaceDN/>
        <w:ind w:hanging="1436"/>
        <w:rPr>
          <w:del w:id="34" w:author="Καρμίρης Αγγελος" w:date="2020-01-03T10:45:00Z"/>
          <w:sz w:val="24"/>
          <w:szCs w:val="24"/>
          <w:lang w:val="en-GB"/>
        </w:rPr>
      </w:pPr>
      <w:del w:id="35" w:author="Καρμίρης Αγγελος" w:date="2020-01-03T10:45:00Z">
        <w:r w:rsidRPr="008C2D76" w:rsidDel="0069794E">
          <w:rPr>
            <w:sz w:val="24"/>
            <w:szCs w:val="24"/>
            <w:lang w:val="en-GB"/>
          </w:rPr>
          <w:delText xml:space="preserve">Number of phases and </w:delText>
        </w:r>
        <w:r w:rsidR="001C7DE3" w:rsidRPr="008C2D76" w:rsidDel="0069794E">
          <w:rPr>
            <w:sz w:val="24"/>
            <w:szCs w:val="24"/>
            <w:lang w:val="en-GB"/>
          </w:rPr>
          <w:delText>conductors</w:delText>
        </w:r>
        <w:r w:rsidRPr="008C2D76" w:rsidDel="0069794E">
          <w:rPr>
            <w:sz w:val="24"/>
            <w:szCs w:val="24"/>
            <w:lang w:val="en-GB"/>
          </w:rPr>
          <w:tab/>
        </w:r>
        <w:r w:rsidRPr="008C2D76" w:rsidDel="0069794E">
          <w:rPr>
            <w:sz w:val="24"/>
            <w:szCs w:val="24"/>
            <w:lang w:val="en-GB"/>
          </w:rPr>
          <w:tab/>
          <w:delText xml:space="preserve">  : 3</w:delText>
        </w:r>
      </w:del>
    </w:p>
    <w:p w:rsidR="001737A7" w:rsidRPr="008C2D76" w:rsidDel="0069794E" w:rsidRDefault="001737A7" w:rsidP="000124D3">
      <w:pPr>
        <w:numPr>
          <w:ilvl w:val="1"/>
          <w:numId w:val="2"/>
        </w:numPr>
        <w:tabs>
          <w:tab w:val="clear" w:pos="2145"/>
          <w:tab w:val="num" w:pos="1134"/>
        </w:tabs>
        <w:autoSpaceDE/>
        <w:autoSpaceDN/>
        <w:ind w:hanging="1436"/>
        <w:rPr>
          <w:del w:id="36" w:author="Καρμίρης Αγγελος" w:date="2020-01-03T10:45:00Z"/>
          <w:sz w:val="24"/>
          <w:szCs w:val="24"/>
          <w:lang w:val="en-GB"/>
        </w:rPr>
      </w:pPr>
      <w:del w:id="37" w:author="Καρμίρης Αγγελος" w:date="2020-01-03T10:45:00Z">
        <w:r w:rsidRPr="008C2D76" w:rsidDel="0069794E">
          <w:rPr>
            <w:sz w:val="24"/>
            <w:szCs w:val="24"/>
            <w:lang w:val="en-GB"/>
          </w:rPr>
          <w:delText>Short Circuit level</w:delText>
        </w:r>
        <w:r w:rsidRPr="008C2D76" w:rsidDel="0069794E">
          <w:rPr>
            <w:sz w:val="24"/>
            <w:szCs w:val="24"/>
            <w:lang w:val="en-GB"/>
          </w:rPr>
          <w:tab/>
        </w:r>
        <w:r w:rsidRPr="008C2D76" w:rsidDel="0069794E">
          <w:rPr>
            <w:sz w:val="24"/>
            <w:szCs w:val="24"/>
            <w:lang w:val="en-GB"/>
          </w:rPr>
          <w:tab/>
        </w:r>
        <w:r w:rsidRPr="008C2D76" w:rsidDel="0069794E">
          <w:rPr>
            <w:sz w:val="24"/>
            <w:szCs w:val="24"/>
            <w:lang w:val="en-GB"/>
          </w:rPr>
          <w:tab/>
        </w:r>
        <w:r w:rsidRPr="008C2D76" w:rsidDel="0069794E">
          <w:rPr>
            <w:sz w:val="24"/>
            <w:szCs w:val="24"/>
            <w:lang w:val="en-GB"/>
          </w:rPr>
          <w:tab/>
          <w:delText xml:space="preserve">  : 40KA</w:delText>
        </w:r>
      </w:del>
    </w:p>
    <w:p w:rsidR="001737A7" w:rsidRPr="008C2D76" w:rsidDel="0069794E" w:rsidRDefault="001737A7" w:rsidP="000124D3">
      <w:pPr>
        <w:numPr>
          <w:ilvl w:val="1"/>
          <w:numId w:val="2"/>
        </w:numPr>
        <w:tabs>
          <w:tab w:val="clear" w:pos="2145"/>
          <w:tab w:val="num" w:pos="1134"/>
        </w:tabs>
        <w:autoSpaceDE/>
        <w:autoSpaceDN/>
        <w:ind w:hanging="1436"/>
        <w:rPr>
          <w:del w:id="38" w:author="Καρμίρης Αγγελος" w:date="2020-01-03T10:45:00Z"/>
          <w:sz w:val="24"/>
          <w:szCs w:val="24"/>
          <w:lang w:val="en-GB"/>
        </w:rPr>
      </w:pPr>
      <w:del w:id="39" w:author="Καρμίρης Αγγελος" w:date="2020-01-03T10:45:00Z">
        <w:r w:rsidRPr="008C2D76" w:rsidDel="0069794E">
          <w:rPr>
            <w:sz w:val="24"/>
            <w:szCs w:val="24"/>
            <w:lang w:val="en-GB"/>
          </w:rPr>
          <w:delText>Basic Insulation level</w:delText>
        </w:r>
        <w:r w:rsidRPr="008C2D76" w:rsidDel="0069794E">
          <w:rPr>
            <w:sz w:val="24"/>
            <w:szCs w:val="24"/>
            <w:lang w:val="en-GB"/>
          </w:rPr>
          <w:tab/>
        </w:r>
        <w:r w:rsidRPr="008C2D76" w:rsidDel="0069794E">
          <w:rPr>
            <w:sz w:val="24"/>
            <w:szCs w:val="24"/>
            <w:lang w:val="en-GB"/>
          </w:rPr>
          <w:tab/>
        </w:r>
        <w:r w:rsidRPr="008C2D76" w:rsidDel="0069794E">
          <w:rPr>
            <w:sz w:val="24"/>
            <w:szCs w:val="24"/>
            <w:lang w:val="en-GB"/>
          </w:rPr>
          <w:tab/>
        </w:r>
        <w:r w:rsidRPr="008C2D76" w:rsidDel="0069794E">
          <w:rPr>
            <w:sz w:val="24"/>
            <w:szCs w:val="24"/>
            <w:lang w:val="en-GB"/>
          </w:rPr>
          <w:tab/>
          <w:delText xml:space="preserve">  : 1550KV</w:delText>
        </w:r>
        <w:r w:rsidR="00B85133" w:rsidRPr="008C2D76" w:rsidDel="0069794E">
          <w:rPr>
            <w:sz w:val="24"/>
            <w:szCs w:val="24"/>
            <w:lang w:val="en-GB"/>
          </w:rPr>
          <w:delText xml:space="preserve"> (</w:delText>
        </w:r>
        <w:r w:rsidR="001C7DE3" w:rsidRPr="008C2D76" w:rsidDel="0069794E">
          <w:rPr>
            <w:sz w:val="24"/>
            <w:szCs w:val="24"/>
            <w:lang w:val="en-GB"/>
          </w:rPr>
          <w:delText>peak</w:delText>
        </w:r>
        <w:r w:rsidRPr="008C2D76" w:rsidDel="0069794E">
          <w:rPr>
            <w:sz w:val="24"/>
            <w:szCs w:val="24"/>
            <w:lang w:val="en-GB"/>
          </w:rPr>
          <w:delText>)</w:delText>
        </w:r>
      </w:del>
    </w:p>
    <w:p w:rsidR="0049609A" w:rsidRPr="008C2D76" w:rsidDel="0069794E" w:rsidRDefault="001C7DE3" w:rsidP="000124D3">
      <w:pPr>
        <w:numPr>
          <w:ilvl w:val="1"/>
          <w:numId w:val="2"/>
        </w:numPr>
        <w:tabs>
          <w:tab w:val="clear" w:pos="2145"/>
          <w:tab w:val="num" w:pos="1134"/>
        </w:tabs>
        <w:autoSpaceDE/>
        <w:autoSpaceDN/>
        <w:ind w:hanging="1436"/>
        <w:rPr>
          <w:del w:id="40" w:author="Καρμίρης Αγγελος" w:date="2020-01-03T10:45:00Z"/>
          <w:sz w:val="24"/>
          <w:szCs w:val="24"/>
          <w:lang w:val="en-GB"/>
        </w:rPr>
      </w:pPr>
      <w:del w:id="41" w:author="Καρμίρης Αγγελος" w:date="2020-01-03T10:45:00Z">
        <w:r w:rsidRPr="008C2D76" w:rsidDel="0069794E">
          <w:rPr>
            <w:sz w:val="24"/>
            <w:szCs w:val="24"/>
            <w:lang w:val="en-GB"/>
          </w:rPr>
          <w:delText>Switching impulse withstand voltage</w:delText>
        </w:r>
        <w:r w:rsidRPr="008C2D76" w:rsidDel="0069794E">
          <w:rPr>
            <w:sz w:val="24"/>
            <w:szCs w:val="24"/>
            <w:lang w:val="en-GB"/>
          </w:rPr>
          <w:tab/>
        </w:r>
        <w:r w:rsidRPr="008C2D76" w:rsidDel="0069794E">
          <w:rPr>
            <w:sz w:val="24"/>
            <w:szCs w:val="24"/>
            <w:lang w:val="en-GB"/>
          </w:rPr>
          <w:tab/>
        </w:r>
        <w:r w:rsidR="0049609A" w:rsidRPr="008C2D76" w:rsidDel="0069794E">
          <w:rPr>
            <w:sz w:val="24"/>
            <w:szCs w:val="24"/>
            <w:lang w:val="en-GB"/>
          </w:rPr>
          <w:delText xml:space="preserve">  : 1175</w:delText>
        </w:r>
        <w:r w:rsidR="0049609A" w:rsidRPr="008C2D76" w:rsidDel="0069794E">
          <w:rPr>
            <w:sz w:val="24"/>
            <w:szCs w:val="24"/>
          </w:rPr>
          <w:delText>KV</w:delText>
        </w:r>
        <w:r w:rsidRPr="008C2D76" w:rsidDel="0069794E">
          <w:rPr>
            <w:sz w:val="24"/>
            <w:szCs w:val="24"/>
          </w:rPr>
          <w:delText xml:space="preserve"> </w:delText>
        </w:r>
        <w:r w:rsidRPr="008C2D76" w:rsidDel="0069794E">
          <w:rPr>
            <w:sz w:val="24"/>
            <w:szCs w:val="24"/>
            <w:lang w:val="en-GB"/>
          </w:rPr>
          <w:delText>(peak)</w:delText>
        </w:r>
      </w:del>
    </w:p>
    <w:p w:rsidR="0049609A" w:rsidRPr="008C2D76" w:rsidDel="0069794E" w:rsidRDefault="001C7DE3" w:rsidP="000124D3">
      <w:pPr>
        <w:numPr>
          <w:ilvl w:val="1"/>
          <w:numId w:val="2"/>
        </w:numPr>
        <w:tabs>
          <w:tab w:val="clear" w:pos="2145"/>
          <w:tab w:val="num" w:pos="1134"/>
        </w:tabs>
        <w:autoSpaceDE/>
        <w:autoSpaceDN/>
        <w:ind w:hanging="1436"/>
        <w:rPr>
          <w:del w:id="42" w:author="Καρμίρης Αγγελος" w:date="2020-01-03T10:45:00Z"/>
          <w:sz w:val="24"/>
          <w:szCs w:val="24"/>
          <w:lang w:val="en-GB"/>
        </w:rPr>
      </w:pPr>
      <w:del w:id="43" w:author="Καρμίρης Αγγελος" w:date="2020-01-03T10:45:00Z">
        <w:r w:rsidRPr="008C2D76" w:rsidDel="0069794E">
          <w:rPr>
            <w:sz w:val="24"/>
            <w:szCs w:val="24"/>
            <w:lang w:val="en-GB"/>
          </w:rPr>
          <w:delText>V</w:delText>
        </w:r>
        <w:r w:rsidR="0049609A" w:rsidRPr="008C2D76" w:rsidDel="0069794E">
          <w:rPr>
            <w:sz w:val="24"/>
            <w:szCs w:val="24"/>
            <w:lang w:val="en-GB"/>
          </w:rPr>
          <w:delText>ariations</w:delText>
        </w:r>
        <w:r w:rsidR="0049609A" w:rsidRPr="008C2D76" w:rsidDel="0069794E">
          <w:rPr>
            <w:sz w:val="24"/>
            <w:szCs w:val="24"/>
            <w:lang w:val="en-GB"/>
          </w:rPr>
          <w:tab/>
        </w:r>
        <w:r w:rsidR="00A84F53" w:rsidRPr="008C2D76" w:rsidDel="0069794E">
          <w:rPr>
            <w:sz w:val="24"/>
            <w:szCs w:val="24"/>
            <w:lang w:val="en-GB"/>
          </w:rPr>
          <w:delText xml:space="preserve"> of</w:delText>
        </w:r>
        <w:r w:rsidRPr="008C2D76" w:rsidDel="0069794E">
          <w:rPr>
            <w:sz w:val="24"/>
            <w:szCs w:val="24"/>
            <w:lang w:val="en-GB"/>
          </w:rPr>
          <w:delText xml:space="preserve"> nominal frequency</w:delText>
        </w:r>
        <w:r w:rsidR="0049609A" w:rsidRPr="008C2D76" w:rsidDel="0069794E">
          <w:rPr>
            <w:sz w:val="24"/>
            <w:szCs w:val="24"/>
            <w:lang w:val="en-GB"/>
          </w:rPr>
          <w:tab/>
        </w:r>
        <w:r w:rsidR="0049609A" w:rsidRPr="008C2D76" w:rsidDel="0069794E">
          <w:rPr>
            <w:sz w:val="24"/>
            <w:szCs w:val="24"/>
            <w:lang w:val="en-GB"/>
          </w:rPr>
          <w:tab/>
        </w:r>
        <w:r w:rsidR="0049609A" w:rsidRPr="008C2D76" w:rsidDel="0069794E">
          <w:rPr>
            <w:sz w:val="24"/>
            <w:szCs w:val="24"/>
            <w:lang w:val="en-GB"/>
          </w:rPr>
          <w:tab/>
          <w:delText xml:space="preserve">  : ±0.2</w:delText>
        </w:r>
        <w:r w:rsidR="0049609A" w:rsidRPr="008C2D76" w:rsidDel="0069794E">
          <w:rPr>
            <w:sz w:val="24"/>
            <w:szCs w:val="24"/>
          </w:rPr>
          <w:delText>Hz</w:delText>
        </w:r>
      </w:del>
    </w:p>
    <w:p w:rsidR="009202EF" w:rsidRPr="008C2D76" w:rsidDel="0069794E" w:rsidRDefault="0049609A" w:rsidP="00634036">
      <w:pPr>
        <w:numPr>
          <w:ilvl w:val="1"/>
          <w:numId w:val="2"/>
        </w:numPr>
        <w:tabs>
          <w:tab w:val="clear" w:pos="2145"/>
          <w:tab w:val="num" w:pos="681"/>
        </w:tabs>
        <w:autoSpaceDE/>
        <w:autoSpaceDN/>
        <w:ind w:hanging="1436"/>
        <w:rPr>
          <w:del w:id="44" w:author="Καρμίρης Αγγελος" w:date="2020-01-03T10:45:00Z"/>
          <w:sz w:val="24"/>
          <w:szCs w:val="24"/>
          <w:lang w:val="en-GB"/>
        </w:rPr>
      </w:pPr>
      <w:del w:id="45" w:author="Καρμίρης Αγγελος" w:date="2020-01-03T10:45:00Z">
        <w:r w:rsidRPr="008C2D76" w:rsidDel="0069794E">
          <w:rPr>
            <w:sz w:val="24"/>
            <w:szCs w:val="24"/>
            <w:lang w:val="en-GB"/>
          </w:rPr>
          <w:delText xml:space="preserve">Available </w:delText>
        </w:r>
        <w:r w:rsidR="009202EF" w:rsidRPr="008C2D76" w:rsidDel="0069794E">
          <w:rPr>
            <w:sz w:val="24"/>
            <w:szCs w:val="24"/>
            <w:lang w:val="en-GB"/>
          </w:rPr>
          <w:delText>auxiliary</w:delText>
        </w:r>
        <w:r w:rsidRPr="008C2D76" w:rsidDel="0069794E">
          <w:rPr>
            <w:sz w:val="24"/>
            <w:szCs w:val="24"/>
            <w:lang w:val="en-GB"/>
          </w:rPr>
          <w:delText xml:space="preserve"> </w:delText>
        </w:r>
        <w:r w:rsidR="00B85133" w:rsidRPr="008C2D76" w:rsidDel="0069794E">
          <w:rPr>
            <w:sz w:val="24"/>
            <w:szCs w:val="24"/>
            <w:lang w:val="en-GB"/>
          </w:rPr>
          <w:delText xml:space="preserve"> </w:delText>
        </w:r>
        <w:r w:rsidR="00A84F53" w:rsidRPr="008C2D76" w:rsidDel="0069794E">
          <w:rPr>
            <w:sz w:val="24"/>
            <w:szCs w:val="24"/>
            <w:lang w:val="en-GB"/>
          </w:rPr>
          <w:delText xml:space="preserve">DC </w:delText>
        </w:r>
        <w:r w:rsidR="00B85133" w:rsidRPr="008C2D76" w:rsidDel="0069794E">
          <w:rPr>
            <w:sz w:val="24"/>
            <w:szCs w:val="24"/>
            <w:lang w:val="en-GB"/>
          </w:rPr>
          <w:delText xml:space="preserve">supply </w:delText>
        </w:r>
        <w:r w:rsidRPr="008C2D76" w:rsidDel="0069794E">
          <w:rPr>
            <w:sz w:val="24"/>
            <w:szCs w:val="24"/>
            <w:lang w:val="en-GB"/>
          </w:rPr>
          <w:delText xml:space="preserve">voltage </w:delText>
        </w:r>
        <w:r w:rsidR="00024412" w:rsidDel="0069794E">
          <w:rPr>
            <w:sz w:val="24"/>
            <w:szCs w:val="24"/>
            <w:lang w:val="en-GB"/>
          </w:rPr>
          <w:tab/>
        </w:r>
        <w:r w:rsidR="00B85133" w:rsidRPr="008C2D76" w:rsidDel="0069794E">
          <w:rPr>
            <w:sz w:val="24"/>
            <w:szCs w:val="24"/>
            <w:lang w:val="en-GB"/>
          </w:rPr>
          <w:tab/>
          <w:delText xml:space="preserve">  : 220V </w:delText>
        </w:r>
        <w:r w:rsidR="000C5944" w:rsidDel="0069794E">
          <w:rPr>
            <w:sz w:val="24"/>
            <w:szCs w:val="24"/>
            <w:lang w:val="en-GB"/>
          </w:rPr>
          <w:delText>DC</w:delText>
        </w:r>
        <w:r w:rsidR="009202EF" w:rsidRPr="008C2D76" w:rsidDel="0069794E">
          <w:rPr>
            <w:sz w:val="24"/>
            <w:szCs w:val="24"/>
            <w:lang w:val="en-GB"/>
          </w:rPr>
          <w:delText xml:space="preserve"> from substation </w:delText>
        </w:r>
      </w:del>
    </w:p>
    <w:p w:rsidR="0049609A" w:rsidRPr="008C2D76" w:rsidDel="0069794E" w:rsidRDefault="00146692" w:rsidP="009202EF">
      <w:pPr>
        <w:autoSpaceDE/>
        <w:autoSpaceDN/>
        <w:ind w:left="5954"/>
        <w:rPr>
          <w:del w:id="46" w:author="Καρμίρης Αγγελος" w:date="2020-01-03T10:45:00Z"/>
          <w:sz w:val="24"/>
          <w:szCs w:val="24"/>
          <w:lang w:val="en-GB"/>
        </w:rPr>
      </w:pPr>
      <w:del w:id="47" w:author="Καρμίρης Αγγελος" w:date="2020-01-03T10:45:00Z">
        <w:r w:rsidRPr="008C2D76" w:rsidDel="0069794E">
          <w:rPr>
            <w:sz w:val="24"/>
            <w:szCs w:val="24"/>
            <w:lang w:val="en-GB"/>
          </w:rPr>
          <w:delText xml:space="preserve"> </w:delText>
        </w:r>
        <w:r w:rsidR="009202EF" w:rsidRPr="008C2D76" w:rsidDel="0069794E">
          <w:rPr>
            <w:sz w:val="24"/>
            <w:szCs w:val="24"/>
            <w:lang w:val="en-GB"/>
          </w:rPr>
          <w:delText>batteries</w:delText>
        </w:r>
      </w:del>
    </w:p>
    <w:p w:rsidR="009202EF" w:rsidRPr="008C2D76" w:rsidDel="0069794E" w:rsidRDefault="00B85133" w:rsidP="000124D3">
      <w:pPr>
        <w:numPr>
          <w:ilvl w:val="1"/>
          <w:numId w:val="2"/>
        </w:numPr>
        <w:tabs>
          <w:tab w:val="clear" w:pos="2145"/>
          <w:tab w:val="num" w:pos="1134"/>
        </w:tabs>
        <w:autoSpaceDE/>
        <w:autoSpaceDN/>
        <w:ind w:hanging="1436"/>
        <w:rPr>
          <w:del w:id="48" w:author="Καρμίρης Αγγελος" w:date="2020-01-03T10:45:00Z"/>
          <w:sz w:val="24"/>
          <w:szCs w:val="24"/>
          <w:lang w:val="en-GB"/>
        </w:rPr>
      </w:pPr>
      <w:del w:id="49" w:author="Καρμίρης Αγγελος" w:date="2020-01-03T10:45:00Z">
        <w:r w:rsidRPr="008C2D76" w:rsidDel="0069794E">
          <w:rPr>
            <w:sz w:val="24"/>
            <w:szCs w:val="24"/>
            <w:lang w:val="en-GB"/>
          </w:rPr>
          <w:delText xml:space="preserve">Available </w:delText>
        </w:r>
        <w:r w:rsidR="009202EF" w:rsidRPr="008C2D76" w:rsidDel="0069794E">
          <w:rPr>
            <w:sz w:val="24"/>
            <w:szCs w:val="24"/>
            <w:lang w:val="en-GB"/>
          </w:rPr>
          <w:delText xml:space="preserve">auxiliary </w:delText>
        </w:r>
        <w:r w:rsidR="000C5944" w:rsidDel="0069794E">
          <w:rPr>
            <w:sz w:val="24"/>
            <w:szCs w:val="24"/>
            <w:lang w:val="en-GB"/>
          </w:rPr>
          <w:delText>A</w:delText>
        </w:r>
        <w:r w:rsidR="00A84F53" w:rsidRPr="008C2D76" w:rsidDel="0069794E">
          <w:rPr>
            <w:sz w:val="24"/>
            <w:szCs w:val="24"/>
            <w:lang w:val="en-GB"/>
          </w:rPr>
          <w:delText xml:space="preserve">C </w:delText>
        </w:r>
        <w:r w:rsidR="009202EF" w:rsidRPr="008C2D76" w:rsidDel="0069794E">
          <w:rPr>
            <w:sz w:val="24"/>
            <w:szCs w:val="24"/>
            <w:lang w:val="en-GB"/>
          </w:rPr>
          <w:delText>supply voltage</w:delText>
        </w:r>
        <w:r w:rsidR="009202EF" w:rsidRPr="008C2D76" w:rsidDel="0069794E">
          <w:rPr>
            <w:sz w:val="24"/>
            <w:szCs w:val="24"/>
            <w:lang w:val="en-GB"/>
          </w:rPr>
          <w:tab/>
        </w:r>
        <w:r w:rsidRPr="008C2D76" w:rsidDel="0069794E">
          <w:rPr>
            <w:sz w:val="24"/>
            <w:szCs w:val="24"/>
            <w:lang w:val="en-GB"/>
          </w:rPr>
          <w:tab/>
          <w:delText xml:space="preserve">  </w:delText>
        </w:r>
        <w:r w:rsidR="009202EF" w:rsidRPr="008C2D76" w:rsidDel="0069794E">
          <w:rPr>
            <w:sz w:val="24"/>
            <w:szCs w:val="24"/>
            <w:lang w:val="en-GB"/>
          </w:rPr>
          <w:delText xml:space="preserve"> </w:delText>
        </w:r>
        <w:r w:rsidRPr="008C2D76" w:rsidDel="0069794E">
          <w:rPr>
            <w:sz w:val="24"/>
            <w:szCs w:val="24"/>
            <w:lang w:val="en-GB"/>
          </w:rPr>
          <w:delText xml:space="preserve">: 3 – phase, 4 – </w:delText>
        </w:r>
        <w:r w:rsidR="009202EF" w:rsidRPr="008C2D76" w:rsidDel="0069794E">
          <w:rPr>
            <w:sz w:val="24"/>
            <w:szCs w:val="24"/>
            <w:lang w:val="en-GB"/>
          </w:rPr>
          <w:delText>conductors</w:delText>
        </w:r>
        <w:r w:rsidRPr="008C2D76" w:rsidDel="0069794E">
          <w:rPr>
            <w:sz w:val="24"/>
            <w:szCs w:val="24"/>
            <w:lang w:val="en-GB"/>
          </w:rPr>
          <w:delText xml:space="preserve"> </w:delText>
        </w:r>
      </w:del>
    </w:p>
    <w:p w:rsidR="00B85133" w:rsidRPr="008C2D76" w:rsidDel="0069794E" w:rsidRDefault="00146692" w:rsidP="009202EF">
      <w:pPr>
        <w:autoSpaceDE/>
        <w:autoSpaceDN/>
        <w:ind w:left="5954" w:firstLine="26"/>
        <w:rPr>
          <w:del w:id="50" w:author="Καρμίρης Αγγελος" w:date="2020-01-03T10:45:00Z"/>
          <w:sz w:val="24"/>
          <w:szCs w:val="24"/>
          <w:lang w:val="en-GB"/>
        </w:rPr>
      </w:pPr>
      <w:del w:id="51" w:author="Καρμίρης Αγγελος" w:date="2020-01-03T10:45:00Z">
        <w:r w:rsidRPr="008C2D76" w:rsidDel="0069794E">
          <w:rPr>
            <w:sz w:val="24"/>
            <w:szCs w:val="24"/>
            <w:lang w:val="en-GB"/>
          </w:rPr>
          <w:delText xml:space="preserve"> </w:delText>
        </w:r>
        <w:r w:rsidR="00B85133" w:rsidRPr="008C2D76" w:rsidDel="0069794E">
          <w:rPr>
            <w:sz w:val="24"/>
            <w:szCs w:val="24"/>
            <w:lang w:val="en-GB"/>
          </w:rPr>
          <w:delText>230/400V</w:delText>
        </w:r>
        <w:r w:rsidR="00A84F53" w:rsidRPr="008C2D76" w:rsidDel="0069794E">
          <w:rPr>
            <w:sz w:val="24"/>
            <w:szCs w:val="24"/>
            <w:lang w:val="en-GB"/>
          </w:rPr>
          <w:delText xml:space="preserve"> A.C.</w:delText>
        </w:r>
      </w:del>
    </w:p>
    <w:p w:rsidR="00B85133" w:rsidRPr="008C2D76" w:rsidDel="0069794E" w:rsidRDefault="00B85133" w:rsidP="000124D3">
      <w:pPr>
        <w:numPr>
          <w:ilvl w:val="1"/>
          <w:numId w:val="2"/>
        </w:numPr>
        <w:tabs>
          <w:tab w:val="clear" w:pos="2145"/>
          <w:tab w:val="num" w:pos="1134"/>
        </w:tabs>
        <w:autoSpaceDE/>
        <w:autoSpaceDN/>
        <w:ind w:hanging="1436"/>
        <w:rPr>
          <w:del w:id="52" w:author="Καρμίρης Αγγελος" w:date="2020-01-03T10:45:00Z"/>
          <w:sz w:val="24"/>
          <w:szCs w:val="24"/>
          <w:lang w:val="en-GB"/>
        </w:rPr>
      </w:pPr>
      <w:del w:id="53" w:author="Καρμίρης Αγγελος" w:date="2020-01-03T10:45:00Z">
        <w:r w:rsidRPr="008C2D76" w:rsidDel="0069794E">
          <w:rPr>
            <w:sz w:val="24"/>
            <w:szCs w:val="24"/>
            <w:lang w:val="en-GB"/>
          </w:rPr>
          <w:delText>Power frequency withstand voltage</w:delText>
        </w:r>
        <w:r w:rsidR="00864B83" w:rsidRPr="008C2D76" w:rsidDel="0069794E">
          <w:rPr>
            <w:sz w:val="24"/>
            <w:szCs w:val="24"/>
            <w:lang w:val="en-GB"/>
          </w:rPr>
          <w:delText xml:space="preserve"> (1min)</w:delText>
        </w:r>
        <w:r w:rsidR="009202EF" w:rsidRPr="008C2D76" w:rsidDel="0069794E">
          <w:rPr>
            <w:sz w:val="24"/>
            <w:szCs w:val="24"/>
            <w:lang w:val="en-GB"/>
          </w:rPr>
          <w:tab/>
        </w:r>
        <w:r w:rsidRPr="008C2D76" w:rsidDel="0069794E">
          <w:rPr>
            <w:sz w:val="24"/>
            <w:szCs w:val="24"/>
            <w:lang w:val="en-GB"/>
          </w:rPr>
          <w:delText xml:space="preserve">  </w:delText>
        </w:r>
        <w:r w:rsidR="009202EF" w:rsidRPr="008C2D76" w:rsidDel="0069794E">
          <w:rPr>
            <w:sz w:val="24"/>
            <w:szCs w:val="24"/>
            <w:lang w:val="en-GB"/>
          </w:rPr>
          <w:delText xml:space="preserve"> </w:delText>
        </w:r>
        <w:r w:rsidRPr="008C2D76" w:rsidDel="0069794E">
          <w:rPr>
            <w:sz w:val="24"/>
            <w:szCs w:val="24"/>
            <w:lang w:val="en-GB"/>
          </w:rPr>
          <w:delText xml:space="preserve">: </w:delText>
        </w:r>
        <w:r w:rsidRPr="008C2D76" w:rsidDel="0069794E">
          <w:rPr>
            <w:sz w:val="24"/>
            <w:szCs w:val="24"/>
          </w:rPr>
          <w:delText xml:space="preserve">680KV </w:delText>
        </w:r>
        <w:r w:rsidR="009202EF" w:rsidRPr="008C2D76" w:rsidDel="0069794E">
          <w:rPr>
            <w:sz w:val="24"/>
            <w:szCs w:val="24"/>
          </w:rPr>
          <w:delText>(r.m.s.)</w:delText>
        </w:r>
      </w:del>
    </w:p>
    <w:p w:rsidR="006E4E1C" w:rsidRPr="00CF2DCF" w:rsidDel="0069794E" w:rsidRDefault="009202EF" w:rsidP="000124D3">
      <w:pPr>
        <w:numPr>
          <w:ilvl w:val="1"/>
          <w:numId w:val="2"/>
        </w:numPr>
        <w:tabs>
          <w:tab w:val="clear" w:pos="2145"/>
          <w:tab w:val="num" w:pos="1134"/>
        </w:tabs>
        <w:autoSpaceDE/>
        <w:autoSpaceDN/>
        <w:ind w:hanging="1436"/>
        <w:rPr>
          <w:del w:id="54" w:author="Καρμίρης Αγγελος" w:date="2020-01-03T10:45:00Z"/>
          <w:bCs/>
          <w:sz w:val="24"/>
          <w:szCs w:val="24"/>
          <w:u w:val="single"/>
          <w:lang w:val="en-GB"/>
        </w:rPr>
      </w:pPr>
      <w:del w:id="55" w:author="Καρμίρης Αγγελος" w:date="2020-01-03T10:45:00Z">
        <w:r w:rsidRPr="008C2D76" w:rsidDel="0069794E">
          <w:rPr>
            <w:sz w:val="24"/>
            <w:szCs w:val="24"/>
            <w:lang w:val="en-GB"/>
          </w:rPr>
          <w:delText>Method of e</w:delText>
        </w:r>
        <w:r w:rsidR="001737A7" w:rsidRPr="008C2D76" w:rsidDel="0069794E">
          <w:rPr>
            <w:sz w:val="24"/>
            <w:szCs w:val="24"/>
            <w:lang w:val="en-GB"/>
          </w:rPr>
          <w:delText>arthing (grounding)</w:delText>
        </w:r>
        <w:r w:rsidR="00B02886" w:rsidRPr="008C2D76" w:rsidDel="0069794E">
          <w:rPr>
            <w:sz w:val="24"/>
            <w:szCs w:val="24"/>
            <w:lang w:val="en-GB"/>
          </w:rPr>
          <w:tab/>
        </w:r>
        <w:r w:rsidR="001737A7" w:rsidRPr="008C2D76" w:rsidDel="0069794E">
          <w:rPr>
            <w:sz w:val="24"/>
            <w:szCs w:val="24"/>
            <w:lang w:val="en-GB"/>
          </w:rPr>
          <w:delText xml:space="preserve"> </w:delText>
        </w:r>
        <w:r w:rsidRPr="008C2D76" w:rsidDel="0069794E">
          <w:rPr>
            <w:sz w:val="24"/>
            <w:szCs w:val="24"/>
            <w:lang w:val="en-GB"/>
          </w:rPr>
          <w:tab/>
        </w:r>
        <w:r w:rsidRPr="008C2D76" w:rsidDel="0069794E">
          <w:rPr>
            <w:sz w:val="24"/>
            <w:szCs w:val="24"/>
            <w:lang w:val="en-GB"/>
          </w:rPr>
          <w:tab/>
          <w:delText xml:space="preserve">  </w:delText>
        </w:r>
        <w:r w:rsidR="001737A7" w:rsidRPr="008C2D76" w:rsidDel="0069794E">
          <w:rPr>
            <w:sz w:val="24"/>
            <w:szCs w:val="24"/>
            <w:lang w:val="en-GB"/>
          </w:rPr>
          <w:delText xml:space="preserve"> : </w:delText>
        </w:r>
        <w:r w:rsidR="008C2D76" w:rsidRPr="008C2D76" w:rsidDel="0069794E">
          <w:rPr>
            <w:sz w:val="24"/>
            <w:szCs w:val="24"/>
            <w:lang w:val="en-GB"/>
          </w:rPr>
          <w:delText>Effectively earthed</w:delText>
        </w:r>
      </w:del>
    </w:p>
    <w:p w:rsidR="008C2D76" w:rsidRPr="00CF2DCF" w:rsidDel="0069794E" w:rsidRDefault="008C2D76" w:rsidP="000124D3">
      <w:pPr>
        <w:numPr>
          <w:ilvl w:val="1"/>
          <w:numId w:val="2"/>
        </w:numPr>
        <w:tabs>
          <w:tab w:val="clear" w:pos="2145"/>
          <w:tab w:val="num" w:pos="1134"/>
        </w:tabs>
        <w:autoSpaceDE/>
        <w:autoSpaceDN/>
        <w:ind w:hanging="1436"/>
        <w:rPr>
          <w:del w:id="56" w:author="Καρμίρης Αγγελος" w:date="2020-01-03T10:45:00Z"/>
          <w:sz w:val="24"/>
          <w:szCs w:val="24"/>
          <w:lang w:val="en-GB"/>
        </w:rPr>
      </w:pPr>
      <w:del w:id="57" w:author="Καρμίρης Αγγελος" w:date="2020-01-03T10:45:00Z">
        <w:r w:rsidRPr="00CF2DCF" w:rsidDel="0069794E">
          <w:rPr>
            <w:sz w:val="24"/>
            <w:szCs w:val="24"/>
            <w:lang w:val="en-GB"/>
          </w:rPr>
          <w:delText>Ratio Z</w:delText>
        </w:r>
        <w:r w:rsidRPr="00CF2DCF" w:rsidDel="0069794E">
          <w:rPr>
            <w:sz w:val="24"/>
            <w:szCs w:val="24"/>
            <w:vertAlign w:val="subscript"/>
            <w:lang w:val="en-GB"/>
          </w:rPr>
          <w:delText>0</w:delText>
        </w:r>
        <w:r w:rsidRPr="00CF2DCF" w:rsidDel="0069794E">
          <w:rPr>
            <w:sz w:val="24"/>
            <w:szCs w:val="24"/>
            <w:lang w:val="en-GB"/>
          </w:rPr>
          <w:delText>/Z</w:delText>
        </w:r>
        <w:r w:rsidR="000D735B" w:rsidDel="0069794E">
          <w:rPr>
            <w:sz w:val="24"/>
            <w:szCs w:val="24"/>
            <w:vertAlign w:val="subscript"/>
            <w:lang w:val="en-GB"/>
          </w:rPr>
          <w:delText>+</w:delText>
        </w:r>
        <w:r w:rsidR="00A96187" w:rsidDel="0069794E">
          <w:rPr>
            <w:sz w:val="24"/>
            <w:szCs w:val="24"/>
            <w:lang w:val="en-GB"/>
          </w:rPr>
          <w:delText xml:space="preserve"> range</w:delText>
        </w:r>
        <w:r w:rsidRPr="00CF2DCF" w:rsidDel="0069794E">
          <w:rPr>
            <w:sz w:val="24"/>
            <w:szCs w:val="24"/>
            <w:lang w:val="en-GB"/>
          </w:rPr>
          <w:tab/>
        </w:r>
        <w:r w:rsidDel="0069794E">
          <w:rPr>
            <w:sz w:val="24"/>
            <w:szCs w:val="24"/>
            <w:lang w:val="en-GB"/>
          </w:rPr>
          <w:tab/>
        </w:r>
        <w:r w:rsidDel="0069794E">
          <w:rPr>
            <w:sz w:val="24"/>
            <w:szCs w:val="24"/>
            <w:lang w:val="en-GB"/>
          </w:rPr>
          <w:tab/>
        </w:r>
        <w:r w:rsidRPr="00CF2DCF" w:rsidDel="0069794E">
          <w:rPr>
            <w:sz w:val="24"/>
            <w:szCs w:val="24"/>
            <w:lang w:val="en-GB"/>
          </w:rPr>
          <w:tab/>
        </w:r>
        <w:r w:rsidRPr="00CF2DCF" w:rsidDel="0069794E">
          <w:rPr>
            <w:sz w:val="24"/>
            <w:szCs w:val="24"/>
            <w:lang w:val="en-GB"/>
          </w:rPr>
          <w:tab/>
        </w:r>
        <w:r w:rsidDel="0069794E">
          <w:rPr>
            <w:sz w:val="24"/>
            <w:szCs w:val="24"/>
            <w:lang w:val="en-GB"/>
          </w:rPr>
          <w:delText xml:space="preserve">   </w:delText>
        </w:r>
        <w:r w:rsidR="00BC72D7" w:rsidDel="0069794E">
          <w:rPr>
            <w:sz w:val="24"/>
            <w:szCs w:val="24"/>
            <w:lang w:val="en-GB"/>
          </w:rPr>
          <w:delText xml:space="preserve">: 1 </w:delText>
        </w:r>
        <w:r w:rsidR="00BC72D7" w:rsidDel="0069794E">
          <w:rPr>
            <w:sz w:val="24"/>
            <w:szCs w:val="24"/>
            <w:lang w:val="el-GR"/>
          </w:rPr>
          <w:delText>–</w:delText>
        </w:r>
        <w:r w:rsidRPr="00CF2DCF" w:rsidDel="0069794E">
          <w:rPr>
            <w:sz w:val="24"/>
            <w:szCs w:val="24"/>
            <w:lang w:val="en-GB"/>
          </w:rPr>
          <w:delText xml:space="preserve"> 3</w:delText>
        </w:r>
      </w:del>
    </w:p>
    <w:p w:rsidR="000B5364" w:rsidDel="0069794E" w:rsidRDefault="000B5364" w:rsidP="00E87C97">
      <w:pPr>
        <w:ind w:left="709"/>
        <w:jc w:val="both"/>
        <w:rPr>
          <w:del w:id="58" w:author="Καρμίρης Αγγελος" w:date="2020-01-03T10:45:00Z"/>
          <w:b/>
          <w:bCs/>
          <w:i/>
          <w:iCs/>
          <w:sz w:val="24"/>
          <w:szCs w:val="24"/>
        </w:rPr>
      </w:pPr>
    </w:p>
    <w:p w:rsidR="00E87C97" w:rsidRPr="004F2441" w:rsidDel="0069794E" w:rsidRDefault="00E87C97" w:rsidP="00E87C97">
      <w:pPr>
        <w:ind w:left="709"/>
        <w:jc w:val="both"/>
        <w:rPr>
          <w:del w:id="59" w:author="Καρμίρης Αγγελος" w:date="2020-01-03T10:45:00Z"/>
          <w:b/>
          <w:bCs/>
          <w:i/>
          <w:iCs/>
          <w:sz w:val="24"/>
          <w:szCs w:val="24"/>
          <w:u w:val="single"/>
        </w:rPr>
      </w:pPr>
      <w:del w:id="60" w:author="Καρμίρης Αγγελος" w:date="2020-01-03T10:45:00Z">
        <w:r w:rsidRPr="004F2441" w:rsidDel="0069794E">
          <w:rPr>
            <w:b/>
            <w:bCs/>
            <w:i/>
            <w:iCs/>
            <w:sz w:val="24"/>
            <w:szCs w:val="24"/>
          </w:rPr>
          <w:delText>IV</w:delText>
        </w:r>
        <w:r w:rsidR="005F1D1C" w:rsidDel="0069794E">
          <w:rPr>
            <w:b/>
            <w:bCs/>
            <w:i/>
            <w:iCs/>
            <w:sz w:val="24"/>
            <w:szCs w:val="24"/>
          </w:rPr>
          <w:delText>.</w:delText>
        </w:r>
        <w:r w:rsidRPr="004F2441" w:rsidDel="0069794E">
          <w:rPr>
            <w:b/>
            <w:bCs/>
            <w:i/>
            <w:iCs/>
            <w:sz w:val="24"/>
            <w:szCs w:val="24"/>
          </w:rPr>
          <w:delText>B.</w:delText>
        </w:r>
        <w:r w:rsidRPr="004F2441" w:rsidDel="0069794E">
          <w:rPr>
            <w:b/>
            <w:bCs/>
            <w:i/>
            <w:iCs/>
            <w:sz w:val="24"/>
            <w:szCs w:val="24"/>
          </w:rPr>
          <w:tab/>
        </w:r>
        <w:r w:rsidRPr="004F2441" w:rsidDel="0069794E">
          <w:rPr>
            <w:b/>
            <w:bCs/>
            <w:i/>
            <w:iCs/>
            <w:sz w:val="24"/>
            <w:szCs w:val="24"/>
            <w:u w:val="single"/>
          </w:rPr>
          <w:delText>150KV</w:delText>
        </w:r>
        <w:r w:rsidR="00A84F53" w:rsidRPr="004F2441" w:rsidDel="0069794E">
          <w:rPr>
            <w:b/>
            <w:bCs/>
            <w:i/>
            <w:iCs/>
            <w:sz w:val="24"/>
            <w:szCs w:val="24"/>
            <w:u w:val="single"/>
          </w:rPr>
          <w:delText xml:space="preserve"> </w:delText>
        </w:r>
        <w:r w:rsidR="00EB5B94" w:rsidRPr="004F2441" w:rsidDel="0069794E">
          <w:rPr>
            <w:b/>
            <w:bCs/>
            <w:i/>
            <w:iCs/>
            <w:sz w:val="24"/>
            <w:szCs w:val="24"/>
            <w:u w:val="single"/>
          </w:rPr>
          <w:delText>NETWORK</w:delText>
        </w:r>
      </w:del>
    </w:p>
    <w:p w:rsidR="00E87C97" w:rsidRPr="004F2441" w:rsidDel="0069794E" w:rsidRDefault="00864B83" w:rsidP="001828AE">
      <w:pPr>
        <w:jc w:val="both"/>
        <w:rPr>
          <w:del w:id="61" w:author="Καρμίρης Αγγελος" w:date="2020-01-03T10:45:00Z"/>
          <w:sz w:val="24"/>
          <w:szCs w:val="24"/>
        </w:rPr>
      </w:pPr>
      <w:del w:id="62" w:author="Καρμίρης Αγγελος" w:date="2020-01-03T10:45:00Z">
        <w:r w:rsidRPr="004F2441" w:rsidDel="0069794E">
          <w:rPr>
            <w:sz w:val="24"/>
            <w:szCs w:val="24"/>
          </w:rPr>
          <w:tab/>
        </w:r>
      </w:del>
    </w:p>
    <w:p w:rsidR="00864B83" w:rsidRPr="004F2441" w:rsidDel="0069794E" w:rsidRDefault="00864B83" w:rsidP="00864B83">
      <w:pPr>
        <w:pStyle w:val="Heading1"/>
        <w:numPr>
          <w:ilvl w:val="0"/>
          <w:numId w:val="3"/>
        </w:numPr>
        <w:tabs>
          <w:tab w:val="clear" w:pos="4820"/>
          <w:tab w:val="left" w:pos="4111"/>
          <w:tab w:val="left" w:pos="4536"/>
          <w:tab w:val="left" w:pos="5103"/>
        </w:tabs>
        <w:rPr>
          <w:del w:id="63" w:author="Καρμίρης Αγγελος" w:date="2020-01-03T10:45:00Z"/>
          <w:lang w:val="en-GB"/>
        </w:rPr>
      </w:pPr>
      <w:del w:id="64" w:author="Καρμίρης Αγγελος" w:date="2020-01-03T10:45:00Z">
        <w:r w:rsidRPr="004F2441" w:rsidDel="0069794E">
          <w:rPr>
            <w:lang w:val="en-GB"/>
          </w:rPr>
          <w:delText xml:space="preserve">Nominal Voltage </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150KV</w:delText>
        </w:r>
      </w:del>
    </w:p>
    <w:p w:rsidR="00864B83" w:rsidRPr="004F2441" w:rsidDel="0069794E" w:rsidRDefault="00864B83" w:rsidP="00864B83">
      <w:pPr>
        <w:pStyle w:val="Heading1"/>
        <w:numPr>
          <w:ilvl w:val="0"/>
          <w:numId w:val="3"/>
        </w:numPr>
        <w:tabs>
          <w:tab w:val="clear" w:pos="4820"/>
          <w:tab w:val="left" w:pos="4111"/>
          <w:tab w:val="left" w:pos="4536"/>
          <w:tab w:val="left" w:pos="5103"/>
        </w:tabs>
        <w:rPr>
          <w:del w:id="65" w:author="Καρμίρης Αγγελος" w:date="2020-01-03T10:45:00Z"/>
          <w:lang w:val="en-US"/>
        </w:rPr>
      </w:pPr>
      <w:del w:id="66" w:author="Καρμίρης Αγγελος" w:date="2020-01-03T10:45:00Z">
        <w:r w:rsidRPr="004F2441" w:rsidDel="0069794E">
          <w:rPr>
            <w:lang w:val="en-GB"/>
          </w:rPr>
          <w:delText>Maximum Operating Voltage</w:delText>
        </w:r>
        <w:r w:rsidRPr="004F2441" w:rsidDel="0069794E">
          <w:rPr>
            <w:lang w:val="en-GB"/>
          </w:rPr>
          <w:tab/>
          <w:delText xml:space="preserve"> </w:delText>
        </w:r>
        <w:r w:rsidRPr="004F2441" w:rsidDel="0069794E">
          <w:rPr>
            <w:lang w:val="en-US"/>
          </w:rPr>
          <w:tab/>
        </w:r>
        <w:r w:rsidRPr="004F2441" w:rsidDel="0069794E">
          <w:rPr>
            <w:lang w:val="en-US"/>
          </w:rPr>
          <w:tab/>
        </w:r>
        <w:r w:rsidRPr="004F2441" w:rsidDel="0069794E">
          <w:rPr>
            <w:lang w:val="en-US"/>
          </w:rPr>
          <w:tab/>
        </w:r>
        <w:r w:rsidRPr="004F2441" w:rsidDel="0069794E">
          <w:rPr>
            <w:lang w:val="en-GB"/>
          </w:rPr>
          <w:delText>: 170KV</w:delText>
        </w:r>
      </w:del>
    </w:p>
    <w:p w:rsidR="00864B83" w:rsidRPr="004F2441" w:rsidDel="0069794E" w:rsidRDefault="00864B83" w:rsidP="00864B83">
      <w:pPr>
        <w:pStyle w:val="Heading1"/>
        <w:numPr>
          <w:ilvl w:val="0"/>
          <w:numId w:val="3"/>
        </w:numPr>
        <w:tabs>
          <w:tab w:val="clear" w:pos="4820"/>
          <w:tab w:val="left" w:pos="4111"/>
          <w:tab w:val="left" w:pos="4536"/>
          <w:tab w:val="left" w:pos="5103"/>
        </w:tabs>
        <w:rPr>
          <w:del w:id="67" w:author="Καρμίρης Αγγελος" w:date="2020-01-03T10:45:00Z"/>
          <w:lang w:val="en-GB"/>
        </w:rPr>
      </w:pPr>
      <w:del w:id="68" w:author="Καρμίρης Αγγελος" w:date="2020-01-03T10:45:00Z">
        <w:r w:rsidRPr="004F2441" w:rsidDel="0069794E">
          <w:rPr>
            <w:lang w:val="en-GB"/>
          </w:rPr>
          <w:delText>Minimum permissible operating voltage</w:delText>
        </w:r>
        <w:r w:rsidRPr="004F2441" w:rsidDel="0069794E">
          <w:rPr>
            <w:lang w:val="en-GB"/>
          </w:rPr>
          <w:tab/>
          <w:delText xml:space="preserve"> </w:delText>
        </w:r>
        <w:r w:rsidRPr="004F2441" w:rsidDel="0069794E">
          <w:rPr>
            <w:lang w:val="en-GB"/>
          </w:rPr>
          <w:tab/>
          <w:delText>: 135KV</w:delText>
        </w:r>
      </w:del>
    </w:p>
    <w:p w:rsidR="00864B83" w:rsidRPr="004F2441" w:rsidDel="0069794E" w:rsidRDefault="00864B83" w:rsidP="00864B83">
      <w:pPr>
        <w:pStyle w:val="Heading1"/>
        <w:numPr>
          <w:ilvl w:val="0"/>
          <w:numId w:val="3"/>
        </w:numPr>
        <w:tabs>
          <w:tab w:val="clear" w:pos="4820"/>
          <w:tab w:val="left" w:pos="4111"/>
          <w:tab w:val="left" w:pos="4536"/>
          <w:tab w:val="left" w:pos="5103"/>
        </w:tabs>
        <w:rPr>
          <w:del w:id="69" w:author="Καρμίρης Αγγελος" w:date="2020-01-03T10:45:00Z"/>
          <w:lang w:val="en-GB"/>
        </w:rPr>
      </w:pPr>
      <w:del w:id="70" w:author="Καρμίρης Αγγελος" w:date="2020-01-03T10:45:00Z">
        <w:r w:rsidRPr="004F2441" w:rsidDel="0069794E">
          <w:rPr>
            <w:lang w:val="en-GB"/>
          </w:rPr>
          <w:delText>Number of phases</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3</w:delText>
        </w:r>
      </w:del>
    </w:p>
    <w:p w:rsidR="00864B83" w:rsidRPr="004F2441" w:rsidDel="0069794E" w:rsidRDefault="00864B83" w:rsidP="00864B83">
      <w:pPr>
        <w:pStyle w:val="Heading1"/>
        <w:numPr>
          <w:ilvl w:val="0"/>
          <w:numId w:val="3"/>
        </w:numPr>
        <w:tabs>
          <w:tab w:val="clear" w:pos="4820"/>
          <w:tab w:val="left" w:pos="4111"/>
          <w:tab w:val="left" w:pos="4536"/>
          <w:tab w:val="left" w:pos="5103"/>
        </w:tabs>
        <w:rPr>
          <w:del w:id="71" w:author="Καρμίρης Αγγελος" w:date="2020-01-03T10:45:00Z"/>
          <w:lang w:val="en-GB"/>
        </w:rPr>
      </w:pPr>
      <w:del w:id="72" w:author="Καρμίρης Αγγελος" w:date="2020-01-03T10:45:00Z">
        <w:r w:rsidRPr="004F2441" w:rsidDel="0069794E">
          <w:rPr>
            <w:lang w:val="en-GB"/>
          </w:rPr>
          <w:delText xml:space="preserve">Number of </w:delText>
        </w:r>
        <w:r w:rsidR="00EB5B94" w:rsidRPr="004F2441" w:rsidDel="0069794E">
          <w:rPr>
            <w:lang w:val="en-GB"/>
          </w:rPr>
          <w:delText>conductors</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3</w:delText>
        </w:r>
      </w:del>
    </w:p>
    <w:p w:rsidR="00864B83" w:rsidRPr="004F2441" w:rsidDel="0069794E" w:rsidRDefault="00864B83" w:rsidP="00864B83">
      <w:pPr>
        <w:pStyle w:val="Heading1"/>
        <w:numPr>
          <w:ilvl w:val="0"/>
          <w:numId w:val="3"/>
        </w:numPr>
        <w:tabs>
          <w:tab w:val="clear" w:pos="4820"/>
          <w:tab w:val="left" w:pos="4111"/>
          <w:tab w:val="left" w:pos="4536"/>
          <w:tab w:val="left" w:pos="5103"/>
        </w:tabs>
        <w:rPr>
          <w:del w:id="73" w:author="Καρμίρης Αγγελος" w:date="2020-01-03T10:45:00Z"/>
          <w:lang w:val="en-GB"/>
        </w:rPr>
      </w:pPr>
      <w:del w:id="74" w:author="Καρμίρης Αγγελος" w:date="2020-01-03T10:45:00Z">
        <w:r w:rsidRPr="004F2441" w:rsidDel="0069794E">
          <w:rPr>
            <w:lang w:val="en-GB"/>
          </w:rPr>
          <w:delText>Short Circuit level</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3</w:delText>
        </w:r>
        <w:r w:rsidR="00E20762" w:rsidDel="0069794E">
          <w:rPr>
            <w:lang w:val="en-GB"/>
          </w:rPr>
          <w:delText>1</w:delText>
        </w:r>
        <w:r w:rsidRPr="004F2441" w:rsidDel="0069794E">
          <w:rPr>
            <w:lang w:val="en-GB"/>
          </w:rPr>
          <w:delText>KA</w:delText>
        </w:r>
      </w:del>
    </w:p>
    <w:p w:rsidR="00864B83" w:rsidRPr="004F2441" w:rsidDel="0069794E" w:rsidRDefault="00864B83" w:rsidP="00864B83">
      <w:pPr>
        <w:pStyle w:val="Heading1"/>
        <w:numPr>
          <w:ilvl w:val="0"/>
          <w:numId w:val="3"/>
        </w:numPr>
        <w:tabs>
          <w:tab w:val="clear" w:pos="4820"/>
          <w:tab w:val="left" w:pos="4111"/>
          <w:tab w:val="left" w:pos="4536"/>
          <w:tab w:val="left" w:pos="5103"/>
        </w:tabs>
        <w:rPr>
          <w:del w:id="75" w:author="Καρμίρης Αγγελος" w:date="2020-01-03T10:45:00Z"/>
          <w:lang w:val="en-GB"/>
        </w:rPr>
      </w:pPr>
      <w:del w:id="76" w:author="Καρμίρης Αγγελος" w:date="2020-01-03T10:45:00Z">
        <w:r w:rsidRPr="004F2441" w:rsidDel="0069794E">
          <w:rPr>
            <w:lang w:val="en-GB"/>
          </w:rPr>
          <w:delText>Basic Insulation level</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750KV (</w:delText>
        </w:r>
        <w:r w:rsidR="00EB5B94" w:rsidRPr="004F2441" w:rsidDel="0069794E">
          <w:rPr>
            <w:lang w:val="en-GB"/>
          </w:rPr>
          <w:delText>peak</w:delText>
        </w:r>
        <w:r w:rsidRPr="004F2441" w:rsidDel="0069794E">
          <w:rPr>
            <w:lang w:val="en-GB"/>
          </w:rPr>
          <w:delText>)</w:delText>
        </w:r>
      </w:del>
    </w:p>
    <w:p w:rsidR="00864B83" w:rsidRPr="004F2441" w:rsidDel="0069794E" w:rsidRDefault="00864B83" w:rsidP="00864B83">
      <w:pPr>
        <w:pStyle w:val="Heading1"/>
        <w:numPr>
          <w:ilvl w:val="0"/>
          <w:numId w:val="3"/>
        </w:numPr>
        <w:tabs>
          <w:tab w:val="clear" w:pos="4820"/>
          <w:tab w:val="left" w:pos="4111"/>
          <w:tab w:val="left" w:pos="4536"/>
          <w:tab w:val="left" w:pos="5103"/>
        </w:tabs>
        <w:rPr>
          <w:del w:id="77" w:author="Καρμίρης Αγγελος" w:date="2020-01-03T10:45:00Z"/>
          <w:lang w:val="en-GB"/>
        </w:rPr>
      </w:pPr>
      <w:del w:id="78" w:author="Καρμίρης Αγγελος" w:date="2020-01-03T10:45:00Z">
        <w:r w:rsidRPr="004F2441" w:rsidDel="0069794E">
          <w:rPr>
            <w:lang w:val="en-GB"/>
          </w:rPr>
          <w:delText>Power frequency withstand voltage (1min)</w:delText>
        </w:r>
        <w:r w:rsidRPr="004F2441" w:rsidDel="0069794E">
          <w:rPr>
            <w:lang w:val="en-GB"/>
          </w:rPr>
          <w:tab/>
          <w:delText xml:space="preserve">: 325KV </w:delText>
        </w:r>
        <w:r w:rsidR="00EB5B94" w:rsidRPr="004F2441" w:rsidDel="0069794E">
          <w:rPr>
            <w:lang w:val="en-GB"/>
          </w:rPr>
          <w:delText>(r.m.s.)</w:delText>
        </w:r>
      </w:del>
    </w:p>
    <w:p w:rsidR="00C97621" w:rsidRPr="004F2441" w:rsidDel="0069794E" w:rsidRDefault="00C97621" w:rsidP="00C97621">
      <w:pPr>
        <w:pStyle w:val="Heading1"/>
        <w:numPr>
          <w:ilvl w:val="0"/>
          <w:numId w:val="3"/>
        </w:numPr>
        <w:tabs>
          <w:tab w:val="clear" w:pos="4820"/>
          <w:tab w:val="left" w:pos="4111"/>
          <w:tab w:val="left" w:pos="4536"/>
          <w:tab w:val="left" w:pos="5103"/>
        </w:tabs>
        <w:rPr>
          <w:del w:id="79" w:author="Καρμίρης Αγγελος" w:date="2020-01-03T10:45:00Z"/>
          <w:lang w:val="en-GB"/>
        </w:rPr>
      </w:pPr>
      <w:del w:id="80" w:author="Καρμίρης Αγγελος" w:date="2020-01-03T10:45:00Z">
        <w:r w:rsidRPr="004F2441" w:rsidDel="0069794E">
          <w:rPr>
            <w:lang w:val="en-GB"/>
          </w:rPr>
          <w:delText>Nominal frequency</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50Hz</w:delText>
        </w:r>
      </w:del>
    </w:p>
    <w:p w:rsidR="00C97621" w:rsidRPr="004F2441" w:rsidDel="0069794E" w:rsidRDefault="00202410" w:rsidP="00C97621">
      <w:pPr>
        <w:pStyle w:val="Heading1"/>
        <w:numPr>
          <w:ilvl w:val="0"/>
          <w:numId w:val="3"/>
        </w:numPr>
        <w:tabs>
          <w:tab w:val="clear" w:pos="4820"/>
          <w:tab w:val="left" w:pos="4111"/>
          <w:tab w:val="left" w:pos="4536"/>
          <w:tab w:val="left" w:pos="5103"/>
        </w:tabs>
        <w:rPr>
          <w:del w:id="81" w:author="Καρμίρης Αγγελος" w:date="2020-01-03T10:45:00Z"/>
          <w:lang w:val="en-GB"/>
        </w:rPr>
      </w:pPr>
      <w:del w:id="82" w:author="Καρμίρης Αγγελος" w:date="2020-01-03T10:45:00Z">
        <w:r w:rsidDel="0069794E">
          <w:rPr>
            <w:lang w:val="en-US"/>
          </w:rPr>
          <w:delText>Variations</w:delText>
        </w:r>
        <w:r w:rsidR="00EB5B94" w:rsidRPr="004F2441" w:rsidDel="0069794E">
          <w:rPr>
            <w:lang w:val="en-US"/>
          </w:rPr>
          <w:delText xml:space="preserve"> of</w:delText>
        </w:r>
        <w:r w:rsidR="00C97621" w:rsidRPr="004F2441" w:rsidDel="0069794E">
          <w:rPr>
            <w:lang w:val="en-US"/>
          </w:rPr>
          <w:delText xml:space="preserve"> nominal frequency</w:delText>
        </w:r>
        <w:r w:rsidR="00C97621" w:rsidRPr="004F2441" w:rsidDel="0069794E">
          <w:rPr>
            <w:lang w:val="en-GB"/>
          </w:rPr>
          <w:tab/>
        </w:r>
        <w:r w:rsidR="00C97621" w:rsidRPr="004F2441" w:rsidDel="0069794E">
          <w:rPr>
            <w:lang w:val="en-GB"/>
          </w:rPr>
          <w:tab/>
        </w:r>
        <w:r w:rsidR="00C97621" w:rsidRPr="004F2441" w:rsidDel="0069794E">
          <w:rPr>
            <w:lang w:val="en-GB"/>
          </w:rPr>
          <w:tab/>
          <w:delText>: ±0.2Hz</w:delText>
        </w:r>
      </w:del>
    </w:p>
    <w:p w:rsidR="00C97621" w:rsidDel="0069794E" w:rsidRDefault="00202410" w:rsidP="00C97621">
      <w:pPr>
        <w:pStyle w:val="Heading1"/>
        <w:numPr>
          <w:ilvl w:val="0"/>
          <w:numId w:val="3"/>
        </w:numPr>
        <w:tabs>
          <w:tab w:val="clear" w:pos="4820"/>
          <w:tab w:val="left" w:pos="4111"/>
          <w:tab w:val="left" w:pos="4536"/>
          <w:tab w:val="left" w:pos="5103"/>
        </w:tabs>
        <w:rPr>
          <w:del w:id="83" w:author="Καρμίρης Αγγελος" w:date="2020-01-03T10:45:00Z"/>
          <w:lang w:val="en-GB"/>
        </w:rPr>
      </w:pPr>
      <w:del w:id="84" w:author="Καρμίρης Αγγελος" w:date="2020-01-03T10:45:00Z">
        <w:r w:rsidDel="0069794E">
          <w:rPr>
            <w:lang w:val="en-GB"/>
          </w:rPr>
          <w:delText>Method of</w:delText>
        </w:r>
        <w:r w:rsidR="00EB5B94" w:rsidRPr="004F2441" w:rsidDel="0069794E">
          <w:rPr>
            <w:lang w:val="en-GB"/>
          </w:rPr>
          <w:delText xml:space="preserve"> e</w:delText>
        </w:r>
        <w:r w:rsidR="00C97621" w:rsidRPr="004F2441" w:rsidDel="0069794E">
          <w:rPr>
            <w:lang w:val="en-GB"/>
          </w:rPr>
          <w:delText>arth</w:delText>
        </w:r>
        <w:r w:rsidR="0092144B" w:rsidRPr="004F2441" w:rsidDel="0069794E">
          <w:rPr>
            <w:lang w:val="en-GB"/>
          </w:rPr>
          <w:delText>ing (grounding)</w:delText>
        </w:r>
        <w:r w:rsidR="0092144B" w:rsidRPr="004F2441" w:rsidDel="0069794E">
          <w:rPr>
            <w:lang w:val="en-GB"/>
          </w:rPr>
          <w:tab/>
        </w:r>
        <w:r w:rsidR="00EB5B94" w:rsidRPr="004F2441" w:rsidDel="0069794E">
          <w:rPr>
            <w:lang w:val="en-GB"/>
          </w:rPr>
          <w:delText xml:space="preserve"> </w:delText>
        </w:r>
        <w:r w:rsidR="00EB5B94" w:rsidRPr="004F2441" w:rsidDel="0069794E">
          <w:rPr>
            <w:lang w:val="en-GB"/>
          </w:rPr>
          <w:tab/>
        </w:r>
        <w:r w:rsidR="00EB5B94" w:rsidRPr="004F2441" w:rsidDel="0069794E">
          <w:rPr>
            <w:lang w:val="en-GB"/>
          </w:rPr>
          <w:tab/>
        </w:r>
        <w:r w:rsidR="00C97621" w:rsidRPr="004F2441" w:rsidDel="0069794E">
          <w:rPr>
            <w:lang w:val="en-GB"/>
          </w:rPr>
          <w:delText xml:space="preserve">: </w:delText>
        </w:r>
        <w:r w:rsidR="008C2D76" w:rsidDel="0069794E">
          <w:rPr>
            <w:lang w:val="en-GB"/>
          </w:rPr>
          <w:delText>Effectively earthed</w:delText>
        </w:r>
      </w:del>
    </w:p>
    <w:p w:rsidR="008C2D76" w:rsidRPr="008C2D76" w:rsidDel="0069794E" w:rsidRDefault="008C2D76" w:rsidP="008C2D76">
      <w:pPr>
        <w:pStyle w:val="Heading1"/>
        <w:numPr>
          <w:ilvl w:val="0"/>
          <w:numId w:val="3"/>
        </w:numPr>
        <w:tabs>
          <w:tab w:val="clear" w:pos="4820"/>
          <w:tab w:val="left" w:pos="4111"/>
          <w:tab w:val="left" w:pos="4536"/>
          <w:tab w:val="left" w:pos="5103"/>
        </w:tabs>
        <w:rPr>
          <w:del w:id="85" w:author="Καρμίρης Αγγελος" w:date="2020-01-03T10:45:00Z"/>
          <w:lang w:val="en-GB"/>
        </w:rPr>
      </w:pPr>
      <w:del w:id="86" w:author="Καρμίρης Αγγελος" w:date="2020-01-03T10:45:00Z">
        <w:r w:rsidDel="0069794E">
          <w:rPr>
            <w:lang w:val="en-GB"/>
          </w:rPr>
          <w:delText>Ratio Z</w:delText>
        </w:r>
        <w:r w:rsidDel="0069794E">
          <w:rPr>
            <w:vertAlign w:val="subscript"/>
            <w:lang w:val="en-GB"/>
          </w:rPr>
          <w:delText>0</w:delText>
        </w:r>
        <w:r w:rsidDel="0069794E">
          <w:rPr>
            <w:lang w:val="en-GB"/>
          </w:rPr>
          <w:delText>/Z</w:delText>
        </w:r>
        <w:r w:rsidR="000D735B" w:rsidDel="0069794E">
          <w:rPr>
            <w:vertAlign w:val="subscript"/>
            <w:lang w:val="en-GB"/>
          </w:rPr>
          <w:delText>+</w:delText>
        </w:r>
        <w:r w:rsidR="00A96187" w:rsidDel="0069794E">
          <w:rPr>
            <w:lang w:val="en-GB"/>
          </w:rPr>
          <w:delText xml:space="preserve"> range</w:delText>
        </w:r>
        <w:r w:rsidDel="0069794E">
          <w:rPr>
            <w:lang w:val="en-GB"/>
          </w:rPr>
          <w:tab/>
        </w:r>
        <w:r w:rsidDel="0069794E">
          <w:rPr>
            <w:lang w:val="en-GB"/>
          </w:rPr>
          <w:tab/>
        </w:r>
        <w:r w:rsidDel="0069794E">
          <w:rPr>
            <w:lang w:val="en-GB"/>
          </w:rPr>
          <w:tab/>
        </w:r>
        <w:r w:rsidDel="0069794E">
          <w:rPr>
            <w:lang w:val="en-GB"/>
          </w:rPr>
          <w:tab/>
          <w:delText>: 1 - 3</w:delText>
        </w:r>
      </w:del>
    </w:p>
    <w:p w:rsidR="00EB5B94" w:rsidRPr="004F2441" w:rsidDel="0069794E" w:rsidRDefault="00C97621" w:rsidP="00EB5B94">
      <w:pPr>
        <w:pStyle w:val="Heading1"/>
        <w:numPr>
          <w:ilvl w:val="0"/>
          <w:numId w:val="3"/>
        </w:numPr>
        <w:tabs>
          <w:tab w:val="clear" w:pos="4820"/>
          <w:tab w:val="left" w:pos="4111"/>
          <w:tab w:val="left" w:pos="4536"/>
          <w:tab w:val="left" w:pos="5103"/>
        </w:tabs>
        <w:rPr>
          <w:del w:id="87" w:author="Καρμίρης Αγγελος" w:date="2020-01-03T10:45:00Z"/>
          <w:lang w:val="en-GB"/>
        </w:rPr>
      </w:pPr>
      <w:del w:id="88" w:author="Καρμίρης Αγγελος" w:date="2020-01-03T10:45:00Z">
        <w:r w:rsidRPr="004F2441" w:rsidDel="0069794E">
          <w:rPr>
            <w:lang w:val="en-GB"/>
          </w:rPr>
          <w:delText xml:space="preserve">Available </w:delText>
        </w:r>
        <w:r w:rsidR="00EB5B94" w:rsidRPr="004F2441" w:rsidDel="0069794E">
          <w:rPr>
            <w:lang w:val="en-GB"/>
          </w:rPr>
          <w:delText xml:space="preserve">auxiliary </w:delText>
        </w:r>
        <w:r w:rsidR="00A84F53" w:rsidRPr="004F2441" w:rsidDel="0069794E">
          <w:rPr>
            <w:lang w:val="en-GB"/>
          </w:rPr>
          <w:delText xml:space="preserve">D.C. </w:delText>
        </w:r>
        <w:r w:rsidR="008C1CA7" w:rsidRPr="004F2441" w:rsidDel="0069794E">
          <w:rPr>
            <w:lang w:val="en-GB"/>
          </w:rPr>
          <w:delText xml:space="preserve">supply voltage </w:delText>
        </w:r>
        <w:r w:rsidR="008C1CA7" w:rsidRPr="004F2441" w:rsidDel="0069794E">
          <w:rPr>
            <w:lang w:val="en-GB"/>
          </w:rPr>
          <w:tab/>
        </w:r>
        <w:r w:rsidRPr="004F2441" w:rsidDel="0069794E">
          <w:rPr>
            <w:lang w:val="en-GB"/>
          </w:rPr>
          <w:tab/>
          <w:delText xml:space="preserve">: </w:delText>
        </w:r>
        <w:r w:rsidRPr="004F2441" w:rsidDel="0069794E">
          <w:rPr>
            <w:lang w:val="en-US"/>
          </w:rPr>
          <w:delText>11</w:delText>
        </w:r>
        <w:r w:rsidRPr="004F2441" w:rsidDel="0069794E">
          <w:rPr>
            <w:lang w:val="en-GB"/>
          </w:rPr>
          <w:delText xml:space="preserve">0V </w:delText>
        </w:r>
        <w:r w:rsidR="00EB5B94" w:rsidRPr="004F2441" w:rsidDel="0069794E">
          <w:rPr>
            <w:lang w:val="en-GB"/>
          </w:rPr>
          <w:delText xml:space="preserve">D.C. from substation </w:delText>
        </w:r>
      </w:del>
    </w:p>
    <w:p w:rsidR="00EB5B94" w:rsidRPr="004F2441" w:rsidDel="0069794E" w:rsidRDefault="00A84F53" w:rsidP="00A84F53">
      <w:pPr>
        <w:autoSpaceDE/>
        <w:autoSpaceDN/>
        <w:ind w:left="5040" w:firstLine="720"/>
        <w:rPr>
          <w:del w:id="89" w:author="Καρμίρης Αγγελος" w:date="2020-01-03T10:45:00Z"/>
          <w:sz w:val="24"/>
          <w:szCs w:val="24"/>
          <w:lang w:val="en-GB"/>
        </w:rPr>
      </w:pPr>
      <w:del w:id="90" w:author="Καρμίρης Αγγελος" w:date="2020-01-03T10:45:00Z">
        <w:r w:rsidRPr="004F2441" w:rsidDel="0069794E">
          <w:rPr>
            <w:sz w:val="24"/>
            <w:szCs w:val="24"/>
            <w:lang w:val="en-GB"/>
          </w:rPr>
          <w:delText xml:space="preserve">  </w:delText>
        </w:r>
        <w:r w:rsidR="00EB5B94" w:rsidRPr="004F2441" w:rsidDel="0069794E">
          <w:rPr>
            <w:sz w:val="24"/>
            <w:szCs w:val="24"/>
            <w:lang w:val="en-GB"/>
          </w:rPr>
          <w:delText>batteries</w:delText>
        </w:r>
      </w:del>
    </w:p>
    <w:p w:rsidR="00A84F53" w:rsidRPr="004F2441" w:rsidDel="0069794E" w:rsidRDefault="00C97621" w:rsidP="0029388F">
      <w:pPr>
        <w:pStyle w:val="Heading1"/>
        <w:numPr>
          <w:ilvl w:val="0"/>
          <w:numId w:val="3"/>
        </w:numPr>
        <w:tabs>
          <w:tab w:val="clear" w:pos="1069"/>
          <w:tab w:val="clear" w:pos="4820"/>
          <w:tab w:val="num" w:pos="724"/>
          <w:tab w:val="left" w:pos="4111"/>
          <w:tab w:val="left" w:pos="4536"/>
          <w:tab w:val="left" w:pos="5103"/>
        </w:tabs>
        <w:rPr>
          <w:del w:id="91" w:author="Καρμίρης Αγγελος" w:date="2020-01-03T10:45:00Z"/>
          <w:lang w:val="en-GB"/>
        </w:rPr>
      </w:pPr>
      <w:del w:id="92" w:author="Καρμίρης Αγγελος" w:date="2020-01-03T10:45:00Z">
        <w:r w:rsidRPr="004F2441" w:rsidDel="0069794E">
          <w:rPr>
            <w:lang w:val="en-GB"/>
          </w:rPr>
          <w:delText xml:space="preserve">Available </w:delText>
        </w:r>
        <w:r w:rsidR="00EB5B94" w:rsidRPr="004F2441" w:rsidDel="0069794E">
          <w:rPr>
            <w:lang w:val="en-GB"/>
          </w:rPr>
          <w:delText>auxil</w:delText>
        </w:r>
        <w:r w:rsidR="00202410" w:rsidDel="0069794E">
          <w:rPr>
            <w:lang w:val="en-GB"/>
          </w:rPr>
          <w:delText xml:space="preserve">iary </w:delText>
        </w:r>
        <w:r w:rsidR="00A84F53" w:rsidRPr="004F2441" w:rsidDel="0069794E">
          <w:rPr>
            <w:lang w:val="en-GB"/>
          </w:rPr>
          <w:delText xml:space="preserve">A.C. </w:delText>
        </w:r>
        <w:r w:rsidR="008C1CA7" w:rsidRPr="004F2441" w:rsidDel="0069794E">
          <w:rPr>
            <w:lang w:val="en-GB"/>
          </w:rPr>
          <w:delText xml:space="preserve">supply voltage </w:delText>
        </w:r>
        <w:r w:rsidR="008C1CA7" w:rsidRPr="004F2441" w:rsidDel="0069794E">
          <w:rPr>
            <w:lang w:val="en-GB"/>
          </w:rPr>
          <w:tab/>
        </w:r>
        <w:r w:rsidRPr="004F2441" w:rsidDel="0069794E">
          <w:rPr>
            <w:lang w:val="en-GB"/>
          </w:rPr>
          <w:tab/>
          <w:delText xml:space="preserve">: 3 – phase, 4 – </w:delText>
        </w:r>
        <w:r w:rsidR="00EB5B94" w:rsidRPr="004F2441" w:rsidDel="0069794E">
          <w:rPr>
            <w:lang w:val="en-GB"/>
          </w:rPr>
          <w:delText>conductors</w:delText>
        </w:r>
        <w:r w:rsidRPr="004F2441" w:rsidDel="0069794E">
          <w:rPr>
            <w:lang w:val="en-GB"/>
          </w:rPr>
          <w:delText xml:space="preserve"> </w:delText>
        </w:r>
      </w:del>
    </w:p>
    <w:p w:rsidR="00C97621" w:rsidRPr="004F2441" w:rsidDel="0069794E" w:rsidRDefault="00A84F53" w:rsidP="00A84F53">
      <w:pPr>
        <w:pStyle w:val="Heading1"/>
        <w:tabs>
          <w:tab w:val="clear" w:pos="4820"/>
          <w:tab w:val="left" w:pos="4111"/>
          <w:tab w:val="left" w:pos="4536"/>
          <w:tab w:val="left" w:pos="5103"/>
        </w:tabs>
        <w:ind w:left="709"/>
        <w:rPr>
          <w:del w:id="93" w:author="Καρμίρης Αγγελος" w:date="2020-01-03T10:45:00Z"/>
          <w:lang w:val="en-GB"/>
        </w:rPr>
      </w:pPr>
      <w:del w:id="94" w:author="Καρμίρης Αγγελος" w:date="2020-01-03T10:45:00Z">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xml:space="preserve">  </w:delText>
        </w:r>
        <w:r w:rsidR="00146692" w:rsidDel="0069794E">
          <w:rPr>
            <w:lang w:val="en-GB"/>
          </w:rPr>
          <w:delText>230/400</w:delText>
        </w:r>
        <w:r w:rsidR="00C97621" w:rsidRPr="004F2441" w:rsidDel="0069794E">
          <w:rPr>
            <w:lang w:val="en-GB"/>
          </w:rPr>
          <w:delText>V</w:delText>
        </w:r>
      </w:del>
    </w:p>
    <w:p w:rsidR="00864B83" w:rsidRPr="004F2441" w:rsidDel="0069794E" w:rsidRDefault="00864B83" w:rsidP="00864B83">
      <w:pPr>
        <w:rPr>
          <w:del w:id="95" w:author="Καρμίρης Αγγελος" w:date="2020-01-03T10:45:00Z"/>
          <w:lang w:val="en-GB" w:eastAsia="en-US"/>
        </w:rPr>
      </w:pPr>
    </w:p>
    <w:p w:rsidR="00C97621" w:rsidRPr="004F2441" w:rsidDel="0069794E" w:rsidRDefault="00C97621" w:rsidP="00C97621">
      <w:pPr>
        <w:ind w:left="709"/>
        <w:jc w:val="both"/>
        <w:rPr>
          <w:del w:id="96" w:author="Καρμίρης Αγγελος" w:date="2020-01-03T10:45:00Z"/>
          <w:b/>
          <w:bCs/>
          <w:i/>
          <w:iCs/>
          <w:sz w:val="24"/>
          <w:szCs w:val="24"/>
          <w:u w:val="single"/>
        </w:rPr>
      </w:pPr>
      <w:del w:id="97" w:author="Καρμίρης Αγγελος" w:date="2020-01-03T10:45:00Z">
        <w:r w:rsidRPr="004F2441" w:rsidDel="0069794E">
          <w:rPr>
            <w:b/>
            <w:bCs/>
            <w:i/>
            <w:iCs/>
            <w:sz w:val="24"/>
            <w:szCs w:val="24"/>
          </w:rPr>
          <w:delText>IV</w:delText>
        </w:r>
        <w:r w:rsidR="005F1D1C" w:rsidDel="0069794E">
          <w:rPr>
            <w:b/>
            <w:bCs/>
            <w:i/>
            <w:iCs/>
            <w:sz w:val="24"/>
            <w:szCs w:val="24"/>
          </w:rPr>
          <w:delText>.</w:delText>
        </w:r>
        <w:r w:rsidRPr="004F2441" w:rsidDel="0069794E">
          <w:rPr>
            <w:b/>
            <w:bCs/>
            <w:i/>
            <w:iCs/>
            <w:sz w:val="24"/>
            <w:szCs w:val="24"/>
          </w:rPr>
          <w:delText>C.</w:delText>
        </w:r>
        <w:r w:rsidRPr="004F2441" w:rsidDel="0069794E">
          <w:rPr>
            <w:b/>
            <w:bCs/>
            <w:i/>
            <w:iCs/>
            <w:sz w:val="24"/>
            <w:szCs w:val="24"/>
          </w:rPr>
          <w:tab/>
        </w:r>
        <w:r w:rsidRPr="004F2441" w:rsidDel="0069794E">
          <w:rPr>
            <w:b/>
            <w:bCs/>
            <w:i/>
            <w:iCs/>
            <w:sz w:val="24"/>
            <w:szCs w:val="24"/>
            <w:u w:val="single"/>
          </w:rPr>
          <w:delText>30KV</w:delText>
        </w:r>
        <w:r w:rsidR="00EB5B94" w:rsidRPr="004F2441" w:rsidDel="0069794E">
          <w:rPr>
            <w:b/>
            <w:bCs/>
            <w:i/>
            <w:iCs/>
            <w:sz w:val="24"/>
            <w:szCs w:val="24"/>
            <w:u w:val="single"/>
          </w:rPr>
          <w:delText xml:space="preserve"> NETWORK</w:delText>
        </w:r>
      </w:del>
    </w:p>
    <w:p w:rsidR="00C97621" w:rsidRPr="004F2441" w:rsidDel="0069794E" w:rsidRDefault="00C97621" w:rsidP="00C97621">
      <w:pPr>
        <w:jc w:val="both"/>
        <w:rPr>
          <w:del w:id="98" w:author="Καρμίρης Αγγελος" w:date="2020-01-03T10:45:00Z"/>
          <w:sz w:val="24"/>
          <w:szCs w:val="24"/>
        </w:rPr>
      </w:pPr>
      <w:del w:id="99" w:author="Καρμίρης Αγγελος" w:date="2020-01-03T10:45:00Z">
        <w:r w:rsidRPr="004F2441" w:rsidDel="0069794E">
          <w:rPr>
            <w:sz w:val="24"/>
            <w:szCs w:val="24"/>
          </w:rPr>
          <w:tab/>
        </w:r>
      </w:del>
    </w:p>
    <w:p w:rsidR="00C97621" w:rsidRPr="004F2441" w:rsidDel="0069794E" w:rsidRDefault="00C97621" w:rsidP="00C936FE">
      <w:pPr>
        <w:pStyle w:val="Heading1"/>
        <w:numPr>
          <w:ilvl w:val="0"/>
          <w:numId w:val="4"/>
        </w:numPr>
        <w:tabs>
          <w:tab w:val="clear" w:pos="4820"/>
          <w:tab w:val="left" w:pos="4111"/>
          <w:tab w:val="left" w:pos="4536"/>
          <w:tab w:val="left" w:pos="5103"/>
        </w:tabs>
        <w:rPr>
          <w:del w:id="100" w:author="Καρμίρης Αγγελος" w:date="2020-01-03T10:45:00Z"/>
          <w:lang w:val="en-GB"/>
        </w:rPr>
      </w:pPr>
      <w:del w:id="101" w:author="Καρμίρης Αγγελος" w:date="2020-01-03T10:45:00Z">
        <w:r w:rsidRPr="004F2441" w:rsidDel="0069794E">
          <w:rPr>
            <w:lang w:val="en-GB"/>
          </w:rPr>
          <w:delText xml:space="preserve">Nominal System Voltage </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30KV</w:delText>
        </w:r>
      </w:del>
    </w:p>
    <w:p w:rsidR="00C97621" w:rsidRPr="004F2441" w:rsidDel="0069794E" w:rsidRDefault="00C97621" w:rsidP="00C97621">
      <w:pPr>
        <w:pStyle w:val="Heading1"/>
        <w:numPr>
          <w:ilvl w:val="0"/>
          <w:numId w:val="4"/>
        </w:numPr>
        <w:tabs>
          <w:tab w:val="clear" w:pos="4820"/>
          <w:tab w:val="left" w:pos="4111"/>
          <w:tab w:val="left" w:pos="4536"/>
          <w:tab w:val="left" w:pos="5103"/>
        </w:tabs>
        <w:rPr>
          <w:del w:id="102" w:author="Καρμίρης Αγγελος" w:date="2020-01-03T10:45:00Z"/>
          <w:lang w:val="en-US"/>
        </w:rPr>
      </w:pPr>
      <w:del w:id="103" w:author="Καρμίρης Αγγελος" w:date="2020-01-03T10:45:00Z">
        <w:r w:rsidRPr="004F2441" w:rsidDel="0069794E">
          <w:rPr>
            <w:lang w:val="en-GB"/>
          </w:rPr>
          <w:delText>Maximum Operating Voltage</w:delText>
        </w:r>
        <w:r w:rsidRPr="004F2441" w:rsidDel="0069794E">
          <w:rPr>
            <w:lang w:val="en-GB"/>
          </w:rPr>
          <w:tab/>
          <w:delText xml:space="preserve"> </w:delText>
        </w:r>
        <w:r w:rsidRPr="004F2441" w:rsidDel="0069794E">
          <w:rPr>
            <w:lang w:val="en-US"/>
          </w:rPr>
          <w:tab/>
        </w:r>
        <w:r w:rsidRPr="004F2441" w:rsidDel="0069794E">
          <w:rPr>
            <w:lang w:val="en-US"/>
          </w:rPr>
          <w:tab/>
        </w:r>
        <w:r w:rsidRPr="004F2441" w:rsidDel="0069794E">
          <w:rPr>
            <w:lang w:val="en-US"/>
          </w:rPr>
          <w:tab/>
        </w:r>
        <w:r w:rsidRPr="004F2441" w:rsidDel="0069794E">
          <w:rPr>
            <w:lang w:val="en-GB"/>
          </w:rPr>
          <w:delText>: 36KV</w:delText>
        </w:r>
      </w:del>
    </w:p>
    <w:p w:rsidR="00C97621" w:rsidRPr="004F2441" w:rsidDel="0069794E" w:rsidRDefault="00C97621" w:rsidP="00C97621">
      <w:pPr>
        <w:pStyle w:val="Heading1"/>
        <w:numPr>
          <w:ilvl w:val="0"/>
          <w:numId w:val="4"/>
        </w:numPr>
        <w:tabs>
          <w:tab w:val="clear" w:pos="4820"/>
          <w:tab w:val="left" w:pos="4111"/>
          <w:tab w:val="left" w:pos="4536"/>
          <w:tab w:val="left" w:pos="5103"/>
        </w:tabs>
        <w:rPr>
          <w:del w:id="104" w:author="Καρμίρης Αγγελος" w:date="2020-01-03T10:45:00Z"/>
          <w:lang w:val="en-GB"/>
        </w:rPr>
      </w:pPr>
      <w:del w:id="105" w:author="Καρμίρης Αγγελος" w:date="2020-01-03T10:45:00Z">
        <w:r w:rsidRPr="004F2441" w:rsidDel="0069794E">
          <w:rPr>
            <w:lang w:val="en-GB"/>
          </w:rPr>
          <w:delText>Number of phases</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3</w:delText>
        </w:r>
      </w:del>
    </w:p>
    <w:p w:rsidR="00C97621" w:rsidRPr="004F2441" w:rsidDel="0069794E" w:rsidRDefault="00C97621" w:rsidP="00C97621">
      <w:pPr>
        <w:pStyle w:val="Heading1"/>
        <w:numPr>
          <w:ilvl w:val="0"/>
          <w:numId w:val="4"/>
        </w:numPr>
        <w:tabs>
          <w:tab w:val="clear" w:pos="4820"/>
          <w:tab w:val="left" w:pos="4111"/>
          <w:tab w:val="left" w:pos="4536"/>
          <w:tab w:val="left" w:pos="5103"/>
        </w:tabs>
        <w:rPr>
          <w:del w:id="106" w:author="Καρμίρης Αγγελος" w:date="2020-01-03T10:45:00Z"/>
          <w:lang w:val="en-GB"/>
        </w:rPr>
      </w:pPr>
      <w:del w:id="107" w:author="Καρμίρης Αγγελος" w:date="2020-01-03T10:45:00Z">
        <w:r w:rsidRPr="004F2441" w:rsidDel="0069794E">
          <w:rPr>
            <w:lang w:val="en-GB"/>
          </w:rPr>
          <w:delText xml:space="preserve">Number of </w:delText>
        </w:r>
        <w:r w:rsidR="00EB5B94" w:rsidRPr="004F2441" w:rsidDel="0069794E">
          <w:rPr>
            <w:lang w:val="en-GB"/>
          </w:rPr>
          <w:delText>conductors</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3</w:delText>
        </w:r>
      </w:del>
    </w:p>
    <w:p w:rsidR="00C97621" w:rsidRPr="004F2441" w:rsidDel="0069794E" w:rsidRDefault="00C97621" w:rsidP="00C97621">
      <w:pPr>
        <w:pStyle w:val="Heading1"/>
        <w:numPr>
          <w:ilvl w:val="0"/>
          <w:numId w:val="4"/>
        </w:numPr>
        <w:tabs>
          <w:tab w:val="clear" w:pos="4820"/>
          <w:tab w:val="left" w:pos="4111"/>
          <w:tab w:val="left" w:pos="4536"/>
          <w:tab w:val="left" w:pos="5103"/>
        </w:tabs>
        <w:rPr>
          <w:del w:id="108" w:author="Καρμίρης Αγγελος" w:date="2020-01-03T10:45:00Z"/>
          <w:lang w:val="en-GB"/>
        </w:rPr>
      </w:pPr>
      <w:del w:id="109" w:author="Καρμίρης Αγγελος" w:date="2020-01-03T10:45:00Z">
        <w:r w:rsidRPr="004F2441" w:rsidDel="0069794E">
          <w:delText>Short Circuit level</w:delText>
        </w:r>
        <w:r w:rsidRPr="004F2441" w:rsidDel="0069794E">
          <w:tab/>
        </w:r>
        <w:r w:rsidRPr="004F2441" w:rsidDel="0069794E">
          <w:tab/>
        </w:r>
        <w:r w:rsidRPr="004F2441" w:rsidDel="0069794E">
          <w:tab/>
        </w:r>
        <w:r w:rsidRPr="004F2441" w:rsidDel="0069794E">
          <w:tab/>
          <w:delText>: 20KA</w:delText>
        </w:r>
      </w:del>
    </w:p>
    <w:p w:rsidR="00C97621" w:rsidRPr="004F2441" w:rsidDel="0069794E" w:rsidRDefault="00C97621" w:rsidP="00C97621">
      <w:pPr>
        <w:pStyle w:val="Heading1"/>
        <w:numPr>
          <w:ilvl w:val="0"/>
          <w:numId w:val="4"/>
        </w:numPr>
        <w:tabs>
          <w:tab w:val="clear" w:pos="4820"/>
          <w:tab w:val="left" w:pos="4111"/>
          <w:tab w:val="left" w:pos="4536"/>
          <w:tab w:val="left" w:pos="5103"/>
        </w:tabs>
        <w:rPr>
          <w:del w:id="110" w:author="Καρμίρης Αγγελος" w:date="2020-01-03T10:45:00Z"/>
          <w:lang w:val="en-GB"/>
        </w:rPr>
      </w:pPr>
      <w:del w:id="111" w:author="Καρμίρης Αγγελος" w:date="2020-01-03T10:45:00Z">
        <w:r w:rsidRPr="004F2441" w:rsidDel="0069794E">
          <w:rPr>
            <w:lang w:val="en-GB"/>
          </w:rPr>
          <w:delText>Basic Insulation level</w:delText>
        </w:r>
        <w:r w:rsidRPr="004F2441" w:rsidDel="0069794E">
          <w:rPr>
            <w:lang w:val="en-GB"/>
          </w:rPr>
          <w:tab/>
        </w:r>
        <w:r w:rsidRPr="004F2441" w:rsidDel="0069794E">
          <w:rPr>
            <w:lang w:val="en-GB"/>
          </w:rPr>
          <w:tab/>
        </w:r>
        <w:r w:rsidRPr="004F2441" w:rsidDel="0069794E">
          <w:rPr>
            <w:lang w:val="en-GB"/>
          </w:rPr>
          <w:tab/>
        </w:r>
        <w:r w:rsidRPr="004F2441" w:rsidDel="0069794E">
          <w:rPr>
            <w:lang w:val="en-GB"/>
          </w:rPr>
          <w:tab/>
          <w:delText>: 250KV (</w:delText>
        </w:r>
        <w:r w:rsidR="00EB5B94" w:rsidRPr="004F2441" w:rsidDel="0069794E">
          <w:rPr>
            <w:lang w:val="en-GB"/>
          </w:rPr>
          <w:delText>peak</w:delText>
        </w:r>
        <w:r w:rsidRPr="004F2441" w:rsidDel="0069794E">
          <w:rPr>
            <w:lang w:val="en-GB"/>
          </w:rPr>
          <w:delText>)</w:delText>
        </w:r>
      </w:del>
    </w:p>
    <w:p w:rsidR="00C97621" w:rsidRPr="004F2441" w:rsidDel="0069794E" w:rsidRDefault="00C97621" w:rsidP="00C97621">
      <w:pPr>
        <w:pStyle w:val="Heading1"/>
        <w:numPr>
          <w:ilvl w:val="0"/>
          <w:numId w:val="4"/>
        </w:numPr>
        <w:tabs>
          <w:tab w:val="clear" w:pos="4820"/>
          <w:tab w:val="left" w:pos="4111"/>
          <w:tab w:val="left" w:pos="4536"/>
          <w:tab w:val="left" w:pos="5103"/>
        </w:tabs>
        <w:rPr>
          <w:del w:id="112" w:author="Καρμίρης Αγγελος" w:date="2020-01-03T10:45:00Z"/>
          <w:lang w:val="en-GB"/>
        </w:rPr>
      </w:pPr>
      <w:del w:id="113" w:author="Καρμίρης Αγγελος" w:date="2020-01-03T10:45:00Z">
        <w:r w:rsidRPr="004F2441" w:rsidDel="0069794E">
          <w:rPr>
            <w:lang w:val="en-GB"/>
          </w:rPr>
          <w:delText>Power frequency</w:delText>
        </w:r>
        <w:r w:rsidR="00502AAF" w:rsidDel="0069794E">
          <w:rPr>
            <w:lang w:val="en-GB"/>
          </w:rPr>
          <w:delText>,</w:delText>
        </w:r>
        <w:r w:rsidRPr="004F2441" w:rsidDel="0069794E">
          <w:rPr>
            <w:lang w:val="en-GB"/>
          </w:rPr>
          <w:delText xml:space="preserve"> withstand voltage (1min)</w:delText>
        </w:r>
        <w:r w:rsidRPr="004F2441" w:rsidDel="0069794E">
          <w:rPr>
            <w:lang w:val="en-GB"/>
          </w:rPr>
          <w:tab/>
          <w:delText xml:space="preserve">: 95KV </w:delText>
        </w:r>
        <w:r w:rsidR="00EB5B94" w:rsidRPr="004F2441" w:rsidDel="0069794E">
          <w:rPr>
            <w:lang w:val="en-GB"/>
          </w:rPr>
          <w:delText>(r.m.s.)</w:delText>
        </w:r>
      </w:del>
    </w:p>
    <w:p w:rsidR="00C936FE" w:rsidRPr="004F2441" w:rsidDel="0069794E" w:rsidRDefault="00C97621" w:rsidP="00C936FE">
      <w:pPr>
        <w:pStyle w:val="Heading1"/>
        <w:numPr>
          <w:ilvl w:val="0"/>
          <w:numId w:val="4"/>
        </w:numPr>
        <w:tabs>
          <w:tab w:val="clear" w:pos="4820"/>
          <w:tab w:val="left" w:pos="4111"/>
          <w:tab w:val="left" w:pos="4536"/>
          <w:tab w:val="left" w:pos="5103"/>
        </w:tabs>
        <w:rPr>
          <w:del w:id="114" w:author="Καρμίρης Αγγελος" w:date="2020-01-03T10:45:00Z"/>
          <w:lang w:val="en-US"/>
        </w:rPr>
      </w:pPr>
      <w:del w:id="115" w:author="Καρμίρης Αγγελος" w:date="2020-01-03T10:45:00Z">
        <w:r w:rsidRPr="004F2441" w:rsidDel="0069794E">
          <w:delText>Nominal frequency</w:delText>
        </w:r>
        <w:r w:rsidRPr="004F2441" w:rsidDel="0069794E">
          <w:tab/>
        </w:r>
        <w:r w:rsidRPr="004F2441" w:rsidDel="0069794E">
          <w:tab/>
        </w:r>
        <w:r w:rsidRPr="004F2441" w:rsidDel="0069794E">
          <w:tab/>
        </w:r>
        <w:r w:rsidRPr="004F2441" w:rsidDel="0069794E">
          <w:tab/>
          <w:delText>: 50Hz</w:delText>
        </w:r>
      </w:del>
    </w:p>
    <w:p w:rsidR="002516AE" w:rsidDel="0069794E" w:rsidRDefault="00502AAF" w:rsidP="00C936FE">
      <w:pPr>
        <w:pStyle w:val="Heading1"/>
        <w:numPr>
          <w:ilvl w:val="0"/>
          <w:numId w:val="4"/>
        </w:numPr>
        <w:tabs>
          <w:tab w:val="clear" w:pos="4820"/>
          <w:tab w:val="left" w:pos="4111"/>
          <w:tab w:val="left" w:pos="4536"/>
          <w:tab w:val="left" w:pos="5103"/>
        </w:tabs>
        <w:rPr>
          <w:del w:id="116" w:author="Καρμίρης Αγγελος" w:date="2020-01-03T10:45:00Z"/>
          <w:lang w:val="en-GB"/>
        </w:rPr>
      </w:pPr>
      <w:del w:id="117" w:author="Καρμίρης Αγγελος" w:date="2020-01-03T10:45:00Z">
        <w:r w:rsidDel="0069794E">
          <w:rPr>
            <w:lang w:val="en-GB"/>
          </w:rPr>
          <w:delText xml:space="preserve">Method of </w:delText>
        </w:r>
        <w:r w:rsidR="00EB5B94" w:rsidRPr="004F2441" w:rsidDel="0069794E">
          <w:rPr>
            <w:lang w:val="en-GB"/>
          </w:rPr>
          <w:delText>earthing (grounding)</w:delText>
        </w:r>
        <w:r w:rsidR="00A027B7" w:rsidRPr="004F2441" w:rsidDel="0069794E">
          <w:rPr>
            <w:lang w:val="en-GB"/>
          </w:rPr>
          <w:tab/>
        </w:r>
        <w:r w:rsidR="00A027B7" w:rsidRPr="004F2441" w:rsidDel="0069794E">
          <w:rPr>
            <w:lang w:val="en-GB"/>
          </w:rPr>
          <w:tab/>
        </w:r>
        <w:r w:rsidR="00A027B7" w:rsidRPr="004F2441" w:rsidDel="0069794E">
          <w:rPr>
            <w:lang w:val="en-GB"/>
          </w:rPr>
          <w:tab/>
        </w:r>
        <w:r w:rsidR="004C2520" w:rsidRPr="004F2441" w:rsidDel="0069794E">
          <w:rPr>
            <w:lang w:val="en-GB"/>
          </w:rPr>
          <w:delText xml:space="preserve">: </w:delText>
        </w:r>
        <w:r w:rsidR="002516AE" w:rsidDel="0069794E">
          <w:rPr>
            <w:lang w:val="en-GB"/>
          </w:rPr>
          <w:delText>Un</w:delText>
        </w:r>
        <w:r w:rsidR="00AF2250" w:rsidDel="0069794E">
          <w:rPr>
            <w:lang w:val="en-GB"/>
          </w:rPr>
          <w:delText>earth</w:delText>
        </w:r>
        <w:r w:rsidR="002516AE" w:rsidDel="0069794E">
          <w:rPr>
            <w:lang w:val="en-GB"/>
          </w:rPr>
          <w:delText>ed</w:delText>
        </w:r>
      </w:del>
    </w:p>
    <w:p w:rsidR="002516AE" w:rsidDel="0069794E" w:rsidRDefault="002516AE" w:rsidP="00CF2DCF">
      <w:pPr>
        <w:pStyle w:val="Heading1"/>
        <w:tabs>
          <w:tab w:val="clear" w:pos="4820"/>
          <w:tab w:val="left" w:pos="4111"/>
          <w:tab w:val="left" w:pos="4536"/>
          <w:tab w:val="left" w:pos="5103"/>
        </w:tabs>
        <w:ind w:left="4320"/>
        <w:rPr>
          <w:del w:id="118" w:author="Καρμίρης Αγγελος" w:date="2020-01-03T10:45:00Z"/>
          <w:lang w:val="en-GB"/>
        </w:rPr>
      </w:pPr>
      <w:del w:id="119" w:author="Καρμίρης Αγγελος" w:date="2020-01-03T10:45:00Z">
        <w:r w:rsidDel="0069794E">
          <w:rPr>
            <w:lang w:val="en-GB"/>
          </w:rPr>
          <w:tab/>
        </w:r>
        <w:r w:rsidDel="0069794E">
          <w:rPr>
            <w:lang w:val="en-GB"/>
          </w:rPr>
          <w:tab/>
        </w:r>
        <w:r w:rsidDel="0069794E">
          <w:rPr>
            <w:lang w:val="en-GB"/>
          </w:rPr>
          <w:tab/>
          <w:delText xml:space="preserve">  (</w:delText>
        </w:r>
        <w:r w:rsidR="004C2520" w:rsidRPr="00CF2DCF" w:rsidDel="0069794E">
          <w:rPr>
            <w:lang w:val="en-GB"/>
          </w:rPr>
          <w:delText>Earth</w:delText>
        </w:r>
        <w:r w:rsidR="00AF2250" w:rsidDel="0069794E">
          <w:rPr>
            <w:lang w:val="en-GB"/>
          </w:rPr>
          <w:delText>ing of</w:delText>
        </w:r>
        <w:r w:rsidR="004C2520" w:rsidRPr="00CF2DCF" w:rsidDel="0069794E">
          <w:rPr>
            <w:lang w:val="en-GB"/>
          </w:rPr>
          <w:delText xml:space="preserve"> neutral </w:delText>
        </w:r>
        <w:r w:rsidDel="0069794E">
          <w:rPr>
            <w:lang w:val="en-GB"/>
          </w:rPr>
          <w:delText xml:space="preserve"> of </w:delText>
        </w:r>
      </w:del>
    </w:p>
    <w:p w:rsidR="0066163D" w:rsidRPr="004F2441" w:rsidDel="0069794E" w:rsidRDefault="002516AE" w:rsidP="00CF2DCF">
      <w:pPr>
        <w:pStyle w:val="Heading1"/>
        <w:tabs>
          <w:tab w:val="clear" w:pos="4820"/>
          <w:tab w:val="left" w:pos="4111"/>
          <w:tab w:val="left" w:pos="4536"/>
          <w:tab w:val="left" w:pos="5103"/>
        </w:tabs>
        <w:ind w:left="4320"/>
        <w:rPr>
          <w:del w:id="120" w:author="Καρμίρης Αγγελος" w:date="2020-01-03T10:45:00Z"/>
          <w:lang w:val="en-GB"/>
        </w:rPr>
      </w:pPr>
      <w:del w:id="121" w:author="Καρμίρης Αγγελος" w:date="2020-01-03T10:45:00Z">
        <w:r w:rsidDel="0069794E">
          <w:rPr>
            <w:lang w:val="en-GB"/>
          </w:rPr>
          <w:tab/>
        </w:r>
        <w:r w:rsidDel="0069794E">
          <w:rPr>
            <w:lang w:val="en-GB"/>
          </w:rPr>
          <w:tab/>
        </w:r>
        <w:r w:rsidDel="0069794E">
          <w:rPr>
            <w:lang w:val="en-GB"/>
          </w:rPr>
          <w:tab/>
          <w:delText xml:space="preserve">  </w:delText>
        </w:r>
        <w:r w:rsidR="00AF2250" w:rsidDel="0069794E">
          <w:rPr>
            <w:lang w:val="en-GB"/>
          </w:rPr>
          <w:delText xml:space="preserve">connected </w:delText>
        </w:r>
        <w:r w:rsidDel="0069794E">
          <w:rPr>
            <w:lang w:val="en-GB"/>
          </w:rPr>
          <w:delText xml:space="preserve">reactor </w:delText>
        </w:r>
        <w:r w:rsidR="004C2520" w:rsidRPr="00CF2DCF" w:rsidDel="0069794E">
          <w:rPr>
            <w:lang w:val="en-GB"/>
          </w:rPr>
          <w:delText xml:space="preserve">via </w:delText>
        </w:r>
        <w:r w:rsidR="0092144B" w:rsidRPr="00CF2DCF" w:rsidDel="0069794E">
          <w:rPr>
            <w:lang w:val="en-GB"/>
          </w:rPr>
          <w:delText xml:space="preserve">V.T. </w:delText>
        </w:r>
      </w:del>
    </w:p>
    <w:p w:rsidR="0027582B" w:rsidDel="0069794E" w:rsidRDefault="0066621A" w:rsidP="0092144B">
      <w:pPr>
        <w:pStyle w:val="Heading1"/>
        <w:tabs>
          <w:tab w:val="clear" w:pos="4820"/>
          <w:tab w:val="left" w:pos="4111"/>
          <w:tab w:val="left" w:pos="4536"/>
          <w:tab w:val="left" w:pos="5103"/>
        </w:tabs>
        <w:ind w:left="4320"/>
        <w:rPr>
          <w:del w:id="122" w:author="Καρμίρης Αγγελος" w:date="2020-01-03T10:45:00Z"/>
          <w:lang w:val="en-GB"/>
        </w:rPr>
      </w:pPr>
      <w:del w:id="123" w:author="Καρμίρης Αγγελος" w:date="2020-01-03T10:45:00Z">
        <w:r w:rsidRPr="004F2441" w:rsidDel="0069794E">
          <w:rPr>
            <w:lang w:val="en-GB"/>
          </w:rPr>
          <w:tab/>
        </w:r>
        <w:r w:rsidRPr="004F2441" w:rsidDel="0069794E">
          <w:rPr>
            <w:lang w:val="en-GB"/>
          </w:rPr>
          <w:tab/>
        </w:r>
        <w:r w:rsidR="0066163D" w:rsidRPr="004F2441" w:rsidDel="0069794E">
          <w:rPr>
            <w:lang w:val="en-GB"/>
          </w:rPr>
          <w:delText xml:space="preserve"> </w:delText>
        </w:r>
        <w:r w:rsidRPr="004F2441" w:rsidDel="0069794E">
          <w:rPr>
            <w:lang w:val="en-GB"/>
          </w:rPr>
          <w:tab/>
        </w:r>
        <w:r w:rsidR="0027582B" w:rsidDel="0069794E">
          <w:rPr>
            <w:lang w:val="en-GB"/>
          </w:rPr>
          <w:delText xml:space="preserve">  </w:delText>
        </w:r>
        <w:r w:rsidR="00AF2250" w:rsidRPr="00017FA6" w:rsidDel="0069794E">
          <w:rPr>
            <w:lang w:val="en-GB"/>
          </w:rPr>
          <w:delText>of</w:delText>
        </w:r>
        <w:r w:rsidR="00AF2250" w:rsidRPr="004F2441" w:rsidDel="0069794E">
          <w:rPr>
            <w:lang w:val="en-GB"/>
          </w:rPr>
          <w:delText xml:space="preserve"> </w:delText>
        </w:r>
        <w:r w:rsidR="0066163D" w:rsidRPr="004F2441" w:rsidDel="0069794E">
          <w:rPr>
            <w:lang w:val="en-GB"/>
          </w:rPr>
          <w:delText>30/</w:delText>
        </w:r>
        <w:r w:rsidR="00AF00DC" w:rsidRPr="004F2441" w:rsidDel="0069794E">
          <w:rPr>
            <w:position w:val="-8"/>
            <w:lang w:val="en-GB"/>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9.5pt" o:ole="">
              <v:imagedata r:id="rId9" o:title=""/>
            </v:shape>
            <o:OLEObject Type="Embed" ProgID="Equation.3" ShapeID="_x0000_i1025" DrawAspect="Content" ObjectID="_1639553521" r:id="rId10"/>
          </w:object>
        </w:r>
        <w:r w:rsidR="0066163D" w:rsidRPr="004F2441" w:rsidDel="0069794E">
          <w:rPr>
            <w:lang w:val="en-GB"/>
          </w:rPr>
          <w:delText>/0</w:delText>
        </w:r>
        <w:r w:rsidR="0027582B" w:rsidDel="0069794E">
          <w:rPr>
            <w:lang w:val="en-GB"/>
          </w:rPr>
          <w:delText>.</w:delText>
        </w:r>
        <w:r w:rsidR="0066163D" w:rsidRPr="004F2441" w:rsidDel="0069794E">
          <w:rPr>
            <w:lang w:val="en-GB"/>
          </w:rPr>
          <w:delText>1/</w:delText>
        </w:r>
        <w:r w:rsidR="00AF00DC" w:rsidRPr="004F2441" w:rsidDel="0069794E">
          <w:rPr>
            <w:position w:val="-8"/>
            <w:lang w:val="en-GB"/>
          </w:rPr>
          <w:object w:dxaOrig="360" w:dyaOrig="360">
            <v:shape id="_x0000_i1026" type="#_x0000_t75" style="width:19.5pt;height:19.5pt" o:ole="">
              <v:imagedata r:id="rId9" o:title=""/>
            </v:shape>
            <o:OLEObject Type="Embed" ProgID="Equation.3" ShapeID="_x0000_i1026" DrawAspect="Content" ObjectID="_1639553522" r:id="rId11"/>
          </w:object>
        </w:r>
        <w:r w:rsidR="0092144B" w:rsidRPr="004F2441" w:rsidDel="0069794E">
          <w:rPr>
            <w:lang w:val="en-GB"/>
          </w:rPr>
          <w:delText xml:space="preserve">KV ratio, </w:delText>
        </w:r>
      </w:del>
    </w:p>
    <w:p w:rsidR="0066163D" w:rsidRPr="004F2441" w:rsidDel="0069794E" w:rsidRDefault="0027582B" w:rsidP="0092144B">
      <w:pPr>
        <w:pStyle w:val="Heading1"/>
        <w:tabs>
          <w:tab w:val="clear" w:pos="4820"/>
          <w:tab w:val="left" w:pos="4111"/>
          <w:tab w:val="left" w:pos="4536"/>
          <w:tab w:val="left" w:pos="5103"/>
        </w:tabs>
        <w:ind w:left="4320"/>
        <w:rPr>
          <w:del w:id="124" w:author="Καρμίρης Αγγελος" w:date="2020-01-03T10:45:00Z"/>
          <w:lang w:val="en-US"/>
        </w:rPr>
      </w:pPr>
      <w:del w:id="125" w:author="Καρμίρης Αγγελος" w:date="2020-01-03T10:45:00Z">
        <w:r w:rsidDel="0069794E">
          <w:rPr>
            <w:lang w:val="en-GB"/>
          </w:rPr>
          <w:delText xml:space="preserve">                          </w:delText>
        </w:r>
        <w:r w:rsidR="0066163D" w:rsidRPr="004F2441" w:rsidDel="0069794E">
          <w:rPr>
            <w:lang w:val="en-GB"/>
          </w:rPr>
          <w:delText>200VA</w:delText>
        </w:r>
        <w:r w:rsidDel="0069794E">
          <w:rPr>
            <w:lang w:val="en-GB"/>
          </w:rPr>
          <w:delText xml:space="preserve"> </w:delText>
        </w:r>
        <w:r w:rsidR="0092144B" w:rsidRPr="004F2441" w:rsidDel="0069794E">
          <w:rPr>
            <w:lang w:val="en-GB"/>
          </w:rPr>
          <w:delText>burden</w:delText>
        </w:r>
        <w:r w:rsidR="0066163D" w:rsidRPr="004F2441" w:rsidDel="0069794E">
          <w:rPr>
            <w:lang w:val="en-GB"/>
          </w:rPr>
          <w:delText>, class 3P</w:delText>
        </w:r>
        <w:r w:rsidR="00C936FE" w:rsidRPr="004F2441" w:rsidDel="0069794E">
          <w:rPr>
            <w:lang w:val="en-GB"/>
          </w:rPr>
          <w:delText>)</w:delText>
        </w:r>
        <w:r w:rsidR="0066163D" w:rsidRPr="004F2441" w:rsidDel="0069794E">
          <w:rPr>
            <w:lang w:val="en-GB"/>
          </w:rPr>
          <w:delText>.</w:delText>
        </w:r>
        <w:r w:rsidR="00C97621" w:rsidRPr="004F2441" w:rsidDel="0069794E">
          <w:rPr>
            <w:lang w:val="en-GB"/>
          </w:rPr>
          <w:delText xml:space="preserve"> </w:delText>
        </w:r>
      </w:del>
    </w:p>
    <w:p w:rsidR="003E0FB4" w:rsidRPr="003E0FB4" w:rsidDel="0069794E" w:rsidRDefault="00C97621" w:rsidP="003E0FB4">
      <w:pPr>
        <w:pStyle w:val="Heading1"/>
        <w:numPr>
          <w:ilvl w:val="0"/>
          <w:numId w:val="4"/>
        </w:numPr>
        <w:tabs>
          <w:tab w:val="clear" w:pos="4820"/>
          <w:tab w:val="left" w:pos="4111"/>
          <w:tab w:val="left" w:pos="4536"/>
          <w:tab w:val="left" w:pos="5103"/>
        </w:tabs>
        <w:rPr>
          <w:del w:id="126" w:author="Καρμίρης Αγγελος" w:date="2020-01-03T10:45:00Z"/>
          <w:lang w:val="en-GB"/>
        </w:rPr>
      </w:pPr>
      <w:del w:id="127" w:author="Καρμίρης Αγγελος" w:date="2020-01-03T10:45:00Z">
        <w:r w:rsidRPr="003E0FB4" w:rsidDel="0069794E">
          <w:rPr>
            <w:lang w:val="en-GB"/>
          </w:rPr>
          <w:delText xml:space="preserve">Available </w:delText>
        </w:r>
        <w:r w:rsidR="00502AAF" w:rsidDel="0069794E">
          <w:rPr>
            <w:lang w:val="en-GB"/>
          </w:rPr>
          <w:delText xml:space="preserve">auxiliary </w:delText>
        </w:r>
        <w:r w:rsidR="00A027B7" w:rsidRPr="003E0FB4" w:rsidDel="0069794E">
          <w:rPr>
            <w:lang w:val="en-GB"/>
          </w:rPr>
          <w:delText xml:space="preserve">D.C. </w:delText>
        </w:r>
        <w:r w:rsidR="008C1CA7" w:rsidRPr="003E0FB4" w:rsidDel="0069794E">
          <w:rPr>
            <w:lang w:val="en-GB"/>
          </w:rPr>
          <w:delText>supply voltage</w:delText>
        </w:r>
        <w:r w:rsidR="008C1CA7" w:rsidRPr="003E0FB4" w:rsidDel="0069794E">
          <w:rPr>
            <w:lang w:val="en-GB"/>
          </w:rPr>
          <w:tab/>
        </w:r>
        <w:r w:rsidRPr="003E0FB4" w:rsidDel="0069794E">
          <w:rPr>
            <w:lang w:val="en-GB"/>
          </w:rPr>
          <w:tab/>
          <w:delText xml:space="preserve">: </w:delText>
        </w:r>
        <w:r w:rsidRPr="004F2441" w:rsidDel="0069794E">
          <w:rPr>
            <w:lang w:val="en-US"/>
          </w:rPr>
          <w:delText>22</w:delText>
        </w:r>
        <w:r w:rsidR="004C6055" w:rsidRPr="003E0FB4" w:rsidDel="0069794E">
          <w:rPr>
            <w:lang w:val="en-GB"/>
          </w:rPr>
          <w:delText xml:space="preserve">0V from substation </w:delText>
        </w:r>
      </w:del>
    </w:p>
    <w:p w:rsidR="004C6055" w:rsidDel="0069794E" w:rsidRDefault="003E0FB4" w:rsidP="004C6055">
      <w:pPr>
        <w:autoSpaceDE/>
        <w:autoSpaceDN/>
        <w:ind w:left="5954"/>
        <w:rPr>
          <w:del w:id="128" w:author="Καρμίρης Αγγελος" w:date="2020-01-03T10:45:00Z"/>
          <w:sz w:val="24"/>
          <w:szCs w:val="24"/>
          <w:lang w:val="en-GB"/>
        </w:rPr>
      </w:pPr>
      <w:del w:id="129" w:author="Καρμίρης Αγγελος" w:date="2020-01-03T10:45:00Z">
        <w:r w:rsidRPr="004F2441" w:rsidDel="0069794E">
          <w:rPr>
            <w:sz w:val="24"/>
            <w:szCs w:val="24"/>
            <w:lang w:val="en-GB"/>
          </w:rPr>
          <w:delText>B</w:delText>
        </w:r>
        <w:r w:rsidR="004C6055" w:rsidRPr="004F2441" w:rsidDel="0069794E">
          <w:rPr>
            <w:sz w:val="24"/>
            <w:szCs w:val="24"/>
            <w:lang w:val="en-GB"/>
          </w:rPr>
          <w:delText>atteries</w:delText>
        </w:r>
      </w:del>
    </w:p>
    <w:p w:rsidR="00A53074" w:rsidRPr="004F2441" w:rsidDel="0069794E" w:rsidRDefault="00C97621" w:rsidP="00A53074">
      <w:pPr>
        <w:pStyle w:val="Heading1"/>
        <w:numPr>
          <w:ilvl w:val="0"/>
          <w:numId w:val="4"/>
        </w:numPr>
        <w:tabs>
          <w:tab w:val="clear" w:pos="4820"/>
          <w:tab w:val="left" w:pos="4111"/>
          <w:tab w:val="left" w:pos="4536"/>
          <w:tab w:val="left" w:pos="5103"/>
        </w:tabs>
        <w:rPr>
          <w:del w:id="130" w:author="Καρμίρης Αγγελος" w:date="2020-01-03T10:45:00Z"/>
          <w:lang w:val="en-GB"/>
        </w:rPr>
      </w:pPr>
      <w:del w:id="131" w:author="Καρμίρης Αγγελος" w:date="2020-01-03T10:45:00Z">
        <w:r w:rsidRPr="004F2441" w:rsidDel="0069794E">
          <w:rPr>
            <w:lang w:val="en-GB"/>
          </w:rPr>
          <w:delText xml:space="preserve">Available </w:delText>
        </w:r>
        <w:r w:rsidR="004C6055" w:rsidRPr="004F2441" w:rsidDel="0069794E">
          <w:rPr>
            <w:lang w:val="en-GB"/>
          </w:rPr>
          <w:delText xml:space="preserve">auxiliary </w:delText>
        </w:r>
        <w:r w:rsidR="00A027B7" w:rsidRPr="004F2441" w:rsidDel="0069794E">
          <w:rPr>
            <w:lang w:val="en-GB"/>
          </w:rPr>
          <w:delText xml:space="preserve">A.C. </w:delText>
        </w:r>
        <w:r w:rsidR="008C1CA7" w:rsidRPr="004F2441" w:rsidDel="0069794E">
          <w:rPr>
            <w:lang w:val="en-GB"/>
          </w:rPr>
          <w:delText xml:space="preserve">supply voltage </w:delText>
        </w:r>
        <w:r w:rsidR="008C1CA7" w:rsidRPr="004F2441" w:rsidDel="0069794E">
          <w:rPr>
            <w:lang w:val="en-GB"/>
          </w:rPr>
          <w:tab/>
        </w:r>
        <w:r w:rsidRPr="004F2441" w:rsidDel="0069794E">
          <w:rPr>
            <w:lang w:val="en-GB"/>
          </w:rPr>
          <w:tab/>
          <w:delText xml:space="preserve">: </w:delText>
        </w:r>
        <w:r w:rsidR="00146692" w:rsidDel="0069794E">
          <w:rPr>
            <w:lang w:val="en-GB"/>
          </w:rPr>
          <w:delText>23</w:delText>
        </w:r>
        <w:r w:rsidR="00A53074" w:rsidRPr="004F2441" w:rsidDel="0069794E">
          <w:rPr>
            <w:lang w:val="en-GB"/>
          </w:rPr>
          <w:delText>0/</w:delText>
        </w:r>
        <w:r w:rsidR="00146692" w:rsidDel="0069794E">
          <w:rPr>
            <w:lang w:val="en-GB"/>
          </w:rPr>
          <w:delText>40</w:delText>
        </w:r>
        <w:r w:rsidR="00A53074" w:rsidRPr="004F2441" w:rsidDel="0069794E">
          <w:rPr>
            <w:lang w:val="en-GB"/>
          </w:rPr>
          <w:delText>0V</w:delText>
        </w:r>
      </w:del>
    </w:p>
    <w:p w:rsidR="00C97621" w:rsidDel="0069794E" w:rsidRDefault="00C97621" w:rsidP="00202410">
      <w:pPr>
        <w:pStyle w:val="Heading1"/>
        <w:tabs>
          <w:tab w:val="clear" w:pos="4820"/>
          <w:tab w:val="left" w:pos="4111"/>
          <w:tab w:val="left" w:pos="4536"/>
          <w:tab w:val="left" w:pos="5103"/>
        </w:tabs>
        <w:rPr>
          <w:del w:id="132" w:author="Καρμίρης Αγγελος" w:date="2020-01-03T10:45:00Z"/>
          <w:lang w:val="en-GB"/>
        </w:rPr>
      </w:pPr>
    </w:p>
    <w:p w:rsidR="00202410" w:rsidRPr="00202410" w:rsidDel="0069794E" w:rsidRDefault="00202410" w:rsidP="00202410">
      <w:pPr>
        <w:rPr>
          <w:del w:id="133" w:author="Καρμίρης Αγγελος" w:date="2020-01-03T10:45:00Z"/>
          <w:lang w:val="en-GB" w:eastAsia="en-US"/>
        </w:rPr>
      </w:pPr>
    </w:p>
    <w:p w:rsidR="001828AE" w:rsidRPr="004F2441" w:rsidDel="0069794E" w:rsidRDefault="001828AE" w:rsidP="000124D3">
      <w:pPr>
        <w:numPr>
          <w:ilvl w:val="0"/>
          <w:numId w:val="2"/>
        </w:numPr>
        <w:tabs>
          <w:tab w:val="clear" w:pos="3585"/>
          <w:tab w:val="num" w:pos="709"/>
        </w:tabs>
        <w:ind w:hanging="3585"/>
        <w:jc w:val="both"/>
        <w:rPr>
          <w:del w:id="134" w:author="Καρμίρης Αγγελος" w:date="2020-01-03T10:45:00Z"/>
          <w:b/>
          <w:bCs/>
          <w:sz w:val="24"/>
          <w:szCs w:val="24"/>
          <w:u w:val="single"/>
        </w:rPr>
      </w:pPr>
      <w:del w:id="135" w:author="Καρμίρης Αγγελος" w:date="2020-01-03T10:45:00Z">
        <w:r w:rsidRPr="004F2441" w:rsidDel="0069794E">
          <w:rPr>
            <w:b/>
            <w:bCs/>
            <w:sz w:val="24"/>
            <w:szCs w:val="24"/>
            <w:u w:val="single"/>
          </w:rPr>
          <w:delText>OPERATING AMBIENT CONDITIONS</w:delText>
        </w:r>
      </w:del>
    </w:p>
    <w:p w:rsidR="00B144F6" w:rsidRPr="004F2441" w:rsidDel="0069794E" w:rsidRDefault="00B144F6" w:rsidP="00B144F6">
      <w:pPr>
        <w:rPr>
          <w:del w:id="136" w:author="Καρμίρης Αγγελος" w:date="2020-01-03T10:45:00Z"/>
          <w:lang w:val="en-GB" w:eastAsia="en-US"/>
        </w:rPr>
      </w:pPr>
    </w:p>
    <w:p w:rsidR="00B144F6" w:rsidRPr="004F2441" w:rsidDel="0069794E" w:rsidRDefault="00B144F6" w:rsidP="00B144F6">
      <w:pPr>
        <w:ind w:left="720"/>
        <w:jc w:val="both"/>
        <w:rPr>
          <w:del w:id="137" w:author="Καρμίρης Αγγελος" w:date="2020-01-03T10:45:00Z"/>
          <w:sz w:val="24"/>
          <w:szCs w:val="24"/>
        </w:rPr>
      </w:pPr>
      <w:del w:id="138" w:author="Καρμίρης Αγγελος" w:date="2020-01-03T10:45:00Z">
        <w:r w:rsidRPr="004F2441" w:rsidDel="0069794E">
          <w:rPr>
            <w:sz w:val="24"/>
            <w:szCs w:val="24"/>
          </w:rPr>
          <w:delText>Installation</w:delText>
        </w:r>
        <w:r w:rsidRPr="004F2441" w:rsidDel="0069794E">
          <w:rPr>
            <w:sz w:val="24"/>
            <w:szCs w:val="24"/>
          </w:rPr>
          <w:tab/>
        </w:r>
        <w:r w:rsidR="00B02886" w:rsidRPr="004F2441" w:rsidDel="0069794E">
          <w:rPr>
            <w:sz w:val="24"/>
            <w:szCs w:val="24"/>
          </w:rPr>
          <w:tab/>
        </w:r>
        <w:r w:rsidR="00B02886" w:rsidRPr="004F2441" w:rsidDel="0069794E">
          <w:rPr>
            <w:sz w:val="24"/>
            <w:szCs w:val="24"/>
          </w:rPr>
          <w:tab/>
        </w:r>
        <w:r w:rsidR="00B02886" w:rsidRPr="004F2441" w:rsidDel="0069794E">
          <w:rPr>
            <w:sz w:val="24"/>
            <w:szCs w:val="24"/>
          </w:rPr>
          <w:tab/>
        </w:r>
        <w:r w:rsidR="00B02886" w:rsidRPr="004F2441" w:rsidDel="0069794E">
          <w:rPr>
            <w:sz w:val="24"/>
            <w:szCs w:val="24"/>
          </w:rPr>
          <w:tab/>
        </w:r>
        <w:r w:rsidR="00B02886" w:rsidRPr="004F2441" w:rsidDel="0069794E">
          <w:rPr>
            <w:sz w:val="24"/>
            <w:szCs w:val="24"/>
          </w:rPr>
          <w:tab/>
        </w:r>
        <w:r w:rsidRPr="004F2441" w:rsidDel="0069794E">
          <w:rPr>
            <w:sz w:val="24"/>
            <w:szCs w:val="24"/>
          </w:rPr>
          <w:delText xml:space="preserve">: Outdoors </w:delText>
        </w:r>
      </w:del>
    </w:p>
    <w:p w:rsidR="00197965" w:rsidDel="0069794E" w:rsidRDefault="00197965" w:rsidP="00B144F6">
      <w:pPr>
        <w:ind w:left="720"/>
        <w:jc w:val="both"/>
        <w:rPr>
          <w:del w:id="139" w:author="Καρμίρης Αγγελος" w:date="2020-01-03T10:45:00Z"/>
          <w:sz w:val="24"/>
          <w:szCs w:val="24"/>
        </w:rPr>
      </w:pPr>
      <w:del w:id="140" w:author="Καρμίρης Αγγελος" w:date="2020-01-03T10:45:00Z">
        <w:r w:rsidDel="0069794E">
          <w:rPr>
            <w:sz w:val="24"/>
            <w:szCs w:val="24"/>
          </w:rPr>
          <w:delText>Minimum</w:delText>
        </w:r>
        <w:r w:rsidR="00B144F6" w:rsidRPr="004F2441" w:rsidDel="0069794E">
          <w:rPr>
            <w:sz w:val="24"/>
            <w:szCs w:val="24"/>
          </w:rPr>
          <w:delText xml:space="preserve"> ambient temperature</w:delText>
        </w:r>
        <w:r w:rsidR="00B144F6" w:rsidRPr="004F2441" w:rsidDel="0069794E">
          <w:rPr>
            <w:sz w:val="24"/>
            <w:szCs w:val="24"/>
          </w:rPr>
          <w:tab/>
        </w:r>
        <w:r w:rsidR="00B02886" w:rsidRPr="004F2441" w:rsidDel="0069794E">
          <w:rPr>
            <w:sz w:val="24"/>
            <w:szCs w:val="24"/>
          </w:rPr>
          <w:tab/>
        </w:r>
        <w:r w:rsidR="00B02886" w:rsidRPr="004F2441" w:rsidDel="0069794E">
          <w:rPr>
            <w:sz w:val="24"/>
            <w:szCs w:val="24"/>
          </w:rPr>
          <w:tab/>
        </w:r>
        <w:r w:rsidR="00B144F6" w:rsidRPr="004F2441" w:rsidDel="0069794E">
          <w:rPr>
            <w:sz w:val="24"/>
            <w:szCs w:val="24"/>
          </w:rPr>
          <w:delText xml:space="preserve">: -25 </w:delText>
        </w:r>
        <w:r w:rsidRPr="00CF2DCF" w:rsidDel="0069794E">
          <w:rPr>
            <w:sz w:val="24"/>
            <w:szCs w:val="24"/>
            <w:lang w:val="el-GR"/>
          </w:rPr>
          <w:delText>°</w:delText>
        </w:r>
        <w:r w:rsidR="00B144F6" w:rsidRPr="004F2441" w:rsidDel="0069794E">
          <w:rPr>
            <w:sz w:val="24"/>
            <w:szCs w:val="24"/>
          </w:rPr>
          <w:delText>C</w:delText>
        </w:r>
      </w:del>
    </w:p>
    <w:p w:rsidR="00B144F6" w:rsidRPr="004F2441" w:rsidDel="0069794E" w:rsidRDefault="00197965" w:rsidP="00B144F6">
      <w:pPr>
        <w:ind w:left="720"/>
        <w:jc w:val="both"/>
        <w:rPr>
          <w:del w:id="141" w:author="Καρμίρης Αγγελος" w:date="2020-01-03T10:45:00Z"/>
          <w:sz w:val="24"/>
          <w:szCs w:val="24"/>
        </w:rPr>
      </w:pPr>
      <w:del w:id="142" w:author="Καρμίρης Αγγελος" w:date="2020-01-03T10:45:00Z">
        <w:r w:rsidDel="0069794E">
          <w:rPr>
            <w:sz w:val="24"/>
            <w:szCs w:val="24"/>
          </w:rPr>
          <w:delText>Maximum</w:delText>
        </w:r>
        <w:r w:rsidRPr="00197965" w:rsidDel="0069794E">
          <w:rPr>
            <w:sz w:val="24"/>
            <w:szCs w:val="24"/>
          </w:rPr>
          <w:delText xml:space="preserve"> </w:delText>
        </w:r>
        <w:r w:rsidRPr="004F2441" w:rsidDel="0069794E">
          <w:rPr>
            <w:sz w:val="24"/>
            <w:szCs w:val="24"/>
          </w:rPr>
          <w:delText>ambient temperature</w:delText>
        </w:r>
        <w:r w:rsidDel="0069794E">
          <w:rPr>
            <w:sz w:val="24"/>
            <w:szCs w:val="24"/>
          </w:rPr>
          <w:tab/>
        </w:r>
        <w:r w:rsidDel="0069794E">
          <w:rPr>
            <w:sz w:val="24"/>
            <w:szCs w:val="24"/>
          </w:rPr>
          <w:tab/>
        </w:r>
        <w:r w:rsidDel="0069794E">
          <w:rPr>
            <w:sz w:val="24"/>
            <w:szCs w:val="24"/>
          </w:rPr>
          <w:tab/>
          <w:delText>:</w:delText>
        </w:r>
        <w:r w:rsidR="00B144F6" w:rsidRPr="004F2441" w:rsidDel="0069794E">
          <w:rPr>
            <w:sz w:val="24"/>
            <w:szCs w:val="24"/>
          </w:rPr>
          <w:delText xml:space="preserve">  4</w:delText>
        </w:r>
        <w:r w:rsidR="00170411" w:rsidDel="0069794E">
          <w:rPr>
            <w:sz w:val="24"/>
            <w:szCs w:val="24"/>
          </w:rPr>
          <w:delText>0</w:delText>
        </w:r>
        <w:r w:rsidR="00B144F6" w:rsidRPr="004F2441" w:rsidDel="0069794E">
          <w:rPr>
            <w:sz w:val="24"/>
            <w:szCs w:val="24"/>
          </w:rPr>
          <w:delText xml:space="preserve"> </w:delText>
        </w:r>
        <w:r w:rsidDel="0069794E">
          <w:rPr>
            <w:sz w:val="24"/>
            <w:szCs w:val="24"/>
            <w:lang w:val="el-GR"/>
          </w:rPr>
          <w:delText>°</w:delText>
        </w:r>
        <w:r w:rsidR="00B144F6" w:rsidRPr="004F2441" w:rsidDel="0069794E">
          <w:rPr>
            <w:sz w:val="24"/>
            <w:szCs w:val="24"/>
          </w:rPr>
          <w:delText>C</w:delText>
        </w:r>
      </w:del>
    </w:p>
    <w:p w:rsidR="00197965" w:rsidDel="0069794E" w:rsidRDefault="00197965" w:rsidP="00197965">
      <w:pPr>
        <w:ind w:left="720"/>
        <w:jc w:val="both"/>
        <w:rPr>
          <w:del w:id="143" w:author="Καρμίρης Αγγελος" w:date="2020-01-03T10:45:00Z"/>
          <w:sz w:val="24"/>
          <w:szCs w:val="24"/>
        </w:rPr>
      </w:pPr>
      <w:del w:id="144" w:author="Καρμίρης Αγγελος" w:date="2020-01-03T10:45:00Z">
        <w:r w:rsidDel="0069794E">
          <w:rPr>
            <w:sz w:val="24"/>
            <w:szCs w:val="24"/>
          </w:rPr>
          <w:delText xml:space="preserve">Monthly average </w:delText>
        </w:r>
        <w:r w:rsidRPr="004F2441" w:rsidDel="0069794E">
          <w:rPr>
            <w:sz w:val="24"/>
            <w:szCs w:val="24"/>
          </w:rPr>
          <w:delText>ambient temperature</w:delText>
        </w:r>
      </w:del>
    </w:p>
    <w:p w:rsidR="00197965" w:rsidDel="0069794E" w:rsidRDefault="00655329" w:rsidP="00197965">
      <w:pPr>
        <w:ind w:left="720"/>
        <w:jc w:val="both"/>
        <w:rPr>
          <w:del w:id="145" w:author="Καρμίρης Αγγελος" w:date="2020-01-03T10:45:00Z"/>
          <w:sz w:val="24"/>
          <w:szCs w:val="24"/>
        </w:rPr>
      </w:pPr>
      <w:del w:id="146" w:author="Καρμίρης Αγγελος" w:date="2020-01-03T10:45:00Z">
        <w:r w:rsidDel="0069794E">
          <w:rPr>
            <w:sz w:val="24"/>
            <w:szCs w:val="24"/>
          </w:rPr>
          <w:delText>(</w:delText>
        </w:r>
        <w:r w:rsidR="00197965" w:rsidDel="0069794E">
          <w:rPr>
            <w:sz w:val="24"/>
            <w:szCs w:val="24"/>
          </w:rPr>
          <w:delText xml:space="preserve"> hottest month</w:delText>
        </w:r>
        <w:r w:rsidDel="0069794E">
          <w:rPr>
            <w:sz w:val="24"/>
            <w:szCs w:val="24"/>
          </w:rPr>
          <w:delText>)</w:delText>
        </w:r>
        <w:r w:rsidR="00197965" w:rsidDel="0069794E">
          <w:rPr>
            <w:sz w:val="24"/>
            <w:szCs w:val="24"/>
          </w:rPr>
          <w:tab/>
        </w:r>
        <w:r w:rsidR="00197965" w:rsidDel="0069794E">
          <w:rPr>
            <w:sz w:val="24"/>
            <w:szCs w:val="24"/>
          </w:rPr>
          <w:tab/>
        </w:r>
        <w:r w:rsidR="00197965" w:rsidDel="0069794E">
          <w:rPr>
            <w:sz w:val="24"/>
            <w:szCs w:val="24"/>
          </w:rPr>
          <w:tab/>
        </w:r>
        <w:r w:rsidR="00197965" w:rsidDel="0069794E">
          <w:rPr>
            <w:sz w:val="24"/>
            <w:szCs w:val="24"/>
          </w:rPr>
          <w:tab/>
        </w:r>
        <w:r w:rsidR="00197965" w:rsidDel="0069794E">
          <w:rPr>
            <w:sz w:val="24"/>
            <w:szCs w:val="24"/>
          </w:rPr>
          <w:tab/>
          <w:delText>:</w:delText>
        </w:r>
        <w:r w:rsidR="00197965" w:rsidRPr="004F2441" w:rsidDel="0069794E">
          <w:rPr>
            <w:sz w:val="24"/>
            <w:szCs w:val="24"/>
          </w:rPr>
          <w:delText xml:space="preserve">  </w:delText>
        </w:r>
        <w:r w:rsidR="00197965" w:rsidDel="0069794E">
          <w:rPr>
            <w:sz w:val="24"/>
            <w:szCs w:val="24"/>
          </w:rPr>
          <w:delText>30</w:delText>
        </w:r>
        <w:r w:rsidR="00197965" w:rsidRPr="004F2441" w:rsidDel="0069794E">
          <w:rPr>
            <w:sz w:val="24"/>
            <w:szCs w:val="24"/>
          </w:rPr>
          <w:delText xml:space="preserve"> </w:delText>
        </w:r>
        <w:r w:rsidR="00197965" w:rsidRPr="00CF2DCF" w:rsidDel="0069794E">
          <w:rPr>
            <w:sz w:val="24"/>
            <w:szCs w:val="24"/>
          </w:rPr>
          <w:delText>°</w:delText>
        </w:r>
        <w:r w:rsidDel="0069794E">
          <w:rPr>
            <w:sz w:val="24"/>
            <w:szCs w:val="24"/>
          </w:rPr>
          <w:delText>C</w:delText>
        </w:r>
      </w:del>
    </w:p>
    <w:p w:rsidR="00655329" w:rsidRPr="004F2441" w:rsidDel="0069794E" w:rsidRDefault="00655329" w:rsidP="00197965">
      <w:pPr>
        <w:ind w:left="720"/>
        <w:jc w:val="both"/>
        <w:rPr>
          <w:del w:id="147" w:author="Καρμίρης Αγγελος" w:date="2020-01-03T10:45:00Z"/>
          <w:sz w:val="24"/>
          <w:szCs w:val="24"/>
        </w:rPr>
      </w:pPr>
      <w:del w:id="148" w:author="Καρμίρης Αγγελος" w:date="2020-01-03T10:45:00Z">
        <w:r w:rsidDel="0069794E">
          <w:rPr>
            <w:sz w:val="24"/>
            <w:szCs w:val="24"/>
          </w:rPr>
          <w:delText>Yearly average ambient temperature</w:delText>
        </w:r>
        <w:r w:rsidDel="0069794E">
          <w:rPr>
            <w:sz w:val="24"/>
            <w:szCs w:val="24"/>
          </w:rPr>
          <w:tab/>
        </w:r>
        <w:r w:rsidDel="0069794E">
          <w:rPr>
            <w:sz w:val="24"/>
            <w:szCs w:val="24"/>
          </w:rPr>
          <w:tab/>
        </w:r>
        <w:r w:rsidDel="0069794E">
          <w:rPr>
            <w:sz w:val="24"/>
            <w:szCs w:val="24"/>
          </w:rPr>
          <w:tab/>
          <w:delText>:</w:delText>
        </w:r>
        <w:r w:rsidRPr="004F2441" w:rsidDel="0069794E">
          <w:rPr>
            <w:sz w:val="24"/>
            <w:szCs w:val="24"/>
          </w:rPr>
          <w:delText xml:space="preserve">  </w:delText>
        </w:r>
        <w:r w:rsidDel="0069794E">
          <w:rPr>
            <w:sz w:val="24"/>
            <w:szCs w:val="24"/>
          </w:rPr>
          <w:delText>20</w:delText>
        </w:r>
        <w:r w:rsidRPr="004F2441" w:rsidDel="0069794E">
          <w:rPr>
            <w:sz w:val="24"/>
            <w:szCs w:val="24"/>
          </w:rPr>
          <w:delText xml:space="preserve"> </w:delText>
        </w:r>
        <w:r w:rsidRPr="00091ACE" w:rsidDel="0069794E">
          <w:rPr>
            <w:sz w:val="24"/>
            <w:szCs w:val="24"/>
          </w:rPr>
          <w:delText>°</w:delText>
        </w:r>
        <w:r w:rsidDel="0069794E">
          <w:rPr>
            <w:sz w:val="24"/>
            <w:szCs w:val="24"/>
          </w:rPr>
          <w:delText>C</w:delText>
        </w:r>
      </w:del>
    </w:p>
    <w:p w:rsidR="00B144F6" w:rsidRPr="004F2441" w:rsidDel="0069794E" w:rsidRDefault="00B144F6" w:rsidP="00B144F6">
      <w:pPr>
        <w:ind w:left="720"/>
        <w:jc w:val="both"/>
        <w:rPr>
          <w:del w:id="149" w:author="Καρμίρης Αγγελος" w:date="2020-01-03T10:45:00Z"/>
          <w:sz w:val="24"/>
          <w:szCs w:val="24"/>
        </w:rPr>
      </w:pPr>
      <w:del w:id="150" w:author="Καρμίρης Αγγελος" w:date="2020-01-03T10:45:00Z">
        <w:r w:rsidRPr="004F2441" w:rsidDel="0069794E">
          <w:rPr>
            <w:sz w:val="24"/>
            <w:szCs w:val="24"/>
          </w:rPr>
          <w:delText>Altitude</w:delText>
        </w:r>
        <w:r w:rsidRPr="004F2441" w:rsidDel="0069794E">
          <w:rPr>
            <w:sz w:val="24"/>
            <w:szCs w:val="24"/>
          </w:rPr>
          <w:tab/>
        </w:r>
        <w:r w:rsidR="00B02886" w:rsidRPr="004F2441" w:rsidDel="0069794E">
          <w:rPr>
            <w:sz w:val="24"/>
            <w:szCs w:val="24"/>
          </w:rPr>
          <w:tab/>
        </w:r>
        <w:r w:rsidR="00B02886" w:rsidRPr="004F2441" w:rsidDel="0069794E">
          <w:rPr>
            <w:sz w:val="24"/>
            <w:szCs w:val="24"/>
          </w:rPr>
          <w:tab/>
        </w:r>
        <w:r w:rsidR="00B02886" w:rsidRPr="004F2441" w:rsidDel="0069794E">
          <w:rPr>
            <w:sz w:val="24"/>
            <w:szCs w:val="24"/>
          </w:rPr>
          <w:tab/>
        </w:r>
        <w:r w:rsidR="00B02886" w:rsidRPr="004F2441" w:rsidDel="0069794E">
          <w:rPr>
            <w:sz w:val="24"/>
            <w:szCs w:val="24"/>
          </w:rPr>
          <w:tab/>
        </w:r>
        <w:r w:rsidR="00B02886" w:rsidRPr="004F2441" w:rsidDel="0069794E">
          <w:rPr>
            <w:sz w:val="24"/>
            <w:szCs w:val="24"/>
          </w:rPr>
          <w:tab/>
        </w:r>
        <w:r w:rsidRPr="004F2441" w:rsidDel="0069794E">
          <w:rPr>
            <w:sz w:val="24"/>
            <w:szCs w:val="24"/>
          </w:rPr>
          <w:delText xml:space="preserve">: Up to 1000 m above sea level </w:delText>
        </w:r>
      </w:del>
    </w:p>
    <w:p w:rsidR="00B144F6" w:rsidRPr="004F2441" w:rsidDel="0069794E" w:rsidRDefault="00B144F6" w:rsidP="00B144F6">
      <w:pPr>
        <w:ind w:left="720"/>
        <w:jc w:val="both"/>
        <w:rPr>
          <w:del w:id="151" w:author="Καρμίρης Αγγελος" w:date="2020-01-03T10:45:00Z"/>
          <w:sz w:val="24"/>
          <w:szCs w:val="24"/>
        </w:rPr>
      </w:pPr>
      <w:del w:id="152" w:author="Καρμίρης Αγγελος" w:date="2020-01-03T10:45:00Z">
        <w:r w:rsidRPr="004F2441" w:rsidDel="0069794E">
          <w:rPr>
            <w:sz w:val="24"/>
            <w:szCs w:val="24"/>
          </w:rPr>
          <w:delText>Other climatic conditions</w:delText>
        </w:r>
        <w:r w:rsidRPr="004F2441" w:rsidDel="0069794E">
          <w:rPr>
            <w:sz w:val="24"/>
            <w:szCs w:val="24"/>
          </w:rPr>
          <w:tab/>
        </w:r>
        <w:r w:rsidR="00B02886" w:rsidRPr="004F2441" w:rsidDel="0069794E">
          <w:rPr>
            <w:sz w:val="24"/>
            <w:szCs w:val="24"/>
          </w:rPr>
          <w:tab/>
        </w:r>
        <w:r w:rsidR="00B02886" w:rsidRPr="004F2441" w:rsidDel="0069794E">
          <w:rPr>
            <w:sz w:val="24"/>
            <w:szCs w:val="24"/>
          </w:rPr>
          <w:tab/>
        </w:r>
        <w:r w:rsidR="00B02886" w:rsidRPr="004F2441" w:rsidDel="0069794E">
          <w:rPr>
            <w:sz w:val="24"/>
            <w:szCs w:val="24"/>
          </w:rPr>
          <w:tab/>
        </w:r>
        <w:r w:rsidR="00502AAF" w:rsidDel="0069794E">
          <w:rPr>
            <w:sz w:val="24"/>
            <w:szCs w:val="24"/>
          </w:rPr>
          <w:delText xml:space="preserve">: Snow, Ice </w:delText>
        </w:r>
        <w:r w:rsidRPr="004F2441" w:rsidDel="0069794E">
          <w:rPr>
            <w:sz w:val="24"/>
            <w:szCs w:val="24"/>
          </w:rPr>
          <w:delText>and fog</w:delText>
        </w:r>
      </w:del>
    </w:p>
    <w:p w:rsidR="00FC6520" w:rsidDel="0069794E" w:rsidRDefault="00FC6520" w:rsidP="00202410">
      <w:pPr>
        <w:jc w:val="both"/>
        <w:rPr>
          <w:del w:id="153" w:author="Καρμίρης Αγγελος" w:date="2020-01-03T10:45:00Z"/>
          <w:sz w:val="24"/>
          <w:szCs w:val="24"/>
        </w:rPr>
      </w:pPr>
    </w:p>
    <w:p w:rsidR="00C61A1F" w:rsidRPr="004F2441" w:rsidDel="0069794E" w:rsidRDefault="00C61A1F" w:rsidP="00B144F6">
      <w:pPr>
        <w:ind w:left="720"/>
        <w:jc w:val="both"/>
        <w:rPr>
          <w:del w:id="154" w:author="Καρμίρης Αγγελος" w:date="2020-01-03T10:45:00Z"/>
          <w:sz w:val="24"/>
          <w:szCs w:val="24"/>
        </w:rPr>
      </w:pPr>
    </w:p>
    <w:p w:rsidR="001828AE" w:rsidRPr="004F2441" w:rsidDel="0069794E" w:rsidRDefault="001828AE" w:rsidP="000124D3">
      <w:pPr>
        <w:numPr>
          <w:ilvl w:val="0"/>
          <w:numId w:val="2"/>
        </w:numPr>
        <w:tabs>
          <w:tab w:val="clear" w:pos="3585"/>
          <w:tab w:val="num" w:pos="709"/>
        </w:tabs>
        <w:ind w:hanging="3585"/>
        <w:jc w:val="both"/>
        <w:rPr>
          <w:del w:id="155" w:author="Καρμίρης Αγγελος" w:date="2020-01-03T10:45:00Z"/>
          <w:b/>
          <w:bCs/>
          <w:sz w:val="24"/>
          <w:szCs w:val="24"/>
          <w:u w:val="single"/>
        </w:rPr>
      </w:pPr>
      <w:del w:id="156" w:author="Καρμίρης Αγγελος" w:date="2020-01-03T10:45:00Z">
        <w:r w:rsidRPr="004F2441" w:rsidDel="0069794E">
          <w:rPr>
            <w:b/>
            <w:bCs/>
            <w:sz w:val="24"/>
            <w:szCs w:val="24"/>
            <w:u w:val="single"/>
          </w:rPr>
          <w:delText>STANDARDS</w:delText>
        </w:r>
      </w:del>
    </w:p>
    <w:p w:rsidR="00FC6520" w:rsidDel="0069794E" w:rsidRDefault="00FC6520" w:rsidP="00770548">
      <w:pPr>
        <w:ind w:left="720"/>
        <w:jc w:val="both"/>
        <w:rPr>
          <w:del w:id="157" w:author="Καρμίρης Αγγελος" w:date="2020-01-03T10:45:00Z"/>
          <w:sz w:val="24"/>
          <w:szCs w:val="24"/>
        </w:rPr>
      </w:pPr>
    </w:p>
    <w:p w:rsidR="00770548" w:rsidRPr="004F2441" w:rsidDel="0069794E" w:rsidRDefault="00B144F6" w:rsidP="00770548">
      <w:pPr>
        <w:ind w:left="720"/>
        <w:jc w:val="both"/>
        <w:rPr>
          <w:del w:id="158" w:author="Καρμίρης Αγγελος" w:date="2020-01-03T10:45:00Z"/>
          <w:sz w:val="24"/>
          <w:szCs w:val="24"/>
        </w:rPr>
      </w:pPr>
      <w:del w:id="159" w:author="Καρμίρης Αγγελος" w:date="2020-01-03T10:45:00Z">
        <w:r w:rsidRPr="004F2441" w:rsidDel="0069794E">
          <w:rPr>
            <w:sz w:val="24"/>
            <w:szCs w:val="24"/>
          </w:rPr>
          <w:delText>All the technical</w:delText>
        </w:r>
        <w:r w:rsidR="00770548" w:rsidRPr="004F2441" w:rsidDel="0069794E">
          <w:rPr>
            <w:sz w:val="24"/>
            <w:szCs w:val="24"/>
          </w:rPr>
          <w:delText>, nominal characteristics and</w:delText>
        </w:r>
        <w:r w:rsidR="008C1CA7" w:rsidRPr="004F2441" w:rsidDel="0069794E">
          <w:rPr>
            <w:sz w:val="24"/>
            <w:szCs w:val="24"/>
          </w:rPr>
          <w:delText xml:space="preserve"> testing of</w:delText>
        </w:r>
        <w:r w:rsidR="00770548" w:rsidRPr="004F2441" w:rsidDel="0069794E">
          <w:rPr>
            <w:sz w:val="24"/>
            <w:szCs w:val="24"/>
          </w:rPr>
          <w:delText xml:space="preserve"> autotransforme</w:delText>
        </w:r>
        <w:r w:rsidR="00502AAF" w:rsidDel="0069794E">
          <w:rPr>
            <w:sz w:val="24"/>
            <w:szCs w:val="24"/>
          </w:rPr>
          <w:delText>rs shall conform to the</w:delText>
        </w:r>
        <w:r w:rsidR="00770548" w:rsidRPr="004F2441" w:rsidDel="0069794E">
          <w:rPr>
            <w:sz w:val="24"/>
            <w:szCs w:val="24"/>
          </w:rPr>
          <w:delText xml:space="preserve"> IEC 60076 </w:delText>
        </w:r>
        <w:r w:rsidR="00CB0094" w:rsidDel="0069794E">
          <w:rPr>
            <w:sz w:val="24"/>
            <w:szCs w:val="24"/>
          </w:rPr>
          <w:delText xml:space="preserve">series of </w:delText>
        </w:r>
        <w:r w:rsidR="00770548" w:rsidRPr="004F2441" w:rsidDel="0069794E">
          <w:rPr>
            <w:sz w:val="24"/>
            <w:szCs w:val="24"/>
          </w:rPr>
          <w:delText>standard</w:delText>
        </w:r>
        <w:r w:rsidR="00FC6520" w:rsidDel="0069794E">
          <w:rPr>
            <w:sz w:val="24"/>
            <w:szCs w:val="24"/>
          </w:rPr>
          <w:delText>s</w:delText>
        </w:r>
        <w:r w:rsidR="00CB0094" w:rsidDel="0069794E">
          <w:rPr>
            <w:sz w:val="24"/>
            <w:szCs w:val="24"/>
          </w:rPr>
          <w:delText>, as well as the EN 50629 standard.</w:delText>
        </w:r>
      </w:del>
    </w:p>
    <w:p w:rsidR="006E4E1C" w:rsidRPr="004F2441" w:rsidDel="0069794E" w:rsidRDefault="006E4E1C" w:rsidP="00B144F6">
      <w:pPr>
        <w:ind w:left="720"/>
        <w:jc w:val="both"/>
        <w:rPr>
          <w:del w:id="160" w:author="Καρμίρης Αγγελος" w:date="2020-01-03T10:45:00Z"/>
          <w:b/>
          <w:bCs/>
          <w:sz w:val="24"/>
          <w:szCs w:val="24"/>
          <w:u w:val="single"/>
        </w:rPr>
      </w:pPr>
    </w:p>
    <w:p w:rsidR="006E4E1C" w:rsidRPr="004F2441" w:rsidDel="0069794E" w:rsidRDefault="006E4E1C" w:rsidP="00B144F6">
      <w:pPr>
        <w:ind w:left="720"/>
        <w:jc w:val="both"/>
        <w:rPr>
          <w:del w:id="161" w:author="Καρμίρης Αγγελος" w:date="2020-01-03T10:45:00Z"/>
          <w:b/>
          <w:bCs/>
          <w:sz w:val="24"/>
          <w:szCs w:val="24"/>
          <w:u w:val="single"/>
        </w:rPr>
      </w:pPr>
    </w:p>
    <w:p w:rsidR="001828AE" w:rsidDel="0069794E" w:rsidRDefault="001828AE" w:rsidP="000124D3">
      <w:pPr>
        <w:numPr>
          <w:ilvl w:val="0"/>
          <w:numId w:val="2"/>
        </w:numPr>
        <w:tabs>
          <w:tab w:val="clear" w:pos="3585"/>
          <w:tab w:val="num" w:pos="709"/>
        </w:tabs>
        <w:ind w:right="-522" w:hanging="3585"/>
        <w:rPr>
          <w:del w:id="162" w:author="Καρμίρης Αγγελος" w:date="2020-01-03T10:45:00Z"/>
          <w:b/>
          <w:bCs/>
          <w:sz w:val="24"/>
          <w:szCs w:val="24"/>
          <w:u w:val="single"/>
        </w:rPr>
      </w:pPr>
      <w:del w:id="163" w:author="Καρμίρης Αγγελος" w:date="2020-01-03T10:45:00Z">
        <w:r w:rsidRPr="004F2441" w:rsidDel="0069794E">
          <w:rPr>
            <w:b/>
            <w:bCs/>
            <w:sz w:val="24"/>
            <w:szCs w:val="24"/>
            <w:u w:val="single"/>
          </w:rPr>
          <w:delText xml:space="preserve">REQUIRED </w:delText>
        </w:r>
        <w:r w:rsidR="00532D56" w:rsidRPr="004F2441" w:rsidDel="0069794E">
          <w:rPr>
            <w:b/>
            <w:bCs/>
            <w:sz w:val="24"/>
            <w:szCs w:val="24"/>
            <w:u w:val="single"/>
          </w:rPr>
          <w:delText xml:space="preserve">DESIGN </w:delText>
        </w:r>
        <w:r w:rsidRPr="004F2441" w:rsidDel="0069794E">
          <w:rPr>
            <w:b/>
            <w:bCs/>
            <w:sz w:val="24"/>
            <w:szCs w:val="24"/>
            <w:u w:val="single"/>
          </w:rPr>
          <w:delText xml:space="preserve">CHARACTERISTICS </w:delText>
        </w:r>
        <w:r w:rsidR="00532D56" w:rsidRPr="004F2441" w:rsidDel="0069794E">
          <w:rPr>
            <w:b/>
            <w:bCs/>
            <w:sz w:val="24"/>
            <w:szCs w:val="24"/>
            <w:u w:val="single"/>
          </w:rPr>
          <w:delText xml:space="preserve">OF </w:delText>
        </w:r>
        <w:r w:rsidR="00A53074" w:rsidRPr="004F2441" w:rsidDel="0069794E">
          <w:rPr>
            <w:b/>
            <w:bCs/>
            <w:sz w:val="24"/>
            <w:szCs w:val="24"/>
            <w:u w:val="single"/>
          </w:rPr>
          <w:delText xml:space="preserve">THE </w:delText>
        </w:r>
        <w:r w:rsidR="00C936FE" w:rsidRPr="004F2441" w:rsidDel="0069794E">
          <w:rPr>
            <w:b/>
            <w:bCs/>
            <w:sz w:val="24"/>
            <w:szCs w:val="24"/>
            <w:u w:val="single"/>
          </w:rPr>
          <w:delText>AUTOTRANSFORMER</w:delText>
        </w:r>
      </w:del>
    </w:p>
    <w:p w:rsidR="00202410" w:rsidRPr="004F2441" w:rsidDel="0069794E" w:rsidRDefault="00202410" w:rsidP="00202410">
      <w:pPr>
        <w:ind w:right="-522"/>
        <w:rPr>
          <w:del w:id="164" w:author="Καρμίρης Αγγελος" w:date="2020-01-03T10:45:00Z"/>
          <w:b/>
          <w:bCs/>
          <w:sz w:val="24"/>
          <w:szCs w:val="24"/>
          <w:u w:val="single"/>
        </w:rPr>
      </w:pPr>
    </w:p>
    <w:p w:rsidR="00E81DD2" w:rsidRPr="004F2441" w:rsidDel="0069794E" w:rsidRDefault="003E1037" w:rsidP="000124D3">
      <w:pPr>
        <w:numPr>
          <w:ilvl w:val="1"/>
          <w:numId w:val="2"/>
        </w:numPr>
        <w:tabs>
          <w:tab w:val="clear" w:pos="2145"/>
          <w:tab w:val="num" w:pos="1134"/>
        </w:tabs>
        <w:ind w:hanging="1436"/>
        <w:jc w:val="both"/>
        <w:rPr>
          <w:del w:id="165" w:author="Καρμίρης Αγγελος" w:date="2020-01-03T10:45:00Z"/>
          <w:b/>
          <w:bCs/>
          <w:sz w:val="24"/>
          <w:szCs w:val="24"/>
          <w:u w:val="single"/>
        </w:rPr>
      </w:pPr>
      <w:del w:id="166" w:author="Καρμίρης Αγγελος" w:date="2020-01-03T10:45:00Z">
        <w:r w:rsidRPr="004F2441" w:rsidDel="0069794E">
          <w:rPr>
            <w:b/>
            <w:bCs/>
            <w:sz w:val="24"/>
            <w:szCs w:val="24"/>
            <w:u w:val="single"/>
          </w:rPr>
          <w:delText>Type</w:delText>
        </w:r>
      </w:del>
    </w:p>
    <w:p w:rsidR="003E1037" w:rsidRPr="004F2441" w:rsidDel="0069794E" w:rsidRDefault="003E1037" w:rsidP="00502AAF">
      <w:pPr>
        <w:ind w:left="1134"/>
        <w:jc w:val="both"/>
        <w:rPr>
          <w:del w:id="167" w:author="Καρμίρης Αγγελος" w:date="2020-01-03T10:45:00Z"/>
          <w:sz w:val="24"/>
          <w:szCs w:val="24"/>
          <w:u w:val="single"/>
        </w:rPr>
      </w:pPr>
      <w:del w:id="168" w:author="Καρμίρης Αγγελος" w:date="2020-01-03T10:45:00Z">
        <w:r w:rsidRPr="004F2441" w:rsidDel="0069794E">
          <w:rPr>
            <w:sz w:val="24"/>
            <w:szCs w:val="24"/>
          </w:rPr>
          <w:delText>Three-phase</w:delText>
        </w:r>
        <w:r w:rsidR="00A53074" w:rsidRPr="004F2441" w:rsidDel="0069794E">
          <w:rPr>
            <w:sz w:val="24"/>
            <w:szCs w:val="24"/>
          </w:rPr>
          <w:delText xml:space="preserve"> oil</w:delText>
        </w:r>
        <w:r w:rsidRPr="004F2441" w:rsidDel="0069794E">
          <w:rPr>
            <w:sz w:val="24"/>
            <w:szCs w:val="24"/>
          </w:rPr>
          <w:delText xml:space="preserve"> autotransformer with tertiary winding, suitable for outdoor installation.</w:delText>
        </w:r>
      </w:del>
    </w:p>
    <w:p w:rsidR="003E1037" w:rsidRPr="004F2441" w:rsidDel="0069794E" w:rsidRDefault="003E1037" w:rsidP="003E1037">
      <w:pPr>
        <w:ind w:left="1418" w:hanging="1418"/>
        <w:jc w:val="both"/>
        <w:rPr>
          <w:del w:id="169" w:author="Καρμίρης Αγγελος" w:date="2020-01-03T10:45:00Z"/>
          <w:sz w:val="24"/>
          <w:szCs w:val="24"/>
        </w:rPr>
      </w:pPr>
    </w:p>
    <w:p w:rsidR="00E81DD2" w:rsidRPr="004F2441" w:rsidDel="0069794E" w:rsidRDefault="00E81DD2" w:rsidP="000124D3">
      <w:pPr>
        <w:numPr>
          <w:ilvl w:val="1"/>
          <w:numId w:val="2"/>
        </w:numPr>
        <w:tabs>
          <w:tab w:val="clear" w:pos="2145"/>
          <w:tab w:val="num" w:pos="1134"/>
        </w:tabs>
        <w:ind w:hanging="1436"/>
        <w:jc w:val="both"/>
        <w:rPr>
          <w:del w:id="170" w:author="Καρμίρης Αγγελος" w:date="2020-01-03T10:45:00Z"/>
          <w:b/>
          <w:bCs/>
          <w:sz w:val="24"/>
          <w:szCs w:val="24"/>
          <w:u w:val="single"/>
        </w:rPr>
      </w:pPr>
      <w:del w:id="171" w:author="Καρμίρης Αγγελος" w:date="2020-01-03T10:45:00Z">
        <w:r w:rsidRPr="004F2441" w:rsidDel="0069794E">
          <w:rPr>
            <w:b/>
            <w:bCs/>
            <w:sz w:val="24"/>
            <w:szCs w:val="24"/>
            <w:u w:val="single"/>
          </w:rPr>
          <w:delText>Voltage ratings</w:delText>
        </w:r>
        <w:r w:rsidRPr="004F2441" w:rsidDel="0069794E">
          <w:rPr>
            <w:b/>
            <w:bCs/>
            <w:sz w:val="24"/>
            <w:szCs w:val="24"/>
            <w:u w:val="single"/>
            <w:lang w:val="en-GB"/>
          </w:rPr>
          <w:delText xml:space="preserve"> </w:delText>
        </w:r>
        <w:r w:rsidRPr="004F2441" w:rsidDel="0069794E">
          <w:rPr>
            <w:b/>
            <w:bCs/>
            <w:sz w:val="24"/>
            <w:szCs w:val="24"/>
            <w:u w:val="single"/>
          </w:rPr>
          <w:delText xml:space="preserve">and number of </w:delText>
        </w:r>
        <w:r w:rsidR="00A53074" w:rsidRPr="004F2441" w:rsidDel="0069794E">
          <w:rPr>
            <w:b/>
            <w:bCs/>
            <w:sz w:val="24"/>
            <w:szCs w:val="24"/>
            <w:u w:val="single"/>
          </w:rPr>
          <w:delText>phase windings</w:delText>
        </w:r>
      </w:del>
    </w:p>
    <w:p w:rsidR="00E81DD2" w:rsidRPr="004F2441" w:rsidDel="0069794E" w:rsidRDefault="00E81DD2" w:rsidP="00E81DD2">
      <w:pPr>
        <w:jc w:val="both"/>
        <w:rPr>
          <w:del w:id="172" w:author="Καρμίρης Αγγελος" w:date="2020-01-03T10:45:00Z"/>
          <w:sz w:val="24"/>
          <w:szCs w:val="24"/>
        </w:rPr>
      </w:pPr>
    </w:p>
    <w:p w:rsidR="00E81DD2" w:rsidRPr="004F2441" w:rsidDel="0069794E" w:rsidRDefault="00E81DD2" w:rsidP="00E81DD2">
      <w:pPr>
        <w:jc w:val="both"/>
        <w:rPr>
          <w:del w:id="173" w:author="Καρμίρης Αγγελος" w:date="2020-01-03T10:45:00Z"/>
          <w:sz w:val="24"/>
          <w:szCs w:val="24"/>
        </w:rPr>
      </w:pPr>
      <w:del w:id="174" w:author="Καρμίρης Αγγελος" w:date="2020-01-03T10:45:00Z">
        <w:r w:rsidRPr="004F2441" w:rsidDel="0069794E">
          <w:rPr>
            <w:sz w:val="24"/>
            <w:szCs w:val="24"/>
          </w:rPr>
          <w:tab/>
        </w:r>
        <w:r w:rsidRPr="004F2441" w:rsidDel="0069794E">
          <w:rPr>
            <w:sz w:val="24"/>
            <w:szCs w:val="24"/>
          </w:rPr>
          <w:tab/>
          <w:delText>-</w:delText>
        </w:r>
        <w:r w:rsidRPr="004F2441" w:rsidDel="0069794E">
          <w:rPr>
            <w:sz w:val="24"/>
            <w:szCs w:val="24"/>
          </w:rPr>
          <w:tab/>
          <w:delText>Primary</w:delText>
        </w:r>
        <w:r w:rsidRPr="004F2441" w:rsidDel="0069794E">
          <w:rPr>
            <w:sz w:val="24"/>
            <w:szCs w:val="24"/>
          </w:rPr>
          <w:tab/>
        </w:r>
        <w:r w:rsidRPr="004F2441" w:rsidDel="0069794E">
          <w:rPr>
            <w:sz w:val="24"/>
            <w:szCs w:val="24"/>
          </w:rPr>
          <w:tab/>
        </w:r>
        <w:r w:rsidRPr="004F2441" w:rsidDel="0069794E">
          <w:rPr>
            <w:sz w:val="24"/>
            <w:szCs w:val="24"/>
            <w:lang w:val="en-GB"/>
          </w:rPr>
          <w:delText>:</w:delText>
        </w:r>
        <w:r w:rsidRPr="004F2441" w:rsidDel="0069794E">
          <w:rPr>
            <w:sz w:val="24"/>
            <w:szCs w:val="24"/>
          </w:rPr>
          <w:delText xml:space="preserve"> </w:delText>
        </w:r>
        <w:r w:rsidR="007232C5" w:rsidDel="0069794E">
          <w:rPr>
            <w:sz w:val="24"/>
            <w:szCs w:val="24"/>
          </w:rPr>
          <w:delText xml:space="preserve">   </w:delText>
        </w:r>
        <w:r w:rsidRPr="004F2441" w:rsidDel="0069794E">
          <w:rPr>
            <w:sz w:val="24"/>
            <w:szCs w:val="24"/>
          </w:rPr>
          <w:delText xml:space="preserve">400 </w:delText>
        </w:r>
        <w:r w:rsidR="007232C5" w:rsidDel="0069794E">
          <w:rPr>
            <w:sz w:val="24"/>
            <w:szCs w:val="24"/>
          </w:rPr>
          <w:delText>k</w:delText>
        </w:r>
        <w:r w:rsidRPr="004F2441" w:rsidDel="0069794E">
          <w:rPr>
            <w:sz w:val="24"/>
            <w:szCs w:val="24"/>
          </w:rPr>
          <w:delText>V, 3 - phase</w:delText>
        </w:r>
        <w:r w:rsidR="00532D56" w:rsidRPr="004F2441" w:rsidDel="0069794E">
          <w:rPr>
            <w:sz w:val="24"/>
            <w:szCs w:val="24"/>
          </w:rPr>
          <w:delText>s</w:delText>
        </w:r>
      </w:del>
    </w:p>
    <w:p w:rsidR="00E81DD2" w:rsidRPr="004F2441" w:rsidDel="0069794E" w:rsidRDefault="00E81DD2" w:rsidP="00E81DD2">
      <w:pPr>
        <w:jc w:val="both"/>
        <w:rPr>
          <w:del w:id="175" w:author="Καρμίρης Αγγελος" w:date="2020-01-03T10:45:00Z"/>
          <w:sz w:val="24"/>
          <w:szCs w:val="24"/>
        </w:rPr>
      </w:pPr>
      <w:del w:id="176" w:author="Καρμίρης Αγγελος" w:date="2020-01-03T10:45:00Z">
        <w:r w:rsidRPr="004F2441" w:rsidDel="0069794E">
          <w:rPr>
            <w:sz w:val="24"/>
            <w:szCs w:val="24"/>
          </w:rPr>
          <w:tab/>
        </w:r>
        <w:r w:rsidRPr="004F2441" w:rsidDel="0069794E">
          <w:rPr>
            <w:sz w:val="24"/>
            <w:szCs w:val="24"/>
          </w:rPr>
          <w:tab/>
          <w:delText>-</w:delText>
        </w:r>
        <w:r w:rsidRPr="004F2441" w:rsidDel="0069794E">
          <w:rPr>
            <w:sz w:val="24"/>
            <w:szCs w:val="24"/>
          </w:rPr>
          <w:tab/>
          <w:delText>Secondary</w:delText>
        </w:r>
        <w:r w:rsidRPr="004F2441" w:rsidDel="0069794E">
          <w:rPr>
            <w:sz w:val="24"/>
            <w:szCs w:val="24"/>
            <w:lang w:val="en-GB"/>
          </w:rPr>
          <w:tab/>
        </w:r>
        <w:r w:rsidRPr="004F2441" w:rsidDel="0069794E">
          <w:rPr>
            <w:sz w:val="24"/>
            <w:szCs w:val="24"/>
            <w:lang w:val="en-GB"/>
          </w:rPr>
          <w:tab/>
          <w:delText>:</w:delText>
        </w:r>
        <w:r w:rsidRPr="004F2441" w:rsidDel="0069794E">
          <w:rPr>
            <w:sz w:val="24"/>
            <w:szCs w:val="24"/>
          </w:rPr>
          <w:delText xml:space="preserve"> 15</w:delText>
        </w:r>
        <w:r w:rsidR="007232C5" w:rsidDel="0069794E">
          <w:rPr>
            <w:sz w:val="24"/>
            <w:szCs w:val="24"/>
          </w:rPr>
          <w:delText>7.5</w:delText>
        </w:r>
        <w:r w:rsidRPr="004F2441" w:rsidDel="0069794E">
          <w:rPr>
            <w:sz w:val="24"/>
            <w:szCs w:val="24"/>
          </w:rPr>
          <w:delText xml:space="preserve"> </w:delText>
        </w:r>
        <w:r w:rsidR="007232C5" w:rsidDel="0069794E">
          <w:rPr>
            <w:sz w:val="24"/>
            <w:szCs w:val="24"/>
          </w:rPr>
          <w:delText>k</w:delText>
        </w:r>
        <w:r w:rsidRPr="004F2441" w:rsidDel="0069794E">
          <w:rPr>
            <w:sz w:val="24"/>
            <w:szCs w:val="24"/>
          </w:rPr>
          <w:delText>V, 3 - phase</w:delText>
        </w:r>
        <w:r w:rsidR="00532D56" w:rsidRPr="004F2441" w:rsidDel="0069794E">
          <w:rPr>
            <w:sz w:val="24"/>
            <w:szCs w:val="24"/>
          </w:rPr>
          <w:delText>s</w:delText>
        </w:r>
      </w:del>
    </w:p>
    <w:p w:rsidR="003E1037" w:rsidRPr="004F2441" w:rsidDel="0069794E" w:rsidRDefault="00E81DD2" w:rsidP="003E1037">
      <w:pPr>
        <w:jc w:val="both"/>
        <w:rPr>
          <w:del w:id="177" w:author="Καρμίρης Αγγελος" w:date="2020-01-03T10:45:00Z"/>
          <w:sz w:val="24"/>
          <w:szCs w:val="24"/>
        </w:rPr>
      </w:pPr>
      <w:del w:id="178" w:author="Καρμίρης Αγγελος" w:date="2020-01-03T10:45:00Z">
        <w:r w:rsidRPr="004F2441" w:rsidDel="0069794E">
          <w:rPr>
            <w:sz w:val="24"/>
            <w:szCs w:val="24"/>
          </w:rPr>
          <w:tab/>
        </w:r>
        <w:r w:rsidRPr="004F2441" w:rsidDel="0069794E">
          <w:rPr>
            <w:sz w:val="24"/>
            <w:szCs w:val="24"/>
          </w:rPr>
          <w:tab/>
          <w:delText>-</w:delText>
        </w:r>
        <w:r w:rsidRPr="004F2441" w:rsidDel="0069794E">
          <w:rPr>
            <w:sz w:val="24"/>
            <w:szCs w:val="24"/>
          </w:rPr>
          <w:tab/>
          <w:delText xml:space="preserve">Tertiary </w:delText>
        </w:r>
        <w:r w:rsidR="00532D56" w:rsidRPr="004F2441" w:rsidDel="0069794E">
          <w:rPr>
            <w:sz w:val="24"/>
            <w:szCs w:val="24"/>
            <w:lang w:val="en-GB"/>
          </w:rPr>
          <w:tab/>
        </w:r>
        <w:r w:rsidR="00532D56" w:rsidRPr="00CF2DCF" w:rsidDel="0069794E">
          <w:rPr>
            <w:sz w:val="24"/>
            <w:szCs w:val="24"/>
          </w:rPr>
          <w:tab/>
        </w:r>
        <w:r w:rsidR="00532D56" w:rsidRPr="004F2441" w:rsidDel="0069794E">
          <w:rPr>
            <w:sz w:val="24"/>
            <w:szCs w:val="24"/>
            <w:lang w:val="en-GB"/>
          </w:rPr>
          <w:delText>:</w:delText>
        </w:r>
        <w:r w:rsidR="007232C5" w:rsidDel="0069794E">
          <w:rPr>
            <w:sz w:val="24"/>
            <w:szCs w:val="24"/>
            <w:lang w:val="en-GB"/>
          </w:rPr>
          <w:delText xml:space="preserve">   </w:delText>
        </w:r>
        <w:r w:rsidR="00532D56" w:rsidRPr="00CF2DCF" w:rsidDel="0069794E">
          <w:rPr>
            <w:sz w:val="24"/>
            <w:szCs w:val="24"/>
          </w:rPr>
          <w:delText xml:space="preserve">  </w:delText>
        </w:r>
        <w:r w:rsidR="00146692" w:rsidDel="0069794E">
          <w:rPr>
            <w:sz w:val="24"/>
            <w:szCs w:val="24"/>
          </w:rPr>
          <w:delText xml:space="preserve"> </w:delText>
        </w:r>
        <w:r w:rsidRPr="004F2441" w:rsidDel="0069794E">
          <w:rPr>
            <w:sz w:val="24"/>
            <w:szCs w:val="24"/>
          </w:rPr>
          <w:delText xml:space="preserve">30 </w:delText>
        </w:r>
        <w:r w:rsidR="007232C5" w:rsidDel="0069794E">
          <w:rPr>
            <w:sz w:val="24"/>
            <w:szCs w:val="24"/>
          </w:rPr>
          <w:delText>k</w:delText>
        </w:r>
        <w:r w:rsidRPr="004F2441" w:rsidDel="0069794E">
          <w:rPr>
            <w:sz w:val="24"/>
            <w:szCs w:val="24"/>
          </w:rPr>
          <w:delText>V, 3 - phase</w:delText>
        </w:r>
        <w:r w:rsidR="00532D56" w:rsidRPr="004F2441" w:rsidDel="0069794E">
          <w:rPr>
            <w:sz w:val="24"/>
            <w:szCs w:val="24"/>
          </w:rPr>
          <w:delText>s</w:delText>
        </w:r>
      </w:del>
    </w:p>
    <w:p w:rsidR="00E87C97" w:rsidRPr="004F2441" w:rsidDel="0069794E" w:rsidRDefault="00E87C97" w:rsidP="00E87C97">
      <w:pPr>
        <w:ind w:left="720"/>
        <w:jc w:val="both"/>
        <w:rPr>
          <w:del w:id="179" w:author="Καρμίρης Αγγελος" w:date="2020-01-03T10:45:00Z"/>
          <w:b/>
          <w:bCs/>
          <w:sz w:val="24"/>
          <w:szCs w:val="24"/>
          <w:u w:val="single"/>
          <w:lang w:val="en-GB"/>
        </w:rPr>
      </w:pPr>
    </w:p>
    <w:p w:rsidR="00C862D3" w:rsidRPr="004F2441" w:rsidDel="0069794E" w:rsidRDefault="000D3BB1" w:rsidP="000124D3">
      <w:pPr>
        <w:numPr>
          <w:ilvl w:val="1"/>
          <w:numId w:val="2"/>
        </w:numPr>
        <w:tabs>
          <w:tab w:val="clear" w:pos="2145"/>
          <w:tab w:val="num" w:pos="1134"/>
        </w:tabs>
        <w:ind w:hanging="1436"/>
        <w:jc w:val="both"/>
        <w:rPr>
          <w:del w:id="180" w:author="Καρμίρης Αγγελος" w:date="2020-01-03T10:45:00Z"/>
          <w:b/>
          <w:bCs/>
          <w:sz w:val="24"/>
          <w:szCs w:val="24"/>
          <w:u w:val="single"/>
        </w:rPr>
      </w:pPr>
      <w:del w:id="181" w:author="Καρμίρης Αγγελος" w:date="2020-01-03T10:45:00Z">
        <w:r w:rsidRPr="004F2441" w:rsidDel="0069794E">
          <w:rPr>
            <w:b/>
            <w:bCs/>
            <w:sz w:val="24"/>
            <w:szCs w:val="24"/>
            <w:u w:val="single"/>
          </w:rPr>
          <w:delText xml:space="preserve">Symbolism of autotransformers </w:delText>
        </w:r>
        <w:r w:rsidR="00C936FE" w:rsidRPr="004F2441" w:rsidDel="0069794E">
          <w:rPr>
            <w:b/>
            <w:bCs/>
            <w:sz w:val="24"/>
            <w:szCs w:val="24"/>
            <w:u w:val="single"/>
          </w:rPr>
          <w:delText xml:space="preserve">windings </w:delText>
        </w:r>
        <w:r w:rsidR="00502AAF" w:rsidRPr="004F2441" w:rsidDel="0069794E">
          <w:rPr>
            <w:b/>
            <w:bCs/>
            <w:sz w:val="24"/>
            <w:szCs w:val="24"/>
            <w:u w:val="single"/>
          </w:rPr>
          <w:delText>connection</w:delText>
        </w:r>
      </w:del>
    </w:p>
    <w:p w:rsidR="00202410" w:rsidDel="0069794E" w:rsidRDefault="00202410" w:rsidP="000D3BB1">
      <w:pPr>
        <w:ind w:left="1134"/>
        <w:jc w:val="both"/>
        <w:rPr>
          <w:del w:id="182" w:author="Καρμίρης Αγγελος" w:date="2020-01-03T10:45:00Z"/>
          <w:sz w:val="24"/>
          <w:szCs w:val="24"/>
        </w:rPr>
      </w:pPr>
    </w:p>
    <w:p w:rsidR="000D3BB1" w:rsidRPr="004F2441" w:rsidDel="0069794E" w:rsidRDefault="000D3BB1" w:rsidP="000D3BB1">
      <w:pPr>
        <w:ind w:left="1134"/>
        <w:jc w:val="both"/>
        <w:rPr>
          <w:del w:id="183" w:author="Καρμίρης Αγγελος" w:date="2020-01-03T10:45:00Z"/>
          <w:sz w:val="24"/>
          <w:szCs w:val="24"/>
        </w:rPr>
      </w:pPr>
      <w:del w:id="184" w:author="Καρμίρης Αγγελος" w:date="2020-01-03T10:45:00Z">
        <w:r w:rsidRPr="004F2441" w:rsidDel="0069794E">
          <w:rPr>
            <w:sz w:val="24"/>
            <w:szCs w:val="24"/>
          </w:rPr>
          <w:delText>YNa</w:delText>
        </w:r>
        <w:r w:rsidR="003A76EF" w:rsidDel="0069794E">
          <w:rPr>
            <w:sz w:val="24"/>
            <w:szCs w:val="24"/>
          </w:rPr>
          <w:delText>0</w:delText>
        </w:r>
        <w:r w:rsidRPr="004F2441" w:rsidDel="0069794E">
          <w:rPr>
            <w:sz w:val="24"/>
            <w:szCs w:val="24"/>
          </w:rPr>
          <w:delText>d</w:delText>
        </w:r>
        <w:r w:rsidR="003A76EF" w:rsidDel="0069794E">
          <w:rPr>
            <w:sz w:val="24"/>
            <w:szCs w:val="24"/>
          </w:rPr>
          <w:delText>1</w:delText>
        </w:r>
      </w:del>
    </w:p>
    <w:p w:rsidR="000D3BB1" w:rsidRPr="004F2441" w:rsidDel="0069794E" w:rsidRDefault="000D3BB1" w:rsidP="000D3BB1">
      <w:pPr>
        <w:ind w:left="1134"/>
        <w:jc w:val="both"/>
        <w:rPr>
          <w:del w:id="185" w:author="Καρμίρης Αγγελος" w:date="2020-01-03T10:45:00Z"/>
          <w:b/>
          <w:bCs/>
          <w:sz w:val="24"/>
          <w:szCs w:val="24"/>
          <w:u w:val="single"/>
        </w:rPr>
      </w:pPr>
    </w:p>
    <w:p w:rsidR="000D3BB1" w:rsidRPr="004F2441" w:rsidDel="0069794E" w:rsidRDefault="00A53074" w:rsidP="000124D3">
      <w:pPr>
        <w:numPr>
          <w:ilvl w:val="1"/>
          <w:numId w:val="2"/>
        </w:numPr>
        <w:tabs>
          <w:tab w:val="clear" w:pos="2145"/>
          <w:tab w:val="num" w:pos="1134"/>
        </w:tabs>
        <w:ind w:hanging="1436"/>
        <w:jc w:val="both"/>
        <w:rPr>
          <w:del w:id="186" w:author="Καρμίρης Αγγελος" w:date="2020-01-03T10:45:00Z"/>
          <w:b/>
          <w:bCs/>
          <w:sz w:val="24"/>
          <w:szCs w:val="24"/>
          <w:u w:val="single"/>
        </w:rPr>
      </w:pPr>
      <w:del w:id="187" w:author="Καρμίρης Αγγελος" w:date="2020-01-03T10:45:00Z">
        <w:r w:rsidRPr="004F2441" w:rsidDel="0069794E">
          <w:rPr>
            <w:b/>
            <w:bCs/>
            <w:sz w:val="24"/>
            <w:szCs w:val="24"/>
            <w:u w:val="single"/>
          </w:rPr>
          <w:delText>Nominal apparent power (capacity) ratings</w:delText>
        </w:r>
      </w:del>
    </w:p>
    <w:p w:rsidR="000D3BB1" w:rsidRPr="004F2441" w:rsidDel="0069794E" w:rsidRDefault="000D3BB1" w:rsidP="000D3BB1">
      <w:pPr>
        <w:jc w:val="both"/>
        <w:rPr>
          <w:del w:id="188" w:author="Καρμίρης Αγγελος" w:date="2020-01-03T10:45:00Z"/>
          <w:sz w:val="24"/>
          <w:szCs w:val="24"/>
          <w:u w:val="single"/>
        </w:rPr>
      </w:pPr>
    </w:p>
    <w:p w:rsidR="000D3BB1" w:rsidRPr="004F2441" w:rsidDel="0069794E" w:rsidRDefault="000D3BB1" w:rsidP="000D3BB1">
      <w:pPr>
        <w:ind w:left="1418" w:hanging="1418"/>
        <w:jc w:val="both"/>
        <w:rPr>
          <w:del w:id="189" w:author="Καρμίρης Αγγελος" w:date="2020-01-03T10:45:00Z"/>
          <w:sz w:val="24"/>
          <w:szCs w:val="24"/>
        </w:rPr>
      </w:pPr>
      <w:del w:id="190" w:author="Καρμίρης Αγγελος" w:date="2020-01-03T10:45:00Z">
        <w:r w:rsidRPr="004F2441" w:rsidDel="0069794E">
          <w:rPr>
            <w:sz w:val="24"/>
            <w:szCs w:val="24"/>
          </w:rPr>
          <w:tab/>
        </w:r>
        <w:r w:rsidRPr="004F2441" w:rsidDel="0069794E">
          <w:rPr>
            <w:sz w:val="24"/>
            <w:szCs w:val="24"/>
          </w:rPr>
          <w:tab/>
          <w:delText xml:space="preserve">Nominal simultaneous continuous capacity, with </w:delText>
        </w:r>
        <w:r w:rsidR="006D4EA5" w:rsidDel="0069794E">
          <w:rPr>
            <w:sz w:val="24"/>
            <w:szCs w:val="24"/>
          </w:rPr>
          <w:delText>OFAF</w:delText>
        </w:r>
        <w:r w:rsidR="006D4EA5" w:rsidRPr="004F2441" w:rsidDel="0069794E">
          <w:rPr>
            <w:sz w:val="24"/>
            <w:szCs w:val="24"/>
          </w:rPr>
          <w:delText xml:space="preserve"> </w:delText>
        </w:r>
        <w:r w:rsidRPr="004F2441" w:rsidDel="0069794E">
          <w:rPr>
            <w:sz w:val="24"/>
            <w:szCs w:val="24"/>
          </w:rPr>
          <w:delText>cooling</w:delText>
        </w:r>
        <w:r w:rsidR="003E0FB4" w:rsidDel="0069794E">
          <w:rPr>
            <w:sz w:val="24"/>
            <w:szCs w:val="24"/>
          </w:rPr>
          <w:delText>,</w:delText>
        </w:r>
        <w:r w:rsidRPr="004F2441" w:rsidDel="0069794E">
          <w:rPr>
            <w:sz w:val="24"/>
            <w:szCs w:val="24"/>
          </w:rPr>
          <w:delText xml:space="preserve"> for </w:delText>
        </w:r>
        <w:r w:rsidR="00C936FE" w:rsidRPr="004F2441" w:rsidDel="0069794E">
          <w:rPr>
            <w:sz w:val="24"/>
            <w:szCs w:val="24"/>
          </w:rPr>
          <w:delText>temperature ris</w:delText>
        </w:r>
        <w:r w:rsidR="003E0FB4" w:rsidDel="0069794E">
          <w:rPr>
            <w:sz w:val="24"/>
            <w:szCs w:val="24"/>
          </w:rPr>
          <w:delText>e</w:delText>
        </w:r>
        <w:r w:rsidR="007232C5" w:rsidDel="0069794E">
          <w:rPr>
            <w:sz w:val="24"/>
            <w:szCs w:val="24"/>
          </w:rPr>
          <w:delText xml:space="preserve"> limits according to par.VII.10 and for</w:delText>
        </w:r>
        <w:r w:rsidR="00532D56" w:rsidRPr="004F2441" w:rsidDel="0069794E">
          <w:rPr>
            <w:sz w:val="24"/>
            <w:szCs w:val="24"/>
          </w:rPr>
          <w:delText xml:space="preserve"> </w:delText>
        </w:r>
        <w:r w:rsidRPr="004F2441" w:rsidDel="0069794E">
          <w:rPr>
            <w:sz w:val="24"/>
            <w:szCs w:val="24"/>
          </w:rPr>
          <w:delText>ambient</w:delText>
        </w:r>
        <w:r w:rsidR="007232C5" w:rsidDel="0069794E">
          <w:rPr>
            <w:sz w:val="24"/>
            <w:szCs w:val="24"/>
          </w:rPr>
          <w:delText xml:space="preserve"> conditions according to par.V</w:delText>
        </w:r>
        <w:r w:rsidRPr="004F2441" w:rsidDel="0069794E">
          <w:rPr>
            <w:sz w:val="24"/>
            <w:szCs w:val="24"/>
          </w:rPr>
          <w:delText>:</w:delText>
        </w:r>
      </w:del>
    </w:p>
    <w:p w:rsidR="000D3BB1" w:rsidRPr="004F2441" w:rsidDel="0069794E" w:rsidRDefault="000D3BB1" w:rsidP="000D3BB1">
      <w:pPr>
        <w:jc w:val="both"/>
        <w:rPr>
          <w:del w:id="191" w:author="Καρμίρης Αγγελος" w:date="2020-01-03T10:45:00Z"/>
          <w:sz w:val="24"/>
          <w:szCs w:val="24"/>
        </w:rPr>
      </w:pPr>
    </w:p>
    <w:p w:rsidR="000D3BB1" w:rsidRPr="004F2441" w:rsidDel="0069794E" w:rsidRDefault="000D3BB1" w:rsidP="000D3BB1">
      <w:pPr>
        <w:jc w:val="both"/>
        <w:rPr>
          <w:del w:id="192" w:author="Καρμίρης Αγγελος" w:date="2020-01-03T10:45:00Z"/>
          <w:sz w:val="24"/>
          <w:szCs w:val="24"/>
        </w:rPr>
      </w:pPr>
      <w:del w:id="193" w:author="Καρμίρης Αγγελος" w:date="2020-01-03T10:45:00Z">
        <w:r w:rsidRPr="004F2441" w:rsidDel="0069794E">
          <w:rPr>
            <w:sz w:val="24"/>
            <w:szCs w:val="24"/>
          </w:rPr>
          <w:tab/>
        </w:r>
        <w:r w:rsidRPr="004F2441" w:rsidDel="0069794E">
          <w:rPr>
            <w:sz w:val="24"/>
            <w:szCs w:val="24"/>
          </w:rPr>
          <w:tab/>
          <w:delText>-</w:delText>
        </w:r>
        <w:r w:rsidRPr="004F2441" w:rsidDel="0069794E">
          <w:rPr>
            <w:sz w:val="24"/>
            <w:szCs w:val="24"/>
          </w:rPr>
          <w:tab/>
          <w:delText>Primary,</w:delText>
        </w:r>
        <w:r w:rsidRPr="004F2441" w:rsidDel="0069794E">
          <w:rPr>
            <w:sz w:val="24"/>
            <w:szCs w:val="24"/>
          </w:rPr>
          <w:tab/>
          <w:delText>280 MVA</w:delText>
        </w:r>
      </w:del>
    </w:p>
    <w:p w:rsidR="000D3BB1" w:rsidRPr="004F2441" w:rsidDel="0069794E" w:rsidRDefault="000D3BB1" w:rsidP="000D3BB1">
      <w:pPr>
        <w:jc w:val="both"/>
        <w:rPr>
          <w:del w:id="194" w:author="Καρμίρης Αγγελος" w:date="2020-01-03T10:45:00Z"/>
          <w:sz w:val="24"/>
          <w:szCs w:val="24"/>
        </w:rPr>
      </w:pPr>
      <w:del w:id="195" w:author="Καρμίρης Αγγελος" w:date="2020-01-03T10:45:00Z">
        <w:r w:rsidRPr="004F2441" w:rsidDel="0069794E">
          <w:rPr>
            <w:sz w:val="24"/>
            <w:szCs w:val="24"/>
          </w:rPr>
          <w:tab/>
        </w:r>
        <w:r w:rsidRPr="004F2441" w:rsidDel="0069794E">
          <w:rPr>
            <w:sz w:val="24"/>
            <w:szCs w:val="24"/>
          </w:rPr>
          <w:tab/>
          <w:delText>-</w:delText>
        </w:r>
        <w:r w:rsidRPr="004F2441" w:rsidDel="0069794E">
          <w:rPr>
            <w:sz w:val="24"/>
            <w:szCs w:val="24"/>
          </w:rPr>
          <w:tab/>
          <w:delText>Secondary,</w:delText>
        </w:r>
        <w:r w:rsidRPr="004F2441" w:rsidDel="0069794E">
          <w:rPr>
            <w:sz w:val="24"/>
            <w:szCs w:val="24"/>
          </w:rPr>
          <w:tab/>
          <w:delText>280 MVA</w:delText>
        </w:r>
      </w:del>
    </w:p>
    <w:p w:rsidR="000D3BB1" w:rsidRPr="004F2441" w:rsidDel="0069794E" w:rsidRDefault="000D3BB1" w:rsidP="000D3BB1">
      <w:pPr>
        <w:jc w:val="both"/>
        <w:rPr>
          <w:del w:id="196" w:author="Καρμίρης Αγγελος" w:date="2020-01-03T10:45:00Z"/>
          <w:sz w:val="24"/>
          <w:szCs w:val="24"/>
        </w:rPr>
      </w:pPr>
      <w:del w:id="197" w:author="Καρμίρης Αγγελος" w:date="2020-01-03T10:45:00Z">
        <w:r w:rsidRPr="004F2441" w:rsidDel="0069794E">
          <w:rPr>
            <w:sz w:val="24"/>
            <w:szCs w:val="24"/>
          </w:rPr>
          <w:tab/>
        </w:r>
        <w:r w:rsidRPr="004F2441" w:rsidDel="0069794E">
          <w:rPr>
            <w:sz w:val="24"/>
            <w:szCs w:val="24"/>
          </w:rPr>
          <w:tab/>
          <w:delText>-</w:delText>
        </w:r>
        <w:r w:rsidRPr="004F2441" w:rsidDel="0069794E">
          <w:rPr>
            <w:sz w:val="24"/>
            <w:szCs w:val="24"/>
          </w:rPr>
          <w:tab/>
          <w:delText>Tertiary,</w:delText>
        </w:r>
        <w:r w:rsidRPr="004F2441" w:rsidDel="0069794E">
          <w:rPr>
            <w:sz w:val="24"/>
            <w:szCs w:val="24"/>
          </w:rPr>
          <w:tab/>
          <w:delText xml:space="preserve"> </w:delText>
        </w:r>
        <w:r w:rsidR="006D4EA5" w:rsidDel="0069794E">
          <w:rPr>
            <w:sz w:val="24"/>
            <w:szCs w:val="24"/>
          </w:rPr>
          <w:delText xml:space="preserve"> </w:delText>
        </w:r>
        <w:r w:rsidRPr="004F2441" w:rsidDel="0069794E">
          <w:rPr>
            <w:sz w:val="24"/>
            <w:szCs w:val="24"/>
          </w:rPr>
          <w:delText>60 MVA</w:delText>
        </w:r>
      </w:del>
    </w:p>
    <w:p w:rsidR="000D3BB1" w:rsidRPr="004F2441" w:rsidDel="0069794E" w:rsidRDefault="000D3BB1" w:rsidP="000D3BB1">
      <w:pPr>
        <w:jc w:val="both"/>
        <w:rPr>
          <w:del w:id="198" w:author="Καρμίρης Αγγελος" w:date="2020-01-03T10:45:00Z"/>
          <w:sz w:val="24"/>
          <w:szCs w:val="24"/>
        </w:rPr>
      </w:pPr>
    </w:p>
    <w:p w:rsidR="002F21DB" w:rsidRPr="004F2441" w:rsidDel="0069794E" w:rsidRDefault="002F21DB" w:rsidP="000124D3">
      <w:pPr>
        <w:numPr>
          <w:ilvl w:val="1"/>
          <w:numId w:val="2"/>
        </w:numPr>
        <w:tabs>
          <w:tab w:val="clear" w:pos="2145"/>
          <w:tab w:val="num" w:pos="1134"/>
        </w:tabs>
        <w:ind w:hanging="1436"/>
        <w:jc w:val="both"/>
        <w:rPr>
          <w:del w:id="199" w:author="Καρμίρης Αγγελος" w:date="2020-01-03T10:45:00Z"/>
          <w:b/>
          <w:bCs/>
          <w:sz w:val="24"/>
          <w:szCs w:val="24"/>
          <w:u w:val="single"/>
        </w:rPr>
      </w:pPr>
      <w:del w:id="200" w:author="Καρμίρης Αγγελος" w:date="2020-01-03T10:45:00Z">
        <w:r w:rsidRPr="004F2441" w:rsidDel="0069794E">
          <w:rPr>
            <w:b/>
            <w:bCs/>
            <w:sz w:val="24"/>
            <w:szCs w:val="24"/>
            <w:u w:val="single"/>
          </w:rPr>
          <w:delText>Type of</w:delText>
        </w:r>
        <w:r w:rsidR="005E6D86" w:rsidDel="0069794E">
          <w:rPr>
            <w:b/>
            <w:bCs/>
            <w:sz w:val="24"/>
            <w:szCs w:val="24"/>
            <w:u w:val="single"/>
          </w:rPr>
          <w:delText xml:space="preserve"> magnetic</w:delText>
        </w:r>
        <w:r w:rsidRPr="004F2441" w:rsidDel="0069794E">
          <w:rPr>
            <w:b/>
            <w:bCs/>
            <w:sz w:val="24"/>
            <w:szCs w:val="24"/>
            <w:u w:val="single"/>
          </w:rPr>
          <w:delText xml:space="preserve"> core</w:delText>
        </w:r>
        <w:r w:rsidR="005E6D86" w:rsidDel="0069794E">
          <w:rPr>
            <w:b/>
            <w:bCs/>
            <w:sz w:val="24"/>
            <w:szCs w:val="24"/>
            <w:u w:val="single"/>
          </w:rPr>
          <w:delText xml:space="preserve"> and electrical conductors</w:delText>
        </w:r>
      </w:del>
    </w:p>
    <w:p w:rsidR="00202410" w:rsidDel="0069794E" w:rsidRDefault="00202410" w:rsidP="002F21DB">
      <w:pPr>
        <w:ind w:left="1134"/>
        <w:jc w:val="both"/>
        <w:rPr>
          <w:del w:id="201" w:author="Καρμίρης Αγγελος" w:date="2020-01-03T10:45:00Z"/>
          <w:sz w:val="24"/>
          <w:szCs w:val="24"/>
        </w:rPr>
      </w:pPr>
    </w:p>
    <w:p w:rsidR="002F21DB" w:rsidRPr="004F2441" w:rsidDel="0069794E" w:rsidRDefault="002F21DB" w:rsidP="002F21DB">
      <w:pPr>
        <w:ind w:left="1134"/>
        <w:jc w:val="both"/>
        <w:rPr>
          <w:del w:id="202" w:author="Καρμίρης Αγγελος" w:date="2020-01-03T10:45:00Z"/>
          <w:sz w:val="24"/>
          <w:szCs w:val="24"/>
        </w:rPr>
      </w:pPr>
      <w:del w:id="203" w:author="Καρμίρης Αγγελος" w:date="2020-01-03T10:45:00Z">
        <w:r w:rsidRPr="004F2441" w:rsidDel="0069794E">
          <w:rPr>
            <w:sz w:val="24"/>
            <w:szCs w:val="24"/>
          </w:rPr>
          <w:delText>The type of autotransformers core will be core</w:delText>
        </w:r>
        <w:r w:rsidR="001121D8" w:rsidDel="0069794E">
          <w:rPr>
            <w:sz w:val="24"/>
            <w:szCs w:val="24"/>
          </w:rPr>
          <w:delText xml:space="preserve"> </w:delText>
        </w:r>
        <w:r w:rsidR="002B682D" w:rsidRPr="004F2441" w:rsidDel="0069794E">
          <w:rPr>
            <w:sz w:val="24"/>
            <w:szCs w:val="24"/>
          </w:rPr>
          <w:delText>-</w:delText>
        </w:r>
        <w:r w:rsidR="001121D8" w:rsidDel="0069794E">
          <w:rPr>
            <w:sz w:val="24"/>
            <w:szCs w:val="24"/>
          </w:rPr>
          <w:delText xml:space="preserve"> </w:delText>
        </w:r>
        <w:r w:rsidR="00FE3AB8" w:rsidRPr="004F2441" w:rsidDel="0069794E">
          <w:rPr>
            <w:sz w:val="24"/>
            <w:szCs w:val="24"/>
          </w:rPr>
          <w:delText>form</w:delText>
        </w:r>
        <w:r w:rsidRPr="004F2441" w:rsidDel="0069794E">
          <w:rPr>
            <w:sz w:val="24"/>
            <w:szCs w:val="24"/>
          </w:rPr>
          <w:delText xml:space="preserve"> or </w:delText>
        </w:r>
        <w:r w:rsidR="00FE3AB8" w:rsidRPr="004F2441" w:rsidDel="0069794E">
          <w:rPr>
            <w:sz w:val="24"/>
            <w:szCs w:val="24"/>
          </w:rPr>
          <w:delText>shell - form</w:delText>
        </w:r>
        <w:r w:rsidR="00BF3125" w:rsidRPr="004F2441" w:rsidDel="0069794E">
          <w:rPr>
            <w:sz w:val="24"/>
            <w:szCs w:val="24"/>
          </w:rPr>
          <w:delText>. For the first type</w:delText>
        </w:r>
        <w:r w:rsidR="00E15C03" w:rsidRPr="004F2441" w:rsidDel="0069794E">
          <w:rPr>
            <w:sz w:val="24"/>
            <w:szCs w:val="24"/>
          </w:rPr>
          <w:delText>,</w:delText>
        </w:r>
        <w:r w:rsidR="00BF3125" w:rsidRPr="004F2441" w:rsidDel="0069794E">
          <w:rPr>
            <w:sz w:val="24"/>
            <w:szCs w:val="24"/>
          </w:rPr>
          <w:delText xml:space="preserve"> the core</w:delText>
        </w:r>
        <w:r w:rsidR="00A53074" w:rsidRPr="004F2441" w:rsidDel="0069794E">
          <w:rPr>
            <w:sz w:val="24"/>
            <w:szCs w:val="24"/>
          </w:rPr>
          <w:delText xml:space="preserve"> shall consist </w:delText>
        </w:r>
        <w:r w:rsidR="002B682D" w:rsidRPr="004F2441" w:rsidDel="0069794E">
          <w:rPr>
            <w:sz w:val="24"/>
            <w:szCs w:val="24"/>
          </w:rPr>
          <w:delText>of</w:delText>
        </w:r>
        <w:r w:rsidR="00BF3125" w:rsidRPr="004F2441" w:rsidDel="0069794E">
          <w:rPr>
            <w:sz w:val="24"/>
            <w:szCs w:val="24"/>
          </w:rPr>
          <w:delText xml:space="preserve"> 3 or </w:delText>
        </w:r>
        <w:r w:rsidR="00EA5C33" w:rsidRPr="004F2441" w:rsidDel="0069794E">
          <w:rPr>
            <w:sz w:val="24"/>
            <w:szCs w:val="24"/>
          </w:rPr>
          <w:delText xml:space="preserve">5 </w:delText>
        </w:r>
        <w:r w:rsidR="00FE3AB8" w:rsidRPr="004F2441" w:rsidDel="0069794E">
          <w:rPr>
            <w:sz w:val="24"/>
            <w:szCs w:val="24"/>
          </w:rPr>
          <w:delText>limbs</w:delText>
        </w:r>
        <w:r w:rsidR="00BF3125" w:rsidRPr="004F2441" w:rsidDel="0069794E">
          <w:rPr>
            <w:sz w:val="24"/>
            <w:szCs w:val="24"/>
          </w:rPr>
          <w:delText xml:space="preserve"> while for the </w:delText>
        </w:r>
        <w:r w:rsidR="00A53074" w:rsidRPr="004F2441" w:rsidDel="0069794E">
          <w:rPr>
            <w:sz w:val="24"/>
            <w:szCs w:val="24"/>
          </w:rPr>
          <w:delText>shell</w:delText>
        </w:r>
        <w:r w:rsidR="00BF3125" w:rsidRPr="004F2441" w:rsidDel="0069794E">
          <w:rPr>
            <w:sz w:val="24"/>
            <w:szCs w:val="24"/>
          </w:rPr>
          <w:delText xml:space="preserve"> type</w:delText>
        </w:r>
        <w:r w:rsidR="003E0FB4" w:rsidDel="0069794E">
          <w:rPr>
            <w:sz w:val="24"/>
            <w:szCs w:val="24"/>
          </w:rPr>
          <w:delText xml:space="preserve"> the core</w:delText>
        </w:r>
        <w:r w:rsidR="00BF3125" w:rsidRPr="004F2441" w:rsidDel="0069794E">
          <w:rPr>
            <w:sz w:val="24"/>
            <w:szCs w:val="24"/>
          </w:rPr>
          <w:delText xml:space="preserve"> </w:delText>
        </w:r>
        <w:r w:rsidR="00A53074" w:rsidRPr="004F2441" w:rsidDel="0069794E">
          <w:rPr>
            <w:sz w:val="24"/>
            <w:szCs w:val="24"/>
          </w:rPr>
          <w:delText>shall consist</w:delText>
        </w:r>
        <w:r w:rsidR="00C936FE" w:rsidRPr="004F2441" w:rsidDel="0069794E">
          <w:rPr>
            <w:sz w:val="24"/>
            <w:szCs w:val="24"/>
          </w:rPr>
          <w:delText xml:space="preserve"> </w:delText>
        </w:r>
        <w:r w:rsidR="002B682D" w:rsidRPr="004F2441" w:rsidDel="0069794E">
          <w:rPr>
            <w:sz w:val="24"/>
            <w:szCs w:val="24"/>
          </w:rPr>
          <w:delText>of</w:delText>
        </w:r>
        <w:r w:rsidR="00BF3125" w:rsidRPr="004F2441" w:rsidDel="0069794E">
          <w:rPr>
            <w:sz w:val="24"/>
            <w:szCs w:val="24"/>
          </w:rPr>
          <w:delText xml:space="preserve"> 3 or 7 </w:delText>
        </w:r>
        <w:r w:rsidR="00FE3AB8" w:rsidRPr="004F2441" w:rsidDel="0069794E">
          <w:rPr>
            <w:sz w:val="24"/>
            <w:szCs w:val="24"/>
          </w:rPr>
          <w:delText>limbs</w:delText>
        </w:r>
        <w:r w:rsidR="00BF3125" w:rsidRPr="004F2441" w:rsidDel="0069794E">
          <w:rPr>
            <w:sz w:val="24"/>
            <w:szCs w:val="24"/>
          </w:rPr>
          <w:delText>.</w:delText>
        </w:r>
        <w:r w:rsidR="005E6D86" w:rsidDel="0069794E">
          <w:rPr>
            <w:sz w:val="24"/>
            <w:szCs w:val="24"/>
          </w:rPr>
          <w:delText xml:space="preserve"> The core will be manufactured from silicon steel laminations. The conductor</w:delText>
        </w:r>
        <w:r w:rsidR="00E058A3" w:rsidDel="0069794E">
          <w:rPr>
            <w:sz w:val="24"/>
            <w:szCs w:val="24"/>
          </w:rPr>
          <w:delText>s</w:delText>
        </w:r>
        <w:r w:rsidR="005E6D86" w:rsidDel="0069794E">
          <w:rPr>
            <w:sz w:val="24"/>
            <w:szCs w:val="24"/>
          </w:rPr>
          <w:delText xml:space="preserve"> of all windings shall be</w:delText>
        </w:r>
        <w:r w:rsidR="00E058A3" w:rsidDel="0069794E">
          <w:rPr>
            <w:sz w:val="24"/>
            <w:szCs w:val="24"/>
          </w:rPr>
          <w:delText xml:space="preserve"> made from</w:delText>
        </w:r>
        <w:r w:rsidR="005E6D86" w:rsidDel="0069794E">
          <w:rPr>
            <w:sz w:val="24"/>
            <w:szCs w:val="24"/>
          </w:rPr>
          <w:delText xml:space="preserve"> copper.</w:delText>
        </w:r>
      </w:del>
    </w:p>
    <w:p w:rsidR="00BF3125" w:rsidRPr="004F2441" w:rsidDel="0069794E" w:rsidRDefault="00BF3125" w:rsidP="002F21DB">
      <w:pPr>
        <w:ind w:left="1134"/>
        <w:jc w:val="both"/>
        <w:rPr>
          <w:del w:id="204" w:author="Καρμίρης Αγγελος" w:date="2020-01-03T10:45:00Z"/>
          <w:sz w:val="24"/>
          <w:szCs w:val="24"/>
        </w:rPr>
      </w:pPr>
    </w:p>
    <w:p w:rsidR="00BF3125" w:rsidRPr="004F2441" w:rsidDel="0069794E" w:rsidRDefault="002B682D" w:rsidP="000124D3">
      <w:pPr>
        <w:numPr>
          <w:ilvl w:val="1"/>
          <w:numId w:val="2"/>
        </w:numPr>
        <w:tabs>
          <w:tab w:val="clear" w:pos="2145"/>
          <w:tab w:val="num" w:pos="1134"/>
        </w:tabs>
        <w:ind w:hanging="1436"/>
        <w:jc w:val="both"/>
        <w:rPr>
          <w:del w:id="205" w:author="Καρμίρης Αγγελος" w:date="2020-01-03T10:45:00Z"/>
          <w:b/>
          <w:bCs/>
          <w:sz w:val="24"/>
          <w:szCs w:val="24"/>
          <w:u w:val="single"/>
        </w:rPr>
      </w:pPr>
      <w:del w:id="206" w:author="Καρμίρης Αγγελος" w:date="2020-01-03T10:45:00Z">
        <w:r w:rsidRPr="004F2441" w:rsidDel="0069794E">
          <w:rPr>
            <w:b/>
            <w:bCs/>
            <w:sz w:val="24"/>
            <w:szCs w:val="24"/>
            <w:u w:val="single"/>
          </w:rPr>
          <w:delText>O</w:delText>
        </w:r>
        <w:r w:rsidR="00BF3125" w:rsidRPr="004F2441" w:rsidDel="0069794E">
          <w:rPr>
            <w:b/>
            <w:bCs/>
            <w:sz w:val="24"/>
            <w:szCs w:val="24"/>
            <w:u w:val="single"/>
          </w:rPr>
          <w:delText>peration with existing auto-transformers</w:delText>
        </w:r>
      </w:del>
    </w:p>
    <w:p w:rsidR="00BF3125" w:rsidRPr="004F2441" w:rsidDel="0069794E" w:rsidRDefault="00BF3125" w:rsidP="00BF3125">
      <w:pPr>
        <w:jc w:val="both"/>
        <w:rPr>
          <w:del w:id="207" w:author="Καρμίρης Αγγελος" w:date="2020-01-03T10:45:00Z"/>
          <w:sz w:val="24"/>
          <w:szCs w:val="24"/>
        </w:rPr>
      </w:pPr>
    </w:p>
    <w:p w:rsidR="00BF3125" w:rsidRPr="004F2441" w:rsidDel="0069794E" w:rsidRDefault="00BF3125" w:rsidP="00BF3125">
      <w:pPr>
        <w:tabs>
          <w:tab w:val="left" w:pos="1134"/>
        </w:tabs>
        <w:ind w:left="1134"/>
        <w:jc w:val="both"/>
        <w:rPr>
          <w:del w:id="208" w:author="Καρμίρης Αγγελος" w:date="2020-01-03T10:45:00Z"/>
          <w:sz w:val="24"/>
          <w:szCs w:val="24"/>
        </w:rPr>
      </w:pPr>
      <w:del w:id="209" w:author="Καρμίρης Αγγελος" w:date="2020-01-03T10:45:00Z">
        <w:r w:rsidRPr="004F2441" w:rsidDel="0069794E">
          <w:rPr>
            <w:sz w:val="24"/>
            <w:szCs w:val="24"/>
          </w:rPr>
          <w:delText xml:space="preserve">The auto-transformers shall be suitable for </w:delText>
        </w:r>
        <w:r w:rsidR="00A53074" w:rsidRPr="004F2441" w:rsidDel="0069794E">
          <w:rPr>
            <w:sz w:val="24"/>
            <w:szCs w:val="24"/>
          </w:rPr>
          <w:delText>operation</w:delText>
        </w:r>
        <w:r w:rsidR="00FE3AB8" w:rsidRPr="004F2441" w:rsidDel="0069794E">
          <w:rPr>
            <w:sz w:val="24"/>
            <w:szCs w:val="24"/>
          </w:rPr>
          <w:delText xml:space="preserve"> with 28</w:delText>
        </w:r>
        <w:r w:rsidRPr="004F2441" w:rsidDel="0069794E">
          <w:rPr>
            <w:sz w:val="24"/>
            <w:szCs w:val="24"/>
          </w:rPr>
          <w:delText>0</w:delText>
        </w:r>
        <w:r w:rsidR="00B11784" w:rsidDel="0069794E">
          <w:rPr>
            <w:sz w:val="24"/>
            <w:szCs w:val="24"/>
          </w:rPr>
          <w:delText xml:space="preserve"> </w:delText>
        </w:r>
        <w:r w:rsidRPr="004F2441" w:rsidDel="0069794E">
          <w:rPr>
            <w:sz w:val="24"/>
            <w:szCs w:val="24"/>
          </w:rPr>
          <w:delText xml:space="preserve">MVA existing auto-transformers and for this reason the on load tap-changer (OLTC) must </w:delText>
        </w:r>
        <w:r w:rsidR="00FE3AB8" w:rsidRPr="004F2441" w:rsidDel="0069794E">
          <w:rPr>
            <w:sz w:val="24"/>
            <w:szCs w:val="24"/>
          </w:rPr>
          <w:delText xml:space="preserve">have </w:delText>
        </w:r>
        <w:r w:rsidR="003430D2" w:rsidRPr="004F2441" w:rsidDel="0069794E">
          <w:rPr>
            <w:sz w:val="24"/>
            <w:szCs w:val="24"/>
          </w:rPr>
          <w:delText>the following tap voltages</w:delText>
        </w:r>
        <w:r w:rsidRPr="004F2441" w:rsidDel="0069794E">
          <w:rPr>
            <w:sz w:val="24"/>
            <w:szCs w:val="24"/>
          </w:rPr>
          <w:delText>:</w:delText>
        </w:r>
      </w:del>
    </w:p>
    <w:p w:rsidR="00202410" w:rsidDel="0069794E" w:rsidRDefault="00202410" w:rsidP="00BF3125">
      <w:pPr>
        <w:ind w:left="1418" w:hanging="1418"/>
        <w:jc w:val="both"/>
        <w:rPr>
          <w:del w:id="210" w:author="Καρμίρης Αγγελος" w:date="2020-01-03T10:45:00Z"/>
          <w:sz w:val="24"/>
          <w:szCs w:val="24"/>
        </w:rPr>
      </w:pPr>
    </w:p>
    <w:p w:rsidR="00DF5946" w:rsidRPr="004F2441" w:rsidDel="0069794E" w:rsidRDefault="00DF5946" w:rsidP="00BF3125">
      <w:pPr>
        <w:ind w:left="1418" w:hanging="1418"/>
        <w:jc w:val="both"/>
        <w:rPr>
          <w:del w:id="211" w:author="Καρμίρης Αγγελος" w:date="2020-01-03T10:45:00Z"/>
          <w:sz w:val="24"/>
          <w:szCs w:val="24"/>
        </w:rPr>
      </w:pPr>
    </w:p>
    <w:p w:rsidR="00BF3125" w:rsidRPr="004F2441" w:rsidDel="0069794E" w:rsidRDefault="00BF3125" w:rsidP="00BF3125">
      <w:pPr>
        <w:jc w:val="both"/>
        <w:rPr>
          <w:del w:id="212" w:author="Καρμίρης Αγγελος" w:date="2020-01-03T10:45:00Z"/>
          <w:b/>
          <w:bCs/>
          <w:sz w:val="24"/>
          <w:szCs w:val="24"/>
          <w:u w:val="single"/>
        </w:rPr>
      </w:pPr>
      <w:del w:id="213" w:author="Καρμίρης Αγγελος" w:date="2020-01-03T10:45:00Z">
        <w:r w:rsidRPr="004F2441" w:rsidDel="0069794E">
          <w:rPr>
            <w:sz w:val="24"/>
            <w:szCs w:val="24"/>
          </w:rPr>
          <w:tab/>
        </w:r>
        <w:r w:rsidR="000B5364" w:rsidRPr="0029388F" w:rsidDel="0069794E">
          <w:rPr>
            <w:b/>
            <w:sz w:val="24"/>
            <w:szCs w:val="24"/>
            <w:u w:val="single"/>
          </w:rPr>
          <w:delText>Tap Position</w:delText>
        </w:r>
        <w:r w:rsidRPr="004F2441" w:rsidDel="0069794E">
          <w:rPr>
            <w:sz w:val="24"/>
            <w:szCs w:val="24"/>
          </w:rPr>
          <w:tab/>
        </w:r>
        <w:r w:rsidRPr="004F2441" w:rsidDel="0069794E">
          <w:rPr>
            <w:sz w:val="24"/>
            <w:szCs w:val="24"/>
          </w:rPr>
          <w:tab/>
        </w:r>
        <w:r w:rsidRPr="004F2441" w:rsidDel="0069794E">
          <w:rPr>
            <w:b/>
            <w:bCs/>
            <w:sz w:val="24"/>
            <w:szCs w:val="24"/>
            <w:u w:val="single"/>
          </w:rPr>
          <w:delText>HV</w:delText>
        </w:r>
        <w:r w:rsidR="00352C36" w:rsidDel="0069794E">
          <w:rPr>
            <w:b/>
            <w:bCs/>
            <w:sz w:val="24"/>
            <w:szCs w:val="24"/>
            <w:u w:val="single"/>
          </w:rPr>
          <w:delText xml:space="preserve"> (kV)</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b/>
            <w:bCs/>
            <w:sz w:val="24"/>
            <w:szCs w:val="24"/>
            <w:u w:val="single"/>
          </w:rPr>
          <w:delText>MV</w:delText>
        </w:r>
        <w:r w:rsidR="00352C36" w:rsidDel="0069794E">
          <w:rPr>
            <w:b/>
            <w:bCs/>
            <w:sz w:val="24"/>
            <w:szCs w:val="24"/>
            <w:u w:val="single"/>
          </w:rPr>
          <w:delText xml:space="preserve"> (kV)</w:delText>
        </w:r>
      </w:del>
    </w:p>
    <w:p w:rsidR="00BF3125" w:rsidRPr="004F2441" w:rsidDel="0069794E" w:rsidRDefault="00BF3125" w:rsidP="00BF3125">
      <w:pPr>
        <w:jc w:val="both"/>
        <w:rPr>
          <w:del w:id="214" w:author="Καρμίρης Αγγελος" w:date="2020-01-03T10:45:00Z"/>
          <w:sz w:val="24"/>
          <w:szCs w:val="24"/>
        </w:rPr>
      </w:pPr>
    </w:p>
    <w:p w:rsidR="00BF3125" w:rsidRPr="004F2441" w:rsidDel="0069794E" w:rsidRDefault="00BF3125" w:rsidP="00BF3125">
      <w:pPr>
        <w:jc w:val="both"/>
        <w:rPr>
          <w:del w:id="215" w:author="Καρμίρης Αγγελος" w:date="2020-01-03T10:45:00Z"/>
          <w:sz w:val="24"/>
          <w:szCs w:val="24"/>
        </w:rPr>
      </w:pPr>
      <w:del w:id="216"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180</w:delText>
        </w:r>
        <w:r w:rsidR="00352C36" w:rsidDel="0069794E">
          <w:rPr>
            <w:sz w:val="24"/>
            <w:szCs w:val="24"/>
          </w:rPr>
          <w:delText>.</w:delText>
        </w:r>
        <w:r w:rsidRPr="004F2441" w:rsidDel="0069794E">
          <w:rPr>
            <w:sz w:val="24"/>
            <w:szCs w:val="24"/>
          </w:rPr>
          <w:delText>12</w:delText>
        </w:r>
      </w:del>
    </w:p>
    <w:p w:rsidR="00BF3125" w:rsidRPr="004F2441" w:rsidDel="0069794E" w:rsidRDefault="00BF3125" w:rsidP="00BF3125">
      <w:pPr>
        <w:jc w:val="both"/>
        <w:rPr>
          <w:del w:id="217" w:author="Καρμίρης Αγγελος" w:date="2020-01-03T10:45:00Z"/>
          <w:sz w:val="24"/>
          <w:szCs w:val="24"/>
        </w:rPr>
      </w:pPr>
      <w:del w:id="218"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2</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178</w:delText>
        </w:r>
        <w:r w:rsidR="00352C36" w:rsidDel="0069794E">
          <w:rPr>
            <w:sz w:val="24"/>
            <w:szCs w:val="24"/>
          </w:rPr>
          <w:delText>.</w:delText>
        </w:r>
        <w:r w:rsidRPr="004F2441" w:rsidDel="0069794E">
          <w:rPr>
            <w:sz w:val="24"/>
            <w:szCs w:val="24"/>
          </w:rPr>
          <w:delText>0</w:delText>
        </w:r>
        <w:r w:rsidR="005E2C2D" w:rsidDel="0069794E">
          <w:rPr>
            <w:sz w:val="24"/>
            <w:szCs w:val="24"/>
          </w:rPr>
          <w:delText>6</w:delText>
        </w:r>
      </w:del>
    </w:p>
    <w:p w:rsidR="00BF3125" w:rsidRPr="004F2441" w:rsidDel="0069794E" w:rsidRDefault="00BF3125" w:rsidP="00BF3125">
      <w:pPr>
        <w:jc w:val="both"/>
        <w:rPr>
          <w:del w:id="219" w:author="Καρμίρης Αγγελος" w:date="2020-01-03T10:45:00Z"/>
          <w:sz w:val="24"/>
          <w:szCs w:val="24"/>
        </w:rPr>
      </w:pPr>
      <w:del w:id="220"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3</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175</w:delText>
        </w:r>
        <w:r w:rsidR="00352C36" w:rsidDel="0069794E">
          <w:rPr>
            <w:sz w:val="24"/>
            <w:szCs w:val="24"/>
          </w:rPr>
          <w:delText>.</w:delText>
        </w:r>
        <w:r w:rsidRPr="004F2441" w:rsidDel="0069794E">
          <w:rPr>
            <w:sz w:val="24"/>
            <w:szCs w:val="24"/>
          </w:rPr>
          <w:delText>95</w:delText>
        </w:r>
      </w:del>
    </w:p>
    <w:p w:rsidR="00BF3125" w:rsidRPr="004F2441" w:rsidDel="0069794E" w:rsidRDefault="00BF3125" w:rsidP="00BF3125">
      <w:pPr>
        <w:jc w:val="both"/>
        <w:rPr>
          <w:del w:id="221" w:author="Καρμίρης Αγγελος" w:date="2020-01-03T10:45:00Z"/>
          <w:sz w:val="24"/>
          <w:szCs w:val="24"/>
        </w:rPr>
      </w:pPr>
      <w:del w:id="222"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4</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173</w:delText>
        </w:r>
        <w:r w:rsidR="00352C36" w:rsidDel="0069794E">
          <w:rPr>
            <w:sz w:val="24"/>
            <w:szCs w:val="24"/>
          </w:rPr>
          <w:delText>.</w:delText>
        </w:r>
        <w:r w:rsidRPr="004F2441" w:rsidDel="0069794E">
          <w:rPr>
            <w:sz w:val="24"/>
            <w:szCs w:val="24"/>
          </w:rPr>
          <w:delText>8</w:delText>
        </w:r>
        <w:r w:rsidR="005E2C2D" w:rsidDel="0069794E">
          <w:rPr>
            <w:sz w:val="24"/>
            <w:szCs w:val="24"/>
          </w:rPr>
          <w:delText>1</w:delText>
        </w:r>
      </w:del>
    </w:p>
    <w:p w:rsidR="00BF3125" w:rsidRPr="004F2441" w:rsidDel="0069794E" w:rsidRDefault="00BF3125" w:rsidP="00BF3125">
      <w:pPr>
        <w:jc w:val="both"/>
        <w:rPr>
          <w:del w:id="223" w:author="Καρμίρης Αγγελος" w:date="2020-01-03T10:45:00Z"/>
          <w:sz w:val="24"/>
          <w:szCs w:val="24"/>
        </w:rPr>
      </w:pPr>
      <w:del w:id="224"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5</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171</w:delText>
        </w:r>
        <w:r w:rsidR="00352C36" w:rsidDel="0069794E">
          <w:rPr>
            <w:sz w:val="24"/>
            <w:szCs w:val="24"/>
          </w:rPr>
          <w:delText>.</w:delText>
        </w:r>
        <w:r w:rsidRPr="004F2441" w:rsidDel="0069794E">
          <w:rPr>
            <w:sz w:val="24"/>
            <w:szCs w:val="24"/>
          </w:rPr>
          <w:delText>6</w:delText>
        </w:r>
        <w:r w:rsidR="005E2C2D" w:rsidDel="0069794E">
          <w:rPr>
            <w:sz w:val="24"/>
            <w:szCs w:val="24"/>
          </w:rPr>
          <w:delText>2</w:delText>
        </w:r>
      </w:del>
    </w:p>
    <w:p w:rsidR="00BF3125" w:rsidRPr="004F2441" w:rsidDel="0069794E" w:rsidRDefault="00BF3125" w:rsidP="00B040EC">
      <w:pPr>
        <w:tabs>
          <w:tab w:val="left" w:pos="720"/>
          <w:tab w:val="left" w:pos="1440"/>
          <w:tab w:val="left" w:pos="2160"/>
          <w:tab w:val="left" w:pos="2880"/>
          <w:tab w:val="left" w:pos="3600"/>
          <w:tab w:val="left" w:pos="4320"/>
          <w:tab w:val="left" w:pos="5040"/>
          <w:tab w:val="left" w:pos="5760"/>
          <w:tab w:val="left" w:pos="6480"/>
          <w:tab w:val="right" w:pos="8976"/>
        </w:tabs>
        <w:jc w:val="both"/>
        <w:rPr>
          <w:del w:id="225" w:author="Καρμίρης Αγγελος" w:date="2020-01-03T10:45:00Z"/>
          <w:sz w:val="24"/>
          <w:szCs w:val="24"/>
        </w:rPr>
      </w:pPr>
      <w:del w:id="226"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6</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169</w:delText>
        </w:r>
        <w:r w:rsidR="00352C36" w:rsidDel="0069794E">
          <w:rPr>
            <w:sz w:val="24"/>
            <w:szCs w:val="24"/>
          </w:rPr>
          <w:delText>.</w:delText>
        </w:r>
        <w:r w:rsidRPr="004F2441" w:rsidDel="0069794E">
          <w:rPr>
            <w:sz w:val="24"/>
            <w:szCs w:val="24"/>
          </w:rPr>
          <w:delText>38</w:delText>
        </w:r>
        <w:r w:rsidR="00B040EC" w:rsidRPr="004F2441" w:rsidDel="0069794E">
          <w:rPr>
            <w:sz w:val="24"/>
            <w:szCs w:val="24"/>
          </w:rPr>
          <w:tab/>
        </w:r>
      </w:del>
    </w:p>
    <w:p w:rsidR="00BF3125" w:rsidRPr="004F2441" w:rsidDel="0069794E" w:rsidRDefault="00BF3125" w:rsidP="00BF3125">
      <w:pPr>
        <w:jc w:val="both"/>
        <w:rPr>
          <w:del w:id="227" w:author="Καρμίρης Αγγελος" w:date="2020-01-03T10:45:00Z"/>
          <w:sz w:val="24"/>
          <w:szCs w:val="24"/>
        </w:rPr>
      </w:pPr>
      <w:del w:id="228"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7</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167</w:delText>
        </w:r>
        <w:r w:rsidR="00352C36" w:rsidDel="0069794E">
          <w:rPr>
            <w:sz w:val="24"/>
            <w:szCs w:val="24"/>
          </w:rPr>
          <w:delText>.</w:delText>
        </w:r>
        <w:r w:rsidRPr="004F2441" w:rsidDel="0069794E">
          <w:rPr>
            <w:sz w:val="24"/>
            <w:szCs w:val="24"/>
          </w:rPr>
          <w:delText>1</w:delText>
        </w:r>
        <w:r w:rsidR="005E2C2D" w:rsidDel="0069794E">
          <w:rPr>
            <w:sz w:val="24"/>
            <w:szCs w:val="24"/>
          </w:rPr>
          <w:delText>1</w:delText>
        </w:r>
      </w:del>
    </w:p>
    <w:p w:rsidR="00BF3125" w:rsidRPr="004F2441" w:rsidDel="0069794E" w:rsidRDefault="00BF3125" w:rsidP="00BF3125">
      <w:pPr>
        <w:jc w:val="both"/>
        <w:rPr>
          <w:del w:id="229" w:author="Καρμίρης Αγγελος" w:date="2020-01-03T10:45:00Z"/>
          <w:sz w:val="24"/>
          <w:szCs w:val="24"/>
        </w:rPr>
      </w:pPr>
      <w:del w:id="230"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8</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164</w:delText>
        </w:r>
        <w:r w:rsidR="00352C36" w:rsidDel="0069794E">
          <w:rPr>
            <w:sz w:val="24"/>
            <w:szCs w:val="24"/>
          </w:rPr>
          <w:delText>.</w:delText>
        </w:r>
        <w:r w:rsidRPr="004F2441" w:rsidDel="0069794E">
          <w:rPr>
            <w:sz w:val="24"/>
            <w:szCs w:val="24"/>
          </w:rPr>
          <w:delText>7</w:delText>
        </w:r>
        <w:r w:rsidR="005E2C2D" w:rsidDel="0069794E">
          <w:rPr>
            <w:sz w:val="24"/>
            <w:szCs w:val="24"/>
          </w:rPr>
          <w:delText>9</w:delText>
        </w:r>
      </w:del>
    </w:p>
    <w:p w:rsidR="00BF3125" w:rsidRPr="004F2441" w:rsidDel="0069794E" w:rsidRDefault="00BF3125" w:rsidP="00BF3125">
      <w:pPr>
        <w:jc w:val="both"/>
        <w:rPr>
          <w:del w:id="231" w:author="Καρμίρης Αγγελος" w:date="2020-01-03T10:45:00Z"/>
          <w:sz w:val="24"/>
          <w:szCs w:val="24"/>
        </w:rPr>
      </w:pPr>
      <w:del w:id="232"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9</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162</w:delText>
        </w:r>
        <w:r w:rsidR="00352C36" w:rsidDel="0069794E">
          <w:rPr>
            <w:sz w:val="24"/>
            <w:szCs w:val="24"/>
          </w:rPr>
          <w:delText>.</w:delText>
        </w:r>
        <w:r w:rsidRPr="004F2441" w:rsidDel="0069794E">
          <w:rPr>
            <w:sz w:val="24"/>
            <w:szCs w:val="24"/>
          </w:rPr>
          <w:delText>4</w:delText>
        </w:r>
        <w:r w:rsidR="005E2C2D" w:rsidDel="0069794E">
          <w:rPr>
            <w:sz w:val="24"/>
            <w:szCs w:val="24"/>
          </w:rPr>
          <w:delText>2</w:delText>
        </w:r>
      </w:del>
    </w:p>
    <w:p w:rsidR="00BF3125" w:rsidRPr="004F2441" w:rsidDel="0069794E" w:rsidRDefault="00BF3125" w:rsidP="00BF3125">
      <w:pPr>
        <w:jc w:val="both"/>
        <w:rPr>
          <w:del w:id="233" w:author="Καρμίρης Αγγελος" w:date="2020-01-03T10:45:00Z"/>
          <w:sz w:val="24"/>
          <w:szCs w:val="24"/>
        </w:rPr>
      </w:pPr>
      <w:del w:id="234"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10</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160</w:delText>
        </w:r>
        <w:r w:rsidR="00352C36" w:rsidDel="0069794E">
          <w:rPr>
            <w:sz w:val="24"/>
            <w:szCs w:val="24"/>
          </w:rPr>
          <w:delText>.</w:delText>
        </w:r>
        <w:r w:rsidRPr="004F2441" w:rsidDel="0069794E">
          <w:rPr>
            <w:sz w:val="24"/>
            <w:szCs w:val="24"/>
          </w:rPr>
          <w:delText>00</w:delText>
        </w:r>
        <w:r w:rsidR="005E2C2D" w:rsidDel="0069794E">
          <w:rPr>
            <w:sz w:val="24"/>
            <w:szCs w:val="24"/>
          </w:rPr>
          <w:tab/>
        </w:r>
        <w:r w:rsidRPr="004F2441" w:rsidDel="0069794E">
          <w:rPr>
            <w:sz w:val="24"/>
            <w:szCs w:val="24"/>
          </w:rPr>
          <w:tab/>
          <w:delText>+10 steps</w:delText>
        </w:r>
      </w:del>
    </w:p>
    <w:p w:rsidR="00BF3125" w:rsidRPr="004F2441" w:rsidDel="0069794E" w:rsidRDefault="00BF3125" w:rsidP="00BF3125">
      <w:pPr>
        <w:jc w:val="both"/>
        <w:rPr>
          <w:del w:id="235" w:author="Καρμίρης Αγγελος" w:date="2020-01-03T10:45:00Z"/>
          <w:sz w:val="24"/>
          <w:szCs w:val="24"/>
        </w:rPr>
      </w:pPr>
      <w:del w:id="236"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11</w:delText>
        </w:r>
        <w:r w:rsidRPr="004F2441" w:rsidDel="0069794E">
          <w:rPr>
            <w:sz w:val="24"/>
            <w:szCs w:val="24"/>
          </w:rPr>
          <w:tab/>
        </w:r>
        <w:r w:rsidR="000B5364" w:rsidDel="0069794E">
          <w:rPr>
            <w:sz w:val="24"/>
            <w:szCs w:val="24"/>
          </w:rPr>
          <w:tab/>
        </w:r>
        <w:r w:rsidRPr="004F2441" w:rsidDel="0069794E">
          <w:rPr>
            <w:sz w:val="24"/>
            <w:szCs w:val="24"/>
          </w:rPr>
          <w:delText>400</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157</w:delText>
        </w:r>
        <w:r w:rsidR="00352C36" w:rsidDel="0069794E">
          <w:rPr>
            <w:sz w:val="24"/>
            <w:szCs w:val="24"/>
          </w:rPr>
          <w:delText>.</w:delText>
        </w:r>
        <w:r w:rsidRPr="004F2441" w:rsidDel="0069794E">
          <w:rPr>
            <w:sz w:val="24"/>
            <w:szCs w:val="24"/>
          </w:rPr>
          <w:delText>5</w:delText>
        </w:r>
        <w:r w:rsidR="005E2C2D" w:rsidDel="0069794E">
          <w:rPr>
            <w:sz w:val="24"/>
            <w:szCs w:val="24"/>
          </w:rPr>
          <w:delText>4</w:delText>
        </w:r>
        <w:r w:rsidRPr="004F2441" w:rsidDel="0069794E">
          <w:rPr>
            <w:sz w:val="24"/>
            <w:szCs w:val="24"/>
          </w:rPr>
          <w:delText xml:space="preserve"> </w:delText>
        </w:r>
        <w:r w:rsidR="00202410" w:rsidDel="0069794E">
          <w:rPr>
            <w:sz w:val="24"/>
            <w:szCs w:val="24"/>
          </w:rPr>
          <w:tab/>
        </w:r>
        <w:r w:rsidRPr="004F2441" w:rsidDel="0069794E">
          <w:rPr>
            <w:sz w:val="24"/>
            <w:szCs w:val="24"/>
          </w:rPr>
          <w:delText>principal tap</w:delText>
        </w:r>
      </w:del>
    </w:p>
    <w:p w:rsidR="00BF3125" w:rsidRPr="004F2441" w:rsidDel="0069794E" w:rsidRDefault="00BF3125" w:rsidP="00BF3125">
      <w:pPr>
        <w:jc w:val="both"/>
        <w:rPr>
          <w:del w:id="237" w:author="Καρμίρης Αγγελος" w:date="2020-01-03T10:45:00Z"/>
          <w:sz w:val="24"/>
          <w:szCs w:val="24"/>
        </w:rPr>
      </w:pPr>
      <w:del w:id="238"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12</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155</w:delText>
        </w:r>
        <w:r w:rsidR="00352C36" w:rsidDel="0069794E">
          <w:rPr>
            <w:sz w:val="24"/>
            <w:szCs w:val="24"/>
          </w:rPr>
          <w:delText>.</w:delText>
        </w:r>
        <w:r w:rsidRPr="004F2441" w:rsidDel="0069794E">
          <w:rPr>
            <w:sz w:val="24"/>
            <w:szCs w:val="24"/>
          </w:rPr>
          <w:delText>0</w:delText>
        </w:r>
        <w:r w:rsidR="00202410" w:rsidDel="0069794E">
          <w:rPr>
            <w:sz w:val="24"/>
            <w:szCs w:val="24"/>
          </w:rPr>
          <w:delText>2</w:delText>
        </w:r>
        <w:r w:rsidR="005E2C2D" w:rsidDel="0069794E">
          <w:rPr>
            <w:sz w:val="24"/>
            <w:szCs w:val="24"/>
          </w:rPr>
          <w:tab/>
        </w:r>
        <w:r w:rsidR="00202410" w:rsidDel="0069794E">
          <w:rPr>
            <w:sz w:val="24"/>
            <w:szCs w:val="24"/>
          </w:rPr>
          <w:tab/>
          <w:delText xml:space="preserve">- </w:delText>
        </w:r>
        <w:r w:rsidRPr="004F2441" w:rsidDel="0069794E">
          <w:rPr>
            <w:sz w:val="24"/>
            <w:szCs w:val="24"/>
          </w:rPr>
          <w:delText>8 steps</w:delText>
        </w:r>
      </w:del>
    </w:p>
    <w:p w:rsidR="00BF3125" w:rsidRPr="004F2441" w:rsidDel="0069794E" w:rsidRDefault="00BF3125" w:rsidP="00BF3125">
      <w:pPr>
        <w:jc w:val="both"/>
        <w:rPr>
          <w:del w:id="239" w:author="Καρμίρης Αγγελος" w:date="2020-01-03T10:45:00Z"/>
          <w:sz w:val="24"/>
          <w:szCs w:val="24"/>
        </w:rPr>
      </w:pPr>
      <w:del w:id="240"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13</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152</w:delText>
        </w:r>
        <w:r w:rsidR="00352C36" w:rsidDel="0069794E">
          <w:rPr>
            <w:sz w:val="24"/>
            <w:szCs w:val="24"/>
          </w:rPr>
          <w:delText>.</w:delText>
        </w:r>
        <w:r w:rsidRPr="004F2441" w:rsidDel="0069794E">
          <w:rPr>
            <w:sz w:val="24"/>
            <w:szCs w:val="24"/>
          </w:rPr>
          <w:delText>45</w:delText>
        </w:r>
      </w:del>
    </w:p>
    <w:p w:rsidR="00BF3125" w:rsidRPr="004F2441" w:rsidDel="0069794E" w:rsidRDefault="00BF3125" w:rsidP="00BF3125">
      <w:pPr>
        <w:jc w:val="both"/>
        <w:rPr>
          <w:del w:id="241" w:author="Καρμίρης Αγγελος" w:date="2020-01-03T10:45:00Z"/>
          <w:sz w:val="24"/>
          <w:szCs w:val="24"/>
        </w:rPr>
      </w:pPr>
      <w:del w:id="242"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14</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149</w:delText>
        </w:r>
        <w:r w:rsidR="00352C36" w:rsidDel="0069794E">
          <w:rPr>
            <w:sz w:val="24"/>
            <w:szCs w:val="24"/>
          </w:rPr>
          <w:delText>.</w:delText>
        </w:r>
        <w:r w:rsidRPr="004F2441" w:rsidDel="0069794E">
          <w:rPr>
            <w:sz w:val="24"/>
            <w:szCs w:val="24"/>
          </w:rPr>
          <w:delText>8</w:delText>
        </w:r>
        <w:r w:rsidR="005E2C2D" w:rsidDel="0069794E">
          <w:rPr>
            <w:sz w:val="24"/>
            <w:szCs w:val="24"/>
          </w:rPr>
          <w:delText>3</w:delText>
        </w:r>
      </w:del>
    </w:p>
    <w:p w:rsidR="00BF3125" w:rsidRPr="004F2441" w:rsidDel="0069794E" w:rsidRDefault="00BF3125" w:rsidP="00BF3125">
      <w:pPr>
        <w:jc w:val="both"/>
        <w:rPr>
          <w:del w:id="243" w:author="Καρμίρης Αγγελος" w:date="2020-01-03T10:45:00Z"/>
          <w:sz w:val="24"/>
          <w:szCs w:val="24"/>
        </w:rPr>
      </w:pPr>
      <w:del w:id="244"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15</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147</w:delText>
        </w:r>
        <w:r w:rsidR="00352C36" w:rsidDel="0069794E">
          <w:rPr>
            <w:sz w:val="24"/>
            <w:szCs w:val="24"/>
          </w:rPr>
          <w:delText>.</w:delText>
        </w:r>
        <w:r w:rsidRPr="004F2441" w:rsidDel="0069794E">
          <w:rPr>
            <w:sz w:val="24"/>
            <w:szCs w:val="24"/>
          </w:rPr>
          <w:delText>1</w:delText>
        </w:r>
        <w:r w:rsidR="005E2C2D" w:rsidDel="0069794E">
          <w:rPr>
            <w:sz w:val="24"/>
            <w:szCs w:val="24"/>
          </w:rPr>
          <w:delText>5</w:delText>
        </w:r>
      </w:del>
    </w:p>
    <w:p w:rsidR="00BF3125" w:rsidRPr="004F2441" w:rsidDel="0069794E" w:rsidRDefault="00BF3125" w:rsidP="00BF3125">
      <w:pPr>
        <w:jc w:val="both"/>
        <w:rPr>
          <w:del w:id="245" w:author="Καρμίρης Αγγελος" w:date="2020-01-03T10:45:00Z"/>
          <w:sz w:val="24"/>
          <w:szCs w:val="24"/>
        </w:rPr>
      </w:pPr>
      <w:del w:id="246"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16</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144</w:delText>
        </w:r>
        <w:r w:rsidR="00352C36" w:rsidDel="0069794E">
          <w:rPr>
            <w:sz w:val="24"/>
            <w:szCs w:val="24"/>
          </w:rPr>
          <w:delText>.</w:delText>
        </w:r>
        <w:r w:rsidRPr="004F2441" w:rsidDel="0069794E">
          <w:rPr>
            <w:sz w:val="24"/>
            <w:szCs w:val="24"/>
          </w:rPr>
          <w:delText>4</w:delText>
        </w:r>
        <w:r w:rsidR="005E2C2D" w:rsidDel="0069794E">
          <w:rPr>
            <w:sz w:val="24"/>
            <w:szCs w:val="24"/>
          </w:rPr>
          <w:delText>1</w:delText>
        </w:r>
      </w:del>
    </w:p>
    <w:p w:rsidR="00BF3125" w:rsidRPr="004F2441" w:rsidDel="0069794E" w:rsidRDefault="00BF3125" w:rsidP="00BF3125">
      <w:pPr>
        <w:jc w:val="both"/>
        <w:rPr>
          <w:del w:id="247" w:author="Καρμίρης Αγγελος" w:date="2020-01-03T10:45:00Z"/>
          <w:sz w:val="24"/>
          <w:szCs w:val="24"/>
        </w:rPr>
      </w:pPr>
      <w:del w:id="248"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17</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141</w:delText>
        </w:r>
        <w:r w:rsidR="00352C36" w:rsidDel="0069794E">
          <w:rPr>
            <w:sz w:val="24"/>
            <w:szCs w:val="24"/>
          </w:rPr>
          <w:delText>.</w:delText>
        </w:r>
        <w:r w:rsidRPr="004F2441" w:rsidDel="0069794E">
          <w:rPr>
            <w:sz w:val="24"/>
            <w:szCs w:val="24"/>
          </w:rPr>
          <w:delText>6</w:delText>
        </w:r>
        <w:r w:rsidR="005E2C2D" w:rsidDel="0069794E">
          <w:rPr>
            <w:sz w:val="24"/>
            <w:szCs w:val="24"/>
          </w:rPr>
          <w:delText>1</w:delText>
        </w:r>
      </w:del>
    </w:p>
    <w:p w:rsidR="00BF3125" w:rsidRPr="004F2441" w:rsidDel="0069794E" w:rsidRDefault="00BF3125" w:rsidP="00BF3125">
      <w:pPr>
        <w:jc w:val="both"/>
        <w:rPr>
          <w:del w:id="249" w:author="Καρμίρης Αγγελος" w:date="2020-01-03T10:45:00Z"/>
          <w:sz w:val="24"/>
          <w:szCs w:val="24"/>
        </w:rPr>
      </w:pPr>
      <w:del w:id="250" w:author="Καρμίρης Αγγελος" w:date="2020-01-03T10:45:00Z">
        <w:r w:rsidRPr="004F2441" w:rsidDel="0069794E">
          <w:rPr>
            <w:sz w:val="24"/>
            <w:szCs w:val="24"/>
          </w:rPr>
          <w:tab/>
        </w:r>
        <w:r w:rsidRPr="004F2441" w:rsidDel="0069794E">
          <w:rPr>
            <w:sz w:val="24"/>
            <w:szCs w:val="24"/>
          </w:rPr>
          <w:tab/>
        </w:r>
        <w:r w:rsidR="000B5364" w:rsidDel="0069794E">
          <w:rPr>
            <w:sz w:val="24"/>
            <w:szCs w:val="24"/>
          </w:rPr>
          <w:delText>18</w:delText>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delText>138</w:delText>
        </w:r>
        <w:r w:rsidR="00352C36" w:rsidDel="0069794E">
          <w:rPr>
            <w:sz w:val="24"/>
            <w:szCs w:val="24"/>
          </w:rPr>
          <w:delText>.</w:delText>
        </w:r>
        <w:r w:rsidRPr="004F2441" w:rsidDel="0069794E">
          <w:rPr>
            <w:sz w:val="24"/>
            <w:szCs w:val="24"/>
          </w:rPr>
          <w:delText>7</w:delText>
        </w:r>
        <w:r w:rsidR="005E2C2D" w:rsidDel="0069794E">
          <w:rPr>
            <w:sz w:val="24"/>
            <w:szCs w:val="24"/>
          </w:rPr>
          <w:delText>5</w:delText>
        </w:r>
      </w:del>
    </w:p>
    <w:p w:rsidR="00BF3125" w:rsidDel="0069794E" w:rsidRDefault="000B5364" w:rsidP="0029388F">
      <w:pPr>
        <w:jc w:val="both"/>
        <w:rPr>
          <w:del w:id="251" w:author="Καρμίρης Αγγελος" w:date="2020-01-03T10:45:00Z"/>
          <w:sz w:val="24"/>
          <w:szCs w:val="24"/>
        </w:rPr>
      </w:pPr>
      <w:del w:id="252" w:author="Καρμίρης Αγγελος" w:date="2020-01-03T10:45:00Z">
        <w:r w:rsidDel="0069794E">
          <w:rPr>
            <w:sz w:val="24"/>
            <w:szCs w:val="24"/>
          </w:rPr>
          <w:tab/>
        </w:r>
        <w:r w:rsidDel="0069794E">
          <w:rPr>
            <w:sz w:val="24"/>
            <w:szCs w:val="24"/>
          </w:rPr>
          <w:tab/>
          <w:delText>19</w:delText>
        </w:r>
        <w:r w:rsidDel="0069794E">
          <w:rPr>
            <w:sz w:val="24"/>
            <w:szCs w:val="24"/>
          </w:rPr>
          <w:tab/>
        </w:r>
        <w:r w:rsidDel="0069794E">
          <w:rPr>
            <w:sz w:val="24"/>
            <w:szCs w:val="24"/>
          </w:rPr>
          <w:tab/>
        </w:r>
        <w:r w:rsidDel="0069794E">
          <w:rPr>
            <w:sz w:val="24"/>
            <w:szCs w:val="24"/>
          </w:rPr>
          <w:tab/>
        </w:r>
        <w:r w:rsidDel="0069794E">
          <w:rPr>
            <w:sz w:val="24"/>
            <w:szCs w:val="24"/>
          </w:rPr>
          <w:tab/>
        </w:r>
        <w:r w:rsidDel="0069794E">
          <w:rPr>
            <w:sz w:val="24"/>
            <w:szCs w:val="24"/>
          </w:rPr>
          <w:tab/>
        </w:r>
        <w:r w:rsidDel="0069794E">
          <w:rPr>
            <w:sz w:val="24"/>
            <w:szCs w:val="24"/>
          </w:rPr>
          <w:tab/>
        </w:r>
        <w:r w:rsidR="00BF3125" w:rsidRPr="004F2441" w:rsidDel="0069794E">
          <w:rPr>
            <w:sz w:val="24"/>
            <w:szCs w:val="24"/>
          </w:rPr>
          <w:delText>135</w:delText>
        </w:r>
        <w:r w:rsidR="00352C36" w:rsidDel="0069794E">
          <w:rPr>
            <w:sz w:val="24"/>
            <w:szCs w:val="24"/>
          </w:rPr>
          <w:delText>.</w:delText>
        </w:r>
        <w:r w:rsidR="00BF3125" w:rsidRPr="004F2441" w:rsidDel="0069794E">
          <w:rPr>
            <w:sz w:val="24"/>
            <w:szCs w:val="24"/>
          </w:rPr>
          <w:delText>82</w:delText>
        </w:r>
      </w:del>
    </w:p>
    <w:p w:rsidR="009B1B37" w:rsidRPr="004F2441" w:rsidDel="0069794E" w:rsidRDefault="009B1B37" w:rsidP="00EA775E">
      <w:pPr>
        <w:ind w:left="5040" w:firstLine="720"/>
        <w:jc w:val="both"/>
        <w:rPr>
          <w:del w:id="253" w:author="Καρμίρης Αγγελος" w:date="2020-01-03T10:45:00Z"/>
          <w:sz w:val="24"/>
          <w:szCs w:val="24"/>
        </w:rPr>
      </w:pPr>
    </w:p>
    <w:p w:rsidR="000B5364" w:rsidDel="0069794E" w:rsidRDefault="00357D12" w:rsidP="0029388F">
      <w:pPr>
        <w:tabs>
          <w:tab w:val="left" w:pos="1134"/>
        </w:tabs>
        <w:ind w:left="1134"/>
        <w:jc w:val="both"/>
        <w:rPr>
          <w:del w:id="254" w:author="Καρμίρης Αγγελος" w:date="2020-01-03T10:45:00Z"/>
          <w:sz w:val="24"/>
          <w:szCs w:val="24"/>
        </w:rPr>
      </w:pPr>
      <w:del w:id="255" w:author="Καρμίρης Αγγελος" w:date="2020-01-03T10:45:00Z">
        <w:r w:rsidDel="0069794E">
          <w:rPr>
            <w:sz w:val="24"/>
            <w:szCs w:val="24"/>
          </w:rPr>
          <w:delText xml:space="preserve">The tap position No. 15 </w:delText>
        </w:r>
        <w:r w:rsidR="003B6F74" w:rsidDel="0069794E">
          <w:rPr>
            <w:sz w:val="24"/>
            <w:szCs w:val="24"/>
          </w:rPr>
          <w:delText>will</w:delText>
        </w:r>
        <w:r w:rsidR="00C06806" w:rsidDel="0069794E">
          <w:rPr>
            <w:sz w:val="24"/>
            <w:szCs w:val="24"/>
          </w:rPr>
          <w:delText xml:space="preserve"> be the maximum</w:delText>
        </w:r>
        <w:r w:rsidDel="0069794E">
          <w:rPr>
            <w:sz w:val="24"/>
            <w:szCs w:val="24"/>
          </w:rPr>
          <w:delText xml:space="preserve"> current tapping for the</w:delText>
        </w:r>
        <w:r w:rsidR="001D345F" w:rsidDel="0069794E">
          <w:rPr>
            <w:sz w:val="24"/>
            <w:szCs w:val="24"/>
          </w:rPr>
          <w:delText xml:space="preserve"> HV and</w:delText>
        </w:r>
        <w:r w:rsidDel="0069794E">
          <w:rPr>
            <w:sz w:val="24"/>
            <w:szCs w:val="24"/>
          </w:rPr>
          <w:delText xml:space="preserve"> MV </w:delText>
        </w:r>
        <w:r w:rsidR="001D345F" w:rsidDel="0069794E">
          <w:rPr>
            <w:sz w:val="24"/>
            <w:szCs w:val="24"/>
          </w:rPr>
          <w:delText>terminals</w:delText>
        </w:r>
        <w:r w:rsidDel="0069794E">
          <w:rPr>
            <w:sz w:val="24"/>
            <w:szCs w:val="24"/>
          </w:rPr>
          <w:delText xml:space="preserve">. </w:delText>
        </w:r>
        <w:r w:rsidR="000B5364" w:rsidDel="0069794E">
          <w:rPr>
            <w:sz w:val="24"/>
            <w:szCs w:val="24"/>
          </w:rPr>
          <w:delText xml:space="preserve">At tap positions </w:delText>
        </w:r>
        <w:r w:rsidR="00F452E8" w:rsidDel="0069794E">
          <w:rPr>
            <w:sz w:val="24"/>
            <w:szCs w:val="24"/>
          </w:rPr>
          <w:delText>No.</w:delText>
        </w:r>
        <w:r w:rsidR="000B5364" w:rsidDel="0069794E">
          <w:rPr>
            <w:sz w:val="24"/>
            <w:szCs w:val="24"/>
          </w:rPr>
          <w:delText xml:space="preserve">1 – 15, the HV and MV </w:delText>
        </w:r>
        <w:r w:rsidDel="0069794E">
          <w:rPr>
            <w:sz w:val="24"/>
            <w:szCs w:val="24"/>
          </w:rPr>
          <w:delText>sides</w:delText>
        </w:r>
        <w:r w:rsidR="00F53FBF" w:rsidDel="0069794E">
          <w:rPr>
            <w:sz w:val="24"/>
            <w:szCs w:val="24"/>
          </w:rPr>
          <w:delText xml:space="preserve"> will</w:delText>
        </w:r>
        <w:r w:rsidDel="0069794E">
          <w:rPr>
            <w:sz w:val="24"/>
            <w:szCs w:val="24"/>
          </w:rPr>
          <w:delText xml:space="preserve"> have rated power equal to 280 MVA. At tap positions </w:delText>
        </w:r>
        <w:r w:rsidR="00F452E8" w:rsidDel="0069794E">
          <w:rPr>
            <w:sz w:val="24"/>
            <w:szCs w:val="24"/>
          </w:rPr>
          <w:delText>No.</w:delText>
        </w:r>
        <w:r w:rsidDel="0069794E">
          <w:rPr>
            <w:sz w:val="24"/>
            <w:szCs w:val="24"/>
          </w:rPr>
          <w:delText xml:space="preserve">16 – 19, the MV side </w:delText>
        </w:r>
        <w:r w:rsidR="00F53FBF" w:rsidDel="0069794E">
          <w:rPr>
            <w:sz w:val="24"/>
            <w:szCs w:val="24"/>
          </w:rPr>
          <w:delText>will</w:delText>
        </w:r>
        <w:r w:rsidDel="0069794E">
          <w:rPr>
            <w:sz w:val="24"/>
            <w:szCs w:val="24"/>
          </w:rPr>
          <w:delText xml:space="preserve"> have rated current equal to the one at tap No. 15. Consequently, the HV and MV</w:delText>
        </w:r>
        <w:r w:rsidR="00F452E8" w:rsidRPr="0029388F" w:rsidDel="0069794E">
          <w:rPr>
            <w:sz w:val="24"/>
            <w:szCs w:val="24"/>
          </w:rPr>
          <w:delText xml:space="preserve"> </w:delText>
        </w:r>
        <w:r w:rsidR="00F452E8" w:rsidDel="0069794E">
          <w:rPr>
            <w:sz w:val="24"/>
            <w:szCs w:val="24"/>
          </w:rPr>
          <w:delText>sides</w:delText>
        </w:r>
        <w:r w:rsidDel="0069794E">
          <w:rPr>
            <w:sz w:val="24"/>
            <w:szCs w:val="24"/>
          </w:rPr>
          <w:delText xml:space="preserve"> </w:delText>
        </w:r>
        <w:r w:rsidR="00F53FBF" w:rsidDel="0069794E">
          <w:rPr>
            <w:sz w:val="24"/>
            <w:szCs w:val="24"/>
          </w:rPr>
          <w:delText>will</w:delText>
        </w:r>
        <w:r w:rsidDel="0069794E">
          <w:rPr>
            <w:sz w:val="24"/>
            <w:szCs w:val="24"/>
          </w:rPr>
          <w:delText xml:space="preserve"> have r</w:delText>
        </w:r>
        <w:r w:rsidR="00F9772F" w:rsidDel="0069794E">
          <w:rPr>
            <w:sz w:val="24"/>
            <w:szCs w:val="24"/>
          </w:rPr>
          <w:delText xml:space="preserve">educed rated power at tap positions </w:delText>
        </w:r>
        <w:r w:rsidR="00F452E8" w:rsidDel="0069794E">
          <w:rPr>
            <w:sz w:val="24"/>
            <w:szCs w:val="24"/>
          </w:rPr>
          <w:delText>No.</w:delText>
        </w:r>
        <w:r w:rsidR="00F53FBF" w:rsidDel="0069794E">
          <w:rPr>
            <w:sz w:val="24"/>
            <w:szCs w:val="24"/>
          </w:rPr>
          <w:delText>16 – 19.</w:delText>
        </w:r>
        <w:r w:rsidR="00014B71" w:rsidDel="0069794E">
          <w:rPr>
            <w:sz w:val="24"/>
            <w:szCs w:val="24"/>
          </w:rPr>
          <w:delText xml:space="preserve"> From the above mentioned tapping voltages it follows that at tap position N.19, the HV and MV sides will have 258.4</w:delText>
        </w:r>
        <w:r w:rsidR="003E69EA" w:rsidDel="0069794E">
          <w:rPr>
            <w:sz w:val="24"/>
            <w:szCs w:val="24"/>
          </w:rPr>
          <w:delText>4</w:delText>
        </w:r>
        <w:r w:rsidR="00352C36" w:rsidDel="0069794E">
          <w:rPr>
            <w:sz w:val="24"/>
            <w:szCs w:val="24"/>
          </w:rPr>
          <w:delText xml:space="preserve"> </w:delText>
        </w:r>
        <w:r w:rsidR="00014B71" w:rsidDel="0069794E">
          <w:rPr>
            <w:sz w:val="24"/>
            <w:szCs w:val="24"/>
          </w:rPr>
          <w:delText>MVA rated power.</w:delText>
        </w:r>
        <w:r w:rsidR="00F53FBF" w:rsidDel="0069794E">
          <w:rPr>
            <w:sz w:val="24"/>
            <w:szCs w:val="24"/>
          </w:rPr>
          <w:delText xml:space="preserve"> The LV side will</w:delText>
        </w:r>
        <w:r w:rsidR="00F452E8" w:rsidDel="0069794E">
          <w:rPr>
            <w:sz w:val="24"/>
            <w:szCs w:val="24"/>
          </w:rPr>
          <w:delText xml:space="preserve"> have rated power</w:delText>
        </w:r>
        <w:r w:rsidR="00F9772F" w:rsidDel="0069794E">
          <w:rPr>
            <w:sz w:val="24"/>
            <w:szCs w:val="24"/>
          </w:rPr>
          <w:delText xml:space="preserve"> equal to 60 MVA at the whole tap position range.</w:delText>
        </w:r>
      </w:del>
    </w:p>
    <w:p w:rsidR="000B5364" w:rsidDel="0069794E" w:rsidRDefault="000B5364" w:rsidP="0029388F">
      <w:pPr>
        <w:tabs>
          <w:tab w:val="left" w:pos="1134"/>
        </w:tabs>
        <w:ind w:left="1134"/>
        <w:jc w:val="both"/>
        <w:rPr>
          <w:del w:id="256" w:author="Καρμίρης Αγγελος" w:date="2020-01-03T10:45:00Z"/>
          <w:sz w:val="24"/>
          <w:szCs w:val="24"/>
        </w:rPr>
      </w:pPr>
    </w:p>
    <w:p w:rsidR="003430D2" w:rsidRPr="004F2441" w:rsidDel="0069794E" w:rsidRDefault="003430D2" w:rsidP="000124D3">
      <w:pPr>
        <w:numPr>
          <w:ilvl w:val="1"/>
          <w:numId w:val="2"/>
        </w:numPr>
        <w:tabs>
          <w:tab w:val="clear" w:pos="2145"/>
          <w:tab w:val="num" w:pos="1134"/>
        </w:tabs>
        <w:ind w:hanging="1436"/>
        <w:jc w:val="both"/>
        <w:rPr>
          <w:del w:id="257" w:author="Καρμίρης Αγγελος" w:date="2020-01-03T10:45:00Z"/>
          <w:b/>
          <w:bCs/>
          <w:sz w:val="24"/>
          <w:szCs w:val="24"/>
          <w:u w:val="single"/>
        </w:rPr>
      </w:pPr>
      <w:del w:id="258" w:author="Καρμίρης Αγγελος" w:date="2020-01-03T10:45:00Z">
        <w:r w:rsidRPr="004F2441" w:rsidDel="0069794E">
          <w:rPr>
            <w:b/>
            <w:bCs/>
            <w:sz w:val="24"/>
            <w:szCs w:val="24"/>
            <w:u w:val="single"/>
          </w:rPr>
          <w:delText>Insulation Levels</w:delText>
        </w:r>
      </w:del>
    </w:p>
    <w:p w:rsidR="003430D2" w:rsidRPr="0029388F" w:rsidDel="0069794E" w:rsidRDefault="003430D2" w:rsidP="003430D2">
      <w:pPr>
        <w:jc w:val="both"/>
        <w:rPr>
          <w:del w:id="259" w:author="Καρμίρης Αγγελος" w:date="2020-01-03T10:45:00Z"/>
          <w:rFonts w:ascii="Arial" w:hAnsi="Arial" w:cs="Arial"/>
          <w:b/>
          <w:bCs/>
          <w:sz w:val="24"/>
          <w:szCs w:val="24"/>
        </w:rPr>
      </w:pPr>
    </w:p>
    <w:p w:rsidR="003430D2" w:rsidRPr="004F2441" w:rsidDel="0069794E" w:rsidRDefault="003430D2" w:rsidP="003430D2">
      <w:pPr>
        <w:ind w:right="-1050"/>
        <w:jc w:val="both"/>
        <w:rPr>
          <w:del w:id="260" w:author="Καρμίρης Αγγελος" w:date="2020-01-03T10:45:00Z"/>
          <w:sz w:val="24"/>
          <w:szCs w:val="24"/>
          <w:lang w:val="en-GB"/>
        </w:rPr>
      </w:pPr>
      <w:del w:id="261" w:author="Καρμίρης Αγγελος" w:date="2020-01-03T10:45:00Z">
        <w:r w:rsidRPr="004F2441" w:rsidDel="0069794E">
          <w:rPr>
            <w:rFonts w:ascii="Arial" w:hAnsi="Arial" w:cs="Arial"/>
            <w:sz w:val="24"/>
            <w:szCs w:val="24"/>
            <w:lang w:val="en-GB"/>
          </w:rPr>
          <w:tab/>
        </w:r>
        <w:r w:rsidRPr="004F2441" w:rsidDel="0069794E">
          <w:rPr>
            <w:rFonts w:ascii="Arial" w:hAnsi="Arial" w:cs="Arial"/>
            <w:sz w:val="24"/>
            <w:szCs w:val="24"/>
            <w:lang w:val="en-GB"/>
          </w:rPr>
          <w:tab/>
        </w:r>
        <w:r w:rsidRPr="004F2441" w:rsidDel="0069794E">
          <w:rPr>
            <w:sz w:val="24"/>
            <w:szCs w:val="24"/>
            <w:lang w:val="en-GB"/>
          </w:rPr>
          <w:delText xml:space="preserve">- </w:delText>
        </w:r>
        <w:r w:rsidR="006C3BBE" w:rsidRPr="004F2441" w:rsidDel="0069794E">
          <w:rPr>
            <w:sz w:val="24"/>
            <w:szCs w:val="24"/>
            <w:lang w:val="en-GB"/>
          </w:rPr>
          <w:delText xml:space="preserve">HV </w:delText>
        </w:r>
        <w:r w:rsidR="006C3BBE" w:rsidRPr="004F2441" w:rsidDel="0069794E">
          <w:rPr>
            <w:sz w:val="24"/>
            <w:szCs w:val="24"/>
          </w:rPr>
          <w:delText>l</w:delText>
        </w:r>
        <w:r w:rsidRPr="004F2441" w:rsidDel="0069794E">
          <w:rPr>
            <w:sz w:val="24"/>
            <w:szCs w:val="24"/>
          </w:rPr>
          <w:delText>ine</w:delText>
        </w:r>
        <w:r w:rsidRPr="004F2441" w:rsidDel="0069794E">
          <w:rPr>
            <w:sz w:val="24"/>
            <w:szCs w:val="24"/>
            <w:lang w:val="en-GB"/>
          </w:rPr>
          <w:delText xml:space="preserve"> </w:delText>
        </w:r>
        <w:r w:rsidRPr="004F2441" w:rsidDel="0069794E">
          <w:rPr>
            <w:sz w:val="24"/>
            <w:szCs w:val="24"/>
          </w:rPr>
          <w:delText>terminal</w:delText>
        </w:r>
        <w:r w:rsidR="008A05E4" w:rsidRPr="004F2441" w:rsidDel="0069794E">
          <w:rPr>
            <w:sz w:val="24"/>
            <w:szCs w:val="24"/>
          </w:rPr>
          <w:delText>s</w:delText>
        </w:r>
        <w:r w:rsidRPr="004F2441" w:rsidDel="0069794E">
          <w:rPr>
            <w:sz w:val="24"/>
            <w:szCs w:val="24"/>
            <w:lang w:val="en-GB"/>
          </w:rPr>
          <w:delText xml:space="preserve">     </w:delText>
        </w:r>
        <w:r w:rsidR="002B682D" w:rsidRPr="004F2441" w:rsidDel="0069794E">
          <w:rPr>
            <w:sz w:val="24"/>
            <w:szCs w:val="24"/>
            <w:lang w:val="en-GB"/>
          </w:rPr>
          <w:delText xml:space="preserve">        </w:delText>
        </w:r>
        <w:r w:rsidR="00AB2089" w:rsidRPr="004F2441" w:rsidDel="0069794E">
          <w:rPr>
            <w:sz w:val="24"/>
            <w:szCs w:val="24"/>
            <w:lang w:val="en-GB"/>
          </w:rPr>
          <w:delText>42</w:delText>
        </w:r>
        <w:r w:rsidRPr="004F2441" w:rsidDel="0069794E">
          <w:rPr>
            <w:sz w:val="24"/>
            <w:szCs w:val="24"/>
            <w:lang w:val="en-GB"/>
          </w:rPr>
          <w:delText xml:space="preserve">0kV     </w:delText>
        </w:r>
        <w:r w:rsidRPr="004F2441" w:rsidDel="0069794E">
          <w:rPr>
            <w:sz w:val="24"/>
            <w:szCs w:val="24"/>
          </w:rPr>
          <w:delText>SI</w:delText>
        </w:r>
        <w:r w:rsidRPr="004F2441" w:rsidDel="0069794E">
          <w:rPr>
            <w:sz w:val="24"/>
            <w:szCs w:val="24"/>
            <w:lang w:val="en-GB"/>
          </w:rPr>
          <w:delText>/</w:delText>
        </w:r>
        <w:r w:rsidRPr="004F2441" w:rsidDel="0069794E">
          <w:rPr>
            <w:sz w:val="24"/>
            <w:szCs w:val="24"/>
          </w:rPr>
          <w:delText>LI</w:delText>
        </w:r>
        <w:r w:rsidR="00CF1D93" w:rsidDel="0069794E">
          <w:rPr>
            <w:sz w:val="24"/>
            <w:szCs w:val="24"/>
          </w:rPr>
          <w:delText>/LIC</w:delText>
        </w:r>
        <w:r w:rsidRPr="004F2441" w:rsidDel="0069794E">
          <w:rPr>
            <w:sz w:val="24"/>
            <w:szCs w:val="24"/>
            <w:lang w:val="en-GB"/>
          </w:rPr>
          <w:delText>/</w:delText>
        </w:r>
        <w:r w:rsidRPr="004F2441" w:rsidDel="0069794E">
          <w:rPr>
            <w:sz w:val="24"/>
            <w:szCs w:val="24"/>
          </w:rPr>
          <w:delText xml:space="preserve">AC  </w:delText>
        </w:r>
        <w:r w:rsidRPr="004F2441" w:rsidDel="0069794E">
          <w:rPr>
            <w:sz w:val="24"/>
            <w:szCs w:val="24"/>
            <w:lang w:val="en-GB"/>
          </w:rPr>
          <w:delText>: 1</w:delText>
        </w:r>
        <w:r w:rsidR="00A616A0" w:rsidDel="0069794E">
          <w:rPr>
            <w:sz w:val="24"/>
            <w:szCs w:val="24"/>
            <w:lang w:val="en-GB"/>
          </w:rPr>
          <w:delText>175</w:delText>
        </w:r>
        <w:r w:rsidRPr="004F2441" w:rsidDel="0069794E">
          <w:rPr>
            <w:sz w:val="24"/>
            <w:szCs w:val="24"/>
            <w:lang w:val="en-GB"/>
          </w:rPr>
          <w:delText>/1425</w:delText>
        </w:r>
        <w:r w:rsidR="00CF1D93" w:rsidDel="0069794E">
          <w:rPr>
            <w:sz w:val="24"/>
            <w:szCs w:val="24"/>
            <w:lang w:val="en-GB"/>
          </w:rPr>
          <w:delText>/1570</w:delText>
        </w:r>
        <w:r w:rsidRPr="004F2441" w:rsidDel="0069794E">
          <w:rPr>
            <w:sz w:val="24"/>
            <w:szCs w:val="24"/>
            <w:lang w:val="en-GB"/>
          </w:rPr>
          <w:delText>/630 kV</w:delText>
        </w:r>
      </w:del>
    </w:p>
    <w:p w:rsidR="003430D2" w:rsidRPr="004F2441" w:rsidDel="0069794E" w:rsidRDefault="003430D2" w:rsidP="00813E29">
      <w:pPr>
        <w:tabs>
          <w:tab w:val="left" w:pos="1418"/>
        </w:tabs>
        <w:ind w:firstLine="720"/>
        <w:jc w:val="both"/>
        <w:rPr>
          <w:del w:id="262" w:author="Καρμίρης Αγγελος" w:date="2020-01-03T10:45:00Z"/>
          <w:sz w:val="24"/>
          <w:szCs w:val="24"/>
        </w:rPr>
      </w:pPr>
      <w:del w:id="263" w:author="Καρμίρης Αγγελος" w:date="2020-01-03T10:45:00Z">
        <w:r w:rsidRPr="004F2441" w:rsidDel="0069794E">
          <w:rPr>
            <w:sz w:val="24"/>
            <w:szCs w:val="24"/>
            <w:lang w:val="en-GB"/>
          </w:rPr>
          <w:tab/>
        </w:r>
        <w:r w:rsidRPr="004F2441" w:rsidDel="0069794E">
          <w:rPr>
            <w:sz w:val="24"/>
            <w:szCs w:val="24"/>
            <w:lang w:val="en-GB"/>
          </w:rPr>
          <w:tab/>
          <w:delText xml:space="preserve">- </w:delText>
        </w:r>
        <w:r w:rsidR="006C3BBE" w:rsidRPr="004F2441" w:rsidDel="0069794E">
          <w:rPr>
            <w:sz w:val="24"/>
            <w:szCs w:val="24"/>
            <w:lang w:val="en-GB"/>
          </w:rPr>
          <w:delText xml:space="preserve">HV </w:delText>
        </w:r>
        <w:r w:rsidR="006C3BBE" w:rsidRPr="004F2441" w:rsidDel="0069794E">
          <w:rPr>
            <w:sz w:val="24"/>
            <w:szCs w:val="24"/>
          </w:rPr>
          <w:delText>Bushing</w:delText>
        </w:r>
        <w:r w:rsidR="008A05E4" w:rsidRPr="004F2441" w:rsidDel="0069794E">
          <w:rPr>
            <w:sz w:val="24"/>
            <w:szCs w:val="24"/>
          </w:rPr>
          <w:delText>s</w:delText>
        </w:r>
        <w:r w:rsidRPr="004F2441" w:rsidDel="0069794E">
          <w:rPr>
            <w:sz w:val="24"/>
            <w:szCs w:val="24"/>
            <w:lang w:val="en-GB"/>
          </w:rPr>
          <w:tab/>
          <w:delText xml:space="preserve">  </w:delText>
        </w:r>
        <w:r w:rsidR="008A05E4" w:rsidRPr="004F2441" w:rsidDel="0069794E">
          <w:rPr>
            <w:sz w:val="24"/>
            <w:szCs w:val="24"/>
            <w:lang w:val="en-GB"/>
          </w:rPr>
          <w:delText xml:space="preserve">      </w:delText>
        </w:r>
        <w:r w:rsidR="00A616A0" w:rsidDel="0069794E">
          <w:rPr>
            <w:sz w:val="24"/>
            <w:szCs w:val="24"/>
            <w:lang w:val="en-GB"/>
          </w:rPr>
          <w:delText>420</w:delText>
        </w:r>
        <w:r w:rsidRPr="004F2441" w:rsidDel="0069794E">
          <w:rPr>
            <w:sz w:val="24"/>
            <w:szCs w:val="24"/>
            <w:lang w:val="en-GB"/>
          </w:rPr>
          <w:delText>kV</w:delText>
        </w:r>
        <w:r w:rsidR="00CF1D93" w:rsidDel="0069794E">
          <w:rPr>
            <w:sz w:val="24"/>
            <w:szCs w:val="24"/>
            <w:lang w:val="en-GB"/>
          </w:rPr>
          <w:delText xml:space="preserve">      </w:delText>
        </w:r>
        <w:r w:rsidRPr="004F2441" w:rsidDel="0069794E">
          <w:rPr>
            <w:sz w:val="24"/>
            <w:szCs w:val="24"/>
            <w:lang w:val="en-GB"/>
          </w:rPr>
          <w:delText xml:space="preserve">     </w:delText>
        </w:r>
        <w:r w:rsidRPr="004F2441" w:rsidDel="0069794E">
          <w:rPr>
            <w:sz w:val="24"/>
            <w:szCs w:val="24"/>
          </w:rPr>
          <w:delText>SI</w:delText>
        </w:r>
        <w:r w:rsidRPr="004F2441" w:rsidDel="0069794E">
          <w:rPr>
            <w:sz w:val="24"/>
            <w:szCs w:val="24"/>
            <w:lang w:val="en-GB"/>
          </w:rPr>
          <w:delText>/</w:delText>
        </w:r>
        <w:r w:rsidRPr="004F2441" w:rsidDel="0069794E">
          <w:rPr>
            <w:sz w:val="24"/>
            <w:szCs w:val="24"/>
          </w:rPr>
          <w:delText>LI</w:delText>
        </w:r>
        <w:r w:rsidRPr="004F2441" w:rsidDel="0069794E">
          <w:rPr>
            <w:sz w:val="24"/>
            <w:szCs w:val="24"/>
            <w:lang w:val="en-GB"/>
          </w:rPr>
          <w:delText>/</w:delText>
        </w:r>
        <w:r w:rsidRPr="004F2441" w:rsidDel="0069794E">
          <w:rPr>
            <w:sz w:val="24"/>
            <w:szCs w:val="24"/>
          </w:rPr>
          <w:delText>AC</w:delText>
        </w:r>
        <w:r w:rsidR="00CF1D93" w:rsidDel="0069794E">
          <w:rPr>
            <w:sz w:val="24"/>
            <w:szCs w:val="24"/>
          </w:rPr>
          <w:delText xml:space="preserve"> </w:delText>
        </w:r>
        <w:r w:rsidRPr="004F2441" w:rsidDel="0069794E">
          <w:rPr>
            <w:sz w:val="24"/>
            <w:szCs w:val="24"/>
            <w:lang w:val="en-GB"/>
          </w:rPr>
          <w:delText xml:space="preserve"> </w:delText>
        </w:r>
        <w:r w:rsidR="00813E29" w:rsidRPr="004F2441" w:rsidDel="0069794E">
          <w:rPr>
            <w:sz w:val="24"/>
            <w:szCs w:val="24"/>
            <w:lang w:val="en-GB"/>
          </w:rPr>
          <w:tab/>
        </w:r>
        <w:r w:rsidRPr="004F2441" w:rsidDel="0069794E">
          <w:rPr>
            <w:sz w:val="24"/>
            <w:szCs w:val="24"/>
            <w:lang w:val="en-GB"/>
          </w:rPr>
          <w:delText>: 1175/1550/6</w:delText>
        </w:r>
        <w:r w:rsidR="001614BF" w:rsidRPr="00CF2DCF" w:rsidDel="0069794E">
          <w:rPr>
            <w:sz w:val="24"/>
            <w:szCs w:val="24"/>
          </w:rPr>
          <w:delText>95</w:delText>
        </w:r>
        <w:r w:rsidRPr="004F2441" w:rsidDel="0069794E">
          <w:rPr>
            <w:sz w:val="24"/>
            <w:szCs w:val="24"/>
            <w:lang w:val="en-GB"/>
          </w:rPr>
          <w:delText xml:space="preserve"> kV</w:delText>
        </w:r>
      </w:del>
    </w:p>
    <w:p w:rsidR="003430D2" w:rsidRPr="004F2441" w:rsidDel="0069794E" w:rsidRDefault="003430D2" w:rsidP="003430D2">
      <w:pPr>
        <w:ind w:right="-1050"/>
        <w:jc w:val="both"/>
        <w:rPr>
          <w:del w:id="264" w:author="Καρμίρης Αγγελος" w:date="2020-01-03T10:45:00Z"/>
          <w:sz w:val="24"/>
          <w:szCs w:val="24"/>
        </w:rPr>
      </w:pPr>
    </w:p>
    <w:p w:rsidR="003430D2" w:rsidRPr="004F2441" w:rsidDel="0069794E" w:rsidRDefault="003430D2" w:rsidP="003430D2">
      <w:pPr>
        <w:ind w:right="-1050"/>
        <w:jc w:val="both"/>
        <w:rPr>
          <w:del w:id="265" w:author="Καρμίρης Αγγελος" w:date="2020-01-03T10:45:00Z"/>
          <w:sz w:val="24"/>
          <w:szCs w:val="24"/>
          <w:lang w:val="en-GB"/>
        </w:rPr>
      </w:pPr>
      <w:del w:id="266" w:author="Καρμίρης Αγγελος" w:date="2020-01-03T10:45:00Z">
        <w:r w:rsidRPr="004F2441" w:rsidDel="0069794E">
          <w:rPr>
            <w:sz w:val="24"/>
            <w:szCs w:val="24"/>
            <w:lang w:val="en-GB"/>
          </w:rPr>
          <w:tab/>
        </w:r>
        <w:r w:rsidRPr="004F2441" w:rsidDel="0069794E">
          <w:rPr>
            <w:sz w:val="24"/>
            <w:szCs w:val="24"/>
            <w:lang w:val="en-GB"/>
          </w:rPr>
          <w:tab/>
          <w:delText xml:space="preserve">- </w:delText>
        </w:r>
        <w:r w:rsidR="006C3BBE" w:rsidRPr="004F2441" w:rsidDel="0069794E">
          <w:rPr>
            <w:sz w:val="24"/>
            <w:szCs w:val="24"/>
            <w:lang w:val="en-GB"/>
          </w:rPr>
          <w:delText>MV l</w:delText>
        </w:r>
        <w:r w:rsidRPr="004F2441" w:rsidDel="0069794E">
          <w:rPr>
            <w:sz w:val="24"/>
            <w:szCs w:val="24"/>
          </w:rPr>
          <w:delText>ine</w:delText>
        </w:r>
        <w:r w:rsidRPr="004F2441" w:rsidDel="0069794E">
          <w:rPr>
            <w:sz w:val="24"/>
            <w:szCs w:val="24"/>
            <w:lang w:val="en-GB"/>
          </w:rPr>
          <w:delText xml:space="preserve"> </w:delText>
        </w:r>
        <w:r w:rsidRPr="004F2441" w:rsidDel="0069794E">
          <w:rPr>
            <w:sz w:val="24"/>
            <w:szCs w:val="24"/>
          </w:rPr>
          <w:delText>terminals</w:delText>
        </w:r>
        <w:r w:rsidRPr="004F2441" w:rsidDel="0069794E">
          <w:rPr>
            <w:sz w:val="24"/>
            <w:szCs w:val="24"/>
            <w:lang w:val="en-GB"/>
          </w:rPr>
          <w:delText xml:space="preserve">     </w:delText>
        </w:r>
        <w:r w:rsidR="002B682D" w:rsidRPr="004F2441" w:rsidDel="0069794E">
          <w:rPr>
            <w:sz w:val="24"/>
            <w:szCs w:val="24"/>
            <w:lang w:val="en-GB"/>
          </w:rPr>
          <w:delText xml:space="preserve">       </w:delText>
        </w:r>
        <w:r w:rsidR="00AB2089" w:rsidRPr="004F2441" w:rsidDel="0069794E">
          <w:rPr>
            <w:sz w:val="24"/>
            <w:szCs w:val="24"/>
            <w:lang w:val="en-GB"/>
          </w:rPr>
          <w:delText>17</w:delText>
        </w:r>
        <w:r w:rsidRPr="004F2441" w:rsidDel="0069794E">
          <w:rPr>
            <w:sz w:val="24"/>
            <w:szCs w:val="24"/>
            <w:lang w:val="en-GB"/>
          </w:rPr>
          <w:delText xml:space="preserve">0 kV     </w:delText>
        </w:r>
        <w:r w:rsidR="00CF1D93" w:rsidDel="0069794E">
          <w:rPr>
            <w:sz w:val="24"/>
            <w:szCs w:val="24"/>
            <w:lang w:val="en-GB"/>
          </w:rPr>
          <w:delText>SI/</w:delText>
        </w:r>
        <w:r w:rsidRPr="004F2441" w:rsidDel="0069794E">
          <w:rPr>
            <w:sz w:val="24"/>
            <w:szCs w:val="24"/>
          </w:rPr>
          <w:delText>LI</w:delText>
        </w:r>
        <w:r w:rsidR="00CF1D93" w:rsidDel="0069794E">
          <w:rPr>
            <w:sz w:val="24"/>
            <w:szCs w:val="24"/>
          </w:rPr>
          <w:delText>/LIC</w:delText>
        </w:r>
        <w:r w:rsidRPr="004F2441" w:rsidDel="0069794E">
          <w:rPr>
            <w:sz w:val="24"/>
            <w:szCs w:val="24"/>
            <w:lang w:val="en-GB"/>
          </w:rPr>
          <w:delText>/</w:delText>
        </w:r>
        <w:r w:rsidRPr="004F2441" w:rsidDel="0069794E">
          <w:rPr>
            <w:sz w:val="24"/>
            <w:szCs w:val="24"/>
          </w:rPr>
          <w:delText>AC</w:delText>
        </w:r>
        <w:r w:rsidR="00205BF2" w:rsidRPr="004F2441" w:rsidDel="0069794E">
          <w:rPr>
            <w:sz w:val="24"/>
            <w:szCs w:val="24"/>
            <w:lang w:val="en-GB"/>
          </w:rPr>
          <w:delText xml:space="preserve"> : </w:delText>
        </w:r>
        <w:r w:rsidR="00CF1D93" w:rsidDel="0069794E">
          <w:rPr>
            <w:sz w:val="24"/>
            <w:szCs w:val="24"/>
            <w:lang w:val="en-GB"/>
          </w:rPr>
          <w:delText>620/</w:delText>
        </w:r>
        <w:r w:rsidRPr="004F2441" w:rsidDel="0069794E">
          <w:rPr>
            <w:sz w:val="24"/>
            <w:szCs w:val="24"/>
            <w:lang w:val="en-GB"/>
          </w:rPr>
          <w:delText>750</w:delText>
        </w:r>
        <w:r w:rsidR="00CF1D93" w:rsidDel="0069794E">
          <w:rPr>
            <w:sz w:val="24"/>
            <w:szCs w:val="24"/>
            <w:lang w:val="en-GB"/>
          </w:rPr>
          <w:delText>/825</w:delText>
        </w:r>
        <w:r w:rsidRPr="004F2441" w:rsidDel="0069794E">
          <w:rPr>
            <w:sz w:val="24"/>
            <w:szCs w:val="24"/>
            <w:lang w:val="en-GB"/>
          </w:rPr>
          <w:delText>/</w:delText>
        </w:r>
        <w:r w:rsidR="00AB2089" w:rsidRPr="004F2441" w:rsidDel="0069794E">
          <w:rPr>
            <w:sz w:val="24"/>
            <w:szCs w:val="24"/>
            <w:lang w:val="en-GB"/>
          </w:rPr>
          <w:delText>325</w:delText>
        </w:r>
        <w:r w:rsidRPr="004F2441" w:rsidDel="0069794E">
          <w:rPr>
            <w:sz w:val="24"/>
            <w:szCs w:val="24"/>
            <w:lang w:val="en-GB"/>
          </w:rPr>
          <w:delText xml:space="preserve"> kV</w:delText>
        </w:r>
      </w:del>
    </w:p>
    <w:p w:rsidR="003430D2" w:rsidRPr="004F2441" w:rsidDel="0069794E" w:rsidRDefault="003430D2" w:rsidP="003430D2">
      <w:pPr>
        <w:ind w:right="-1050"/>
        <w:jc w:val="both"/>
        <w:rPr>
          <w:del w:id="267" w:author="Καρμίρης Αγγελος" w:date="2020-01-03T10:45:00Z"/>
          <w:sz w:val="24"/>
          <w:szCs w:val="24"/>
          <w:lang w:val="en-GB"/>
        </w:rPr>
      </w:pPr>
      <w:del w:id="268" w:author="Καρμίρης Αγγελος" w:date="2020-01-03T10:45:00Z">
        <w:r w:rsidRPr="004F2441" w:rsidDel="0069794E">
          <w:rPr>
            <w:sz w:val="24"/>
            <w:szCs w:val="24"/>
            <w:lang w:val="en-GB"/>
          </w:rPr>
          <w:tab/>
        </w:r>
        <w:r w:rsidRPr="004F2441" w:rsidDel="0069794E">
          <w:rPr>
            <w:sz w:val="24"/>
            <w:szCs w:val="24"/>
            <w:lang w:val="en-GB"/>
          </w:rPr>
          <w:tab/>
        </w:r>
        <w:r w:rsidR="00813E29" w:rsidRPr="004F2441" w:rsidDel="0069794E">
          <w:rPr>
            <w:sz w:val="24"/>
            <w:szCs w:val="24"/>
            <w:lang w:val="en-GB"/>
          </w:rPr>
          <w:delText xml:space="preserve">- </w:delText>
        </w:r>
        <w:r w:rsidR="006C3BBE" w:rsidRPr="004F2441" w:rsidDel="0069794E">
          <w:rPr>
            <w:sz w:val="24"/>
            <w:szCs w:val="24"/>
            <w:lang w:val="en-GB"/>
          </w:rPr>
          <w:delText xml:space="preserve">MV </w:delText>
        </w:r>
        <w:r w:rsidR="002B682D" w:rsidRPr="004F2441" w:rsidDel="0069794E">
          <w:rPr>
            <w:sz w:val="24"/>
            <w:szCs w:val="24"/>
          </w:rPr>
          <w:delText>Bushing</w:delText>
        </w:r>
        <w:r w:rsidR="00595680" w:rsidRPr="004F2441" w:rsidDel="0069794E">
          <w:rPr>
            <w:sz w:val="24"/>
            <w:szCs w:val="24"/>
          </w:rPr>
          <w:delText>s</w:delText>
        </w:r>
        <w:r w:rsidRPr="004F2441" w:rsidDel="0069794E">
          <w:rPr>
            <w:sz w:val="24"/>
            <w:szCs w:val="24"/>
            <w:lang w:val="en-GB"/>
          </w:rPr>
          <w:delText xml:space="preserve"> </w:delText>
        </w:r>
        <w:r w:rsidR="006C3BBE" w:rsidRPr="004F2441" w:rsidDel="0069794E">
          <w:rPr>
            <w:sz w:val="24"/>
            <w:szCs w:val="24"/>
            <w:lang w:val="en-GB"/>
          </w:rPr>
          <w:tab/>
        </w:r>
        <w:r w:rsidRPr="004F2441" w:rsidDel="0069794E">
          <w:rPr>
            <w:sz w:val="24"/>
            <w:szCs w:val="24"/>
            <w:lang w:val="en-GB"/>
          </w:rPr>
          <w:delText xml:space="preserve"> </w:delText>
        </w:r>
        <w:r w:rsidR="002B682D" w:rsidRPr="004F2441" w:rsidDel="0069794E">
          <w:rPr>
            <w:sz w:val="24"/>
            <w:szCs w:val="24"/>
            <w:lang w:val="en-GB"/>
          </w:rPr>
          <w:delText xml:space="preserve">       </w:delText>
        </w:r>
        <w:r w:rsidR="00AB2089" w:rsidRPr="004F2441" w:rsidDel="0069794E">
          <w:rPr>
            <w:sz w:val="24"/>
            <w:szCs w:val="24"/>
            <w:lang w:val="en-GB"/>
          </w:rPr>
          <w:delText>17</w:delText>
        </w:r>
        <w:r w:rsidRPr="004F2441" w:rsidDel="0069794E">
          <w:rPr>
            <w:sz w:val="24"/>
            <w:szCs w:val="24"/>
            <w:lang w:val="en-GB"/>
          </w:rPr>
          <w:delText xml:space="preserve">0 kV     </w:delText>
        </w:r>
        <w:r w:rsidR="00CF1D93" w:rsidDel="0069794E">
          <w:rPr>
            <w:sz w:val="24"/>
            <w:szCs w:val="24"/>
            <w:lang w:val="en-GB"/>
          </w:rPr>
          <w:delText xml:space="preserve">     </w:delText>
        </w:r>
        <w:r w:rsidRPr="004F2441" w:rsidDel="0069794E">
          <w:rPr>
            <w:sz w:val="24"/>
            <w:szCs w:val="24"/>
          </w:rPr>
          <w:delText>LI</w:delText>
        </w:r>
        <w:r w:rsidRPr="004F2441" w:rsidDel="0069794E">
          <w:rPr>
            <w:sz w:val="24"/>
            <w:szCs w:val="24"/>
            <w:lang w:val="en-GB"/>
          </w:rPr>
          <w:delText>/</w:delText>
        </w:r>
        <w:r w:rsidRPr="004F2441" w:rsidDel="0069794E">
          <w:rPr>
            <w:sz w:val="24"/>
            <w:szCs w:val="24"/>
          </w:rPr>
          <w:delText>AC</w:delText>
        </w:r>
        <w:r w:rsidRPr="004F2441" w:rsidDel="0069794E">
          <w:rPr>
            <w:sz w:val="24"/>
            <w:szCs w:val="24"/>
            <w:lang w:val="en-GB"/>
          </w:rPr>
          <w:delText xml:space="preserve">     </w:delText>
        </w:r>
        <w:r w:rsidR="006C3BBE" w:rsidRPr="004F2441" w:rsidDel="0069794E">
          <w:rPr>
            <w:sz w:val="24"/>
            <w:szCs w:val="24"/>
            <w:lang w:val="en-GB"/>
          </w:rPr>
          <w:tab/>
        </w:r>
        <w:r w:rsidRPr="004F2441" w:rsidDel="0069794E">
          <w:rPr>
            <w:sz w:val="24"/>
            <w:szCs w:val="24"/>
            <w:lang w:val="en-GB"/>
          </w:rPr>
          <w:delText>:</w:delText>
        </w:r>
        <w:r w:rsidR="00813E29" w:rsidRPr="004F2441" w:rsidDel="0069794E">
          <w:rPr>
            <w:sz w:val="24"/>
            <w:szCs w:val="24"/>
            <w:lang w:val="en-GB"/>
          </w:rPr>
          <w:delText xml:space="preserve"> </w:delText>
        </w:r>
        <w:r w:rsidRPr="004F2441" w:rsidDel="0069794E">
          <w:rPr>
            <w:sz w:val="24"/>
            <w:szCs w:val="24"/>
            <w:lang w:val="en-GB"/>
          </w:rPr>
          <w:delText>750/3</w:delText>
        </w:r>
        <w:r w:rsidR="001317A3" w:rsidDel="0069794E">
          <w:rPr>
            <w:sz w:val="24"/>
            <w:szCs w:val="24"/>
            <w:lang w:val="en-GB"/>
          </w:rPr>
          <w:delText>5</w:delText>
        </w:r>
        <w:r w:rsidRPr="004F2441" w:rsidDel="0069794E">
          <w:rPr>
            <w:sz w:val="24"/>
            <w:szCs w:val="24"/>
            <w:lang w:val="en-GB"/>
          </w:rPr>
          <w:delText>5 kV</w:delText>
        </w:r>
      </w:del>
    </w:p>
    <w:p w:rsidR="003430D2" w:rsidRPr="004F2441" w:rsidDel="0069794E" w:rsidRDefault="003430D2" w:rsidP="003430D2">
      <w:pPr>
        <w:ind w:right="-1050"/>
        <w:jc w:val="both"/>
        <w:rPr>
          <w:del w:id="269" w:author="Καρμίρης Αγγελος" w:date="2020-01-03T10:45:00Z"/>
          <w:sz w:val="24"/>
          <w:szCs w:val="24"/>
          <w:lang w:val="en-GB"/>
        </w:rPr>
      </w:pPr>
    </w:p>
    <w:p w:rsidR="003430D2" w:rsidRPr="004F2441" w:rsidDel="0069794E" w:rsidRDefault="003430D2" w:rsidP="003430D2">
      <w:pPr>
        <w:ind w:right="-1050"/>
        <w:jc w:val="both"/>
        <w:rPr>
          <w:del w:id="270" w:author="Καρμίρης Αγγελος" w:date="2020-01-03T10:45:00Z"/>
          <w:sz w:val="24"/>
          <w:szCs w:val="24"/>
          <w:lang w:val="en-GB"/>
        </w:rPr>
      </w:pPr>
      <w:del w:id="271" w:author="Καρμίρης Αγγελος" w:date="2020-01-03T10:45:00Z">
        <w:r w:rsidRPr="004F2441" w:rsidDel="0069794E">
          <w:rPr>
            <w:sz w:val="24"/>
            <w:szCs w:val="24"/>
            <w:lang w:val="en-GB"/>
          </w:rPr>
          <w:tab/>
        </w:r>
        <w:r w:rsidRPr="004F2441" w:rsidDel="0069794E">
          <w:rPr>
            <w:sz w:val="24"/>
            <w:szCs w:val="24"/>
            <w:lang w:val="en-GB"/>
          </w:rPr>
          <w:tab/>
          <w:delText xml:space="preserve">- </w:delText>
        </w:r>
        <w:r w:rsidR="006C3BBE" w:rsidRPr="004F2441" w:rsidDel="0069794E">
          <w:rPr>
            <w:sz w:val="24"/>
            <w:szCs w:val="24"/>
            <w:lang w:val="en-GB"/>
          </w:rPr>
          <w:delText xml:space="preserve">HV/MV </w:delText>
        </w:r>
        <w:r w:rsidR="00813E29" w:rsidRPr="004F2441" w:rsidDel="0069794E">
          <w:rPr>
            <w:sz w:val="24"/>
            <w:szCs w:val="24"/>
            <w:lang w:val="en-GB"/>
          </w:rPr>
          <w:delText xml:space="preserve">Neutral </w:delText>
        </w:r>
        <w:r w:rsidR="00F17EAA" w:rsidDel="0069794E">
          <w:rPr>
            <w:sz w:val="24"/>
            <w:szCs w:val="24"/>
            <w:lang w:val="en-GB"/>
          </w:rPr>
          <w:delText>terminal</w:delText>
        </w:r>
        <w:r w:rsidR="006513AB" w:rsidDel="0069794E">
          <w:rPr>
            <w:sz w:val="24"/>
            <w:szCs w:val="24"/>
            <w:lang w:val="en-GB"/>
          </w:rPr>
          <w:delText xml:space="preserve">  </w:delText>
        </w:r>
        <w:r w:rsidR="00147E96" w:rsidDel="0069794E">
          <w:rPr>
            <w:sz w:val="24"/>
            <w:szCs w:val="24"/>
            <w:lang w:val="en-GB"/>
          </w:rPr>
          <w:delText xml:space="preserve"> </w:delText>
        </w:r>
        <w:r w:rsidR="00205BF2" w:rsidRPr="004F2441" w:rsidDel="0069794E">
          <w:rPr>
            <w:sz w:val="24"/>
            <w:szCs w:val="24"/>
            <w:lang w:val="en-GB"/>
          </w:rPr>
          <w:delText xml:space="preserve">  </w:delText>
        </w:r>
        <w:r w:rsidR="00146692" w:rsidDel="0069794E">
          <w:rPr>
            <w:sz w:val="24"/>
            <w:szCs w:val="24"/>
            <w:lang w:val="en-GB"/>
          </w:rPr>
          <w:delText xml:space="preserve"> </w:delText>
        </w:r>
        <w:r w:rsidR="00205BF2" w:rsidRPr="004F2441" w:rsidDel="0069794E">
          <w:rPr>
            <w:sz w:val="24"/>
            <w:szCs w:val="24"/>
            <w:lang w:val="en-GB"/>
          </w:rPr>
          <w:delText>123KV</w:delText>
        </w:r>
        <w:r w:rsidR="002B682D" w:rsidRPr="004F2441" w:rsidDel="0069794E">
          <w:rPr>
            <w:sz w:val="24"/>
            <w:szCs w:val="24"/>
            <w:lang w:val="en-GB"/>
          </w:rPr>
          <w:delText xml:space="preserve">    </w:delText>
        </w:r>
        <w:r w:rsidRPr="004F2441" w:rsidDel="0069794E">
          <w:rPr>
            <w:sz w:val="24"/>
            <w:szCs w:val="24"/>
          </w:rPr>
          <w:delText>LI</w:delText>
        </w:r>
        <w:r w:rsidRPr="004F2441" w:rsidDel="0069794E">
          <w:rPr>
            <w:sz w:val="24"/>
            <w:szCs w:val="24"/>
            <w:lang w:val="en-GB"/>
          </w:rPr>
          <w:delText>/</w:delText>
        </w:r>
        <w:r w:rsidRPr="004F2441" w:rsidDel="0069794E">
          <w:rPr>
            <w:sz w:val="24"/>
            <w:szCs w:val="24"/>
          </w:rPr>
          <w:delText>AC</w:delText>
        </w:r>
        <w:r w:rsidR="00F6333D" w:rsidRPr="004F2441" w:rsidDel="0069794E">
          <w:rPr>
            <w:sz w:val="24"/>
            <w:szCs w:val="24"/>
            <w:lang w:val="en-GB"/>
          </w:rPr>
          <w:delText xml:space="preserve">  </w:delText>
        </w:r>
        <w:r w:rsidR="00F6333D" w:rsidRPr="004F2441" w:rsidDel="0069794E">
          <w:rPr>
            <w:sz w:val="24"/>
            <w:szCs w:val="24"/>
            <w:lang w:val="en-GB"/>
          </w:rPr>
          <w:tab/>
        </w:r>
        <w:r w:rsidRPr="004F2441" w:rsidDel="0069794E">
          <w:rPr>
            <w:sz w:val="24"/>
            <w:szCs w:val="24"/>
            <w:lang w:val="en-GB"/>
          </w:rPr>
          <w:delText xml:space="preserve">:   </w:delText>
        </w:r>
        <w:r w:rsidR="00A12357" w:rsidDel="0069794E">
          <w:rPr>
            <w:sz w:val="24"/>
            <w:szCs w:val="24"/>
            <w:lang w:val="en-GB"/>
          </w:rPr>
          <w:delText>5</w:delText>
        </w:r>
        <w:r w:rsidRPr="004F2441" w:rsidDel="0069794E">
          <w:rPr>
            <w:sz w:val="24"/>
            <w:szCs w:val="24"/>
            <w:lang w:val="en-GB"/>
          </w:rPr>
          <w:delText>50/</w:delText>
        </w:r>
        <w:r w:rsidR="00A12357" w:rsidDel="0069794E">
          <w:rPr>
            <w:sz w:val="24"/>
            <w:szCs w:val="24"/>
            <w:lang w:val="en-GB"/>
          </w:rPr>
          <w:delText>230</w:delText>
        </w:r>
        <w:r w:rsidRPr="004F2441" w:rsidDel="0069794E">
          <w:rPr>
            <w:sz w:val="24"/>
            <w:szCs w:val="24"/>
            <w:lang w:val="en-GB"/>
          </w:rPr>
          <w:delText xml:space="preserve"> kV</w:delText>
        </w:r>
      </w:del>
    </w:p>
    <w:p w:rsidR="003430D2" w:rsidRPr="004F2441" w:rsidDel="0069794E" w:rsidRDefault="003430D2" w:rsidP="003430D2">
      <w:pPr>
        <w:ind w:right="-1050"/>
        <w:jc w:val="both"/>
        <w:rPr>
          <w:del w:id="272" w:author="Καρμίρης Αγγελος" w:date="2020-01-03T10:45:00Z"/>
          <w:sz w:val="24"/>
          <w:szCs w:val="24"/>
          <w:lang w:val="en-GB"/>
        </w:rPr>
      </w:pPr>
      <w:del w:id="273" w:author="Καρμίρης Αγγελος" w:date="2020-01-03T10:45:00Z">
        <w:r w:rsidRPr="004F2441" w:rsidDel="0069794E">
          <w:rPr>
            <w:sz w:val="24"/>
            <w:szCs w:val="24"/>
            <w:lang w:val="en-GB"/>
          </w:rPr>
          <w:tab/>
        </w:r>
        <w:r w:rsidRPr="004F2441" w:rsidDel="0069794E">
          <w:rPr>
            <w:sz w:val="24"/>
            <w:szCs w:val="24"/>
            <w:lang w:val="en-GB"/>
          </w:rPr>
          <w:tab/>
          <w:delText xml:space="preserve">- </w:delText>
        </w:r>
        <w:r w:rsidR="00813E29" w:rsidRPr="004F2441" w:rsidDel="0069794E">
          <w:rPr>
            <w:sz w:val="24"/>
            <w:szCs w:val="24"/>
            <w:lang w:val="en-GB"/>
          </w:rPr>
          <w:delText xml:space="preserve">Neutral </w:delText>
        </w:r>
        <w:r w:rsidR="00F6333D" w:rsidRPr="004F2441" w:rsidDel="0069794E">
          <w:rPr>
            <w:sz w:val="24"/>
            <w:szCs w:val="24"/>
          </w:rPr>
          <w:delText>Bushing</w:delText>
        </w:r>
        <w:r w:rsidR="00205BF2" w:rsidRPr="004F2441" w:rsidDel="0069794E">
          <w:rPr>
            <w:sz w:val="24"/>
            <w:szCs w:val="24"/>
            <w:lang w:val="en-GB"/>
          </w:rPr>
          <w:tab/>
        </w:r>
        <w:r w:rsidR="00205BF2" w:rsidRPr="004F2441" w:rsidDel="0069794E">
          <w:rPr>
            <w:sz w:val="24"/>
            <w:szCs w:val="24"/>
            <w:lang w:val="en-GB"/>
          </w:rPr>
          <w:tab/>
          <w:delText xml:space="preserve"> 123KV</w:delText>
        </w:r>
        <w:r w:rsidRPr="004F2441" w:rsidDel="0069794E">
          <w:rPr>
            <w:sz w:val="24"/>
            <w:szCs w:val="24"/>
            <w:lang w:val="en-GB"/>
          </w:rPr>
          <w:delText xml:space="preserve">    </w:delText>
        </w:r>
        <w:r w:rsidRPr="004F2441" w:rsidDel="0069794E">
          <w:rPr>
            <w:sz w:val="24"/>
            <w:szCs w:val="24"/>
          </w:rPr>
          <w:delText>LI</w:delText>
        </w:r>
        <w:r w:rsidRPr="004F2441" w:rsidDel="0069794E">
          <w:rPr>
            <w:sz w:val="24"/>
            <w:szCs w:val="24"/>
            <w:lang w:val="en-GB"/>
          </w:rPr>
          <w:delText>/</w:delText>
        </w:r>
        <w:r w:rsidRPr="004F2441" w:rsidDel="0069794E">
          <w:rPr>
            <w:sz w:val="24"/>
            <w:szCs w:val="24"/>
          </w:rPr>
          <w:delText>AC</w:delText>
        </w:r>
        <w:r w:rsidRPr="004F2441" w:rsidDel="0069794E">
          <w:rPr>
            <w:sz w:val="24"/>
            <w:szCs w:val="24"/>
            <w:lang w:val="en-GB"/>
          </w:rPr>
          <w:delText xml:space="preserve">   </w:delText>
        </w:r>
        <w:r w:rsidR="00F6333D" w:rsidRPr="004F2441" w:rsidDel="0069794E">
          <w:rPr>
            <w:sz w:val="24"/>
            <w:szCs w:val="24"/>
            <w:lang w:val="en-GB"/>
          </w:rPr>
          <w:tab/>
        </w:r>
        <w:r w:rsidR="00205BF2" w:rsidRPr="004F2441" w:rsidDel="0069794E">
          <w:rPr>
            <w:sz w:val="24"/>
            <w:szCs w:val="24"/>
            <w:lang w:val="en-GB"/>
          </w:rPr>
          <w:delText xml:space="preserve">:   </w:delText>
        </w:r>
        <w:r w:rsidR="00A12357" w:rsidDel="0069794E">
          <w:rPr>
            <w:sz w:val="24"/>
            <w:szCs w:val="24"/>
            <w:lang w:val="en-GB"/>
          </w:rPr>
          <w:delText>5</w:delText>
        </w:r>
        <w:r w:rsidR="00205BF2" w:rsidRPr="004F2441" w:rsidDel="0069794E">
          <w:rPr>
            <w:sz w:val="24"/>
            <w:szCs w:val="24"/>
            <w:lang w:val="en-GB"/>
          </w:rPr>
          <w:delText>50/</w:delText>
        </w:r>
        <w:r w:rsidR="006513AB" w:rsidDel="0069794E">
          <w:rPr>
            <w:sz w:val="24"/>
            <w:szCs w:val="24"/>
            <w:lang w:val="en-GB"/>
          </w:rPr>
          <w:delText>2</w:delText>
        </w:r>
        <w:r w:rsidR="00A12357" w:rsidDel="0069794E">
          <w:rPr>
            <w:sz w:val="24"/>
            <w:szCs w:val="24"/>
            <w:lang w:val="en-GB"/>
          </w:rPr>
          <w:delText>5</w:delText>
        </w:r>
        <w:r w:rsidR="00205BF2" w:rsidRPr="004F2441" w:rsidDel="0069794E">
          <w:rPr>
            <w:sz w:val="24"/>
            <w:szCs w:val="24"/>
            <w:lang w:val="en-GB"/>
          </w:rPr>
          <w:delText>5</w:delText>
        </w:r>
        <w:r w:rsidRPr="004F2441" w:rsidDel="0069794E">
          <w:rPr>
            <w:sz w:val="24"/>
            <w:szCs w:val="24"/>
            <w:lang w:val="en-GB"/>
          </w:rPr>
          <w:delText>kV</w:delText>
        </w:r>
      </w:del>
    </w:p>
    <w:p w:rsidR="003430D2" w:rsidRPr="004F2441" w:rsidDel="0069794E" w:rsidRDefault="003430D2" w:rsidP="003430D2">
      <w:pPr>
        <w:ind w:right="-1050"/>
        <w:jc w:val="both"/>
        <w:rPr>
          <w:del w:id="274" w:author="Καρμίρης Αγγελος" w:date="2020-01-03T10:45:00Z"/>
          <w:sz w:val="24"/>
          <w:szCs w:val="24"/>
          <w:lang w:val="en-GB"/>
        </w:rPr>
      </w:pPr>
    </w:p>
    <w:p w:rsidR="003430D2" w:rsidRPr="004F2441" w:rsidDel="0069794E" w:rsidRDefault="003430D2" w:rsidP="003430D2">
      <w:pPr>
        <w:ind w:right="-1050"/>
        <w:jc w:val="both"/>
        <w:rPr>
          <w:del w:id="275" w:author="Καρμίρης Αγγελος" w:date="2020-01-03T10:45:00Z"/>
          <w:sz w:val="24"/>
          <w:szCs w:val="24"/>
          <w:lang w:val="en-GB"/>
        </w:rPr>
      </w:pPr>
      <w:del w:id="276" w:author="Καρμίρης Αγγελος" w:date="2020-01-03T10:45:00Z">
        <w:r w:rsidRPr="004F2441" w:rsidDel="0069794E">
          <w:rPr>
            <w:sz w:val="24"/>
            <w:szCs w:val="24"/>
            <w:lang w:val="en-GB"/>
          </w:rPr>
          <w:tab/>
        </w:r>
        <w:r w:rsidRPr="004F2441" w:rsidDel="0069794E">
          <w:rPr>
            <w:sz w:val="24"/>
            <w:szCs w:val="24"/>
            <w:lang w:val="en-GB"/>
          </w:rPr>
          <w:tab/>
          <w:delText xml:space="preserve">- </w:delText>
        </w:r>
        <w:r w:rsidRPr="004F2441" w:rsidDel="0069794E">
          <w:rPr>
            <w:sz w:val="24"/>
            <w:szCs w:val="24"/>
          </w:rPr>
          <w:delText>L</w:delText>
        </w:r>
        <w:r w:rsidR="00F6333D" w:rsidRPr="004F2441" w:rsidDel="0069794E">
          <w:rPr>
            <w:sz w:val="24"/>
            <w:szCs w:val="24"/>
          </w:rPr>
          <w:delText>V l</w:delText>
        </w:r>
        <w:r w:rsidRPr="004F2441" w:rsidDel="0069794E">
          <w:rPr>
            <w:sz w:val="24"/>
            <w:szCs w:val="24"/>
          </w:rPr>
          <w:delText>ine</w:delText>
        </w:r>
        <w:r w:rsidRPr="004F2441" w:rsidDel="0069794E">
          <w:rPr>
            <w:sz w:val="24"/>
            <w:szCs w:val="24"/>
            <w:lang w:val="en-GB"/>
          </w:rPr>
          <w:delText xml:space="preserve"> </w:delText>
        </w:r>
        <w:r w:rsidRPr="004F2441" w:rsidDel="0069794E">
          <w:rPr>
            <w:sz w:val="24"/>
            <w:szCs w:val="24"/>
          </w:rPr>
          <w:delText>terminal</w:delText>
        </w:r>
        <w:r w:rsidR="00595680" w:rsidRPr="004F2441" w:rsidDel="0069794E">
          <w:rPr>
            <w:sz w:val="24"/>
            <w:szCs w:val="24"/>
          </w:rPr>
          <w:delText>s</w:delText>
        </w:r>
        <w:r w:rsidRPr="004F2441" w:rsidDel="0069794E">
          <w:rPr>
            <w:sz w:val="24"/>
            <w:szCs w:val="24"/>
            <w:lang w:val="en-GB"/>
          </w:rPr>
          <w:tab/>
          <w:delText xml:space="preserve">  </w:delText>
        </w:r>
        <w:r w:rsidR="003D725C" w:rsidRPr="004F2441" w:rsidDel="0069794E">
          <w:rPr>
            <w:sz w:val="24"/>
            <w:szCs w:val="24"/>
            <w:lang w:val="en-GB"/>
          </w:rPr>
          <w:delText xml:space="preserve">           </w:delText>
        </w:r>
        <w:r w:rsidR="00205BF2" w:rsidRPr="004F2441" w:rsidDel="0069794E">
          <w:rPr>
            <w:sz w:val="24"/>
            <w:szCs w:val="24"/>
            <w:lang w:val="en-GB"/>
          </w:rPr>
          <w:delText>52</w:delText>
        </w:r>
        <w:r w:rsidR="003D725C" w:rsidRPr="004F2441" w:rsidDel="0069794E">
          <w:rPr>
            <w:sz w:val="24"/>
            <w:szCs w:val="24"/>
            <w:lang w:val="en-GB"/>
          </w:rPr>
          <w:delText xml:space="preserve">kV      </w:delText>
        </w:r>
        <w:r w:rsidRPr="004F2441" w:rsidDel="0069794E">
          <w:rPr>
            <w:sz w:val="24"/>
            <w:szCs w:val="24"/>
          </w:rPr>
          <w:delText>LI</w:delText>
        </w:r>
        <w:r w:rsidR="00CF1D93" w:rsidDel="0069794E">
          <w:rPr>
            <w:sz w:val="24"/>
            <w:szCs w:val="24"/>
          </w:rPr>
          <w:delText>/LIC</w:delText>
        </w:r>
        <w:r w:rsidRPr="004F2441" w:rsidDel="0069794E">
          <w:rPr>
            <w:sz w:val="24"/>
            <w:szCs w:val="24"/>
            <w:lang w:val="en-GB"/>
          </w:rPr>
          <w:delText>/</w:delText>
        </w:r>
        <w:r w:rsidRPr="004F2441" w:rsidDel="0069794E">
          <w:rPr>
            <w:sz w:val="24"/>
            <w:szCs w:val="24"/>
          </w:rPr>
          <w:delText>AC</w:delText>
        </w:r>
        <w:r w:rsidR="003D725C" w:rsidRPr="004F2441" w:rsidDel="0069794E">
          <w:rPr>
            <w:sz w:val="24"/>
            <w:szCs w:val="24"/>
            <w:lang w:val="en-GB"/>
          </w:rPr>
          <w:delText xml:space="preserve">  </w:delText>
        </w:r>
        <w:r w:rsidR="00205BF2" w:rsidRPr="004F2441" w:rsidDel="0069794E">
          <w:rPr>
            <w:sz w:val="24"/>
            <w:szCs w:val="24"/>
            <w:lang w:val="en-GB"/>
          </w:rPr>
          <w:delText xml:space="preserve"> </w:delText>
        </w:r>
        <w:r w:rsidRPr="004F2441" w:rsidDel="0069794E">
          <w:rPr>
            <w:sz w:val="24"/>
            <w:szCs w:val="24"/>
            <w:lang w:val="en-GB"/>
          </w:rPr>
          <w:delText>:    250</w:delText>
        </w:r>
        <w:r w:rsidR="00CB1B1F" w:rsidDel="0069794E">
          <w:rPr>
            <w:sz w:val="24"/>
            <w:szCs w:val="24"/>
            <w:lang w:val="en-GB"/>
          </w:rPr>
          <w:delText>/275</w:delText>
        </w:r>
        <w:r w:rsidRPr="004F2441" w:rsidDel="0069794E">
          <w:rPr>
            <w:sz w:val="24"/>
            <w:szCs w:val="24"/>
            <w:lang w:val="en-GB"/>
          </w:rPr>
          <w:delText>/95 kV</w:delText>
        </w:r>
      </w:del>
    </w:p>
    <w:p w:rsidR="003430D2" w:rsidRPr="004F2441" w:rsidDel="0069794E" w:rsidRDefault="003430D2" w:rsidP="003430D2">
      <w:pPr>
        <w:ind w:right="-1050"/>
        <w:jc w:val="both"/>
        <w:rPr>
          <w:del w:id="277" w:author="Καρμίρης Αγγελος" w:date="2020-01-03T10:45:00Z"/>
          <w:sz w:val="24"/>
          <w:szCs w:val="24"/>
          <w:lang w:val="en-GB"/>
        </w:rPr>
      </w:pPr>
      <w:del w:id="278" w:author="Καρμίρης Αγγελος" w:date="2020-01-03T10:45:00Z">
        <w:r w:rsidRPr="004F2441" w:rsidDel="0069794E">
          <w:rPr>
            <w:sz w:val="24"/>
            <w:szCs w:val="24"/>
            <w:lang w:val="en-GB"/>
          </w:rPr>
          <w:tab/>
        </w:r>
        <w:r w:rsidRPr="004F2441" w:rsidDel="0069794E">
          <w:rPr>
            <w:sz w:val="24"/>
            <w:szCs w:val="24"/>
            <w:lang w:val="en-GB"/>
          </w:rPr>
          <w:tab/>
          <w:delText xml:space="preserve">- </w:delText>
        </w:r>
        <w:r w:rsidR="00F6333D" w:rsidRPr="004F2441" w:rsidDel="0069794E">
          <w:rPr>
            <w:sz w:val="24"/>
            <w:szCs w:val="24"/>
          </w:rPr>
          <w:delText xml:space="preserve">LV </w:delText>
        </w:r>
        <w:r w:rsidR="002B682D" w:rsidRPr="004F2441" w:rsidDel="0069794E">
          <w:rPr>
            <w:sz w:val="24"/>
            <w:szCs w:val="24"/>
          </w:rPr>
          <w:delText>Bushing</w:delText>
        </w:r>
        <w:r w:rsidR="00595680" w:rsidRPr="004F2441" w:rsidDel="0069794E">
          <w:rPr>
            <w:sz w:val="24"/>
            <w:szCs w:val="24"/>
          </w:rPr>
          <w:delText>s</w:delText>
        </w:r>
        <w:r w:rsidR="00F6333D" w:rsidRPr="004F2441" w:rsidDel="0069794E">
          <w:rPr>
            <w:sz w:val="24"/>
            <w:szCs w:val="24"/>
            <w:lang w:val="en-GB"/>
          </w:rPr>
          <w:tab/>
          <w:delText xml:space="preserve">  </w:delText>
        </w:r>
        <w:r w:rsidR="00595680" w:rsidRPr="004F2441" w:rsidDel="0069794E">
          <w:rPr>
            <w:sz w:val="24"/>
            <w:szCs w:val="24"/>
            <w:lang w:val="en-GB"/>
          </w:rPr>
          <w:tab/>
        </w:r>
        <w:r w:rsidR="00205BF2" w:rsidRPr="004F2441" w:rsidDel="0069794E">
          <w:rPr>
            <w:sz w:val="24"/>
            <w:szCs w:val="24"/>
            <w:lang w:val="en-GB"/>
          </w:rPr>
          <w:delText xml:space="preserve">    </w:delText>
        </w:r>
        <w:r w:rsidR="00CB1B1F" w:rsidDel="0069794E">
          <w:rPr>
            <w:sz w:val="24"/>
            <w:szCs w:val="24"/>
            <w:lang w:val="en-GB"/>
          </w:rPr>
          <w:delText xml:space="preserve">         </w:delText>
        </w:r>
        <w:r w:rsidR="00205BF2" w:rsidRPr="004F2441" w:rsidDel="0069794E">
          <w:rPr>
            <w:sz w:val="24"/>
            <w:szCs w:val="24"/>
            <w:lang w:val="en-GB"/>
          </w:rPr>
          <w:delText>52</w:delText>
        </w:r>
        <w:r w:rsidR="003D725C" w:rsidRPr="004F2441" w:rsidDel="0069794E">
          <w:rPr>
            <w:sz w:val="24"/>
            <w:szCs w:val="24"/>
            <w:lang w:val="en-GB"/>
          </w:rPr>
          <w:delText xml:space="preserve">kV   </w:delText>
        </w:r>
        <w:r w:rsidR="00F6333D" w:rsidRPr="004F2441" w:rsidDel="0069794E">
          <w:rPr>
            <w:sz w:val="24"/>
            <w:szCs w:val="24"/>
            <w:lang w:val="en-GB"/>
          </w:rPr>
          <w:delText xml:space="preserve">  </w:delText>
        </w:r>
        <w:r w:rsidRPr="004F2441" w:rsidDel="0069794E">
          <w:rPr>
            <w:sz w:val="24"/>
            <w:szCs w:val="24"/>
            <w:lang w:val="en-GB"/>
          </w:rPr>
          <w:delText xml:space="preserve"> </w:delText>
        </w:r>
        <w:r w:rsidR="00CB1B1F" w:rsidDel="0069794E">
          <w:rPr>
            <w:sz w:val="24"/>
            <w:szCs w:val="24"/>
            <w:lang w:val="en-GB"/>
          </w:rPr>
          <w:delText xml:space="preserve">   </w:delText>
        </w:r>
        <w:r w:rsidRPr="004F2441" w:rsidDel="0069794E">
          <w:rPr>
            <w:sz w:val="24"/>
            <w:szCs w:val="24"/>
          </w:rPr>
          <w:delText>LI</w:delText>
        </w:r>
        <w:r w:rsidRPr="004F2441" w:rsidDel="0069794E">
          <w:rPr>
            <w:sz w:val="24"/>
            <w:szCs w:val="24"/>
            <w:lang w:val="en-GB"/>
          </w:rPr>
          <w:delText>/</w:delText>
        </w:r>
        <w:r w:rsidRPr="004F2441" w:rsidDel="0069794E">
          <w:rPr>
            <w:sz w:val="24"/>
            <w:szCs w:val="24"/>
          </w:rPr>
          <w:delText>AC</w:delText>
        </w:r>
        <w:r w:rsidRPr="004F2441" w:rsidDel="0069794E">
          <w:rPr>
            <w:sz w:val="24"/>
            <w:szCs w:val="24"/>
            <w:lang w:val="en-GB"/>
          </w:rPr>
          <w:delText xml:space="preserve">     </w:delText>
        </w:r>
        <w:r w:rsidR="00CB1B1F" w:rsidDel="0069794E">
          <w:rPr>
            <w:sz w:val="24"/>
            <w:szCs w:val="24"/>
          </w:rPr>
          <w:delText xml:space="preserve">  </w:delText>
        </w:r>
        <w:r w:rsidRPr="004F2441" w:rsidDel="0069794E">
          <w:rPr>
            <w:sz w:val="24"/>
            <w:szCs w:val="24"/>
            <w:lang w:val="en-GB"/>
          </w:rPr>
          <w:delText>:    250/</w:delText>
        </w:r>
        <w:r w:rsidR="001317A3" w:rsidDel="0069794E">
          <w:rPr>
            <w:sz w:val="24"/>
            <w:szCs w:val="24"/>
            <w:lang w:val="en-GB"/>
          </w:rPr>
          <w:delText>10</w:delText>
        </w:r>
        <w:r w:rsidR="00205BF2" w:rsidRPr="004F2441" w:rsidDel="0069794E">
          <w:rPr>
            <w:sz w:val="24"/>
            <w:szCs w:val="24"/>
            <w:lang w:val="en-GB"/>
          </w:rPr>
          <w:delText>5</w:delText>
        </w:r>
        <w:r w:rsidRPr="004F2441" w:rsidDel="0069794E">
          <w:rPr>
            <w:sz w:val="24"/>
            <w:szCs w:val="24"/>
            <w:lang w:val="en-GB"/>
          </w:rPr>
          <w:delText xml:space="preserve"> </w:delText>
        </w:r>
        <w:r w:rsidR="00A67576" w:rsidRPr="004F2441" w:rsidDel="0069794E">
          <w:rPr>
            <w:sz w:val="24"/>
            <w:szCs w:val="24"/>
            <w:lang w:val="en-GB"/>
          </w:rPr>
          <w:delText>kV</w:delText>
        </w:r>
      </w:del>
    </w:p>
    <w:p w:rsidR="00205BF2" w:rsidRPr="004F2441" w:rsidDel="0069794E" w:rsidRDefault="00205BF2" w:rsidP="003430D2">
      <w:pPr>
        <w:ind w:right="-1050"/>
        <w:jc w:val="both"/>
        <w:rPr>
          <w:del w:id="279" w:author="Καρμίρης Αγγελος" w:date="2020-01-03T10:45:00Z"/>
          <w:sz w:val="24"/>
          <w:szCs w:val="24"/>
          <w:lang w:val="en-GB"/>
        </w:rPr>
      </w:pPr>
    </w:p>
    <w:p w:rsidR="002F21DB" w:rsidRPr="004F2441" w:rsidDel="0069794E" w:rsidRDefault="002F21DB" w:rsidP="000124D3">
      <w:pPr>
        <w:numPr>
          <w:ilvl w:val="1"/>
          <w:numId w:val="2"/>
        </w:numPr>
        <w:tabs>
          <w:tab w:val="clear" w:pos="2145"/>
          <w:tab w:val="num" w:pos="1134"/>
        </w:tabs>
        <w:ind w:hanging="1436"/>
        <w:jc w:val="both"/>
        <w:rPr>
          <w:del w:id="280" w:author="Καρμίρης Αγγελος" w:date="2020-01-03T10:45:00Z"/>
          <w:b/>
          <w:bCs/>
          <w:sz w:val="24"/>
          <w:szCs w:val="24"/>
          <w:u w:val="single"/>
        </w:rPr>
      </w:pPr>
      <w:del w:id="281" w:author="Καρμίρης Αγγελος" w:date="2020-01-03T10:45:00Z">
        <w:r w:rsidRPr="004F2441" w:rsidDel="0069794E">
          <w:rPr>
            <w:b/>
            <w:bCs/>
            <w:sz w:val="24"/>
            <w:szCs w:val="24"/>
            <w:u w:val="single"/>
          </w:rPr>
          <w:delText>Short circuit withstand capability</w:delText>
        </w:r>
      </w:del>
    </w:p>
    <w:p w:rsidR="002F21DB" w:rsidRPr="004F2441" w:rsidDel="0069794E" w:rsidRDefault="002F21DB" w:rsidP="002F21DB">
      <w:pPr>
        <w:ind w:left="1418" w:hanging="1418"/>
        <w:jc w:val="both"/>
        <w:rPr>
          <w:del w:id="282" w:author="Καρμίρης Αγγελος" w:date="2020-01-03T10:45:00Z"/>
          <w:sz w:val="16"/>
          <w:szCs w:val="16"/>
        </w:rPr>
      </w:pPr>
    </w:p>
    <w:p w:rsidR="00EF6DF7" w:rsidDel="0069794E" w:rsidRDefault="00595680" w:rsidP="009B1B37">
      <w:pPr>
        <w:ind w:left="1418" w:hanging="1418"/>
        <w:jc w:val="both"/>
        <w:rPr>
          <w:del w:id="283" w:author="Καρμίρης Αγγελος" w:date="2020-01-03T10:45:00Z"/>
          <w:sz w:val="24"/>
          <w:szCs w:val="24"/>
          <w:lang w:val="en-GB"/>
        </w:rPr>
      </w:pPr>
      <w:del w:id="284" w:author="Καρμίρης Αγγελος" w:date="2020-01-03T10:45:00Z">
        <w:r w:rsidRPr="004F2441" w:rsidDel="0069794E">
          <w:rPr>
            <w:sz w:val="24"/>
            <w:szCs w:val="24"/>
          </w:rPr>
          <w:tab/>
        </w:r>
        <w:r w:rsidRPr="004F2441" w:rsidDel="0069794E">
          <w:rPr>
            <w:sz w:val="24"/>
            <w:szCs w:val="24"/>
          </w:rPr>
          <w:tab/>
          <w:delText>Auto-transformer</w:delText>
        </w:r>
        <w:r w:rsidR="002F21DB" w:rsidRPr="004F2441" w:rsidDel="0069794E">
          <w:rPr>
            <w:sz w:val="24"/>
            <w:szCs w:val="24"/>
          </w:rPr>
          <w:delText xml:space="preserve"> shall be capable of withstandin</w:delText>
        </w:r>
        <w:r w:rsidR="00EE61AF" w:rsidDel="0069794E">
          <w:rPr>
            <w:sz w:val="24"/>
            <w:szCs w:val="24"/>
          </w:rPr>
          <w:delText xml:space="preserve">g under service conditions for </w:delText>
        </w:r>
        <w:r w:rsidR="00EE61AF" w:rsidRPr="00EE61AF" w:rsidDel="0069794E">
          <w:rPr>
            <w:sz w:val="24"/>
            <w:szCs w:val="24"/>
            <w:lang w:val="en-GB"/>
          </w:rPr>
          <w:delText>2</w:delText>
        </w:r>
        <w:r w:rsidR="00EE61AF" w:rsidDel="0069794E">
          <w:rPr>
            <w:sz w:val="24"/>
            <w:szCs w:val="24"/>
          </w:rPr>
          <w:delText xml:space="preserve"> (two</w:delText>
        </w:r>
        <w:r w:rsidR="002F21DB" w:rsidRPr="004F2441" w:rsidDel="0069794E">
          <w:rPr>
            <w:sz w:val="24"/>
            <w:szCs w:val="24"/>
          </w:rPr>
          <w:delText>) seconds, on any tap-set</w:delText>
        </w:r>
        <w:r w:rsidRPr="004F2441" w:rsidDel="0069794E">
          <w:rPr>
            <w:sz w:val="24"/>
            <w:szCs w:val="24"/>
          </w:rPr>
          <w:delText>ting, short circuit</w:delText>
        </w:r>
        <w:r w:rsidR="002F21DB" w:rsidRPr="004F2441" w:rsidDel="0069794E">
          <w:rPr>
            <w:sz w:val="24"/>
            <w:szCs w:val="24"/>
          </w:rPr>
          <w:delText xml:space="preserve"> at the terminals of any winding without </w:delText>
        </w:r>
        <w:r w:rsidR="0096672E" w:rsidRPr="004F2441" w:rsidDel="0069794E">
          <w:rPr>
            <w:sz w:val="24"/>
            <w:szCs w:val="24"/>
          </w:rPr>
          <w:delText>being damaged</w:delText>
        </w:r>
        <w:r w:rsidR="002F21DB" w:rsidRPr="004F2441" w:rsidDel="0069794E">
          <w:rPr>
            <w:sz w:val="24"/>
            <w:szCs w:val="24"/>
          </w:rPr>
          <w:delText xml:space="preserve"> due to excessive forces or thermal effects.</w:delText>
        </w:r>
        <w:r w:rsidR="00BD0DB5" w:rsidRPr="00BD0DB5" w:rsidDel="0069794E">
          <w:rPr>
            <w:sz w:val="24"/>
            <w:szCs w:val="24"/>
          </w:rPr>
          <w:delText xml:space="preserve"> </w:delText>
        </w:r>
        <w:r w:rsidR="00BD0DB5" w:rsidDel="0069794E">
          <w:rPr>
            <w:sz w:val="24"/>
            <w:szCs w:val="24"/>
          </w:rPr>
          <w:delText xml:space="preserve">The thermal ability of the autotransformers to withstand short circuit shall be demonstrated by calculation, in accordance with </w:delText>
        </w:r>
        <w:r w:rsidR="00BD0DB5" w:rsidDel="0069794E">
          <w:rPr>
            <w:sz w:val="24"/>
            <w:szCs w:val="24"/>
            <w:lang w:val="el-GR"/>
          </w:rPr>
          <w:delText>ΙΕ</w:delText>
        </w:r>
        <w:r w:rsidR="00BD0DB5" w:rsidDel="0069794E">
          <w:rPr>
            <w:sz w:val="24"/>
            <w:szCs w:val="24"/>
          </w:rPr>
          <w:delText>C</w:delText>
        </w:r>
        <w:r w:rsidR="00BD0DB5" w:rsidDel="0069794E">
          <w:rPr>
            <w:sz w:val="24"/>
            <w:szCs w:val="24"/>
            <w:lang w:val="en-GB"/>
          </w:rPr>
          <w:delText xml:space="preserve"> </w:delText>
        </w:r>
        <w:r w:rsidR="00BD0DB5" w:rsidRPr="004E42C7" w:rsidDel="0069794E">
          <w:rPr>
            <w:sz w:val="24"/>
            <w:szCs w:val="24"/>
            <w:lang w:val="en-GB"/>
          </w:rPr>
          <w:delText>6007</w:delText>
        </w:r>
        <w:r w:rsidR="00BD0DB5" w:rsidDel="0069794E">
          <w:rPr>
            <w:sz w:val="24"/>
            <w:szCs w:val="24"/>
            <w:lang w:val="en-GB"/>
          </w:rPr>
          <w:delText xml:space="preserve">6-5. </w:delText>
        </w:r>
        <w:r w:rsidR="004E42C7" w:rsidDel="0069794E">
          <w:rPr>
            <w:sz w:val="24"/>
            <w:szCs w:val="24"/>
          </w:rPr>
          <w:delText xml:space="preserve"> The </w:delText>
        </w:r>
        <w:r w:rsidR="0039343D" w:rsidDel="0069794E">
          <w:rPr>
            <w:sz w:val="24"/>
            <w:szCs w:val="24"/>
          </w:rPr>
          <w:delText>dynamic</w:delText>
        </w:r>
        <w:r w:rsidR="004E42C7" w:rsidDel="0069794E">
          <w:rPr>
            <w:sz w:val="24"/>
            <w:szCs w:val="24"/>
          </w:rPr>
          <w:delText xml:space="preserve"> ability of the autotransformers to withstand short circuit shall be demonstrated by calculation</w:delText>
        </w:r>
        <w:r w:rsidR="0039343D" w:rsidDel="0069794E">
          <w:rPr>
            <w:sz w:val="24"/>
            <w:szCs w:val="24"/>
          </w:rPr>
          <w:delText xml:space="preserve"> or</w:delText>
        </w:r>
        <w:r w:rsidR="00BD0DB5" w:rsidDel="0069794E">
          <w:rPr>
            <w:sz w:val="24"/>
            <w:szCs w:val="24"/>
          </w:rPr>
          <w:delText xml:space="preserve"> by</w:delText>
        </w:r>
        <w:r w:rsidR="0039343D" w:rsidDel="0069794E">
          <w:rPr>
            <w:sz w:val="24"/>
            <w:szCs w:val="24"/>
          </w:rPr>
          <w:delText xml:space="preserve"> the performance of a special test,</w:delText>
        </w:r>
        <w:r w:rsidR="004E42C7" w:rsidDel="0069794E">
          <w:rPr>
            <w:sz w:val="24"/>
            <w:szCs w:val="24"/>
          </w:rPr>
          <w:delText xml:space="preserve"> in accordance with </w:delText>
        </w:r>
        <w:r w:rsidR="004E42C7" w:rsidDel="0069794E">
          <w:rPr>
            <w:sz w:val="24"/>
            <w:szCs w:val="24"/>
            <w:lang w:val="el-GR"/>
          </w:rPr>
          <w:delText>ΙΕ</w:delText>
        </w:r>
        <w:r w:rsidR="004E42C7" w:rsidDel="0069794E">
          <w:rPr>
            <w:sz w:val="24"/>
            <w:szCs w:val="24"/>
          </w:rPr>
          <w:delText>C</w:delText>
        </w:r>
        <w:r w:rsidR="0039343D" w:rsidDel="0069794E">
          <w:rPr>
            <w:sz w:val="24"/>
            <w:szCs w:val="24"/>
            <w:lang w:val="en-GB"/>
          </w:rPr>
          <w:delText xml:space="preserve"> </w:delText>
        </w:r>
        <w:r w:rsidR="004E42C7" w:rsidRPr="004E42C7" w:rsidDel="0069794E">
          <w:rPr>
            <w:sz w:val="24"/>
            <w:szCs w:val="24"/>
            <w:lang w:val="en-GB"/>
          </w:rPr>
          <w:delText>6007</w:delText>
        </w:r>
        <w:r w:rsidR="008A1772" w:rsidDel="0069794E">
          <w:rPr>
            <w:sz w:val="24"/>
            <w:szCs w:val="24"/>
            <w:lang w:val="en-GB"/>
          </w:rPr>
          <w:delText>6-5</w:delText>
        </w:r>
        <w:r w:rsidR="004E42C7" w:rsidDel="0069794E">
          <w:rPr>
            <w:sz w:val="24"/>
            <w:szCs w:val="24"/>
            <w:lang w:val="en-GB"/>
          </w:rPr>
          <w:delText xml:space="preserve">. For the </w:delText>
        </w:r>
        <w:r w:rsidR="00EF6DF7" w:rsidDel="0069794E">
          <w:rPr>
            <w:sz w:val="24"/>
            <w:szCs w:val="24"/>
            <w:lang w:val="en-GB"/>
          </w:rPr>
          <w:delText xml:space="preserve">above </w:delText>
        </w:r>
        <w:r w:rsidR="004E42C7" w:rsidDel="0069794E">
          <w:rPr>
            <w:sz w:val="24"/>
            <w:szCs w:val="24"/>
            <w:lang w:val="en-GB"/>
          </w:rPr>
          <w:delText>calculation</w:delText>
        </w:r>
        <w:r w:rsidR="00EF6DF7" w:rsidDel="0069794E">
          <w:rPr>
            <w:sz w:val="24"/>
            <w:szCs w:val="24"/>
            <w:lang w:val="en-GB"/>
          </w:rPr>
          <w:delText>s and the test, the network short circuit levels and Z</w:delText>
        </w:r>
        <w:r w:rsidR="00EF6DF7" w:rsidDel="0069794E">
          <w:rPr>
            <w:sz w:val="24"/>
            <w:szCs w:val="24"/>
            <w:vertAlign w:val="subscript"/>
            <w:lang w:val="en-GB"/>
          </w:rPr>
          <w:delText>0</w:delText>
        </w:r>
        <w:r w:rsidR="00EF6DF7" w:rsidDel="0069794E">
          <w:rPr>
            <w:sz w:val="24"/>
            <w:szCs w:val="24"/>
            <w:lang w:val="en-GB"/>
          </w:rPr>
          <w:delText>/Z</w:delText>
        </w:r>
        <w:r w:rsidR="000D735B" w:rsidDel="0069794E">
          <w:rPr>
            <w:sz w:val="24"/>
            <w:szCs w:val="24"/>
            <w:vertAlign w:val="subscript"/>
            <w:lang w:val="en-GB"/>
          </w:rPr>
          <w:delText>+</w:delText>
        </w:r>
        <w:r w:rsidR="003D61BF" w:rsidDel="0069794E">
          <w:rPr>
            <w:sz w:val="24"/>
            <w:szCs w:val="24"/>
            <w:lang w:val="en-GB"/>
          </w:rPr>
          <w:delText xml:space="preserve"> </w:delText>
        </w:r>
        <w:r w:rsidR="003D61BF" w:rsidDel="0069794E">
          <w:rPr>
            <w:sz w:val="24"/>
            <w:szCs w:val="24"/>
          </w:rPr>
          <w:delText>ratio ranges</w:delText>
        </w:r>
        <w:r w:rsidR="00EF6DF7" w:rsidDel="0069794E">
          <w:rPr>
            <w:sz w:val="24"/>
            <w:szCs w:val="24"/>
            <w:lang w:val="en-GB"/>
          </w:rPr>
          <w:delText xml:space="preserve"> will be taken into account, as </w:delText>
        </w:r>
        <w:r w:rsidR="003D61BF" w:rsidDel="0069794E">
          <w:rPr>
            <w:sz w:val="24"/>
            <w:szCs w:val="24"/>
          </w:rPr>
          <w:delText xml:space="preserve">they are </w:delText>
        </w:r>
        <w:r w:rsidR="00EF6DF7" w:rsidDel="0069794E">
          <w:rPr>
            <w:sz w:val="24"/>
            <w:szCs w:val="24"/>
            <w:lang w:val="en-GB"/>
          </w:rPr>
          <w:delText>stated in par.</w:delText>
        </w:r>
        <w:r w:rsidR="003D61BF" w:rsidDel="0069794E">
          <w:rPr>
            <w:sz w:val="24"/>
            <w:szCs w:val="24"/>
            <w:lang w:val="en-GB"/>
          </w:rPr>
          <w:delText xml:space="preserve"> </w:delText>
        </w:r>
        <w:r w:rsidR="00EF6DF7" w:rsidDel="0069794E">
          <w:rPr>
            <w:sz w:val="24"/>
            <w:szCs w:val="24"/>
            <w:lang w:val="en-GB"/>
          </w:rPr>
          <w:delText xml:space="preserve">IV. The fault will be fed simultaneously </w:delText>
        </w:r>
        <w:r w:rsidR="003D61BF" w:rsidDel="0069794E">
          <w:rPr>
            <w:sz w:val="24"/>
            <w:szCs w:val="24"/>
            <w:lang w:val="en-GB"/>
          </w:rPr>
          <w:delText xml:space="preserve">from both 150kV and 400kV </w:delText>
        </w:r>
        <w:r w:rsidR="003D61BF" w:rsidDel="0069794E">
          <w:rPr>
            <w:sz w:val="24"/>
            <w:szCs w:val="24"/>
          </w:rPr>
          <w:delText>network</w:delText>
        </w:r>
        <w:r w:rsidR="003D61BF" w:rsidDel="0069794E">
          <w:rPr>
            <w:sz w:val="24"/>
            <w:szCs w:val="24"/>
            <w:lang w:val="en-GB"/>
          </w:rPr>
          <w:delText xml:space="preserve">s, whereas the 30kV </w:delText>
        </w:r>
        <w:r w:rsidR="003D61BF" w:rsidDel="0069794E">
          <w:rPr>
            <w:sz w:val="24"/>
            <w:szCs w:val="24"/>
          </w:rPr>
          <w:delText>network</w:delText>
        </w:r>
        <w:r w:rsidR="00EF6DF7" w:rsidDel="0069794E">
          <w:rPr>
            <w:sz w:val="24"/>
            <w:szCs w:val="24"/>
            <w:lang w:val="en-GB"/>
          </w:rPr>
          <w:delText xml:space="preserve"> has not voltage sources other than the autotransformer under study. The following short circuit cases will be taken into account, following IEC 60076-8:</w:delText>
        </w:r>
      </w:del>
    </w:p>
    <w:p w:rsidR="00B46905" w:rsidDel="0069794E" w:rsidRDefault="00B46905" w:rsidP="00CF2DCF">
      <w:pPr>
        <w:pStyle w:val="ListParagraph"/>
        <w:numPr>
          <w:ilvl w:val="0"/>
          <w:numId w:val="37"/>
        </w:numPr>
        <w:jc w:val="both"/>
        <w:rPr>
          <w:del w:id="285" w:author="Καρμίρης Αγγελος" w:date="2020-01-03T10:45:00Z"/>
          <w:sz w:val="24"/>
          <w:szCs w:val="24"/>
          <w:lang w:val="en-GB"/>
        </w:rPr>
      </w:pPr>
      <w:del w:id="286" w:author="Καρμίρης Αγγελος" w:date="2020-01-03T10:45:00Z">
        <w:r w:rsidDel="0069794E">
          <w:rPr>
            <w:sz w:val="24"/>
            <w:szCs w:val="24"/>
            <w:lang w:val="en-GB"/>
          </w:rPr>
          <w:delText>Three-phase faults at HV, MV or LV terminals (3 cases)</w:delText>
        </w:r>
      </w:del>
    </w:p>
    <w:p w:rsidR="00B46905" w:rsidDel="0069794E" w:rsidRDefault="00B46905" w:rsidP="00CF2DCF">
      <w:pPr>
        <w:pStyle w:val="ListParagraph"/>
        <w:numPr>
          <w:ilvl w:val="0"/>
          <w:numId w:val="37"/>
        </w:numPr>
        <w:jc w:val="both"/>
        <w:rPr>
          <w:del w:id="287" w:author="Καρμίρης Αγγελος" w:date="2020-01-03T10:45:00Z"/>
          <w:sz w:val="24"/>
          <w:szCs w:val="24"/>
          <w:lang w:val="en-GB"/>
        </w:rPr>
      </w:pPr>
      <w:del w:id="288" w:author="Καρμίρης Αγγελος" w:date="2020-01-03T10:45:00Z">
        <w:r w:rsidDel="0069794E">
          <w:rPr>
            <w:sz w:val="24"/>
            <w:szCs w:val="24"/>
            <w:lang w:val="en-GB"/>
          </w:rPr>
          <w:delText>Single-phase to earth faults at HV or MV terminal (2 cases)</w:delText>
        </w:r>
      </w:del>
    </w:p>
    <w:p w:rsidR="00E87AA8" w:rsidDel="0069794E" w:rsidRDefault="00B46905" w:rsidP="00CF2DCF">
      <w:pPr>
        <w:pStyle w:val="ListParagraph"/>
        <w:numPr>
          <w:ilvl w:val="0"/>
          <w:numId w:val="37"/>
        </w:numPr>
        <w:jc w:val="both"/>
        <w:rPr>
          <w:del w:id="289" w:author="Καρμίρης Αγγελος" w:date="2020-01-03T10:45:00Z"/>
          <w:sz w:val="24"/>
          <w:szCs w:val="24"/>
          <w:lang w:val="en-GB"/>
        </w:rPr>
      </w:pPr>
      <w:del w:id="290" w:author="Καρμίρης Αγγελος" w:date="2020-01-03T10:45:00Z">
        <w:r w:rsidDel="0069794E">
          <w:rPr>
            <w:sz w:val="24"/>
            <w:szCs w:val="24"/>
            <w:lang w:val="en-GB"/>
          </w:rPr>
          <w:delText>Two-phase to earth faults at HV or MV terminals (2 cases)</w:delText>
        </w:r>
      </w:del>
    </w:p>
    <w:p w:rsidR="00813E29" w:rsidRPr="00CF2DCF" w:rsidDel="0069794E" w:rsidRDefault="006F50FD" w:rsidP="00CF2DCF">
      <w:pPr>
        <w:ind w:left="1440"/>
        <w:jc w:val="both"/>
        <w:rPr>
          <w:del w:id="291" w:author="Καρμίρης Αγγελος" w:date="2020-01-03T10:45:00Z"/>
          <w:sz w:val="24"/>
          <w:szCs w:val="24"/>
          <w:lang w:val="en-GB"/>
        </w:rPr>
      </w:pPr>
      <w:del w:id="292" w:author="Καρμίρης Αγγελος" w:date="2020-01-03T10:45:00Z">
        <w:r w:rsidDel="0069794E">
          <w:rPr>
            <w:sz w:val="24"/>
            <w:szCs w:val="24"/>
            <w:lang w:val="en-GB"/>
          </w:rPr>
          <w:delText>The short-circuit values</w:delText>
        </w:r>
        <w:r w:rsidR="007F6595" w:rsidDel="0069794E">
          <w:rPr>
            <w:sz w:val="24"/>
            <w:szCs w:val="24"/>
            <w:lang w:val="en-GB"/>
          </w:rPr>
          <w:delText xml:space="preserve"> will be calculated at the principal tapping No.11 an</w:delText>
        </w:r>
        <w:r w:rsidR="00D72ACB" w:rsidDel="0069794E">
          <w:rPr>
            <w:sz w:val="24"/>
            <w:szCs w:val="24"/>
            <w:lang w:val="en-GB"/>
          </w:rPr>
          <w:delText xml:space="preserve">d the two extreme tappings No.1 </w:delText>
        </w:r>
        <w:r w:rsidR="007F6595" w:rsidDel="0069794E">
          <w:rPr>
            <w:sz w:val="24"/>
            <w:szCs w:val="24"/>
            <w:lang w:val="en-GB"/>
          </w:rPr>
          <w:delText>and 19</w:delText>
        </w:r>
        <w:r w:rsidR="00D72ACB" w:rsidDel="0069794E">
          <w:rPr>
            <w:sz w:val="24"/>
            <w:szCs w:val="24"/>
            <w:lang w:val="en-GB"/>
          </w:rPr>
          <w:delText>.</w:delText>
        </w:r>
      </w:del>
    </w:p>
    <w:p w:rsidR="003C703F" w:rsidRPr="004F2441" w:rsidDel="0069794E" w:rsidRDefault="003C703F" w:rsidP="009B1B37">
      <w:pPr>
        <w:ind w:left="1418" w:hanging="1418"/>
        <w:jc w:val="both"/>
        <w:rPr>
          <w:del w:id="293" w:author="Καρμίρης Αγγελος" w:date="2020-01-03T10:45:00Z"/>
          <w:sz w:val="24"/>
          <w:szCs w:val="24"/>
        </w:rPr>
      </w:pPr>
    </w:p>
    <w:p w:rsidR="00813E29" w:rsidRPr="004F2441" w:rsidDel="0069794E" w:rsidRDefault="00813E29" w:rsidP="000124D3">
      <w:pPr>
        <w:numPr>
          <w:ilvl w:val="1"/>
          <w:numId w:val="2"/>
        </w:numPr>
        <w:tabs>
          <w:tab w:val="clear" w:pos="2145"/>
          <w:tab w:val="num" w:pos="1134"/>
        </w:tabs>
        <w:ind w:hanging="1436"/>
        <w:rPr>
          <w:del w:id="294" w:author="Καρμίρης Αγγελος" w:date="2020-01-03T10:45:00Z"/>
          <w:b/>
          <w:bCs/>
          <w:sz w:val="24"/>
          <w:szCs w:val="24"/>
          <w:u w:val="single"/>
        </w:rPr>
      </w:pPr>
      <w:del w:id="295" w:author="Καρμίρης Αγγελος" w:date="2020-01-03T10:45:00Z">
        <w:r w:rsidRPr="004F2441" w:rsidDel="0069794E">
          <w:rPr>
            <w:b/>
            <w:bCs/>
            <w:sz w:val="24"/>
            <w:szCs w:val="24"/>
            <w:u w:val="single"/>
          </w:rPr>
          <w:delText xml:space="preserve">Winding insulation category and connections </w:delText>
        </w:r>
      </w:del>
    </w:p>
    <w:p w:rsidR="00092780" w:rsidRPr="004F2441" w:rsidDel="0069794E" w:rsidRDefault="00092780" w:rsidP="00092780">
      <w:pPr>
        <w:jc w:val="both"/>
        <w:rPr>
          <w:del w:id="296" w:author="Καρμίρης Αγγελος" w:date="2020-01-03T10:45:00Z"/>
          <w:sz w:val="24"/>
          <w:szCs w:val="24"/>
        </w:rPr>
      </w:pPr>
      <w:del w:id="297" w:author="Καρμίρης Αγγελος" w:date="2020-01-03T10:45:00Z">
        <w:r w:rsidRPr="004F2441" w:rsidDel="0069794E">
          <w:rPr>
            <w:sz w:val="24"/>
            <w:szCs w:val="24"/>
          </w:rPr>
          <w:tab/>
        </w:r>
        <w:r w:rsidRPr="004F2441" w:rsidDel="0069794E">
          <w:rPr>
            <w:sz w:val="24"/>
            <w:szCs w:val="24"/>
          </w:rPr>
          <w:tab/>
        </w:r>
      </w:del>
    </w:p>
    <w:p w:rsidR="008F770C" w:rsidRPr="004F2441" w:rsidDel="0069794E" w:rsidRDefault="003D2CF1" w:rsidP="003D2CF1">
      <w:pPr>
        <w:ind w:left="2127" w:hanging="687"/>
        <w:jc w:val="both"/>
        <w:rPr>
          <w:del w:id="298" w:author="Καρμίρης Αγγελος" w:date="2020-01-03T10:45:00Z"/>
          <w:sz w:val="24"/>
          <w:szCs w:val="24"/>
        </w:rPr>
      </w:pPr>
      <w:del w:id="299" w:author="Καρμίρης Αγγελος" w:date="2020-01-03T10:45:00Z">
        <w:r w:rsidRPr="004F2441" w:rsidDel="0069794E">
          <w:rPr>
            <w:sz w:val="24"/>
            <w:szCs w:val="24"/>
          </w:rPr>
          <w:delText>9.1.</w:delText>
        </w:r>
        <w:r w:rsidRPr="004F2441" w:rsidDel="0069794E">
          <w:rPr>
            <w:sz w:val="24"/>
            <w:szCs w:val="24"/>
          </w:rPr>
          <w:tab/>
        </w:r>
        <w:r w:rsidR="00092780" w:rsidRPr="004F2441" w:rsidDel="0069794E">
          <w:rPr>
            <w:sz w:val="24"/>
            <w:szCs w:val="24"/>
          </w:rPr>
          <w:delText xml:space="preserve">The </w:delText>
        </w:r>
        <w:r w:rsidR="007037D1" w:rsidRPr="004F2441" w:rsidDel="0069794E">
          <w:rPr>
            <w:sz w:val="24"/>
            <w:szCs w:val="24"/>
          </w:rPr>
          <w:delText xml:space="preserve">primary </w:delText>
        </w:r>
        <w:r w:rsidR="003D0AF3" w:rsidDel="0069794E">
          <w:rPr>
            <w:sz w:val="24"/>
            <w:szCs w:val="24"/>
          </w:rPr>
          <w:delText>(</w:delText>
        </w:r>
        <w:r w:rsidR="004034D4" w:rsidDel="0069794E">
          <w:rPr>
            <w:sz w:val="24"/>
            <w:szCs w:val="24"/>
          </w:rPr>
          <w:delText>series</w:delText>
        </w:r>
        <w:r w:rsidR="003D0AF3" w:rsidDel="0069794E">
          <w:rPr>
            <w:sz w:val="24"/>
            <w:szCs w:val="24"/>
          </w:rPr>
          <w:delText>)</w:delText>
        </w:r>
        <w:r w:rsidR="004034D4" w:rsidRPr="004F2441" w:rsidDel="0069794E">
          <w:rPr>
            <w:sz w:val="24"/>
            <w:szCs w:val="24"/>
          </w:rPr>
          <w:delText xml:space="preserve"> </w:delText>
        </w:r>
        <w:r w:rsidR="007037D1" w:rsidRPr="004F2441" w:rsidDel="0069794E">
          <w:rPr>
            <w:sz w:val="24"/>
            <w:szCs w:val="24"/>
          </w:rPr>
          <w:delText xml:space="preserve">and secondary </w:delText>
        </w:r>
        <w:r w:rsidR="003D0AF3" w:rsidDel="0069794E">
          <w:rPr>
            <w:sz w:val="24"/>
            <w:szCs w:val="24"/>
          </w:rPr>
          <w:delText>(</w:delText>
        </w:r>
        <w:r w:rsidR="004034D4" w:rsidDel="0069794E">
          <w:rPr>
            <w:sz w:val="24"/>
            <w:szCs w:val="24"/>
          </w:rPr>
          <w:delText>common</w:delText>
        </w:r>
        <w:r w:rsidR="003D0AF3" w:rsidDel="0069794E">
          <w:rPr>
            <w:sz w:val="24"/>
            <w:szCs w:val="24"/>
          </w:rPr>
          <w:delText>)</w:delText>
        </w:r>
        <w:r w:rsidR="004034D4" w:rsidRPr="004F2441" w:rsidDel="0069794E">
          <w:rPr>
            <w:sz w:val="24"/>
            <w:szCs w:val="24"/>
          </w:rPr>
          <w:delText xml:space="preserve"> </w:delText>
        </w:r>
        <w:r w:rsidR="00092780" w:rsidRPr="004F2441" w:rsidDel="0069794E">
          <w:rPr>
            <w:sz w:val="24"/>
            <w:szCs w:val="24"/>
          </w:rPr>
          <w:delText>windings shall be</w:delText>
        </w:r>
        <w:r w:rsidR="00595680" w:rsidRPr="004F2441" w:rsidDel="0069794E">
          <w:rPr>
            <w:sz w:val="24"/>
            <w:szCs w:val="24"/>
          </w:rPr>
          <w:delText xml:space="preserve"> star-</w:delText>
        </w:r>
        <w:r w:rsidR="00092780" w:rsidRPr="004F2441" w:rsidDel="0069794E">
          <w:rPr>
            <w:sz w:val="24"/>
            <w:szCs w:val="24"/>
          </w:rPr>
          <w:delText>connected, with neutral brought out through a fu</w:delText>
        </w:r>
        <w:r w:rsidR="008F770C" w:rsidRPr="004F2441" w:rsidDel="0069794E">
          <w:rPr>
            <w:sz w:val="24"/>
            <w:szCs w:val="24"/>
          </w:rPr>
          <w:delText>lly insulated</w:delText>
        </w:r>
        <w:r w:rsidRPr="004F2441" w:rsidDel="0069794E">
          <w:rPr>
            <w:sz w:val="24"/>
            <w:szCs w:val="24"/>
          </w:rPr>
          <w:delText xml:space="preserve"> </w:delText>
        </w:r>
        <w:r w:rsidR="00092780" w:rsidRPr="004F2441" w:rsidDel="0069794E">
          <w:rPr>
            <w:sz w:val="24"/>
            <w:szCs w:val="24"/>
          </w:rPr>
          <w:delText>bu</w:delText>
        </w:r>
        <w:r w:rsidR="00A67576" w:rsidRPr="004F2441" w:rsidDel="0069794E">
          <w:rPr>
            <w:sz w:val="24"/>
            <w:szCs w:val="24"/>
          </w:rPr>
          <w:delText>shing</w:delText>
        </w:r>
        <w:r w:rsidR="008F770C" w:rsidRPr="004F2441" w:rsidDel="0069794E">
          <w:rPr>
            <w:sz w:val="24"/>
            <w:szCs w:val="24"/>
          </w:rPr>
          <w:delText xml:space="preserve"> grounded</w:delText>
        </w:r>
        <w:r w:rsidRPr="004F2441" w:rsidDel="0069794E">
          <w:rPr>
            <w:sz w:val="24"/>
            <w:szCs w:val="24"/>
          </w:rPr>
          <w:delText xml:space="preserve"> di</w:delText>
        </w:r>
        <w:r w:rsidR="007037D1" w:rsidRPr="004F2441" w:rsidDel="0069794E">
          <w:rPr>
            <w:sz w:val="24"/>
            <w:szCs w:val="24"/>
          </w:rPr>
          <w:delText xml:space="preserve">rectly at the </w:delText>
        </w:r>
        <w:r w:rsidR="00502AAF" w:rsidRPr="004F2441" w:rsidDel="0069794E">
          <w:rPr>
            <w:sz w:val="24"/>
            <w:szCs w:val="24"/>
          </w:rPr>
          <w:delText>grounding</w:delText>
        </w:r>
        <w:r w:rsidR="007037D1" w:rsidRPr="004F2441" w:rsidDel="0069794E">
          <w:rPr>
            <w:sz w:val="24"/>
            <w:szCs w:val="24"/>
          </w:rPr>
          <w:delText xml:space="preserve"> grid</w:delText>
        </w:r>
        <w:r w:rsidRPr="004F2441" w:rsidDel="0069794E">
          <w:rPr>
            <w:sz w:val="24"/>
            <w:szCs w:val="24"/>
          </w:rPr>
          <w:delText xml:space="preserve"> of the </w:delText>
        </w:r>
        <w:r w:rsidR="007037D1" w:rsidRPr="004F2441" w:rsidDel="0069794E">
          <w:rPr>
            <w:sz w:val="24"/>
            <w:szCs w:val="24"/>
          </w:rPr>
          <w:delText>substation.</w:delText>
        </w:r>
        <w:r w:rsidR="008F770C" w:rsidRPr="004F2441" w:rsidDel="0069794E">
          <w:rPr>
            <w:sz w:val="24"/>
            <w:szCs w:val="24"/>
          </w:rPr>
          <w:delText xml:space="preserve"> T</w:delText>
        </w:r>
        <w:r w:rsidRPr="004F2441" w:rsidDel="0069794E">
          <w:rPr>
            <w:sz w:val="24"/>
            <w:szCs w:val="24"/>
          </w:rPr>
          <w:delText xml:space="preserve">he </w:delText>
        </w:r>
        <w:r w:rsidR="004034D4" w:rsidDel="0069794E">
          <w:rPr>
            <w:sz w:val="24"/>
            <w:szCs w:val="24"/>
          </w:rPr>
          <w:delText>series</w:delText>
        </w:r>
        <w:r w:rsidR="004034D4" w:rsidRPr="004F2441" w:rsidDel="0069794E">
          <w:rPr>
            <w:sz w:val="24"/>
            <w:szCs w:val="24"/>
          </w:rPr>
          <w:delText xml:space="preserve"> </w:delText>
        </w:r>
        <w:r w:rsidR="008F770C" w:rsidRPr="004F2441" w:rsidDel="0069794E">
          <w:rPr>
            <w:sz w:val="24"/>
            <w:szCs w:val="24"/>
          </w:rPr>
          <w:delText xml:space="preserve">and </w:delText>
        </w:r>
        <w:r w:rsidR="004034D4" w:rsidDel="0069794E">
          <w:rPr>
            <w:sz w:val="24"/>
            <w:szCs w:val="24"/>
          </w:rPr>
          <w:delText>common</w:delText>
        </w:r>
        <w:r w:rsidR="004034D4" w:rsidRPr="004F2441" w:rsidDel="0069794E">
          <w:rPr>
            <w:sz w:val="24"/>
            <w:szCs w:val="24"/>
          </w:rPr>
          <w:delText xml:space="preserve"> </w:delText>
        </w:r>
        <w:r w:rsidR="008F770C" w:rsidRPr="004F2441" w:rsidDel="0069794E">
          <w:rPr>
            <w:sz w:val="24"/>
            <w:szCs w:val="24"/>
          </w:rPr>
          <w:delText>winding</w:delText>
        </w:r>
        <w:r w:rsidR="00595680" w:rsidRPr="004F2441" w:rsidDel="0069794E">
          <w:rPr>
            <w:sz w:val="24"/>
            <w:szCs w:val="24"/>
          </w:rPr>
          <w:delText>s</w:delText>
        </w:r>
        <w:r w:rsidR="008F770C" w:rsidRPr="004F2441" w:rsidDel="0069794E">
          <w:rPr>
            <w:sz w:val="24"/>
            <w:szCs w:val="24"/>
          </w:rPr>
          <w:delText xml:space="preserve"> shall</w:delText>
        </w:r>
        <w:r w:rsidRPr="004F2441" w:rsidDel="0069794E">
          <w:rPr>
            <w:sz w:val="24"/>
            <w:szCs w:val="24"/>
          </w:rPr>
          <w:delText xml:space="preserve"> </w:delText>
        </w:r>
        <w:r w:rsidR="008F770C" w:rsidRPr="004F2441" w:rsidDel="0069794E">
          <w:rPr>
            <w:sz w:val="24"/>
            <w:szCs w:val="24"/>
          </w:rPr>
          <w:delText xml:space="preserve">be </w:delText>
        </w:r>
        <w:r w:rsidR="007037D1" w:rsidRPr="004F2441" w:rsidDel="0069794E">
          <w:rPr>
            <w:sz w:val="24"/>
            <w:szCs w:val="24"/>
          </w:rPr>
          <w:delText xml:space="preserve">of </w:delText>
        </w:r>
        <w:r w:rsidRPr="004F2441" w:rsidDel="0069794E">
          <w:rPr>
            <w:sz w:val="24"/>
            <w:szCs w:val="24"/>
          </w:rPr>
          <w:delText>non-</w:delText>
        </w:r>
        <w:r w:rsidR="007037D1" w:rsidRPr="004F2441" w:rsidDel="0069794E">
          <w:rPr>
            <w:sz w:val="24"/>
            <w:szCs w:val="24"/>
          </w:rPr>
          <w:delText>uniform</w:delText>
        </w:r>
        <w:r w:rsidR="008F770C" w:rsidRPr="004F2441" w:rsidDel="0069794E">
          <w:rPr>
            <w:sz w:val="24"/>
            <w:szCs w:val="24"/>
          </w:rPr>
          <w:delText xml:space="preserve"> insulation category.</w:delText>
        </w:r>
      </w:del>
    </w:p>
    <w:p w:rsidR="008F770C" w:rsidRPr="004F2441" w:rsidDel="0069794E" w:rsidRDefault="008F770C" w:rsidP="008F770C">
      <w:pPr>
        <w:jc w:val="both"/>
        <w:rPr>
          <w:del w:id="300" w:author="Καρμίρης Αγγελος" w:date="2020-01-03T10:45:00Z"/>
          <w:sz w:val="24"/>
          <w:szCs w:val="24"/>
        </w:rPr>
      </w:pPr>
    </w:p>
    <w:p w:rsidR="00092780" w:rsidRPr="004F2441" w:rsidDel="0069794E" w:rsidRDefault="002B682D" w:rsidP="00092780">
      <w:pPr>
        <w:ind w:left="2127" w:hanging="709"/>
        <w:jc w:val="both"/>
        <w:rPr>
          <w:del w:id="301" w:author="Καρμίρης Αγγελος" w:date="2020-01-03T10:45:00Z"/>
          <w:sz w:val="24"/>
          <w:szCs w:val="24"/>
        </w:rPr>
      </w:pPr>
      <w:del w:id="302" w:author="Καρμίρης Αγγελος" w:date="2020-01-03T10:45:00Z">
        <w:r w:rsidRPr="004F2441" w:rsidDel="0069794E">
          <w:rPr>
            <w:sz w:val="24"/>
            <w:szCs w:val="24"/>
          </w:rPr>
          <w:delText>9.2.</w:delText>
        </w:r>
        <w:r w:rsidRPr="004F2441" w:rsidDel="0069794E">
          <w:rPr>
            <w:sz w:val="24"/>
            <w:szCs w:val="24"/>
          </w:rPr>
          <w:tab/>
          <w:delText>The tertiary winding wi</w:delText>
        </w:r>
        <w:r w:rsidR="00092780" w:rsidRPr="004F2441" w:rsidDel="0069794E">
          <w:rPr>
            <w:sz w:val="24"/>
            <w:szCs w:val="24"/>
          </w:rPr>
          <w:delText>ll be delta co</w:delText>
        </w:r>
        <w:r w:rsidRPr="004F2441" w:rsidDel="0069794E">
          <w:rPr>
            <w:sz w:val="24"/>
            <w:szCs w:val="24"/>
          </w:rPr>
          <w:delText>nnected. The tertiary winding wi</w:delText>
        </w:r>
        <w:r w:rsidR="00092780" w:rsidRPr="004F2441" w:rsidDel="0069794E">
          <w:rPr>
            <w:sz w:val="24"/>
            <w:szCs w:val="24"/>
          </w:rPr>
          <w:delText>ll be so designed as to withstand without damage a three phase short circuit. The normal</w:delText>
        </w:r>
        <w:r w:rsidRPr="004F2441" w:rsidDel="0069794E">
          <w:rPr>
            <w:sz w:val="24"/>
            <w:szCs w:val="24"/>
          </w:rPr>
          <w:delText xml:space="preserve"> load </w:delText>
        </w:r>
        <w:r w:rsidR="00595680" w:rsidRPr="004F2441" w:rsidDel="0069794E">
          <w:rPr>
            <w:sz w:val="24"/>
            <w:szCs w:val="24"/>
          </w:rPr>
          <w:delText>of</w:delText>
        </w:r>
        <w:r w:rsidRPr="004F2441" w:rsidDel="0069794E">
          <w:rPr>
            <w:sz w:val="24"/>
            <w:szCs w:val="24"/>
          </w:rPr>
          <w:delText xml:space="preserve"> the tertiary winding wi</w:delText>
        </w:r>
        <w:r w:rsidR="00C6168A" w:rsidRPr="004F2441" w:rsidDel="0069794E">
          <w:rPr>
            <w:sz w:val="24"/>
            <w:szCs w:val="24"/>
          </w:rPr>
          <w:delText xml:space="preserve">ll </w:delText>
        </w:r>
        <w:r w:rsidR="00092780" w:rsidRPr="004F2441" w:rsidDel="0069794E">
          <w:rPr>
            <w:sz w:val="24"/>
            <w:szCs w:val="24"/>
          </w:rPr>
          <w:delText>be one 50M</w:delText>
        </w:r>
        <w:r w:rsidR="004034D4" w:rsidDel="0069794E">
          <w:rPr>
            <w:sz w:val="24"/>
            <w:szCs w:val="24"/>
          </w:rPr>
          <w:delText>var</w:delText>
        </w:r>
        <w:r w:rsidR="00092780" w:rsidRPr="004F2441" w:rsidDel="0069794E">
          <w:rPr>
            <w:sz w:val="24"/>
            <w:szCs w:val="24"/>
          </w:rPr>
          <w:delText xml:space="preserve"> </w:delText>
        </w:r>
        <w:r w:rsidR="00F100B2" w:rsidRPr="004F2441" w:rsidDel="0069794E">
          <w:rPr>
            <w:sz w:val="24"/>
            <w:szCs w:val="24"/>
          </w:rPr>
          <w:delText>shunt</w:delText>
        </w:r>
        <w:r w:rsidR="00092780" w:rsidRPr="004F2441" w:rsidDel="0069794E">
          <w:rPr>
            <w:sz w:val="24"/>
            <w:szCs w:val="24"/>
          </w:rPr>
          <w:delText xml:space="preserve"> </w:delText>
        </w:r>
        <w:r w:rsidR="004A60CA" w:rsidRPr="004F2441" w:rsidDel="0069794E">
          <w:rPr>
            <w:sz w:val="24"/>
            <w:szCs w:val="24"/>
          </w:rPr>
          <w:delText xml:space="preserve">reactor </w:delText>
        </w:r>
        <w:r w:rsidR="00092780" w:rsidRPr="004F2441" w:rsidDel="0069794E">
          <w:rPr>
            <w:sz w:val="24"/>
            <w:szCs w:val="24"/>
          </w:rPr>
          <w:delText xml:space="preserve">and </w:delText>
        </w:r>
        <w:r w:rsidR="008364C1" w:rsidRPr="004F2441" w:rsidDel="0069794E">
          <w:rPr>
            <w:sz w:val="24"/>
            <w:szCs w:val="24"/>
          </w:rPr>
          <w:delText xml:space="preserve">the </w:delText>
        </w:r>
        <w:r w:rsidR="00092780" w:rsidRPr="004F2441" w:rsidDel="0069794E">
          <w:rPr>
            <w:sz w:val="24"/>
            <w:szCs w:val="24"/>
          </w:rPr>
          <w:delText>1200kVA auxiliar</w:delText>
        </w:r>
        <w:r w:rsidR="00595680" w:rsidRPr="004F2441" w:rsidDel="0069794E">
          <w:rPr>
            <w:sz w:val="24"/>
            <w:szCs w:val="24"/>
          </w:rPr>
          <w:delText>y</w:delText>
        </w:r>
        <w:r w:rsidR="00092780" w:rsidRPr="004F2441" w:rsidDel="0069794E">
          <w:rPr>
            <w:sz w:val="24"/>
            <w:szCs w:val="24"/>
          </w:rPr>
          <w:delText xml:space="preserve"> </w:delText>
        </w:r>
        <w:r w:rsidR="008364C1" w:rsidRPr="004F2441" w:rsidDel="0069794E">
          <w:rPr>
            <w:sz w:val="24"/>
            <w:szCs w:val="24"/>
          </w:rPr>
          <w:delText xml:space="preserve">power </w:delText>
        </w:r>
        <w:r w:rsidR="00092780" w:rsidRPr="004F2441" w:rsidDel="0069794E">
          <w:rPr>
            <w:sz w:val="24"/>
            <w:szCs w:val="24"/>
          </w:rPr>
          <w:delText>transformers</w:delText>
        </w:r>
        <w:r w:rsidR="008364C1" w:rsidRPr="004F2441" w:rsidDel="0069794E">
          <w:rPr>
            <w:sz w:val="24"/>
            <w:szCs w:val="24"/>
          </w:rPr>
          <w:delText xml:space="preserve"> of the substation</w:delText>
        </w:r>
        <w:r w:rsidR="00092780" w:rsidRPr="004F2441" w:rsidDel="0069794E">
          <w:rPr>
            <w:sz w:val="24"/>
            <w:szCs w:val="24"/>
          </w:rPr>
          <w:delText>.</w:delText>
        </w:r>
        <w:r w:rsidRPr="004F2441" w:rsidDel="0069794E">
          <w:rPr>
            <w:sz w:val="24"/>
            <w:szCs w:val="24"/>
          </w:rPr>
          <w:delText xml:space="preserve"> The tertiary winding wi</w:delText>
        </w:r>
        <w:r w:rsidR="008F770C" w:rsidRPr="004F2441" w:rsidDel="0069794E">
          <w:rPr>
            <w:sz w:val="24"/>
            <w:szCs w:val="24"/>
          </w:rPr>
          <w:delText xml:space="preserve">ll be </w:delText>
        </w:r>
        <w:r w:rsidR="00092680" w:rsidRPr="004F2441" w:rsidDel="0069794E">
          <w:rPr>
            <w:sz w:val="24"/>
            <w:szCs w:val="24"/>
          </w:rPr>
          <w:delText xml:space="preserve">of uniform </w:delText>
        </w:r>
        <w:r w:rsidR="008F770C" w:rsidRPr="004F2441" w:rsidDel="0069794E">
          <w:rPr>
            <w:sz w:val="24"/>
            <w:szCs w:val="24"/>
          </w:rPr>
          <w:delText>insulation category.</w:delText>
        </w:r>
      </w:del>
    </w:p>
    <w:p w:rsidR="007F035B" w:rsidRPr="004F2441" w:rsidDel="0069794E" w:rsidRDefault="007F035B" w:rsidP="007F035B">
      <w:pPr>
        <w:ind w:left="709"/>
        <w:rPr>
          <w:del w:id="303" w:author="Καρμίρης Αγγελος" w:date="2020-01-03T10:45:00Z"/>
          <w:b/>
          <w:bCs/>
          <w:sz w:val="24"/>
          <w:szCs w:val="24"/>
          <w:u w:val="single"/>
        </w:rPr>
      </w:pPr>
    </w:p>
    <w:p w:rsidR="00813E29" w:rsidRPr="004F2441" w:rsidDel="0069794E" w:rsidRDefault="007F035B" w:rsidP="000124D3">
      <w:pPr>
        <w:numPr>
          <w:ilvl w:val="1"/>
          <w:numId w:val="2"/>
        </w:numPr>
        <w:tabs>
          <w:tab w:val="clear" w:pos="2145"/>
          <w:tab w:val="num" w:pos="1134"/>
        </w:tabs>
        <w:ind w:hanging="1436"/>
        <w:rPr>
          <w:del w:id="304" w:author="Καρμίρης Αγγελος" w:date="2020-01-03T10:45:00Z"/>
          <w:b/>
          <w:bCs/>
          <w:sz w:val="24"/>
          <w:szCs w:val="24"/>
          <w:u w:val="single"/>
        </w:rPr>
      </w:pPr>
      <w:del w:id="305" w:author="Καρμίρης Αγγελος" w:date="2020-01-03T10:45:00Z">
        <w:r w:rsidRPr="004F2441" w:rsidDel="0069794E">
          <w:rPr>
            <w:b/>
            <w:bCs/>
            <w:sz w:val="24"/>
            <w:szCs w:val="24"/>
            <w:u w:val="single"/>
          </w:rPr>
          <w:delText>Temperature rise limits</w:delText>
        </w:r>
      </w:del>
    </w:p>
    <w:p w:rsidR="002E014F" w:rsidRPr="004F2441" w:rsidDel="0069794E" w:rsidRDefault="002E014F" w:rsidP="002E014F">
      <w:pPr>
        <w:ind w:left="709"/>
        <w:rPr>
          <w:del w:id="306" w:author="Καρμίρης Αγγελος" w:date="2020-01-03T10:45:00Z"/>
          <w:b/>
          <w:bCs/>
          <w:sz w:val="24"/>
          <w:szCs w:val="24"/>
          <w:u w:val="single"/>
        </w:rPr>
      </w:pPr>
    </w:p>
    <w:p w:rsidR="006D4EA5" w:rsidRPr="004F2441" w:rsidDel="0069794E" w:rsidRDefault="006D4EA5" w:rsidP="006D4EA5">
      <w:pPr>
        <w:numPr>
          <w:ilvl w:val="1"/>
          <w:numId w:val="10"/>
        </w:numPr>
        <w:rPr>
          <w:del w:id="307" w:author="Καρμίρης Αγγελος" w:date="2020-01-03T10:45:00Z"/>
          <w:sz w:val="24"/>
          <w:szCs w:val="24"/>
        </w:rPr>
      </w:pPr>
      <w:del w:id="308" w:author="Καρμίρης Αγγελος" w:date="2020-01-03T10:45:00Z">
        <w:r w:rsidRPr="004F2441" w:rsidDel="0069794E">
          <w:rPr>
            <w:sz w:val="24"/>
            <w:szCs w:val="24"/>
          </w:rPr>
          <w:delText>The temperature rise at top oil level will be up to 60</w:delText>
        </w:r>
        <w:r w:rsidDel="0069794E">
          <w:rPr>
            <w:sz w:val="24"/>
            <w:szCs w:val="24"/>
          </w:rPr>
          <w:delText xml:space="preserve"> K</w:delText>
        </w:r>
        <w:r w:rsidRPr="004F2441" w:rsidDel="0069794E">
          <w:rPr>
            <w:sz w:val="24"/>
            <w:szCs w:val="24"/>
          </w:rPr>
          <w:delText>.</w:delText>
        </w:r>
      </w:del>
    </w:p>
    <w:p w:rsidR="002E014F" w:rsidRPr="004F2441" w:rsidDel="0069794E" w:rsidRDefault="002D5F87" w:rsidP="00CF2DCF">
      <w:pPr>
        <w:numPr>
          <w:ilvl w:val="1"/>
          <w:numId w:val="10"/>
        </w:numPr>
        <w:rPr>
          <w:del w:id="309" w:author="Καρμίρης Αγγελος" w:date="2020-01-03T10:45:00Z"/>
          <w:sz w:val="24"/>
          <w:szCs w:val="24"/>
        </w:rPr>
      </w:pPr>
      <w:del w:id="310" w:author="Καρμίρης Αγγελος" w:date="2020-01-03T10:45:00Z">
        <w:r w:rsidRPr="004F2441" w:rsidDel="0069794E">
          <w:rPr>
            <w:sz w:val="24"/>
            <w:szCs w:val="24"/>
          </w:rPr>
          <w:delText xml:space="preserve">The </w:delText>
        </w:r>
        <w:r w:rsidR="00092680" w:rsidRPr="004F2441" w:rsidDel="0069794E">
          <w:rPr>
            <w:sz w:val="24"/>
            <w:szCs w:val="24"/>
          </w:rPr>
          <w:delText xml:space="preserve">average winding </w:delText>
        </w:r>
        <w:r w:rsidRPr="004F2441" w:rsidDel="0069794E">
          <w:rPr>
            <w:sz w:val="24"/>
            <w:szCs w:val="24"/>
          </w:rPr>
          <w:delText xml:space="preserve">temperature </w:delText>
        </w:r>
        <w:r w:rsidR="00092680" w:rsidRPr="004F2441" w:rsidDel="0069794E">
          <w:rPr>
            <w:sz w:val="24"/>
            <w:szCs w:val="24"/>
          </w:rPr>
          <w:delText>rise wi</w:delText>
        </w:r>
        <w:r w:rsidRPr="004F2441" w:rsidDel="0069794E">
          <w:rPr>
            <w:sz w:val="24"/>
            <w:szCs w:val="24"/>
          </w:rPr>
          <w:delText>ll be</w:delText>
        </w:r>
        <w:r w:rsidR="006D4EA5" w:rsidDel="0069794E">
          <w:rPr>
            <w:sz w:val="24"/>
            <w:szCs w:val="24"/>
          </w:rPr>
          <w:delText xml:space="preserve"> up to</w:delText>
        </w:r>
        <w:r w:rsidRPr="004F2441" w:rsidDel="0069794E">
          <w:rPr>
            <w:sz w:val="24"/>
            <w:szCs w:val="24"/>
          </w:rPr>
          <w:delText xml:space="preserve"> 65</w:delText>
        </w:r>
        <w:r w:rsidR="00E33075" w:rsidDel="0069794E">
          <w:rPr>
            <w:sz w:val="24"/>
            <w:szCs w:val="24"/>
          </w:rPr>
          <w:delText xml:space="preserve"> K</w:delText>
        </w:r>
        <w:r w:rsidRPr="004F2441" w:rsidDel="0069794E">
          <w:rPr>
            <w:sz w:val="24"/>
            <w:szCs w:val="24"/>
          </w:rPr>
          <w:delText>.</w:delText>
        </w:r>
      </w:del>
    </w:p>
    <w:p w:rsidR="00E33075" w:rsidRPr="00E33075" w:rsidDel="0069794E" w:rsidRDefault="00E33075" w:rsidP="00CF2DCF">
      <w:pPr>
        <w:numPr>
          <w:ilvl w:val="1"/>
          <w:numId w:val="10"/>
        </w:numPr>
        <w:tabs>
          <w:tab w:val="clear" w:pos="1778"/>
          <w:tab w:val="num" w:pos="2127"/>
        </w:tabs>
        <w:ind w:left="2127" w:hanging="709"/>
        <w:rPr>
          <w:del w:id="311" w:author="Καρμίρης Αγγελος" w:date="2020-01-03T10:45:00Z"/>
          <w:sz w:val="24"/>
          <w:szCs w:val="24"/>
        </w:rPr>
      </w:pPr>
      <w:del w:id="312" w:author="Καρμίρης Αγγελος" w:date="2020-01-03T10:45:00Z">
        <w:r w:rsidRPr="00E33075" w:rsidDel="0069794E">
          <w:rPr>
            <w:sz w:val="24"/>
            <w:szCs w:val="24"/>
          </w:rPr>
          <w:delText xml:space="preserve">The temperature rise at the hot-spot of the windings will be up to </w:delText>
        </w:r>
        <w:r w:rsidDel="0069794E">
          <w:rPr>
            <w:sz w:val="24"/>
            <w:szCs w:val="24"/>
          </w:rPr>
          <w:delText>78</w:delText>
        </w:r>
        <w:r w:rsidRPr="00E33075" w:rsidDel="0069794E">
          <w:rPr>
            <w:sz w:val="24"/>
            <w:szCs w:val="24"/>
          </w:rPr>
          <w:delText xml:space="preserve"> K</w:delText>
        </w:r>
        <w:r w:rsidRPr="00813CC1" w:rsidDel="0069794E">
          <w:rPr>
            <w:sz w:val="24"/>
            <w:szCs w:val="24"/>
          </w:rPr>
          <w:delText>.</w:delText>
        </w:r>
      </w:del>
    </w:p>
    <w:p w:rsidR="002D5F87" w:rsidRPr="004F2441" w:rsidDel="0069794E" w:rsidRDefault="002D5F87" w:rsidP="002D5F87">
      <w:pPr>
        <w:ind w:left="1756" w:firstLine="404"/>
        <w:rPr>
          <w:del w:id="313" w:author="Καρμίρης Αγγελος" w:date="2020-01-03T10:45:00Z"/>
          <w:sz w:val="24"/>
          <w:szCs w:val="24"/>
        </w:rPr>
      </w:pPr>
    </w:p>
    <w:p w:rsidR="007F035B" w:rsidDel="0069794E" w:rsidRDefault="00092780" w:rsidP="008F770C">
      <w:pPr>
        <w:ind w:left="1418"/>
        <w:rPr>
          <w:del w:id="314" w:author="Καρμίρης Αγγελος" w:date="2020-01-03T10:45:00Z"/>
          <w:sz w:val="24"/>
          <w:szCs w:val="24"/>
        </w:rPr>
      </w:pPr>
      <w:del w:id="315" w:author="Καρμίρης Αγγελος" w:date="2020-01-03T10:45:00Z">
        <w:r w:rsidRPr="004F2441" w:rsidDel="0069794E">
          <w:rPr>
            <w:sz w:val="24"/>
            <w:szCs w:val="24"/>
          </w:rPr>
          <w:delText xml:space="preserve">The limits of the temperature rise </w:delText>
        </w:r>
        <w:r w:rsidR="008F770C" w:rsidRPr="004F2441" w:rsidDel="0069794E">
          <w:rPr>
            <w:sz w:val="24"/>
            <w:szCs w:val="24"/>
          </w:rPr>
          <w:delText xml:space="preserve">will be </w:delText>
        </w:r>
        <w:r w:rsidR="00092680" w:rsidRPr="004F2441" w:rsidDel="0069794E">
          <w:rPr>
            <w:sz w:val="24"/>
            <w:szCs w:val="24"/>
          </w:rPr>
          <w:delText xml:space="preserve">verified by the execution of the </w:delText>
        </w:r>
        <w:r w:rsidRPr="004F2441" w:rsidDel="0069794E">
          <w:rPr>
            <w:sz w:val="24"/>
            <w:szCs w:val="24"/>
          </w:rPr>
          <w:delText xml:space="preserve">corresponding </w:delText>
        </w:r>
        <w:r w:rsidR="008F770C" w:rsidRPr="004F2441" w:rsidDel="0069794E">
          <w:rPr>
            <w:sz w:val="24"/>
            <w:szCs w:val="24"/>
          </w:rPr>
          <w:delText xml:space="preserve">type </w:delText>
        </w:r>
        <w:r w:rsidRPr="004F2441" w:rsidDel="0069794E">
          <w:rPr>
            <w:sz w:val="24"/>
            <w:szCs w:val="24"/>
          </w:rPr>
          <w:delText>test.</w:delText>
        </w:r>
      </w:del>
    </w:p>
    <w:p w:rsidR="0039343D" w:rsidRPr="004F2441" w:rsidDel="0069794E" w:rsidRDefault="0039343D" w:rsidP="008F770C">
      <w:pPr>
        <w:ind w:left="1418"/>
        <w:rPr>
          <w:del w:id="316" w:author="Καρμίρης Αγγελος" w:date="2020-01-03T10:45:00Z"/>
          <w:sz w:val="24"/>
          <w:szCs w:val="24"/>
        </w:rPr>
      </w:pPr>
      <w:del w:id="317" w:author="Καρμίρης Αγγελος" w:date="2020-01-03T10:45:00Z">
        <w:r w:rsidDel="0069794E">
          <w:rPr>
            <w:sz w:val="24"/>
            <w:szCs w:val="24"/>
          </w:rPr>
          <w:delText>The autotransformer thermal model constants, following IEC 60</w:delText>
        </w:r>
        <w:r w:rsidR="001317A3" w:rsidDel="0069794E">
          <w:rPr>
            <w:sz w:val="24"/>
            <w:szCs w:val="24"/>
          </w:rPr>
          <w:delText>0</w:delText>
        </w:r>
        <w:r w:rsidDel="0069794E">
          <w:rPr>
            <w:sz w:val="24"/>
            <w:szCs w:val="24"/>
          </w:rPr>
          <w:delText xml:space="preserve">76-7, will be calculated and provided in </w:delText>
        </w:r>
        <w:r w:rsidR="000471C0" w:rsidDel="0069794E">
          <w:rPr>
            <w:sz w:val="24"/>
            <w:szCs w:val="24"/>
          </w:rPr>
          <w:delText>attachment</w:delText>
        </w:r>
        <w:r w:rsidDel="0069794E">
          <w:rPr>
            <w:sz w:val="24"/>
            <w:szCs w:val="24"/>
          </w:rPr>
          <w:delText xml:space="preserve"> </w:delText>
        </w:r>
        <w:r w:rsidR="000471C0" w:rsidDel="0069794E">
          <w:rPr>
            <w:sz w:val="24"/>
            <w:szCs w:val="24"/>
          </w:rPr>
          <w:delText>“</w:delText>
        </w:r>
        <w:r w:rsidDel="0069794E">
          <w:rPr>
            <w:sz w:val="24"/>
            <w:szCs w:val="24"/>
          </w:rPr>
          <w:delText>A” of this specification.</w:delText>
        </w:r>
      </w:del>
    </w:p>
    <w:p w:rsidR="00F100B2" w:rsidRPr="004F2441" w:rsidDel="0069794E" w:rsidRDefault="00F100B2" w:rsidP="00F100B2">
      <w:pPr>
        <w:rPr>
          <w:del w:id="318" w:author="Καρμίρης Αγγελος" w:date="2020-01-03T10:45:00Z"/>
          <w:sz w:val="24"/>
          <w:szCs w:val="24"/>
        </w:rPr>
      </w:pPr>
    </w:p>
    <w:p w:rsidR="00F614AD" w:rsidRPr="004F2441" w:rsidDel="0069794E" w:rsidRDefault="00F614AD" w:rsidP="00F614AD">
      <w:pPr>
        <w:numPr>
          <w:ilvl w:val="1"/>
          <w:numId w:val="2"/>
        </w:numPr>
        <w:tabs>
          <w:tab w:val="clear" w:pos="2145"/>
          <w:tab w:val="num" w:pos="1134"/>
        </w:tabs>
        <w:ind w:hanging="1436"/>
        <w:rPr>
          <w:del w:id="319" w:author="Καρμίρης Αγγελος" w:date="2020-01-03T10:45:00Z"/>
          <w:b/>
          <w:bCs/>
          <w:sz w:val="24"/>
          <w:szCs w:val="24"/>
          <w:u w:val="single"/>
        </w:rPr>
      </w:pPr>
      <w:del w:id="320" w:author="Καρμίρης Αγγελος" w:date="2020-01-03T10:45:00Z">
        <w:r w:rsidDel="0069794E">
          <w:rPr>
            <w:b/>
            <w:bCs/>
            <w:sz w:val="24"/>
            <w:szCs w:val="24"/>
            <w:u w:val="single"/>
          </w:rPr>
          <w:delText>Over-voltage capability</w:delText>
        </w:r>
      </w:del>
    </w:p>
    <w:p w:rsidR="00F614AD" w:rsidRPr="004F2441" w:rsidDel="0069794E" w:rsidRDefault="00F614AD" w:rsidP="00F614AD">
      <w:pPr>
        <w:ind w:left="709"/>
        <w:rPr>
          <w:del w:id="321" w:author="Καρμίρης Αγγελος" w:date="2020-01-03T10:45:00Z"/>
          <w:b/>
          <w:bCs/>
          <w:sz w:val="24"/>
          <w:szCs w:val="24"/>
          <w:u w:val="single"/>
        </w:rPr>
      </w:pPr>
    </w:p>
    <w:p w:rsidR="00F614AD" w:rsidRPr="004F2441" w:rsidDel="0069794E" w:rsidRDefault="007232C5" w:rsidP="00F614AD">
      <w:pPr>
        <w:ind w:left="1418"/>
        <w:rPr>
          <w:del w:id="322" w:author="Καρμίρης Αγγελος" w:date="2020-01-03T10:45:00Z"/>
          <w:sz w:val="24"/>
          <w:szCs w:val="24"/>
        </w:rPr>
      </w:pPr>
      <w:del w:id="323" w:author="Καρμίρης Αγγελος" w:date="2020-01-03T10:45:00Z">
        <w:r w:rsidDel="0069794E">
          <w:rPr>
            <w:sz w:val="24"/>
            <w:szCs w:val="24"/>
          </w:rPr>
          <w:delText>The a</w:delText>
        </w:r>
        <w:r w:rsidR="00F614AD" w:rsidDel="0069794E">
          <w:rPr>
            <w:sz w:val="24"/>
            <w:szCs w:val="24"/>
          </w:rPr>
          <w:delText>utot</w:delText>
        </w:r>
        <w:r w:rsidR="00F614AD" w:rsidRPr="00F614AD" w:rsidDel="0069794E">
          <w:rPr>
            <w:sz w:val="24"/>
            <w:szCs w:val="24"/>
          </w:rPr>
          <w:delText>ransformers shall have a</w:delText>
        </w:r>
        <w:r w:rsidR="00556C04" w:rsidDel="0069794E">
          <w:rPr>
            <w:sz w:val="24"/>
            <w:szCs w:val="24"/>
          </w:rPr>
          <w:delText xml:space="preserve"> continuous</w:delText>
        </w:r>
        <w:r w:rsidR="00F614AD" w:rsidRPr="00F614AD" w:rsidDel="0069794E">
          <w:rPr>
            <w:sz w:val="24"/>
            <w:szCs w:val="24"/>
          </w:rPr>
          <w:delText xml:space="preserve"> over-voltage capability of 10% at no load and 5% at rated MVA</w:delText>
        </w:r>
        <w:r w:rsidR="00556C04" w:rsidDel="0069794E">
          <w:rPr>
            <w:sz w:val="24"/>
            <w:szCs w:val="24"/>
          </w:rPr>
          <w:delText>, at nominal frequency,</w:delText>
        </w:r>
        <w:r w:rsidR="00F614AD" w:rsidRPr="00F614AD" w:rsidDel="0069794E">
          <w:rPr>
            <w:sz w:val="24"/>
            <w:szCs w:val="24"/>
          </w:rPr>
          <w:delText xml:space="preserve"> without </w:delText>
        </w:r>
        <w:r w:rsidR="00556C04" w:rsidDel="0069794E">
          <w:rPr>
            <w:sz w:val="24"/>
            <w:szCs w:val="24"/>
          </w:rPr>
          <w:delText xml:space="preserve">damage to </w:delText>
        </w:r>
        <w:r w:rsidDel="0069794E">
          <w:rPr>
            <w:sz w:val="24"/>
            <w:szCs w:val="24"/>
          </w:rPr>
          <w:delText>any part of the autotransformer</w:delText>
        </w:r>
        <w:r w:rsidR="00F614AD" w:rsidRPr="00F614AD" w:rsidDel="0069794E">
          <w:rPr>
            <w:sz w:val="24"/>
            <w:szCs w:val="24"/>
          </w:rPr>
          <w:delText>.</w:delText>
        </w:r>
      </w:del>
    </w:p>
    <w:p w:rsidR="00AF2BC7" w:rsidDel="0069794E" w:rsidRDefault="00AF2BC7" w:rsidP="00F614AD">
      <w:pPr>
        <w:rPr>
          <w:del w:id="324" w:author="Καρμίρης Αγγελος" w:date="2020-01-03T10:45:00Z"/>
          <w:sz w:val="24"/>
          <w:szCs w:val="24"/>
        </w:rPr>
      </w:pPr>
    </w:p>
    <w:p w:rsidR="006F50FD" w:rsidDel="0069794E" w:rsidRDefault="006F50FD" w:rsidP="00F614AD">
      <w:pPr>
        <w:rPr>
          <w:del w:id="325" w:author="Καρμίρης Αγγελος" w:date="2020-01-03T10:45:00Z"/>
          <w:sz w:val="24"/>
          <w:szCs w:val="24"/>
        </w:rPr>
      </w:pPr>
    </w:p>
    <w:p w:rsidR="00DF5946" w:rsidDel="0069794E" w:rsidRDefault="00DF5946" w:rsidP="00F614AD">
      <w:pPr>
        <w:rPr>
          <w:del w:id="326" w:author="Καρμίρης Αγγελος" w:date="2020-01-03T10:45:00Z"/>
          <w:sz w:val="24"/>
          <w:szCs w:val="24"/>
        </w:rPr>
      </w:pPr>
    </w:p>
    <w:p w:rsidR="00DF5946" w:rsidDel="0069794E" w:rsidRDefault="00DF5946" w:rsidP="00F614AD">
      <w:pPr>
        <w:rPr>
          <w:del w:id="327" w:author="Καρμίρης Αγγελος" w:date="2020-01-03T10:45:00Z"/>
          <w:sz w:val="24"/>
          <w:szCs w:val="24"/>
        </w:rPr>
      </w:pPr>
    </w:p>
    <w:p w:rsidR="00DF5946" w:rsidRPr="004F2441" w:rsidDel="0069794E" w:rsidRDefault="00DF5946" w:rsidP="00F614AD">
      <w:pPr>
        <w:rPr>
          <w:del w:id="328" w:author="Καρμίρης Αγγελος" w:date="2020-01-03T10:45:00Z"/>
          <w:sz w:val="24"/>
          <w:szCs w:val="24"/>
        </w:rPr>
      </w:pPr>
    </w:p>
    <w:p w:rsidR="007232C5" w:rsidRPr="004F2441" w:rsidDel="0069794E" w:rsidRDefault="007232C5" w:rsidP="007232C5">
      <w:pPr>
        <w:numPr>
          <w:ilvl w:val="1"/>
          <w:numId w:val="2"/>
        </w:numPr>
        <w:tabs>
          <w:tab w:val="clear" w:pos="2145"/>
          <w:tab w:val="num" w:pos="1134"/>
        </w:tabs>
        <w:ind w:hanging="1436"/>
        <w:rPr>
          <w:del w:id="329" w:author="Καρμίρης Αγγελος" w:date="2020-01-03T10:45:00Z"/>
          <w:b/>
          <w:bCs/>
          <w:sz w:val="24"/>
          <w:szCs w:val="24"/>
          <w:u w:val="single"/>
        </w:rPr>
      </w:pPr>
      <w:del w:id="330" w:author="Καρμίρης Αγγελος" w:date="2020-01-03T10:45:00Z">
        <w:r w:rsidDel="0069794E">
          <w:rPr>
            <w:b/>
            <w:bCs/>
            <w:sz w:val="24"/>
            <w:szCs w:val="24"/>
            <w:u w:val="single"/>
          </w:rPr>
          <w:delText>Over-load capability</w:delText>
        </w:r>
      </w:del>
    </w:p>
    <w:p w:rsidR="007232C5" w:rsidRPr="004F2441" w:rsidDel="0069794E" w:rsidRDefault="007232C5" w:rsidP="007232C5">
      <w:pPr>
        <w:ind w:left="709"/>
        <w:rPr>
          <w:del w:id="331" w:author="Καρμίρης Αγγελος" w:date="2020-01-03T10:45:00Z"/>
          <w:b/>
          <w:bCs/>
          <w:sz w:val="24"/>
          <w:szCs w:val="24"/>
          <w:u w:val="single"/>
        </w:rPr>
      </w:pPr>
    </w:p>
    <w:p w:rsidR="00315D88" w:rsidDel="0069794E" w:rsidRDefault="007232C5" w:rsidP="007232C5">
      <w:pPr>
        <w:ind w:left="1418"/>
        <w:rPr>
          <w:del w:id="332" w:author="Καρμίρης Αγγελος" w:date="2020-01-03T10:45:00Z"/>
          <w:sz w:val="24"/>
          <w:szCs w:val="24"/>
        </w:rPr>
      </w:pPr>
      <w:del w:id="333" w:author="Καρμίρης Αγγελος" w:date="2020-01-03T10:45:00Z">
        <w:r w:rsidDel="0069794E">
          <w:rPr>
            <w:sz w:val="24"/>
            <w:szCs w:val="24"/>
          </w:rPr>
          <w:delText>The autotransformer</w:delText>
        </w:r>
        <w:r w:rsidR="00AF2BC7" w:rsidDel="0069794E">
          <w:rPr>
            <w:sz w:val="24"/>
            <w:szCs w:val="24"/>
          </w:rPr>
          <w:delText>s</w:delText>
        </w:r>
        <w:r w:rsidDel="0069794E">
          <w:rPr>
            <w:sz w:val="24"/>
            <w:szCs w:val="24"/>
          </w:rPr>
          <w:delText xml:space="preserve"> shall have long-time emergency overloading</w:delText>
        </w:r>
        <w:r w:rsidR="006D4EA5" w:rsidDel="0069794E">
          <w:rPr>
            <w:sz w:val="24"/>
            <w:szCs w:val="24"/>
          </w:rPr>
          <w:delText xml:space="preserve"> capability</w:delText>
        </w:r>
        <w:r w:rsidR="00BB05FD" w:rsidDel="0069794E">
          <w:rPr>
            <w:sz w:val="24"/>
            <w:szCs w:val="24"/>
          </w:rPr>
          <w:delText xml:space="preserve"> at all tap positions</w:delText>
        </w:r>
        <w:r w:rsidR="00F27E8F" w:rsidDel="0069794E">
          <w:rPr>
            <w:sz w:val="24"/>
            <w:szCs w:val="24"/>
          </w:rPr>
          <w:delText>, according to the following values</w:delText>
        </w:r>
        <w:r w:rsidR="008F129B" w:rsidDel="0069794E">
          <w:rPr>
            <w:sz w:val="24"/>
            <w:szCs w:val="24"/>
          </w:rPr>
          <w:delText>, following IEC 60076-7</w:delText>
        </w:r>
        <w:r w:rsidR="00315D88" w:rsidDel="0069794E">
          <w:rPr>
            <w:sz w:val="24"/>
            <w:szCs w:val="24"/>
          </w:rPr>
          <w:delText>:</w:delText>
        </w:r>
      </w:del>
    </w:p>
    <w:p w:rsidR="00F27E8F" w:rsidDel="0069794E" w:rsidRDefault="00F27E8F" w:rsidP="007232C5">
      <w:pPr>
        <w:ind w:left="1418"/>
        <w:rPr>
          <w:del w:id="334" w:author="Καρμίρης Αγγελος" w:date="2020-01-03T10:45:00Z"/>
          <w:sz w:val="24"/>
          <w:szCs w:val="24"/>
        </w:rPr>
      </w:pPr>
    </w:p>
    <w:p w:rsidR="00F27E8F" w:rsidDel="0069794E" w:rsidRDefault="00F27E8F" w:rsidP="00CF2DCF">
      <w:pPr>
        <w:pStyle w:val="ListParagraph"/>
        <w:numPr>
          <w:ilvl w:val="0"/>
          <w:numId w:val="36"/>
        </w:numPr>
        <w:rPr>
          <w:del w:id="335" w:author="Καρμίρης Αγγελος" w:date="2020-01-03T10:45:00Z"/>
          <w:sz w:val="24"/>
          <w:szCs w:val="24"/>
        </w:rPr>
      </w:pPr>
      <w:del w:id="336" w:author="Καρμίρης Αγγελος" w:date="2020-01-03T10:45:00Z">
        <w:r w:rsidRPr="00CF2DCF" w:rsidDel="0069794E">
          <w:rPr>
            <w:sz w:val="24"/>
            <w:szCs w:val="24"/>
          </w:rPr>
          <w:delText>C</w:delText>
        </w:r>
        <w:r w:rsidR="006D4EA5" w:rsidRPr="00CF2DCF" w:rsidDel="0069794E">
          <w:rPr>
            <w:sz w:val="24"/>
            <w:szCs w:val="24"/>
          </w:rPr>
          <w:delText>urrent</w:delText>
        </w:r>
        <w:r w:rsidRPr="00F27E8F" w:rsidDel="0069794E">
          <w:rPr>
            <w:sz w:val="24"/>
            <w:szCs w:val="24"/>
          </w:rPr>
          <w:delText xml:space="preserve"> </w:delText>
        </w:r>
        <w:r w:rsidRPr="00F87863" w:rsidDel="0069794E">
          <w:rPr>
            <w:sz w:val="24"/>
            <w:szCs w:val="24"/>
          </w:rPr>
          <w:delText>at HV and MV terminals</w:delText>
        </w:r>
        <w:r w:rsidDel="0069794E">
          <w:rPr>
            <w:sz w:val="24"/>
            <w:szCs w:val="24"/>
          </w:rPr>
          <w:delText xml:space="preserve"> :</w:delText>
        </w:r>
        <w:r w:rsidDel="0069794E">
          <w:rPr>
            <w:sz w:val="24"/>
            <w:szCs w:val="24"/>
          </w:rPr>
          <w:tab/>
        </w:r>
        <w:r w:rsidR="006D4EA5" w:rsidRPr="00CF2DCF" w:rsidDel="0069794E">
          <w:rPr>
            <w:sz w:val="24"/>
            <w:szCs w:val="24"/>
          </w:rPr>
          <w:delText>130% of rated</w:delText>
        </w:r>
        <w:r w:rsidR="00E82081" w:rsidRPr="00CF2DCF" w:rsidDel="0069794E">
          <w:rPr>
            <w:sz w:val="24"/>
            <w:szCs w:val="24"/>
          </w:rPr>
          <w:br/>
        </w:r>
        <w:r w:rsidR="00E82081" w:rsidRPr="00CF2DCF" w:rsidDel="0069794E">
          <w:rPr>
            <w:sz w:val="24"/>
            <w:szCs w:val="24"/>
          </w:rPr>
          <w:tab/>
        </w:r>
        <w:r w:rsidR="00E82081" w:rsidRPr="00CF2DCF" w:rsidDel="0069794E">
          <w:rPr>
            <w:sz w:val="24"/>
            <w:szCs w:val="24"/>
          </w:rPr>
          <w:tab/>
        </w:r>
        <w:r w:rsidR="00E82081" w:rsidRPr="00CF2DCF" w:rsidDel="0069794E">
          <w:rPr>
            <w:sz w:val="24"/>
            <w:szCs w:val="24"/>
          </w:rPr>
          <w:tab/>
        </w:r>
        <w:r w:rsidR="00E82081" w:rsidRPr="00CF2DCF" w:rsidDel="0069794E">
          <w:rPr>
            <w:sz w:val="24"/>
            <w:szCs w:val="24"/>
          </w:rPr>
          <w:tab/>
        </w:r>
        <w:r w:rsidR="00E82081" w:rsidRPr="00CF2DCF" w:rsidDel="0069794E">
          <w:rPr>
            <w:sz w:val="24"/>
            <w:szCs w:val="24"/>
          </w:rPr>
          <w:tab/>
        </w:r>
        <w:r w:rsidR="00E82081" w:rsidRPr="00CF2DCF" w:rsidDel="0069794E">
          <w:rPr>
            <w:sz w:val="24"/>
            <w:szCs w:val="24"/>
          </w:rPr>
          <w:tab/>
        </w:r>
        <w:r w:rsidR="00E82081" w:rsidDel="0069794E">
          <w:rPr>
            <w:sz w:val="24"/>
            <w:szCs w:val="24"/>
          </w:rPr>
          <w:delText>tapping current</w:delText>
        </w:r>
      </w:del>
    </w:p>
    <w:p w:rsidR="00F27E8F" w:rsidDel="0069794E" w:rsidRDefault="00F27E8F" w:rsidP="00CF2DCF">
      <w:pPr>
        <w:pStyle w:val="ListParagraph"/>
        <w:numPr>
          <w:ilvl w:val="0"/>
          <w:numId w:val="36"/>
        </w:numPr>
        <w:rPr>
          <w:del w:id="337" w:author="Καρμίρης Αγγελος" w:date="2020-01-03T10:45:00Z"/>
          <w:sz w:val="24"/>
          <w:szCs w:val="24"/>
        </w:rPr>
      </w:pPr>
      <w:del w:id="338" w:author="Καρμίρης Αγγελος" w:date="2020-01-03T10:45:00Z">
        <w:r w:rsidDel="0069794E">
          <w:rPr>
            <w:sz w:val="24"/>
            <w:szCs w:val="24"/>
          </w:rPr>
          <w:delText>Current at LV terminals :</w:delText>
        </w:r>
        <w:r w:rsidDel="0069794E">
          <w:rPr>
            <w:sz w:val="24"/>
            <w:szCs w:val="24"/>
          </w:rPr>
          <w:tab/>
        </w:r>
        <w:r w:rsidDel="0069794E">
          <w:rPr>
            <w:sz w:val="24"/>
            <w:szCs w:val="24"/>
          </w:rPr>
          <w:tab/>
        </w:r>
        <w:r w:rsidR="006D4EA5" w:rsidRPr="00CF2DCF" w:rsidDel="0069794E">
          <w:rPr>
            <w:sz w:val="24"/>
            <w:szCs w:val="24"/>
          </w:rPr>
          <w:delText>100% of rated</w:delText>
        </w:r>
        <w:r w:rsidR="00E82081" w:rsidDel="0069794E">
          <w:rPr>
            <w:sz w:val="24"/>
            <w:szCs w:val="24"/>
          </w:rPr>
          <w:br/>
        </w:r>
        <w:r w:rsidR="00E82081" w:rsidRPr="006144F3" w:rsidDel="0069794E">
          <w:rPr>
            <w:sz w:val="24"/>
            <w:szCs w:val="24"/>
          </w:rPr>
          <w:tab/>
        </w:r>
        <w:r w:rsidR="00E82081" w:rsidRPr="006144F3" w:rsidDel="0069794E">
          <w:rPr>
            <w:sz w:val="24"/>
            <w:szCs w:val="24"/>
          </w:rPr>
          <w:tab/>
        </w:r>
        <w:r w:rsidR="00E82081" w:rsidRPr="006144F3" w:rsidDel="0069794E">
          <w:rPr>
            <w:sz w:val="24"/>
            <w:szCs w:val="24"/>
          </w:rPr>
          <w:tab/>
        </w:r>
        <w:r w:rsidR="00E82081" w:rsidRPr="006144F3" w:rsidDel="0069794E">
          <w:rPr>
            <w:sz w:val="24"/>
            <w:szCs w:val="24"/>
          </w:rPr>
          <w:tab/>
        </w:r>
        <w:r w:rsidR="00E82081" w:rsidRPr="006144F3" w:rsidDel="0069794E">
          <w:rPr>
            <w:sz w:val="24"/>
            <w:szCs w:val="24"/>
          </w:rPr>
          <w:tab/>
        </w:r>
        <w:r w:rsidR="00E82081" w:rsidRPr="006144F3" w:rsidDel="0069794E">
          <w:rPr>
            <w:sz w:val="24"/>
            <w:szCs w:val="24"/>
          </w:rPr>
          <w:tab/>
        </w:r>
        <w:r w:rsidR="00E82081" w:rsidDel="0069794E">
          <w:rPr>
            <w:sz w:val="24"/>
            <w:szCs w:val="24"/>
          </w:rPr>
          <w:delText>tapping current</w:delText>
        </w:r>
      </w:del>
    </w:p>
    <w:p w:rsidR="00885725" w:rsidDel="0069794E" w:rsidRDefault="00885725" w:rsidP="00CF2DCF">
      <w:pPr>
        <w:pStyle w:val="ListParagraph"/>
        <w:numPr>
          <w:ilvl w:val="0"/>
          <w:numId w:val="36"/>
        </w:numPr>
        <w:rPr>
          <w:del w:id="339" w:author="Καρμίρης Αγγελος" w:date="2020-01-03T10:45:00Z"/>
          <w:sz w:val="24"/>
          <w:szCs w:val="24"/>
        </w:rPr>
      </w:pPr>
      <w:del w:id="340" w:author="Καρμίρης Αγγελος" w:date="2020-01-03T10:45:00Z">
        <w:r w:rsidDel="0069794E">
          <w:rPr>
            <w:sz w:val="24"/>
            <w:szCs w:val="24"/>
          </w:rPr>
          <w:delText>Voltage at all terminals :</w:delText>
        </w:r>
        <w:r w:rsidDel="0069794E">
          <w:rPr>
            <w:sz w:val="24"/>
            <w:szCs w:val="24"/>
          </w:rPr>
          <w:tab/>
        </w:r>
        <w:r w:rsidDel="0069794E">
          <w:rPr>
            <w:sz w:val="24"/>
            <w:szCs w:val="24"/>
          </w:rPr>
          <w:tab/>
        </w:r>
        <w:r w:rsidDel="0069794E">
          <w:rPr>
            <w:sz w:val="24"/>
            <w:szCs w:val="24"/>
          </w:rPr>
          <w:tab/>
          <w:delText>100% of rated</w:delText>
        </w:r>
        <w:r w:rsidR="00E82081" w:rsidDel="0069794E">
          <w:rPr>
            <w:sz w:val="24"/>
            <w:szCs w:val="24"/>
          </w:rPr>
          <w:br/>
        </w:r>
        <w:r w:rsidR="00E82081" w:rsidRPr="006144F3" w:rsidDel="0069794E">
          <w:rPr>
            <w:sz w:val="24"/>
            <w:szCs w:val="24"/>
          </w:rPr>
          <w:tab/>
        </w:r>
        <w:r w:rsidR="00E82081" w:rsidRPr="006144F3" w:rsidDel="0069794E">
          <w:rPr>
            <w:sz w:val="24"/>
            <w:szCs w:val="24"/>
          </w:rPr>
          <w:tab/>
        </w:r>
        <w:r w:rsidR="00E82081" w:rsidRPr="006144F3" w:rsidDel="0069794E">
          <w:rPr>
            <w:sz w:val="24"/>
            <w:szCs w:val="24"/>
          </w:rPr>
          <w:tab/>
        </w:r>
        <w:r w:rsidR="00E82081" w:rsidRPr="006144F3" w:rsidDel="0069794E">
          <w:rPr>
            <w:sz w:val="24"/>
            <w:szCs w:val="24"/>
          </w:rPr>
          <w:tab/>
        </w:r>
        <w:r w:rsidR="00E82081" w:rsidRPr="006144F3" w:rsidDel="0069794E">
          <w:rPr>
            <w:sz w:val="24"/>
            <w:szCs w:val="24"/>
          </w:rPr>
          <w:tab/>
        </w:r>
        <w:r w:rsidR="00E82081" w:rsidRPr="006144F3" w:rsidDel="0069794E">
          <w:rPr>
            <w:sz w:val="24"/>
            <w:szCs w:val="24"/>
          </w:rPr>
          <w:tab/>
        </w:r>
        <w:r w:rsidR="00E82081" w:rsidDel="0069794E">
          <w:rPr>
            <w:sz w:val="24"/>
            <w:szCs w:val="24"/>
          </w:rPr>
          <w:delText>tapping voltage</w:delText>
        </w:r>
      </w:del>
    </w:p>
    <w:p w:rsidR="008F129B" w:rsidDel="0069794E" w:rsidRDefault="008F129B" w:rsidP="00CF2DCF">
      <w:pPr>
        <w:pStyle w:val="ListParagraph"/>
        <w:numPr>
          <w:ilvl w:val="0"/>
          <w:numId w:val="36"/>
        </w:numPr>
        <w:rPr>
          <w:del w:id="341" w:author="Καρμίρης Αγγελος" w:date="2020-01-03T10:45:00Z"/>
          <w:sz w:val="24"/>
          <w:szCs w:val="24"/>
        </w:rPr>
      </w:pPr>
      <w:del w:id="342" w:author="Καρμίρης Αγγελος" w:date="2020-01-03T10:45:00Z">
        <w:r w:rsidDel="0069794E">
          <w:rPr>
            <w:sz w:val="24"/>
            <w:szCs w:val="24"/>
          </w:rPr>
          <w:delText>Ambient temperature :</w:delText>
        </w:r>
        <w:r w:rsidDel="0069794E">
          <w:rPr>
            <w:sz w:val="24"/>
            <w:szCs w:val="24"/>
          </w:rPr>
          <w:tab/>
        </w:r>
        <w:r w:rsidDel="0069794E">
          <w:rPr>
            <w:sz w:val="24"/>
            <w:szCs w:val="24"/>
          </w:rPr>
          <w:tab/>
        </w:r>
        <w:r w:rsidDel="0069794E">
          <w:rPr>
            <w:sz w:val="24"/>
            <w:szCs w:val="24"/>
          </w:rPr>
          <w:tab/>
          <w:delText>20</w:delText>
        </w:r>
        <w:r w:rsidRPr="00CF2DCF" w:rsidDel="0069794E">
          <w:rPr>
            <w:sz w:val="24"/>
            <w:szCs w:val="24"/>
          </w:rPr>
          <w:delText>°</w:delText>
        </w:r>
        <w:r w:rsidDel="0069794E">
          <w:rPr>
            <w:sz w:val="24"/>
            <w:szCs w:val="24"/>
          </w:rPr>
          <w:delText>C</w:delText>
        </w:r>
        <w:r w:rsidR="00225323" w:rsidDel="0069794E">
          <w:rPr>
            <w:sz w:val="24"/>
            <w:szCs w:val="24"/>
          </w:rPr>
          <w:delText xml:space="preserve"> </w:delText>
        </w:r>
        <w:r w:rsidR="00F80ECF" w:rsidDel="0069794E">
          <w:rPr>
            <w:sz w:val="24"/>
            <w:szCs w:val="24"/>
          </w:rPr>
          <w:br/>
        </w:r>
        <w:r w:rsidR="00F80ECF" w:rsidDel="0069794E">
          <w:rPr>
            <w:sz w:val="24"/>
            <w:szCs w:val="24"/>
          </w:rPr>
          <w:tab/>
        </w:r>
        <w:r w:rsidR="00F80ECF" w:rsidDel="0069794E">
          <w:rPr>
            <w:sz w:val="24"/>
            <w:szCs w:val="24"/>
          </w:rPr>
          <w:tab/>
        </w:r>
        <w:r w:rsidR="00F80ECF" w:rsidDel="0069794E">
          <w:rPr>
            <w:sz w:val="24"/>
            <w:szCs w:val="24"/>
          </w:rPr>
          <w:tab/>
        </w:r>
        <w:r w:rsidR="00F80ECF" w:rsidDel="0069794E">
          <w:rPr>
            <w:sz w:val="24"/>
            <w:szCs w:val="24"/>
          </w:rPr>
          <w:tab/>
        </w:r>
        <w:r w:rsidR="00F80ECF" w:rsidDel="0069794E">
          <w:rPr>
            <w:sz w:val="24"/>
            <w:szCs w:val="24"/>
          </w:rPr>
          <w:tab/>
        </w:r>
        <w:r w:rsidR="00F80ECF" w:rsidDel="0069794E">
          <w:rPr>
            <w:sz w:val="24"/>
            <w:szCs w:val="24"/>
          </w:rPr>
          <w:tab/>
        </w:r>
        <w:r w:rsidR="00225323" w:rsidDel="0069794E">
          <w:rPr>
            <w:sz w:val="24"/>
            <w:szCs w:val="24"/>
          </w:rPr>
          <w:delText>(</w:delText>
        </w:r>
        <w:r w:rsidR="00F80ECF" w:rsidDel="0069794E">
          <w:rPr>
            <w:sz w:val="24"/>
            <w:szCs w:val="24"/>
          </w:rPr>
          <w:delText xml:space="preserve">equal to </w:delText>
        </w:r>
        <w:r w:rsidR="00225323" w:rsidDel="0069794E">
          <w:rPr>
            <w:sz w:val="24"/>
            <w:szCs w:val="24"/>
          </w:rPr>
          <w:delText>yearly average)</w:delText>
        </w:r>
      </w:del>
    </w:p>
    <w:p w:rsidR="00F27E8F" w:rsidDel="0069794E" w:rsidRDefault="00F27E8F" w:rsidP="00CF2DCF">
      <w:pPr>
        <w:pStyle w:val="ListParagraph"/>
        <w:numPr>
          <w:ilvl w:val="0"/>
          <w:numId w:val="36"/>
        </w:numPr>
        <w:rPr>
          <w:del w:id="343" w:author="Καρμίρης Αγγελος" w:date="2020-01-03T10:45:00Z"/>
          <w:sz w:val="24"/>
          <w:szCs w:val="24"/>
        </w:rPr>
      </w:pPr>
      <w:del w:id="344" w:author="Καρμίρης Αγγελος" w:date="2020-01-03T10:45:00Z">
        <w:r w:rsidDel="0069794E">
          <w:rPr>
            <w:sz w:val="24"/>
            <w:szCs w:val="24"/>
          </w:rPr>
          <w:delText>H</w:delText>
        </w:r>
        <w:r w:rsidR="00742BB1" w:rsidRPr="00742BB1" w:rsidDel="0069794E">
          <w:rPr>
            <w:sz w:val="24"/>
            <w:szCs w:val="24"/>
          </w:rPr>
          <w:delText>ot-spot temperature</w:delText>
        </w:r>
        <w:r w:rsidR="00742BB1" w:rsidDel="0069794E">
          <w:rPr>
            <w:sz w:val="24"/>
            <w:szCs w:val="24"/>
          </w:rPr>
          <w:delText xml:space="preserve"> at all windings</w:delText>
        </w:r>
        <w:r w:rsidR="006D4EA5" w:rsidRPr="00CF2DCF" w:rsidDel="0069794E">
          <w:rPr>
            <w:sz w:val="24"/>
            <w:szCs w:val="24"/>
          </w:rPr>
          <w:delText xml:space="preserve"> </w:delText>
        </w:r>
        <w:r w:rsidDel="0069794E">
          <w:rPr>
            <w:sz w:val="24"/>
            <w:szCs w:val="24"/>
          </w:rPr>
          <w:delText>:</w:delText>
        </w:r>
        <w:r w:rsidDel="0069794E">
          <w:rPr>
            <w:sz w:val="24"/>
            <w:szCs w:val="24"/>
          </w:rPr>
          <w:tab/>
          <w:delText>≤</w:delText>
        </w:r>
        <w:r w:rsidRPr="00F27E8F" w:rsidDel="0069794E">
          <w:rPr>
            <w:sz w:val="24"/>
            <w:szCs w:val="24"/>
          </w:rPr>
          <w:delText xml:space="preserve"> 1</w:delText>
        </w:r>
        <w:r w:rsidR="00742BB1" w:rsidDel="0069794E">
          <w:rPr>
            <w:sz w:val="24"/>
            <w:szCs w:val="24"/>
          </w:rPr>
          <w:delText>4</w:delText>
        </w:r>
        <w:r w:rsidRPr="00F27E8F" w:rsidDel="0069794E">
          <w:rPr>
            <w:sz w:val="24"/>
            <w:szCs w:val="24"/>
          </w:rPr>
          <w:delText xml:space="preserve">0 </w:delText>
        </w:r>
        <w:r w:rsidR="00742BB1" w:rsidRPr="00CF2DCF" w:rsidDel="0069794E">
          <w:rPr>
            <w:sz w:val="24"/>
            <w:szCs w:val="24"/>
          </w:rPr>
          <w:delText>°</w:delText>
        </w:r>
        <w:r w:rsidR="00742BB1" w:rsidDel="0069794E">
          <w:rPr>
            <w:sz w:val="24"/>
            <w:szCs w:val="24"/>
          </w:rPr>
          <w:delText>C</w:delText>
        </w:r>
      </w:del>
    </w:p>
    <w:p w:rsidR="007232C5" w:rsidRPr="00CF2DCF" w:rsidDel="0069794E" w:rsidRDefault="00742BB1" w:rsidP="00CF2DCF">
      <w:pPr>
        <w:pStyle w:val="ListParagraph"/>
        <w:numPr>
          <w:ilvl w:val="0"/>
          <w:numId w:val="36"/>
        </w:numPr>
        <w:rPr>
          <w:del w:id="345" w:author="Καρμίρης Αγγελος" w:date="2020-01-03T10:45:00Z"/>
          <w:sz w:val="24"/>
          <w:szCs w:val="24"/>
        </w:rPr>
      </w:pPr>
      <w:del w:id="346" w:author="Καρμίρης Αγγελος" w:date="2020-01-03T10:45:00Z">
        <w:r w:rsidDel="0069794E">
          <w:rPr>
            <w:sz w:val="24"/>
            <w:szCs w:val="24"/>
          </w:rPr>
          <w:delText>Top-oil temperature</w:delText>
        </w:r>
        <w:r w:rsidR="00F27E8F" w:rsidDel="0069794E">
          <w:rPr>
            <w:sz w:val="24"/>
            <w:szCs w:val="24"/>
          </w:rPr>
          <w:delText xml:space="preserve"> :</w:delText>
        </w:r>
        <w:r w:rsidDel="0069794E">
          <w:rPr>
            <w:sz w:val="24"/>
            <w:szCs w:val="24"/>
          </w:rPr>
          <w:tab/>
        </w:r>
        <w:r w:rsidDel="0069794E">
          <w:rPr>
            <w:sz w:val="24"/>
            <w:szCs w:val="24"/>
          </w:rPr>
          <w:tab/>
        </w:r>
        <w:r w:rsidDel="0069794E">
          <w:rPr>
            <w:sz w:val="24"/>
            <w:szCs w:val="24"/>
          </w:rPr>
          <w:tab/>
          <w:delText>≤ 115</w:delText>
        </w:r>
        <w:r w:rsidR="00F27E8F" w:rsidDel="0069794E">
          <w:rPr>
            <w:sz w:val="24"/>
            <w:szCs w:val="24"/>
          </w:rPr>
          <w:delText xml:space="preserve"> </w:delText>
        </w:r>
        <w:r w:rsidDel="0069794E">
          <w:rPr>
            <w:sz w:val="24"/>
            <w:szCs w:val="24"/>
            <w:lang w:val="el-GR"/>
          </w:rPr>
          <w:delText>°</w:delText>
        </w:r>
        <w:r w:rsidDel="0069794E">
          <w:rPr>
            <w:sz w:val="24"/>
            <w:szCs w:val="24"/>
          </w:rPr>
          <w:delText>C</w:delText>
        </w:r>
      </w:del>
    </w:p>
    <w:p w:rsidR="007232C5" w:rsidDel="0069794E" w:rsidRDefault="007232C5" w:rsidP="00CF2DCF">
      <w:pPr>
        <w:ind w:left="1418"/>
        <w:rPr>
          <w:del w:id="347" w:author="Καρμίρης Αγγελος" w:date="2020-01-03T10:45:00Z"/>
          <w:sz w:val="24"/>
          <w:szCs w:val="24"/>
        </w:rPr>
      </w:pPr>
    </w:p>
    <w:p w:rsidR="002F3CA8" w:rsidDel="0069794E" w:rsidRDefault="002F3CA8" w:rsidP="00CF2DCF">
      <w:pPr>
        <w:ind w:left="1418"/>
        <w:rPr>
          <w:del w:id="348" w:author="Καρμίρης Αγγελος" w:date="2020-01-03T10:45:00Z"/>
          <w:sz w:val="24"/>
          <w:szCs w:val="24"/>
        </w:rPr>
      </w:pPr>
      <w:del w:id="349" w:author="Καρμίρης Αγγελος" w:date="2020-01-03T10:45:00Z">
        <w:r w:rsidDel="0069794E">
          <w:rPr>
            <w:sz w:val="24"/>
            <w:szCs w:val="24"/>
          </w:rPr>
          <w:delText>The manufacturer shall take all measures necessary, so that during above overloading conditions</w:delText>
        </w:r>
        <w:r w:rsidR="008F129B" w:rsidDel="0069794E">
          <w:rPr>
            <w:sz w:val="24"/>
            <w:szCs w:val="24"/>
          </w:rPr>
          <w:delText xml:space="preserve"> the following apply</w:delText>
        </w:r>
        <w:r w:rsidDel="0069794E">
          <w:rPr>
            <w:sz w:val="24"/>
            <w:szCs w:val="24"/>
          </w:rPr>
          <w:delText>:</w:delText>
        </w:r>
      </w:del>
    </w:p>
    <w:p w:rsidR="002F3CA8" w:rsidDel="0069794E" w:rsidRDefault="002F3CA8" w:rsidP="00CF2DCF">
      <w:pPr>
        <w:pStyle w:val="ListParagraph"/>
        <w:numPr>
          <w:ilvl w:val="0"/>
          <w:numId w:val="36"/>
        </w:numPr>
        <w:rPr>
          <w:del w:id="350" w:author="Καρμίρης Αγγελος" w:date="2020-01-03T10:45:00Z"/>
          <w:sz w:val="24"/>
          <w:szCs w:val="24"/>
        </w:rPr>
      </w:pPr>
      <w:del w:id="351" w:author="Καρμίρης Αγγελος" w:date="2020-01-03T10:45:00Z">
        <w:r w:rsidDel="0069794E">
          <w:rPr>
            <w:sz w:val="24"/>
            <w:szCs w:val="24"/>
          </w:rPr>
          <w:delText>No excessive hot-spots</w:delText>
        </w:r>
        <w:r w:rsidR="00742BB1" w:rsidDel="0069794E">
          <w:rPr>
            <w:sz w:val="24"/>
            <w:szCs w:val="24"/>
          </w:rPr>
          <w:delText xml:space="preserve"> due to stray magnetic fields</w:delText>
        </w:r>
        <w:r w:rsidDel="0069794E">
          <w:rPr>
            <w:sz w:val="24"/>
            <w:szCs w:val="24"/>
          </w:rPr>
          <w:delText xml:space="preserve"> occur</w:delText>
        </w:r>
        <w:r w:rsidR="00742BB1" w:rsidDel="0069794E">
          <w:rPr>
            <w:sz w:val="24"/>
            <w:szCs w:val="24"/>
          </w:rPr>
          <w:delText xml:space="preserve"> in metallic parts or conductors</w:delText>
        </w:r>
        <w:r w:rsidDel="0069794E">
          <w:rPr>
            <w:sz w:val="24"/>
            <w:szCs w:val="24"/>
          </w:rPr>
          <w:delText xml:space="preserve"> outside </w:delText>
        </w:r>
        <w:r w:rsidR="00225323" w:rsidDel="0069794E">
          <w:rPr>
            <w:sz w:val="24"/>
            <w:szCs w:val="24"/>
          </w:rPr>
          <w:delText xml:space="preserve">of </w:delText>
        </w:r>
        <w:r w:rsidDel="0069794E">
          <w:rPr>
            <w:sz w:val="24"/>
            <w:szCs w:val="24"/>
          </w:rPr>
          <w:delText>the windings.</w:delText>
        </w:r>
      </w:del>
    </w:p>
    <w:p w:rsidR="002F3CA8" w:rsidDel="0069794E" w:rsidRDefault="002F3CA8" w:rsidP="00CF2DCF">
      <w:pPr>
        <w:pStyle w:val="ListParagraph"/>
        <w:numPr>
          <w:ilvl w:val="0"/>
          <w:numId w:val="36"/>
        </w:numPr>
        <w:rPr>
          <w:del w:id="352" w:author="Καρμίρης Αγγελος" w:date="2020-01-03T10:45:00Z"/>
          <w:sz w:val="24"/>
          <w:szCs w:val="24"/>
        </w:rPr>
      </w:pPr>
      <w:del w:id="353" w:author="Καρμίρης Αγγελος" w:date="2020-01-03T10:45:00Z">
        <w:r w:rsidDel="0069794E">
          <w:rPr>
            <w:sz w:val="24"/>
            <w:szCs w:val="24"/>
          </w:rPr>
          <w:delText>Main and OLTC conservators are suitable for the increased oil expansion</w:delText>
        </w:r>
        <w:r w:rsidR="008F129B" w:rsidDel="0069794E">
          <w:rPr>
            <w:sz w:val="24"/>
            <w:szCs w:val="24"/>
          </w:rPr>
          <w:delText>.</w:delText>
        </w:r>
      </w:del>
    </w:p>
    <w:p w:rsidR="00AF1F1B" w:rsidDel="0069794E" w:rsidRDefault="00AF1F1B" w:rsidP="00CF2DCF">
      <w:pPr>
        <w:pStyle w:val="ListParagraph"/>
        <w:numPr>
          <w:ilvl w:val="0"/>
          <w:numId w:val="36"/>
        </w:numPr>
        <w:rPr>
          <w:del w:id="354" w:author="Καρμίρης Αγγελος" w:date="2020-01-03T10:45:00Z"/>
          <w:sz w:val="24"/>
          <w:szCs w:val="24"/>
        </w:rPr>
      </w:pPr>
      <w:del w:id="355" w:author="Καρμίρης Αγγελος" w:date="2020-01-03T10:45:00Z">
        <w:r w:rsidDel="0069794E">
          <w:rPr>
            <w:sz w:val="24"/>
            <w:szCs w:val="24"/>
          </w:rPr>
          <w:delText>All autotransformer components, including winding supports</w:delText>
        </w:r>
        <w:r w:rsidR="00625502" w:rsidRPr="00CF2DCF" w:rsidDel="0069794E">
          <w:rPr>
            <w:sz w:val="24"/>
            <w:szCs w:val="24"/>
          </w:rPr>
          <w:delText xml:space="preserve"> </w:delText>
        </w:r>
        <w:r w:rsidR="00625502" w:rsidDel="0069794E">
          <w:rPr>
            <w:sz w:val="24"/>
            <w:szCs w:val="24"/>
          </w:rPr>
          <w:delText>and spacers</w:delText>
        </w:r>
        <w:r w:rsidDel="0069794E">
          <w:rPr>
            <w:sz w:val="24"/>
            <w:szCs w:val="24"/>
          </w:rPr>
          <w:delText>, are suitable for the increased loading and temperature.</w:delText>
        </w:r>
      </w:del>
    </w:p>
    <w:p w:rsidR="008F129B" w:rsidRPr="00CF2DCF" w:rsidDel="0069794E" w:rsidRDefault="008F129B" w:rsidP="00CF2DCF">
      <w:pPr>
        <w:ind w:left="1538"/>
        <w:rPr>
          <w:del w:id="356" w:author="Καρμίρης Αγγελος" w:date="2020-01-03T10:45:00Z"/>
          <w:sz w:val="24"/>
          <w:szCs w:val="24"/>
        </w:rPr>
      </w:pPr>
    </w:p>
    <w:p w:rsidR="00656991" w:rsidDel="0069794E" w:rsidRDefault="00A76E96" w:rsidP="00CF2DCF">
      <w:pPr>
        <w:ind w:left="1418"/>
        <w:rPr>
          <w:del w:id="357" w:author="Καρμίρης Αγγελος" w:date="2020-01-03T10:45:00Z"/>
          <w:sz w:val="24"/>
          <w:szCs w:val="24"/>
        </w:rPr>
      </w:pPr>
      <w:del w:id="358" w:author="Καρμίρης Αγγελος" w:date="2020-01-03T10:45:00Z">
        <w:r w:rsidDel="0069794E">
          <w:rPr>
            <w:sz w:val="24"/>
            <w:szCs w:val="24"/>
          </w:rPr>
          <w:delText>During actual conditions of long-time emergency overloading, if the ambient temperature exceeds 20</w:delText>
        </w:r>
        <w:r w:rsidRPr="00CF2DCF" w:rsidDel="0069794E">
          <w:rPr>
            <w:sz w:val="24"/>
            <w:szCs w:val="24"/>
          </w:rPr>
          <w:delText>°</w:delText>
        </w:r>
        <w:r w:rsidDel="0069794E">
          <w:rPr>
            <w:sz w:val="24"/>
            <w:szCs w:val="24"/>
          </w:rPr>
          <w:delText>C</w:delText>
        </w:r>
        <w:r w:rsidR="002F3CA8" w:rsidDel="0069794E">
          <w:rPr>
            <w:sz w:val="24"/>
            <w:szCs w:val="24"/>
          </w:rPr>
          <w:delText xml:space="preserve"> or the voltage exceeds the rated value</w:delText>
        </w:r>
        <w:r w:rsidDel="0069794E">
          <w:rPr>
            <w:sz w:val="24"/>
            <w:szCs w:val="24"/>
          </w:rPr>
          <w:delText xml:space="preserve">, it may be necessary for the current to be limited to lower values than the above mentioned, in order the </w:delText>
        </w:r>
        <w:r w:rsidR="00522F7A" w:rsidDel="0069794E">
          <w:rPr>
            <w:sz w:val="24"/>
            <w:szCs w:val="24"/>
          </w:rPr>
          <w:delText xml:space="preserve">above stated </w:delText>
        </w:r>
        <w:r w:rsidDel="0069794E">
          <w:rPr>
            <w:sz w:val="24"/>
            <w:szCs w:val="24"/>
          </w:rPr>
          <w:delText xml:space="preserve">temperature limits </w:delText>
        </w:r>
        <w:r w:rsidR="00885725" w:rsidDel="0069794E">
          <w:rPr>
            <w:sz w:val="24"/>
            <w:szCs w:val="24"/>
          </w:rPr>
          <w:delText>to be respected</w:delText>
        </w:r>
        <w:r w:rsidR="00522F7A" w:rsidDel="0069794E">
          <w:rPr>
            <w:sz w:val="24"/>
            <w:szCs w:val="24"/>
          </w:rPr>
          <w:delText>, as described in IEC 60076-7</w:delText>
        </w:r>
        <w:r w:rsidR="00885725" w:rsidDel="0069794E">
          <w:rPr>
            <w:sz w:val="24"/>
            <w:szCs w:val="24"/>
          </w:rPr>
          <w:delText xml:space="preserve">. Another limiting factor </w:delText>
        </w:r>
        <w:r w:rsidR="002D135D" w:rsidDel="0069794E">
          <w:rPr>
            <w:sz w:val="24"/>
            <w:szCs w:val="24"/>
          </w:rPr>
          <w:delText>is</w:delText>
        </w:r>
        <w:r w:rsidR="00885725" w:rsidDel="0069794E">
          <w:rPr>
            <w:sz w:val="24"/>
            <w:szCs w:val="24"/>
          </w:rPr>
          <w:delText xml:space="preserve"> the moisture in oil and the corresponding acceleration of insulation ageing. For the above reasons, </w:delText>
        </w:r>
        <w:r w:rsidR="002D135D" w:rsidDel="0069794E">
          <w:rPr>
            <w:sz w:val="24"/>
            <w:szCs w:val="24"/>
          </w:rPr>
          <w:delText xml:space="preserve">application of </w:delText>
        </w:r>
        <w:r w:rsidR="00885725" w:rsidDel="0069794E">
          <w:rPr>
            <w:sz w:val="24"/>
            <w:szCs w:val="24"/>
          </w:rPr>
          <w:delText>emergency overloading is not recommended without the use of a suitable autotransformer on-line monitoring system.</w:delText>
        </w:r>
        <w:r w:rsidR="00656991" w:rsidRPr="00656991" w:rsidDel="0069794E">
          <w:rPr>
            <w:sz w:val="24"/>
            <w:szCs w:val="24"/>
          </w:rPr>
          <w:delText xml:space="preserve"> </w:delText>
        </w:r>
      </w:del>
    </w:p>
    <w:p w:rsidR="00BF5E4F" w:rsidDel="0069794E" w:rsidRDefault="00BF5E4F" w:rsidP="00CF2DCF">
      <w:pPr>
        <w:ind w:left="1418"/>
        <w:rPr>
          <w:del w:id="359" w:author="Καρμίρης Αγγελος" w:date="2020-01-03T10:45:00Z"/>
          <w:sz w:val="24"/>
          <w:szCs w:val="24"/>
        </w:rPr>
      </w:pPr>
    </w:p>
    <w:p w:rsidR="00F27E8F" w:rsidRPr="00A76E96" w:rsidDel="0069794E" w:rsidRDefault="00BF5E4F" w:rsidP="00CF2DCF">
      <w:pPr>
        <w:ind w:left="1418"/>
        <w:rPr>
          <w:del w:id="360" w:author="Καρμίρης Αγγελος" w:date="2020-01-03T10:45:00Z"/>
          <w:sz w:val="24"/>
          <w:szCs w:val="24"/>
        </w:rPr>
      </w:pPr>
      <w:del w:id="361" w:author="Καρμίρης Αγγελος" w:date="2020-01-03T10:45:00Z">
        <w:r w:rsidDel="0069794E">
          <w:rPr>
            <w:sz w:val="24"/>
            <w:szCs w:val="24"/>
          </w:rPr>
          <w:delText>During overloading the v</w:delText>
        </w:r>
        <w:r w:rsidR="00656991" w:rsidDel="0069794E">
          <w:rPr>
            <w:sz w:val="24"/>
            <w:szCs w:val="24"/>
          </w:rPr>
          <w:delText>oltage shall not exceed 105% of rated</w:delText>
        </w:r>
        <w:r w:rsidR="00BF567A" w:rsidRPr="00CF2DCF" w:rsidDel="0069794E">
          <w:rPr>
            <w:sz w:val="24"/>
            <w:szCs w:val="24"/>
          </w:rPr>
          <w:delText xml:space="preserve"> </w:delText>
        </w:r>
        <w:r w:rsidR="00BF567A" w:rsidDel="0069794E">
          <w:rPr>
            <w:sz w:val="24"/>
            <w:szCs w:val="24"/>
          </w:rPr>
          <w:delText>tapping voltage</w:delText>
        </w:r>
        <w:r w:rsidR="00656991" w:rsidDel="0069794E">
          <w:rPr>
            <w:sz w:val="24"/>
            <w:szCs w:val="24"/>
          </w:rPr>
          <w:delText>.</w:delText>
        </w:r>
        <w:r w:rsidR="00656991" w:rsidRPr="00656991" w:rsidDel="0069794E">
          <w:rPr>
            <w:sz w:val="24"/>
            <w:szCs w:val="24"/>
          </w:rPr>
          <w:delText xml:space="preserve"> </w:delText>
        </w:r>
        <w:r w:rsidDel="0069794E">
          <w:rPr>
            <w:sz w:val="24"/>
            <w:szCs w:val="24"/>
          </w:rPr>
          <w:delText>T</w:delText>
        </w:r>
        <w:r w:rsidR="00656991" w:rsidDel="0069794E">
          <w:rPr>
            <w:sz w:val="24"/>
            <w:szCs w:val="24"/>
          </w:rPr>
          <w:delText>he protection relays shall ensure clearing of pass-through short circuit cur</w:delText>
        </w:r>
        <w:r w:rsidDel="0069794E">
          <w:rPr>
            <w:sz w:val="24"/>
            <w:szCs w:val="24"/>
          </w:rPr>
          <w:delText>rents in considerably</w:delText>
        </w:r>
        <w:r w:rsidR="00656991" w:rsidDel="0069794E">
          <w:rPr>
            <w:sz w:val="24"/>
            <w:szCs w:val="24"/>
          </w:rPr>
          <w:delText xml:space="preserve"> less time than 2 sec.</w:delText>
        </w:r>
        <w:r w:rsidDel="0069794E">
          <w:rPr>
            <w:sz w:val="24"/>
            <w:szCs w:val="24"/>
          </w:rPr>
          <w:delText xml:space="preserve"> The protection relays shall also allow the overloading currents without tripping. The oil an</w:delText>
        </w:r>
        <w:r w:rsidR="00EF2DCC" w:rsidDel="0069794E">
          <w:rPr>
            <w:sz w:val="24"/>
            <w:szCs w:val="24"/>
          </w:rPr>
          <w:delText xml:space="preserve">d winding temperature indicator </w:delText>
        </w:r>
        <w:r w:rsidR="00C70E91" w:rsidDel="0069794E">
          <w:rPr>
            <w:sz w:val="24"/>
            <w:szCs w:val="24"/>
          </w:rPr>
          <w:delText>tripping values</w:delText>
        </w:r>
        <w:r w:rsidDel="0069794E">
          <w:rPr>
            <w:sz w:val="24"/>
            <w:szCs w:val="24"/>
          </w:rPr>
          <w:delText xml:space="preserve"> shall </w:delText>
        </w:r>
        <w:r w:rsidR="00EF2DCC" w:rsidDel="0069794E">
          <w:rPr>
            <w:sz w:val="24"/>
            <w:szCs w:val="24"/>
          </w:rPr>
          <w:delText xml:space="preserve">be </w:delText>
        </w:r>
        <w:r w:rsidR="00163BCB" w:rsidDel="0069794E">
          <w:rPr>
            <w:sz w:val="24"/>
            <w:szCs w:val="24"/>
          </w:rPr>
          <w:delText xml:space="preserve">set </w:delText>
        </w:r>
        <w:r w:rsidR="0057564A" w:rsidDel="0069794E">
          <w:rPr>
            <w:sz w:val="24"/>
            <w:szCs w:val="24"/>
          </w:rPr>
          <w:delText>in higher values before overloading</w:delText>
        </w:r>
        <w:r w:rsidR="00163BCB" w:rsidDel="0069794E">
          <w:rPr>
            <w:sz w:val="24"/>
            <w:szCs w:val="24"/>
          </w:rPr>
          <w:delText xml:space="preserve">, in order to </w:delText>
        </w:r>
        <w:r w:rsidDel="0069794E">
          <w:rPr>
            <w:sz w:val="24"/>
            <w:szCs w:val="24"/>
          </w:rPr>
          <w:delText>allow the increased temperature.</w:delText>
        </w:r>
      </w:del>
    </w:p>
    <w:p w:rsidR="00F27E8F" w:rsidRPr="004F2441" w:rsidDel="0069794E" w:rsidRDefault="00F27E8F" w:rsidP="007232C5">
      <w:pPr>
        <w:rPr>
          <w:del w:id="362" w:author="Καρμίρης Αγγελος" w:date="2020-01-03T10:45:00Z"/>
          <w:sz w:val="24"/>
          <w:szCs w:val="24"/>
        </w:rPr>
      </w:pPr>
    </w:p>
    <w:p w:rsidR="00F100B2" w:rsidRPr="004F2441" w:rsidDel="0069794E" w:rsidRDefault="00F100B2" w:rsidP="000124D3">
      <w:pPr>
        <w:numPr>
          <w:ilvl w:val="1"/>
          <w:numId w:val="2"/>
        </w:numPr>
        <w:tabs>
          <w:tab w:val="clear" w:pos="2145"/>
          <w:tab w:val="num" w:pos="1134"/>
        </w:tabs>
        <w:ind w:hanging="1436"/>
        <w:rPr>
          <w:del w:id="363" w:author="Καρμίρης Αγγελος" w:date="2020-01-03T10:45:00Z"/>
          <w:b/>
          <w:bCs/>
          <w:sz w:val="24"/>
          <w:szCs w:val="24"/>
          <w:u w:val="single"/>
        </w:rPr>
      </w:pPr>
      <w:del w:id="364" w:author="Καρμίρης Αγγελος" w:date="2020-01-03T10:45:00Z">
        <w:r w:rsidRPr="004F2441" w:rsidDel="0069794E">
          <w:rPr>
            <w:b/>
            <w:bCs/>
            <w:sz w:val="24"/>
            <w:szCs w:val="24"/>
            <w:u w:val="single"/>
          </w:rPr>
          <w:delText xml:space="preserve">Limits of </w:delText>
        </w:r>
        <w:r w:rsidR="004A60CA" w:rsidRPr="004F2441" w:rsidDel="0069794E">
          <w:rPr>
            <w:b/>
            <w:bCs/>
            <w:sz w:val="24"/>
            <w:szCs w:val="24"/>
            <w:u w:val="single"/>
          </w:rPr>
          <w:delText>insulations resistance at 20</w:delText>
        </w:r>
        <w:r w:rsidR="004A60CA" w:rsidRPr="004F2441" w:rsidDel="0069794E">
          <w:rPr>
            <w:b/>
            <w:bCs/>
            <w:sz w:val="24"/>
            <w:szCs w:val="24"/>
            <w:u w:val="single"/>
            <w:vertAlign w:val="superscript"/>
          </w:rPr>
          <w:delText>0</w:delText>
        </w:r>
        <w:r w:rsidR="004A60CA" w:rsidRPr="004F2441" w:rsidDel="0069794E">
          <w:rPr>
            <w:b/>
            <w:bCs/>
            <w:sz w:val="24"/>
            <w:szCs w:val="24"/>
            <w:u w:val="single"/>
          </w:rPr>
          <w:delText xml:space="preserve">C </w:delText>
        </w:r>
        <w:r w:rsidRPr="004F2441" w:rsidDel="0069794E">
          <w:rPr>
            <w:sz w:val="24"/>
            <w:szCs w:val="24"/>
          </w:rPr>
          <w:tab/>
        </w:r>
      </w:del>
    </w:p>
    <w:p w:rsidR="00F100B2" w:rsidRPr="004F2441" w:rsidDel="0069794E" w:rsidRDefault="00F100B2" w:rsidP="00F100B2">
      <w:pPr>
        <w:rPr>
          <w:del w:id="365" w:author="Καρμίρης Αγγελος" w:date="2020-01-03T10:45:00Z"/>
          <w:sz w:val="24"/>
          <w:szCs w:val="24"/>
        </w:rPr>
      </w:pPr>
    </w:p>
    <w:p w:rsidR="004A60CA" w:rsidRPr="003C703F" w:rsidDel="0069794E" w:rsidRDefault="004A60CA" w:rsidP="000124D3">
      <w:pPr>
        <w:numPr>
          <w:ilvl w:val="4"/>
          <w:numId w:val="2"/>
        </w:numPr>
        <w:tabs>
          <w:tab w:val="clear" w:pos="4305"/>
          <w:tab w:val="num" w:pos="1843"/>
        </w:tabs>
        <w:ind w:hanging="3171"/>
        <w:rPr>
          <w:del w:id="366" w:author="Καρμίρης Αγγελος" w:date="2020-01-03T10:45:00Z"/>
          <w:sz w:val="24"/>
          <w:szCs w:val="24"/>
          <w:lang w:val="en-GB"/>
        </w:rPr>
      </w:pPr>
      <w:del w:id="367" w:author="Καρμίρης Αγγελος" w:date="2020-01-03T10:45:00Z">
        <w:r w:rsidRPr="004F2441" w:rsidDel="0069794E">
          <w:rPr>
            <w:sz w:val="24"/>
            <w:szCs w:val="24"/>
          </w:rPr>
          <w:delText xml:space="preserve">For </w:delText>
        </w:r>
        <w:r w:rsidR="00F67086" w:rsidDel="0069794E">
          <w:rPr>
            <w:sz w:val="24"/>
            <w:szCs w:val="24"/>
          </w:rPr>
          <w:delText>series</w:delText>
        </w:r>
        <w:r w:rsidR="004034D4" w:rsidDel="0069794E">
          <w:rPr>
            <w:sz w:val="24"/>
            <w:szCs w:val="24"/>
          </w:rPr>
          <w:delText xml:space="preserve"> - </w:delText>
        </w:r>
        <w:r w:rsidR="00F67086" w:rsidDel="0069794E">
          <w:rPr>
            <w:sz w:val="24"/>
            <w:szCs w:val="24"/>
          </w:rPr>
          <w:delText>common</w:delText>
        </w:r>
        <w:r w:rsidRPr="004F2441" w:rsidDel="0069794E">
          <w:rPr>
            <w:sz w:val="24"/>
            <w:szCs w:val="24"/>
          </w:rPr>
          <w:delText xml:space="preserve"> winding</w:delText>
        </w:r>
        <w:r w:rsidR="00F67086" w:rsidDel="0069794E">
          <w:rPr>
            <w:sz w:val="24"/>
            <w:szCs w:val="24"/>
          </w:rPr>
          <w:delText>s</w:delText>
        </w:r>
        <w:r w:rsidRPr="004F2441" w:rsidDel="0069794E">
          <w:rPr>
            <w:sz w:val="24"/>
            <w:szCs w:val="24"/>
          </w:rPr>
          <w:delText xml:space="preserve"> (400KV</w:delText>
        </w:r>
        <w:r w:rsidR="004034D4" w:rsidDel="0069794E">
          <w:rPr>
            <w:sz w:val="24"/>
            <w:szCs w:val="24"/>
          </w:rPr>
          <w:delText xml:space="preserve"> - 150KV</w:delText>
        </w:r>
        <w:r w:rsidRPr="004F2441" w:rsidDel="0069794E">
          <w:rPr>
            <w:sz w:val="24"/>
            <w:szCs w:val="24"/>
          </w:rPr>
          <w:delText xml:space="preserve">) : </w:delText>
        </w:r>
        <w:r w:rsidR="00F614AD" w:rsidDel="0069794E">
          <w:rPr>
            <w:sz w:val="24"/>
            <w:szCs w:val="24"/>
          </w:rPr>
          <w:delText xml:space="preserve">  </w:delText>
        </w:r>
        <w:r w:rsidR="00E429D8" w:rsidDel="0069794E">
          <w:rPr>
            <w:sz w:val="24"/>
            <w:szCs w:val="24"/>
          </w:rPr>
          <w:delText>5</w:delText>
        </w:r>
        <w:r w:rsidR="00F614AD" w:rsidDel="0069794E">
          <w:rPr>
            <w:sz w:val="24"/>
            <w:szCs w:val="24"/>
          </w:rPr>
          <w:delText xml:space="preserve"> G</w:delText>
        </w:r>
        <w:r w:rsidRPr="004F2441" w:rsidDel="0069794E">
          <w:rPr>
            <w:sz w:val="24"/>
            <w:szCs w:val="24"/>
            <w:lang w:val="el-GR"/>
          </w:rPr>
          <w:delText>Ω</w:delText>
        </w:r>
      </w:del>
    </w:p>
    <w:p w:rsidR="004A60CA" w:rsidRPr="004F2441" w:rsidDel="0069794E" w:rsidRDefault="004A60CA" w:rsidP="000124D3">
      <w:pPr>
        <w:numPr>
          <w:ilvl w:val="4"/>
          <w:numId w:val="2"/>
        </w:numPr>
        <w:tabs>
          <w:tab w:val="clear" w:pos="4305"/>
          <w:tab w:val="num" w:pos="1843"/>
        </w:tabs>
        <w:ind w:hanging="3171"/>
        <w:rPr>
          <w:del w:id="368" w:author="Καρμίρης Αγγελος" w:date="2020-01-03T10:45:00Z"/>
          <w:sz w:val="24"/>
          <w:szCs w:val="24"/>
          <w:lang w:val="en-GB"/>
        </w:rPr>
      </w:pPr>
      <w:del w:id="369" w:author="Καρμίρης Αγγελος" w:date="2020-01-03T10:45:00Z">
        <w:r w:rsidRPr="004F2441" w:rsidDel="0069794E">
          <w:rPr>
            <w:sz w:val="24"/>
            <w:szCs w:val="24"/>
          </w:rPr>
          <w:delText xml:space="preserve">For </w:delText>
        </w:r>
        <w:r w:rsidR="00F67086" w:rsidDel="0069794E">
          <w:rPr>
            <w:sz w:val="24"/>
            <w:szCs w:val="24"/>
          </w:rPr>
          <w:delText>tertiary</w:delText>
        </w:r>
        <w:r w:rsidRPr="004F2441" w:rsidDel="0069794E">
          <w:rPr>
            <w:sz w:val="24"/>
            <w:szCs w:val="24"/>
          </w:rPr>
          <w:delText xml:space="preserve"> winding (30KV)</w:delText>
        </w:r>
        <w:r w:rsidR="003C703F" w:rsidDel="0069794E">
          <w:rPr>
            <w:sz w:val="24"/>
            <w:szCs w:val="24"/>
          </w:rPr>
          <w:delText xml:space="preserve"> </w:delText>
        </w:r>
        <w:r w:rsidRPr="004F2441" w:rsidDel="0069794E">
          <w:rPr>
            <w:sz w:val="24"/>
            <w:szCs w:val="24"/>
          </w:rPr>
          <w:delText>:</w:delText>
        </w:r>
        <w:r w:rsidR="00F67086" w:rsidDel="0069794E">
          <w:rPr>
            <w:sz w:val="24"/>
            <w:szCs w:val="24"/>
          </w:rPr>
          <w:tab/>
        </w:r>
        <w:r w:rsidR="004034D4" w:rsidDel="0069794E">
          <w:rPr>
            <w:sz w:val="24"/>
            <w:szCs w:val="24"/>
          </w:rPr>
          <w:tab/>
        </w:r>
        <w:r w:rsidR="004034D4" w:rsidDel="0069794E">
          <w:rPr>
            <w:sz w:val="24"/>
            <w:szCs w:val="24"/>
          </w:rPr>
          <w:tab/>
          <w:delText xml:space="preserve">    </w:delText>
        </w:r>
        <w:r w:rsidRPr="004F2441" w:rsidDel="0069794E">
          <w:rPr>
            <w:sz w:val="24"/>
            <w:szCs w:val="24"/>
          </w:rPr>
          <w:delText xml:space="preserve"> </w:delText>
        </w:r>
        <w:r w:rsidR="003C703F" w:rsidDel="0069794E">
          <w:rPr>
            <w:sz w:val="24"/>
            <w:szCs w:val="24"/>
          </w:rPr>
          <w:delText xml:space="preserve">  </w:delText>
        </w:r>
        <w:r w:rsidR="00F614AD" w:rsidDel="0069794E">
          <w:rPr>
            <w:sz w:val="24"/>
            <w:szCs w:val="24"/>
          </w:rPr>
          <w:delText>3 G</w:delText>
        </w:r>
        <w:r w:rsidRPr="004F2441" w:rsidDel="0069794E">
          <w:rPr>
            <w:sz w:val="24"/>
            <w:szCs w:val="24"/>
            <w:lang w:val="el-GR"/>
          </w:rPr>
          <w:delText>Ω</w:delText>
        </w:r>
      </w:del>
    </w:p>
    <w:p w:rsidR="00092780" w:rsidRPr="004F2441" w:rsidDel="0069794E" w:rsidRDefault="00092780" w:rsidP="00092780">
      <w:pPr>
        <w:ind w:left="1440"/>
        <w:rPr>
          <w:del w:id="370" w:author="Καρμίρης Αγγελος" w:date="2020-01-03T10:45:00Z"/>
          <w:b/>
          <w:bCs/>
          <w:sz w:val="24"/>
          <w:szCs w:val="24"/>
          <w:u w:val="single"/>
        </w:rPr>
      </w:pPr>
    </w:p>
    <w:p w:rsidR="007F035B" w:rsidRPr="004F2441" w:rsidDel="0069794E" w:rsidRDefault="00771556" w:rsidP="000124D3">
      <w:pPr>
        <w:numPr>
          <w:ilvl w:val="1"/>
          <w:numId w:val="2"/>
        </w:numPr>
        <w:tabs>
          <w:tab w:val="clear" w:pos="2145"/>
          <w:tab w:val="num" w:pos="1134"/>
        </w:tabs>
        <w:ind w:hanging="1436"/>
        <w:rPr>
          <w:del w:id="371" w:author="Καρμίρης Αγγελος" w:date="2020-01-03T10:45:00Z"/>
          <w:b/>
          <w:bCs/>
          <w:sz w:val="24"/>
          <w:szCs w:val="24"/>
          <w:u w:val="single"/>
        </w:rPr>
      </w:pPr>
      <w:del w:id="372" w:author="Καρμίρης Αγγελος" w:date="2020-01-03T10:45:00Z">
        <w:r w:rsidDel="0069794E">
          <w:rPr>
            <w:b/>
            <w:bCs/>
            <w:sz w:val="24"/>
            <w:szCs w:val="24"/>
            <w:u w:val="single"/>
          </w:rPr>
          <w:delText>Short-circuit i</w:delText>
        </w:r>
        <w:r w:rsidR="007F035B" w:rsidRPr="004F2441" w:rsidDel="0069794E">
          <w:rPr>
            <w:b/>
            <w:bCs/>
            <w:sz w:val="24"/>
            <w:szCs w:val="24"/>
            <w:u w:val="single"/>
          </w:rPr>
          <w:delText xml:space="preserve">mpedance </w:delText>
        </w:r>
      </w:del>
    </w:p>
    <w:p w:rsidR="007F035B" w:rsidRPr="004F2441" w:rsidDel="0069794E" w:rsidRDefault="007F035B" w:rsidP="007F035B">
      <w:pPr>
        <w:jc w:val="both"/>
        <w:rPr>
          <w:del w:id="373" w:author="Καρμίρης Αγγελος" w:date="2020-01-03T10:45:00Z"/>
          <w:sz w:val="24"/>
          <w:szCs w:val="24"/>
        </w:rPr>
      </w:pPr>
    </w:p>
    <w:p w:rsidR="007F035B" w:rsidRPr="00A33A99" w:rsidDel="0069794E" w:rsidRDefault="00092680" w:rsidP="00092680">
      <w:pPr>
        <w:tabs>
          <w:tab w:val="left" w:pos="1418"/>
        </w:tabs>
        <w:jc w:val="both"/>
        <w:rPr>
          <w:del w:id="374" w:author="Καρμίρης Αγγελος" w:date="2020-01-03T10:45:00Z"/>
          <w:sz w:val="24"/>
          <w:szCs w:val="24"/>
        </w:rPr>
      </w:pPr>
      <w:del w:id="375" w:author="Καρμίρης Αγγελος" w:date="2020-01-03T10:45:00Z">
        <w:r w:rsidRPr="004F2441" w:rsidDel="0069794E">
          <w:rPr>
            <w:sz w:val="24"/>
            <w:szCs w:val="24"/>
          </w:rPr>
          <w:tab/>
        </w:r>
        <w:r w:rsidRPr="004F2441" w:rsidDel="0069794E">
          <w:rPr>
            <w:sz w:val="24"/>
            <w:szCs w:val="24"/>
          </w:rPr>
          <w:tab/>
          <w:delText>-</w:delText>
        </w:r>
        <w:r w:rsidRPr="004F2441" w:rsidDel="0069794E">
          <w:rPr>
            <w:sz w:val="24"/>
            <w:szCs w:val="24"/>
          </w:rPr>
          <w:tab/>
          <w:delText>400kV to 157.5kV</w:delText>
        </w:r>
        <w:r w:rsidRPr="00502AAF" w:rsidDel="0069794E">
          <w:rPr>
            <w:sz w:val="24"/>
            <w:szCs w:val="24"/>
            <w:lang w:val="en-GB"/>
          </w:rPr>
          <w:delText xml:space="preserve">     </w:delText>
        </w:r>
        <w:r w:rsidRPr="004F2441" w:rsidDel="0069794E">
          <w:rPr>
            <w:sz w:val="24"/>
            <w:szCs w:val="24"/>
            <w:lang w:val="en-GB"/>
          </w:rPr>
          <w:delText>:</w:delText>
        </w:r>
        <w:r w:rsidR="003C703F" w:rsidDel="0069794E">
          <w:rPr>
            <w:sz w:val="24"/>
            <w:szCs w:val="24"/>
            <w:lang w:val="en-GB"/>
          </w:rPr>
          <w:delText xml:space="preserve"> </w:delText>
        </w:r>
        <w:r w:rsidR="007F035B" w:rsidRPr="004F2441" w:rsidDel="0069794E">
          <w:rPr>
            <w:sz w:val="24"/>
            <w:szCs w:val="24"/>
          </w:rPr>
          <w:delText>19.6%</w:delText>
        </w:r>
        <w:r w:rsidR="00A33A99" w:rsidRPr="00CF2DCF" w:rsidDel="0069794E">
          <w:rPr>
            <w:sz w:val="24"/>
            <w:szCs w:val="24"/>
          </w:rPr>
          <w:delText xml:space="preserve"> </w:delText>
        </w:r>
        <w:r w:rsidR="00A33A99" w:rsidDel="0069794E">
          <w:rPr>
            <w:sz w:val="24"/>
            <w:szCs w:val="24"/>
          </w:rPr>
          <w:delText>at principal tap of OLTC</w:delText>
        </w:r>
        <w:r w:rsidR="00A33A99" w:rsidRPr="00CF2DCF" w:rsidDel="0069794E">
          <w:rPr>
            <w:sz w:val="24"/>
            <w:szCs w:val="24"/>
          </w:rPr>
          <w:delText>.</w:delText>
        </w:r>
      </w:del>
    </w:p>
    <w:p w:rsidR="003C703F" w:rsidDel="0069794E" w:rsidRDefault="00502AAF" w:rsidP="007F035B">
      <w:pPr>
        <w:ind w:left="4253" w:hanging="2835"/>
        <w:jc w:val="both"/>
        <w:rPr>
          <w:del w:id="376" w:author="Καρμίρης Αγγελος" w:date="2020-01-03T10:45:00Z"/>
          <w:sz w:val="24"/>
          <w:szCs w:val="24"/>
        </w:rPr>
      </w:pPr>
      <w:del w:id="377" w:author="Καρμίρης Αγγελος" w:date="2020-01-03T10:45:00Z">
        <w:r w:rsidDel="0069794E">
          <w:rPr>
            <w:sz w:val="24"/>
            <w:szCs w:val="24"/>
          </w:rPr>
          <w:delText xml:space="preserve">-          400kV to </w:delText>
        </w:r>
        <w:r w:rsidR="009B1B37" w:rsidDel="0069794E">
          <w:rPr>
            <w:sz w:val="24"/>
            <w:szCs w:val="24"/>
          </w:rPr>
          <w:delText>30kV</w:delText>
        </w:r>
        <w:r w:rsidR="007F035B" w:rsidRPr="004F2441" w:rsidDel="0069794E">
          <w:rPr>
            <w:sz w:val="24"/>
            <w:szCs w:val="24"/>
          </w:rPr>
          <w:tab/>
        </w:r>
        <w:r w:rsidR="00092680" w:rsidRPr="004F2441" w:rsidDel="0069794E">
          <w:rPr>
            <w:sz w:val="24"/>
            <w:szCs w:val="24"/>
            <w:lang w:val="en-GB"/>
          </w:rPr>
          <w:delText>:</w:delText>
        </w:r>
        <w:r w:rsidR="003C703F" w:rsidDel="0069794E">
          <w:rPr>
            <w:sz w:val="24"/>
            <w:szCs w:val="24"/>
            <w:lang w:val="en-GB"/>
          </w:rPr>
          <w:delText xml:space="preserve"> </w:delText>
        </w:r>
        <w:r w:rsidR="007F035B" w:rsidRPr="004F2441" w:rsidDel="0069794E">
          <w:rPr>
            <w:sz w:val="24"/>
            <w:szCs w:val="24"/>
          </w:rPr>
          <w:delText xml:space="preserve">as high as possible and not less than 51.5% at </w:delText>
        </w:r>
        <w:r w:rsidR="003C703F" w:rsidDel="0069794E">
          <w:rPr>
            <w:sz w:val="24"/>
            <w:szCs w:val="24"/>
          </w:rPr>
          <w:delText xml:space="preserve">  </w:delText>
        </w:r>
      </w:del>
    </w:p>
    <w:p w:rsidR="007F035B" w:rsidRPr="004F2441" w:rsidDel="0069794E" w:rsidRDefault="003C703F" w:rsidP="007F035B">
      <w:pPr>
        <w:ind w:left="4253" w:hanging="2835"/>
        <w:jc w:val="both"/>
        <w:rPr>
          <w:del w:id="378" w:author="Καρμίρης Αγγελος" w:date="2020-01-03T10:45:00Z"/>
          <w:sz w:val="24"/>
          <w:szCs w:val="24"/>
        </w:rPr>
      </w:pPr>
      <w:del w:id="379" w:author="Καρμίρης Αγγελος" w:date="2020-01-03T10:45:00Z">
        <w:r w:rsidDel="0069794E">
          <w:rPr>
            <w:sz w:val="24"/>
            <w:szCs w:val="24"/>
          </w:rPr>
          <w:delText xml:space="preserve">                                                 </w:delText>
        </w:r>
        <w:r w:rsidR="007F035B" w:rsidRPr="004F2441" w:rsidDel="0069794E">
          <w:rPr>
            <w:sz w:val="24"/>
            <w:szCs w:val="24"/>
          </w:rPr>
          <w:delText>principal tap</w:delText>
        </w:r>
        <w:r w:rsidR="00E3742A" w:rsidRPr="004F2441" w:rsidDel="0069794E">
          <w:rPr>
            <w:sz w:val="24"/>
            <w:szCs w:val="24"/>
          </w:rPr>
          <w:delText xml:space="preserve"> of OLTC</w:delText>
        </w:r>
        <w:r w:rsidR="007F035B" w:rsidRPr="004F2441" w:rsidDel="0069794E">
          <w:rPr>
            <w:sz w:val="24"/>
            <w:szCs w:val="24"/>
          </w:rPr>
          <w:delText>.</w:delText>
        </w:r>
      </w:del>
    </w:p>
    <w:p w:rsidR="003C703F" w:rsidDel="0069794E" w:rsidRDefault="007F035B" w:rsidP="007F035B">
      <w:pPr>
        <w:ind w:left="4253" w:hanging="2835"/>
        <w:jc w:val="both"/>
        <w:rPr>
          <w:del w:id="380" w:author="Καρμίρης Αγγελος" w:date="2020-01-03T10:45:00Z"/>
          <w:sz w:val="24"/>
          <w:szCs w:val="24"/>
        </w:rPr>
      </w:pPr>
      <w:del w:id="381" w:author="Καρμίρης Αγγελος" w:date="2020-01-03T10:45:00Z">
        <w:r w:rsidRPr="004F2441" w:rsidDel="0069794E">
          <w:rPr>
            <w:sz w:val="24"/>
            <w:szCs w:val="24"/>
          </w:rPr>
          <w:delText xml:space="preserve">-          150kV to </w:delText>
        </w:r>
        <w:r w:rsidR="009B1B37" w:rsidDel="0069794E">
          <w:rPr>
            <w:sz w:val="24"/>
            <w:szCs w:val="24"/>
          </w:rPr>
          <w:delText>30kV</w:delText>
        </w:r>
        <w:r w:rsidRPr="004F2441" w:rsidDel="0069794E">
          <w:rPr>
            <w:sz w:val="24"/>
            <w:szCs w:val="24"/>
          </w:rPr>
          <w:tab/>
        </w:r>
        <w:r w:rsidR="00092680" w:rsidRPr="004F2441" w:rsidDel="0069794E">
          <w:rPr>
            <w:sz w:val="24"/>
            <w:szCs w:val="24"/>
            <w:lang w:val="en-GB"/>
          </w:rPr>
          <w:delText>:</w:delText>
        </w:r>
        <w:r w:rsidR="003C703F" w:rsidDel="0069794E">
          <w:rPr>
            <w:sz w:val="24"/>
            <w:szCs w:val="24"/>
            <w:lang w:val="en-GB"/>
          </w:rPr>
          <w:delText xml:space="preserve"> </w:delText>
        </w:r>
        <w:r w:rsidRPr="004F2441" w:rsidDel="0069794E">
          <w:rPr>
            <w:sz w:val="24"/>
            <w:szCs w:val="24"/>
          </w:rPr>
          <w:delText xml:space="preserve">as high as possible and not less than 26.9% at </w:delText>
        </w:r>
      </w:del>
    </w:p>
    <w:p w:rsidR="007F035B" w:rsidRPr="004F2441" w:rsidDel="0069794E" w:rsidRDefault="003C703F" w:rsidP="007F035B">
      <w:pPr>
        <w:ind w:left="4253" w:hanging="2835"/>
        <w:jc w:val="both"/>
        <w:rPr>
          <w:del w:id="382" w:author="Καρμίρης Αγγελος" w:date="2020-01-03T10:45:00Z"/>
          <w:sz w:val="24"/>
          <w:szCs w:val="24"/>
        </w:rPr>
      </w:pPr>
      <w:del w:id="383" w:author="Καρμίρης Αγγελος" w:date="2020-01-03T10:45:00Z">
        <w:r w:rsidDel="0069794E">
          <w:rPr>
            <w:sz w:val="24"/>
            <w:szCs w:val="24"/>
          </w:rPr>
          <w:delText xml:space="preserve">                                                 </w:delText>
        </w:r>
        <w:r w:rsidR="007F035B" w:rsidRPr="004F2441" w:rsidDel="0069794E">
          <w:rPr>
            <w:sz w:val="24"/>
            <w:szCs w:val="24"/>
          </w:rPr>
          <w:delText>principal tap</w:delText>
        </w:r>
        <w:r w:rsidR="00E3742A" w:rsidRPr="004F2441" w:rsidDel="0069794E">
          <w:rPr>
            <w:sz w:val="24"/>
            <w:szCs w:val="24"/>
          </w:rPr>
          <w:delText xml:space="preserve"> of OLTC</w:delText>
        </w:r>
        <w:r w:rsidR="007F035B" w:rsidRPr="004F2441" w:rsidDel="0069794E">
          <w:rPr>
            <w:sz w:val="24"/>
            <w:szCs w:val="24"/>
          </w:rPr>
          <w:delText>.</w:delText>
        </w:r>
      </w:del>
    </w:p>
    <w:p w:rsidR="007F035B" w:rsidDel="0069794E" w:rsidRDefault="007F035B" w:rsidP="007F035B">
      <w:pPr>
        <w:rPr>
          <w:del w:id="384" w:author="Καρμίρης Αγγελος" w:date="2020-01-03T10:45:00Z"/>
          <w:b/>
          <w:bCs/>
          <w:sz w:val="24"/>
          <w:szCs w:val="24"/>
          <w:u w:val="single"/>
        </w:rPr>
      </w:pPr>
    </w:p>
    <w:p w:rsidR="00771556" w:rsidRPr="00771556" w:rsidDel="0069794E" w:rsidRDefault="00771556" w:rsidP="00771556">
      <w:pPr>
        <w:ind w:left="1134"/>
        <w:jc w:val="both"/>
        <w:rPr>
          <w:del w:id="385" w:author="Καρμίρης Αγγελος" w:date="2020-01-03T10:45:00Z"/>
          <w:sz w:val="24"/>
          <w:szCs w:val="24"/>
        </w:rPr>
      </w:pPr>
      <w:del w:id="386" w:author="Καρμίρης Αγγελος" w:date="2020-01-03T10:45:00Z">
        <w:r w:rsidRPr="004F2441" w:rsidDel="0069794E">
          <w:rPr>
            <w:sz w:val="24"/>
            <w:szCs w:val="24"/>
          </w:rPr>
          <w:delText xml:space="preserve">The </w:delText>
        </w:r>
        <w:r w:rsidR="00A33A99" w:rsidDel="0069794E">
          <w:rPr>
            <w:sz w:val="24"/>
            <w:szCs w:val="24"/>
          </w:rPr>
          <w:delText xml:space="preserve">short-circuit </w:delText>
        </w:r>
        <w:r w:rsidDel="0069794E">
          <w:rPr>
            <w:sz w:val="24"/>
            <w:szCs w:val="24"/>
          </w:rPr>
          <w:delText>impedance values</w:delText>
        </w:r>
        <w:r w:rsidR="00156119" w:rsidRPr="00CF2DCF" w:rsidDel="0069794E">
          <w:rPr>
            <w:sz w:val="24"/>
            <w:szCs w:val="24"/>
          </w:rPr>
          <w:delText xml:space="preserve"> </w:delText>
        </w:r>
        <w:r w:rsidR="00156119" w:rsidDel="0069794E">
          <w:rPr>
            <w:sz w:val="24"/>
            <w:szCs w:val="24"/>
          </w:rPr>
          <w:delText>in percentage (%)</w:delText>
        </w:r>
        <w:r w:rsidDel="0069794E">
          <w:rPr>
            <w:sz w:val="24"/>
            <w:szCs w:val="24"/>
          </w:rPr>
          <w:delText xml:space="preserve"> </w:delText>
        </w:r>
        <w:r w:rsidR="00A33A99" w:rsidDel="0069794E">
          <w:rPr>
            <w:sz w:val="24"/>
            <w:szCs w:val="24"/>
          </w:rPr>
          <w:delText xml:space="preserve">are referred to 280 MVA </w:delText>
        </w:r>
        <w:r w:rsidR="00156119" w:rsidDel="0069794E">
          <w:rPr>
            <w:sz w:val="24"/>
            <w:szCs w:val="24"/>
          </w:rPr>
          <w:delText xml:space="preserve">power </w:delText>
        </w:r>
        <w:r w:rsidR="00814DB4" w:rsidDel="0069794E">
          <w:rPr>
            <w:sz w:val="24"/>
            <w:szCs w:val="24"/>
          </w:rPr>
          <w:delText xml:space="preserve">and </w:delText>
        </w:r>
        <w:r w:rsidR="00156119" w:rsidDel="0069794E">
          <w:rPr>
            <w:sz w:val="24"/>
            <w:szCs w:val="24"/>
          </w:rPr>
          <w:delText xml:space="preserve">to </w:delText>
        </w:r>
        <w:r w:rsidR="00814DB4" w:rsidDel="0069794E">
          <w:rPr>
            <w:sz w:val="24"/>
            <w:szCs w:val="24"/>
          </w:rPr>
          <w:delText>rated tapping voltage</w:delText>
        </w:r>
        <w:r w:rsidR="00A33A99" w:rsidDel="0069794E">
          <w:rPr>
            <w:sz w:val="24"/>
            <w:szCs w:val="24"/>
          </w:rPr>
          <w:delText xml:space="preserve">. They </w:delText>
        </w:r>
        <w:r w:rsidDel="0069794E">
          <w:rPr>
            <w:sz w:val="24"/>
            <w:szCs w:val="24"/>
          </w:rPr>
          <w:delText>are corrected to 75</w:delText>
        </w:r>
        <w:r w:rsidRPr="00CF2DCF" w:rsidDel="0069794E">
          <w:rPr>
            <w:sz w:val="24"/>
            <w:szCs w:val="24"/>
          </w:rPr>
          <w:delText>°</w:delText>
        </w:r>
        <w:r w:rsidR="00A33A99" w:rsidDel="0069794E">
          <w:rPr>
            <w:sz w:val="24"/>
            <w:szCs w:val="24"/>
          </w:rPr>
          <w:delText>C</w:delText>
        </w:r>
        <w:r w:rsidDel="0069794E">
          <w:rPr>
            <w:sz w:val="24"/>
            <w:szCs w:val="24"/>
          </w:rPr>
          <w:delText>.</w:delText>
        </w:r>
      </w:del>
    </w:p>
    <w:p w:rsidR="00BF18FB" w:rsidRPr="004F2441" w:rsidDel="0069794E" w:rsidRDefault="00BF18FB" w:rsidP="007F035B">
      <w:pPr>
        <w:rPr>
          <w:del w:id="387" w:author="Καρμίρης Αγγελος" w:date="2020-01-03T10:45:00Z"/>
          <w:b/>
          <w:bCs/>
          <w:sz w:val="24"/>
          <w:szCs w:val="24"/>
          <w:u w:val="single"/>
        </w:rPr>
      </w:pPr>
    </w:p>
    <w:p w:rsidR="00813E29" w:rsidRPr="004F2441" w:rsidDel="0069794E" w:rsidRDefault="00813E29" w:rsidP="000124D3">
      <w:pPr>
        <w:numPr>
          <w:ilvl w:val="1"/>
          <w:numId w:val="2"/>
        </w:numPr>
        <w:tabs>
          <w:tab w:val="clear" w:pos="2145"/>
          <w:tab w:val="num" w:pos="1134"/>
        </w:tabs>
        <w:ind w:hanging="1436"/>
        <w:rPr>
          <w:del w:id="388" w:author="Καρμίρης Αγγελος" w:date="2020-01-03T10:45:00Z"/>
          <w:b/>
          <w:bCs/>
          <w:sz w:val="24"/>
          <w:szCs w:val="24"/>
          <w:u w:val="single"/>
        </w:rPr>
      </w:pPr>
      <w:del w:id="389" w:author="Καρμίρης Αγγελος" w:date="2020-01-03T10:45:00Z">
        <w:r w:rsidRPr="004F2441" w:rsidDel="0069794E">
          <w:rPr>
            <w:b/>
            <w:bCs/>
            <w:sz w:val="24"/>
            <w:szCs w:val="24"/>
            <w:u w:val="single"/>
          </w:rPr>
          <w:delText>Limits of magnetizing current values</w:delText>
        </w:r>
      </w:del>
    </w:p>
    <w:p w:rsidR="00202410" w:rsidDel="0069794E" w:rsidRDefault="00202410" w:rsidP="00813E29">
      <w:pPr>
        <w:tabs>
          <w:tab w:val="left" w:pos="1134"/>
          <w:tab w:val="left" w:pos="1843"/>
        </w:tabs>
        <w:ind w:left="1134"/>
        <w:jc w:val="both"/>
        <w:rPr>
          <w:del w:id="390" w:author="Καρμίρης Αγγελος" w:date="2020-01-03T10:45:00Z"/>
          <w:sz w:val="24"/>
          <w:szCs w:val="24"/>
        </w:rPr>
      </w:pPr>
    </w:p>
    <w:p w:rsidR="00813E29" w:rsidRPr="004F2441" w:rsidDel="0069794E" w:rsidRDefault="00813E29" w:rsidP="00813E29">
      <w:pPr>
        <w:tabs>
          <w:tab w:val="left" w:pos="1134"/>
          <w:tab w:val="left" w:pos="1843"/>
        </w:tabs>
        <w:ind w:left="1134"/>
        <w:jc w:val="both"/>
        <w:rPr>
          <w:del w:id="391" w:author="Καρμίρης Αγγελος" w:date="2020-01-03T10:45:00Z"/>
          <w:sz w:val="24"/>
          <w:szCs w:val="24"/>
        </w:rPr>
      </w:pPr>
      <w:del w:id="392" w:author="Καρμίρης Αγγελος" w:date="2020-01-03T10:45:00Z">
        <w:r w:rsidRPr="004F2441" w:rsidDel="0069794E">
          <w:rPr>
            <w:sz w:val="24"/>
            <w:szCs w:val="24"/>
          </w:rPr>
          <w:delText>The magnetizing current of the auto-transformer, with the O</w:delText>
        </w:r>
        <w:r w:rsidR="00E15C03" w:rsidRPr="004F2441" w:rsidDel="0069794E">
          <w:rPr>
            <w:sz w:val="24"/>
            <w:szCs w:val="24"/>
          </w:rPr>
          <w:delText xml:space="preserve">LTC at the </w:delText>
        </w:r>
        <w:r w:rsidR="00615144" w:rsidDel="0069794E">
          <w:rPr>
            <w:sz w:val="24"/>
            <w:szCs w:val="24"/>
          </w:rPr>
          <w:delText>principal</w:delText>
        </w:r>
        <w:r w:rsidR="00E15C03" w:rsidRPr="004F2441" w:rsidDel="0069794E">
          <w:rPr>
            <w:sz w:val="24"/>
            <w:szCs w:val="24"/>
          </w:rPr>
          <w:delText xml:space="preserve"> tap, wi</w:delText>
        </w:r>
        <w:r w:rsidRPr="004F2441" w:rsidDel="0069794E">
          <w:rPr>
            <w:sz w:val="24"/>
            <w:szCs w:val="24"/>
          </w:rPr>
          <w:delText>ll not exceed</w:delText>
        </w:r>
        <w:r w:rsidR="00615144" w:rsidRPr="00615144" w:rsidDel="0069794E">
          <w:rPr>
            <w:sz w:val="24"/>
            <w:szCs w:val="24"/>
          </w:rPr>
          <w:delText xml:space="preserve"> </w:delText>
        </w:r>
        <w:r w:rsidR="00615144" w:rsidRPr="004F2441" w:rsidDel="0069794E">
          <w:rPr>
            <w:sz w:val="24"/>
            <w:szCs w:val="24"/>
          </w:rPr>
          <w:delText>the following values</w:delText>
        </w:r>
        <w:r w:rsidRPr="004F2441" w:rsidDel="0069794E">
          <w:rPr>
            <w:sz w:val="24"/>
            <w:szCs w:val="24"/>
          </w:rPr>
          <w:delText xml:space="preserve"> for the primary voltages given below:</w:delText>
        </w:r>
      </w:del>
    </w:p>
    <w:p w:rsidR="00202410" w:rsidRPr="004F2441" w:rsidDel="0069794E" w:rsidRDefault="00202410" w:rsidP="00813E29">
      <w:pPr>
        <w:ind w:left="1418" w:firstLine="22"/>
        <w:jc w:val="both"/>
        <w:rPr>
          <w:del w:id="393" w:author="Καρμίρης Αγγελος" w:date="2020-01-03T10:45:00Z"/>
          <w:sz w:val="24"/>
          <w:szCs w:val="24"/>
        </w:rPr>
      </w:pPr>
    </w:p>
    <w:p w:rsidR="00813E29" w:rsidRPr="004F2441" w:rsidDel="0069794E" w:rsidRDefault="00813E29" w:rsidP="00813E29">
      <w:pPr>
        <w:jc w:val="both"/>
        <w:rPr>
          <w:del w:id="394" w:author="Καρμίρης Αγγελος" w:date="2020-01-03T10:45:00Z"/>
          <w:sz w:val="24"/>
          <w:szCs w:val="24"/>
        </w:rPr>
      </w:pPr>
      <w:del w:id="395" w:author="Καρμίρης Αγγελος" w:date="2020-01-03T10:45:00Z">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u w:val="single"/>
          </w:rPr>
          <w:delText>Primary voltage</w:delText>
        </w:r>
        <w:r w:rsidRPr="004F2441" w:rsidDel="0069794E">
          <w:rPr>
            <w:sz w:val="24"/>
            <w:szCs w:val="24"/>
          </w:rPr>
          <w:tab/>
        </w:r>
        <w:r w:rsidRPr="004F2441" w:rsidDel="0069794E">
          <w:rPr>
            <w:sz w:val="24"/>
            <w:szCs w:val="24"/>
          </w:rPr>
          <w:tab/>
        </w:r>
        <w:r w:rsidRPr="004F2441" w:rsidDel="0069794E">
          <w:rPr>
            <w:sz w:val="24"/>
            <w:szCs w:val="24"/>
            <w:u w:val="single"/>
          </w:rPr>
          <w:delText xml:space="preserve">Magn. current </w:delText>
        </w:r>
        <w:r w:rsidR="004A60CA" w:rsidRPr="004F2441" w:rsidDel="0069794E">
          <w:rPr>
            <w:sz w:val="24"/>
            <w:szCs w:val="24"/>
            <w:u w:val="single"/>
          </w:rPr>
          <w:delText xml:space="preserve">in </w:delText>
        </w:r>
        <w:r w:rsidRPr="004F2441" w:rsidDel="0069794E">
          <w:rPr>
            <w:sz w:val="24"/>
            <w:szCs w:val="24"/>
            <w:u w:val="single"/>
          </w:rPr>
          <w:delText>%</w:delText>
        </w:r>
        <w:r w:rsidR="004A60CA" w:rsidRPr="004F2441" w:rsidDel="0069794E">
          <w:rPr>
            <w:sz w:val="24"/>
            <w:szCs w:val="24"/>
            <w:u w:val="single"/>
          </w:rPr>
          <w:delText xml:space="preserve"> of nominal current</w:delText>
        </w:r>
      </w:del>
    </w:p>
    <w:p w:rsidR="00813E29" w:rsidRPr="004F2441" w:rsidDel="0069794E" w:rsidRDefault="00813E29" w:rsidP="00813E29">
      <w:pPr>
        <w:jc w:val="both"/>
        <w:rPr>
          <w:del w:id="396" w:author="Καρμίρης Αγγελος" w:date="2020-01-03T10:45:00Z"/>
          <w:sz w:val="24"/>
          <w:szCs w:val="24"/>
        </w:rPr>
      </w:pPr>
      <w:del w:id="397" w:author="Καρμίρης Αγγελος" w:date="2020-01-03T10:45:00Z">
        <w:r w:rsidRPr="004F2441" w:rsidDel="0069794E">
          <w:rPr>
            <w:sz w:val="24"/>
            <w:szCs w:val="24"/>
          </w:rPr>
          <w:tab/>
        </w:r>
        <w:r w:rsidRPr="004F2441" w:rsidDel="0069794E">
          <w:rPr>
            <w:sz w:val="24"/>
            <w:szCs w:val="24"/>
          </w:rPr>
          <w:tab/>
        </w:r>
        <w:r w:rsidRPr="004F2441" w:rsidDel="0069794E">
          <w:rPr>
            <w:sz w:val="24"/>
            <w:szCs w:val="24"/>
          </w:rPr>
          <w:tab/>
          <w:delText xml:space="preserve">       380 kV</w:delText>
        </w:r>
        <w:r w:rsidRPr="004F2441" w:rsidDel="0069794E">
          <w:rPr>
            <w:sz w:val="24"/>
            <w:szCs w:val="24"/>
          </w:rPr>
          <w:tab/>
        </w:r>
        <w:r w:rsidRPr="004F2441" w:rsidDel="0069794E">
          <w:rPr>
            <w:sz w:val="24"/>
            <w:szCs w:val="24"/>
          </w:rPr>
          <w:tab/>
        </w:r>
        <w:r w:rsidRPr="004F2441" w:rsidDel="0069794E">
          <w:rPr>
            <w:sz w:val="24"/>
            <w:szCs w:val="24"/>
          </w:rPr>
          <w:tab/>
          <w:delText xml:space="preserve">   0.1</w:delText>
        </w:r>
        <w:r w:rsidR="00CB4C5C" w:rsidDel="0069794E">
          <w:rPr>
            <w:sz w:val="24"/>
            <w:szCs w:val="24"/>
          </w:rPr>
          <w:delText>0</w:delText>
        </w:r>
        <w:r w:rsidRPr="004F2441" w:rsidDel="0069794E">
          <w:rPr>
            <w:sz w:val="24"/>
            <w:szCs w:val="24"/>
          </w:rPr>
          <w:delText>%  |</w:delText>
        </w:r>
      </w:del>
    </w:p>
    <w:p w:rsidR="00813E29" w:rsidRPr="004F2441" w:rsidDel="0069794E" w:rsidRDefault="00813E29" w:rsidP="00813E29">
      <w:pPr>
        <w:jc w:val="both"/>
        <w:rPr>
          <w:del w:id="398" w:author="Καρμίρης Αγγελος" w:date="2020-01-03T10:45:00Z"/>
          <w:sz w:val="24"/>
          <w:szCs w:val="24"/>
        </w:rPr>
      </w:pPr>
      <w:del w:id="399" w:author="Καρμίρης Αγγελος" w:date="2020-01-03T10:45:00Z">
        <w:r w:rsidRPr="004F2441" w:rsidDel="0069794E">
          <w:rPr>
            <w:sz w:val="24"/>
            <w:szCs w:val="24"/>
          </w:rPr>
          <w:tab/>
        </w:r>
        <w:r w:rsidRPr="004F2441" w:rsidDel="0069794E">
          <w:rPr>
            <w:sz w:val="24"/>
            <w:szCs w:val="24"/>
          </w:rPr>
          <w:tab/>
        </w:r>
        <w:r w:rsidRPr="004F2441" w:rsidDel="0069794E">
          <w:rPr>
            <w:sz w:val="24"/>
            <w:szCs w:val="24"/>
          </w:rPr>
          <w:tab/>
          <w:delText xml:space="preserve">       400 kV</w:delText>
        </w:r>
        <w:r w:rsidRPr="004F2441" w:rsidDel="0069794E">
          <w:rPr>
            <w:sz w:val="24"/>
            <w:szCs w:val="24"/>
          </w:rPr>
          <w:tab/>
        </w:r>
        <w:r w:rsidRPr="004F2441" w:rsidDel="0069794E">
          <w:rPr>
            <w:sz w:val="24"/>
            <w:szCs w:val="24"/>
          </w:rPr>
          <w:tab/>
        </w:r>
        <w:r w:rsidRPr="004F2441" w:rsidDel="0069794E">
          <w:rPr>
            <w:sz w:val="24"/>
            <w:szCs w:val="24"/>
          </w:rPr>
          <w:tab/>
          <w:delText xml:space="preserve">   0.</w:delText>
        </w:r>
        <w:r w:rsidR="00CB4C5C" w:rsidDel="0069794E">
          <w:rPr>
            <w:sz w:val="24"/>
            <w:szCs w:val="24"/>
          </w:rPr>
          <w:delText>15</w:delText>
        </w:r>
        <w:r w:rsidRPr="004F2441" w:rsidDel="0069794E">
          <w:rPr>
            <w:sz w:val="24"/>
            <w:szCs w:val="24"/>
          </w:rPr>
          <w:delText>%  | tolerance + 30%</w:delText>
        </w:r>
      </w:del>
    </w:p>
    <w:p w:rsidR="00813E29" w:rsidRPr="004F2441" w:rsidDel="0069794E" w:rsidRDefault="00813E29" w:rsidP="00813E29">
      <w:pPr>
        <w:jc w:val="both"/>
        <w:rPr>
          <w:del w:id="400" w:author="Καρμίρης Αγγελος" w:date="2020-01-03T10:45:00Z"/>
          <w:sz w:val="24"/>
          <w:szCs w:val="24"/>
        </w:rPr>
      </w:pPr>
      <w:del w:id="401" w:author="Καρμίρης Αγγελος" w:date="2020-01-03T10:45:00Z">
        <w:r w:rsidRPr="004F2441" w:rsidDel="0069794E">
          <w:rPr>
            <w:sz w:val="24"/>
            <w:szCs w:val="24"/>
          </w:rPr>
          <w:tab/>
        </w:r>
        <w:r w:rsidRPr="004F2441" w:rsidDel="0069794E">
          <w:rPr>
            <w:sz w:val="24"/>
            <w:szCs w:val="24"/>
          </w:rPr>
          <w:tab/>
        </w:r>
        <w:r w:rsidRPr="004F2441" w:rsidDel="0069794E">
          <w:rPr>
            <w:sz w:val="24"/>
            <w:szCs w:val="24"/>
          </w:rPr>
          <w:tab/>
          <w:delText xml:space="preserve">       420 kV</w:delText>
        </w:r>
        <w:r w:rsidRPr="004F2441" w:rsidDel="0069794E">
          <w:rPr>
            <w:sz w:val="24"/>
            <w:szCs w:val="24"/>
          </w:rPr>
          <w:tab/>
        </w:r>
        <w:r w:rsidRPr="004F2441" w:rsidDel="0069794E">
          <w:rPr>
            <w:sz w:val="24"/>
            <w:szCs w:val="24"/>
          </w:rPr>
          <w:tab/>
        </w:r>
        <w:r w:rsidRPr="004F2441" w:rsidDel="0069794E">
          <w:rPr>
            <w:sz w:val="24"/>
            <w:szCs w:val="24"/>
          </w:rPr>
          <w:tab/>
        </w:r>
        <w:r w:rsidR="00CB4C5C" w:rsidDel="0069794E">
          <w:rPr>
            <w:sz w:val="24"/>
            <w:szCs w:val="24"/>
          </w:rPr>
          <w:delText xml:space="preserve">   0.35</w:delText>
        </w:r>
        <w:r w:rsidRPr="004F2441" w:rsidDel="0069794E">
          <w:rPr>
            <w:sz w:val="24"/>
            <w:szCs w:val="24"/>
          </w:rPr>
          <w:delText xml:space="preserve">%  | </w:delText>
        </w:r>
      </w:del>
    </w:p>
    <w:p w:rsidR="007F035B" w:rsidRPr="004F2441" w:rsidDel="0069794E" w:rsidRDefault="00FC6C67" w:rsidP="00FC6C67">
      <w:pPr>
        <w:ind w:left="1134"/>
        <w:jc w:val="both"/>
        <w:rPr>
          <w:del w:id="402" w:author="Καρμίρης Αγγελος" w:date="2020-01-03T10:45:00Z"/>
          <w:sz w:val="24"/>
          <w:szCs w:val="24"/>
        </w:rPr>
      </w:pPr>
      <w:del w:id="403" w:author="Καρμίρης Αγγελος" w:date="2020-01-03T10:45:00Z">
        <w:r w:rsidRPr="004F2441" w:rsidDel="0069794E">
          <w:rPr>
            <w:sz w:val="24"/>
            <w:szCs w:val="24"/>
          </w:rPr>
          <w:delText>The limits of the magneti</w:delText>
        </w:r>
        <w:r w:rsidR="00092680" w:rsidRPr="004F2441" w:rsidDel="0069794E">
          <w:rPr>
            <w:sz w:val="24"/>
            <w:szCs w:val="24"/>
          </w:rPr>
          <w:delText>zing</w:delText>
        </w:r>
        <w:r w:rsidRPr="004F2441" w:rsidDel="0069794E">
          <w:rPr>
            <w:sz w:val="24"/>
            <w:szCs w:val="24"/>
          </w:rPr>
          <w:delText xml:space="preserve"> current value</w:delText>
        </w:r>
        <w:r w:rsidR="00092680" w:rsidRPr="004F2441" w:rsidDel="0069794E">
          <w:rPr>
            <w:sz w:val="24"/>
            <w:szCs w:val="24"/>
          </w:rPr>
          <w:delText>s</w:delText>
        </w:r>
        <w:r w:rsidRPr="004F2441" w:rsidDel="0069794E">
          <w:rPr>
            <w:sz w:val="24"/>
            <w:szCs w:val="24"/>
          </w:rPr>
          <w:delText xml:space="preserve"> will be </w:delText>
        </w:r>
        <w:r w:rsidR="00092680" w:rsidRPr="004F2441" w:rsidDel="0069794E">
          <w:rPr>
            <w:sz w:val="24"/>
            <w:szCs w:val="24"/>
          </w:rPr>
          <w:delText>verified by</w:delText>
        </w:r>
        <w:r w:rsidRPr="004F2441" w:rsidDel="0069794E">
          <w:rPr>
            <w:sz w:val="24"/>
            <w:szCs w:val="24"/>
          </w:rPr>
          <w:delText xml:space="preserve"> </w:delText>
        </w:r>
        <w:r w:rsidR="00092680" w:rsidRPr="004F2441" w:rsidDel="0069794E">
          <w:rPr>
            <w:sz w:val="24"/>
            <w:szCs w:val="24"/>
          </w:rPr>
          <w:delText>the execution</w:delText>
        </w:r>
        <w:r w:rsidRPr="004F2441" w:rsidDel="0069794E">
          <w:rPr>
            <w:sz w:val="24"/>
            <w:szCs w:val="24"/>
          </w:rPr>
          <w:delText xml:space="preserve"> of the </w:delText>
        </w:r>
        <w:r w:rsidR="00092680" w:rsidRPr="004F2441" w:rsidDel="0069794E">
          <w:rPr>
            <w:sz w:val="24"/>
            <w:szCs w:val="24"/>
          </w:rPr>
          <w:delText>corresponding</w:delText>
        </w:r>
        <w:r w:rsidRPr="004F2441" w:rsidDel="0069794E">
          <w:rPr>
            <w:sz w:val="24"/>
            <w:szCs w:val="24"/>
          </w:rPr>
          <w:delText xml:space="preserve"> routine test.</w:delText>
        </w:r>
      </w:del>
    </w:p>
    <w:p w:rsidR="00FC6C67" w:rsidRPr="004F2441" w:rsidDel="0069794E" w:rsidRDefault="00FC6C67" w:rsidP="00813E29">
      <w:pPr>
        <w:jc w:val="both"/>
        <w:rPr>
          <w:del w:id="404" w:author="Καρμίρης Αγγελος" w:date="2020-01-03T10:45:00Z"/>
          <w:sz w:val="24"/>
          <w:szCs w:val="24"/>
        </w:rPr>
      </w:pPr>
    </w:p>
    <w:p w:rsidR="007F035B" w:rsidRPr="004F2441" w:rsidDel="0069794E" w:rsidRDefault="00595680" w:rsidP="000124D3">
      <w:pPr>
        <w:numPr>
          <w:ilvl w:val="1"/>
          <w:numId w:val="2"/>
        </w:numPr>
        <w:tabs>
          <w:tab w:val="clear" w:pos="2145"/>
          <w:tab w:val="num" w:pos="1134"/>
        </w:tabs>
        <w:ind w:hanging="1436"/>
        <w:rPr>
          <w:del w:id="405" w:author="Καρμίρης Αγγελος" w:date="2020-01-03T10:45:00Z"/>
          <w:b/>
          <w:bCs/>
          <w:sz w:val="24"/>
          <w:szCs w:val="24"/>
          <w:u w:val="single"/>
        </w:rPr>
      </w:pPr>
      <w:del w:id="406" w:author="Καρμίρης Αγγελος" w:date="2020-01-03T10:45:00Z">
        <w:r w:rsidRPr="004F2441" w:rsidDel="0069794E">
          <w:rPr>
            <w:b/>
            <w:bCs/>
            <w:sz w:val="24"/>
            <w:szCs w:val="24"/>
            <w:u w:val="single"/>
          </w:rPr>
          <w:delText>Audible noise</w:delText>
        </w:r>
      </w:del>
    </w:p>
    <w:p w:rsidR="00202410" w:rsidDel="0069794E" w:rsidRDefault="00202410" w:rsidP="007F035B">
      <w:pPr>
        <w:ind w:left="1134"/>
        <w:jc w:val="both"/>
        <w:rPr>
          <w:del w:id="407" w:author="Καρμίρης Αγγελος" w:date="2020-01-03T10:45:00Z"/>
          <w:sz w:val="24"/>
          <w:szCs w:val="24"/>
        </w:rPr>
      </w:pPr>
    </w:p>
    <w:p w:rsidR="00D561DF" w:rsidRPr="004F2441" w:rsidDel="0069794E" w:rsidRDefault="007F035B" w:rsidP="007F035B">
      <w:pPr>
        <w:ind w:left="1134"/>
        <w:jc w:val="both"/>
        <w:rPr>
          <w:del w:id="408" w:author="Καρμίρης Αγγελος" w:date="2020-01-03T10:45:00Z"/>
          <w:sz w:val="24"/>
          <w:szCs w:val="24"/>
        </w:rPr>
      </w:pPr>
      <w:del w:id="409" w:author="Καρμίρης Αγγελος" w:date="2020-01-03T10:45:00Z">
        <w:r w:rsidRPr="004F2441" w:rsidDel="0069794E">
          <w:rPr>
            <w:sz w:val="24"/>
            <w:szCs w:val="24"/>
          </w:rPr>
          <w:delText xml:space="preserve">The </w:delText>
        </w:r>
        <w:r w:rsidR="003D2AD6" w:rsidDel="0069794E">
          <w:rPr>
            <w:sz w:val="24"/>
            <w:szCs w:val="24"/>
          </w:rPr>
          <w:delText>average sound pressure</w:delText>
        </w:r>
        <w:r w:rsidRPr="004F2441" w:rsidDel="0069794E">
          <w:rPr>
            <w:sz w:val="24"/>
            <w:szCs w:val="24"/>
          </w:rPr>
          <w:delText xml:space="preserve"> level of the auto-transformer </w:delText>
        </w:r>
        <w:r w:rsidR="00595680" w:rsidRPr="004F2441" w:rsidDel="0069794E">
          <w:rPr>
            <w:sz w:val="24"/>
            <w:szCs w:val="24"/>
          </w:rPr>
          <w:delText>with the</w:delText>
        </w:r>
        <w:r w:rsidRPr="004F2441" w:rsidDel="0069794E">
          <w:rPr>
            <w:sz w:val="24"/>
            <w:szCs w:val="24"/>
          </w:rPr>
          <w:delText xml:space="preserve"> cooling equipment</w:delText>
        </w:r>
        <w:r w:rsidR="00595680" w:rsidRPr="004F2441" w:rsidDel="0069794E">
          <w:rPr>
            <w:sz w:val="24"/>
            <w:szCs w:val="24"/>
          </w:rPr>
          <w:delText xml:space="preserve"> in service</w:delText>
        </w:r>
        <w:r w:rsidRPr="004F2441" w:rsidDel="0069794E">
          <w:rPr>
            <w:sz w:val="24"/>
            <w:szCs w:val="24"/>
          </w:rPr>
          <w:delText xml:space="preserve"> </w:delText>
        </w:r>
        <w:r w:rsidR="00092680" w:rsidRPr="004F2441" w:rsidDel="0069794E">
          <w:rPr>
            <w:sz w:val="24"/>
            <w:szCs w:val="24"/>
          </w:rPr>
          <w:delText>should</w:delText>
        </w:r>
        <w:r w:rsidR="00D561DF" w:rsidRPr="004F2441" w:rsidDel="0069794E">
          <w:rPr>
            <w:sz w:val="24"/>
            <w:szCs w:val="24"/>
          </w:rPr>
          <w:delText xml:space="preserve"> not exceed the </w:delText>
        </w:r>
        <w:r w:rsidR="00202410" w:rsidDel="0069794E">
          <w:rPr>
            <w:sz w:val="24"/>
            <w:szCs w:val="24"/>
          </w:rPr>
          <w:delText xml:space="preserve">value of </w:delText>
        </w:r>
        <w:r w:rsidR="00D561DF" w:rsidRPr="004F2441" w:rsidDel="0069794E">
          <w:rPr>
            <w:sz w:val="24"/>
            <w:szCs w:val="24"/>
          </w:rPr>
          <w:delText>85</w:delText>
        </w:r>
        <w:r w:rsidR="00615144" w:rsidRPr="00CF2DCF" w:rsidDel="0069794E">
          <w:rPr>
            <w:sz w:val="24"/>
            <w:szCs w:val="24"/>
          </w:rPr>
          <w:delText xml:space="preserve"> </w:delText>
        </w:r>
        <w:r w:rsidR="00D561DF" w:rsidRPr="004F2441" w:rsidDel="0069794E">
          <w:rPr>
            <w:sz w:val="24"/>
            <w:szCs w:val="24"/>
          </w:rPr>
          <w:delText>dB</w:delText>
        </w:r>
        <w:r w:rsidR="004066B0" w:rsidDel="0069794E">
          <w:rPr>
            <w:sz w:val="24"/>
            <w:szCs w:val="24"/>
          </w:rPr>
          <w:delText>(A)</w:delText>
        </w:r>
        <w:r w:rsidR="00D561DF" w:rsidRPr="004F2441" w:rsidDel="0069794E">
          <w:rPr>
            <w:sz w:val="24"/>
            <w:szCs w:val="24"/>
          </w:rPr>
          <w:delText>.</w:delText>
        </w:r>
      </w:del>
    </w:p>
    <w:p w:rsidR="007F035B" w:rsidRPr="004F2441" w:rsidDel="0069794E" w:rsidRDefault="00D561DF" w:rsidP="00976292">
      <w:pPr>
        <w:ind w:left="1134"/>
        <w:jc w:val="both"/>
        <w:rPr>
          <w:del w:id="410" w:author="Καρμίρης Αγγελος" w:date="2020-01-03T10:45:00Z"/>
          <w:b/>
          <w:bCs/>
          <w:sz w:val="24"/>
          <w:szCs w:val="24"/>
          <w:u w:val="single"/>
        </w:rPr>
      </w:pPr>
      <w:del w:id="411" w:author="Καρμίρης Αγγελος" w:date="2020-01-03T10:45:00Z">
        <w:r w:rsidRPr="004F2441" w:rsidDel="0069794E">
          <w:rPr>
            <w:sz w:val="24"/>
            <w:szCs w:val="24"/>
          </w:rPr>
          <w:delText xml:space="preserve">The </w:delText>
        </w:r>
        <w:r w:rsidR="00092680" w:rsidRPr="004F2441" w:rsidDel="0069794E">
          <w:rPr>
            <w:sz w:val="24"/>
            <w:szCs w:val="24"/>
          </w:rPr>
          <w:delText>determination</w:delText>
        </w:r>
        <w:r w:rsidRPr="004F2441" w:rsidDel="0069794E">
          <w:rPr>
            <w:sz w:val="24"/>
            <w:szCs w:val="24"/>
          </w:rPr>
          <w:delText xml:space="preserve"> of the </w:delText>
        </w:r>
        <w:r w:rsidR="003D2AD6" w:rsidDel="0069794E">
          <w:rPr>
            <w:sz w:val="24"/>
            <w:szCs w:val="24"/>
          </w:rPr>
          <w:delText>average sound pressure</w:delText>
        </w:r>
        <w:r w:rsidR="00595680" w:rsidRPr="004F2441" w:rsidDel="0069794E">
          <w:rPr>
            <w:sz w:val="24"/>
            <w:szCs w:val="24"/>
          </w:rPr>
          <w:delText xml:space="preserve"> </w:delText>
        </w:r>
        <w:r w:rsidR="00092680" w:rsidRPr="004F2441" w:rsidDel="0069794E">
          <w:rPr>
            <w:sz w:val="24"/>
            <w:szCs w:val="24"/>
          </w:rPr>
          <w:delText xml:space="preserve">level </w:delText>
        </w:r>
        <w:r w:rsidRPr="004F2441" w:rsidDel="0069794E">
          <w:rPr>
            <w:sz w:val="24"/>
            <w:szCs w:val="24"/>
          </w:rPr>
          <w:delText xml:space="preserve">and the measurement methods will be </w:delText>
        </w:r>
        <w:r w:rsidR="00092680" w:rsidRPr="004F2441" w:rsidDel="0069794E">
          <w:rPr>
            <w:sz w:val="24"/>
            <w:szCs w:val="24"/>
          </w:rPr>
          <w:delText xml:space="preserve">in </w:delText>
        </w:r>
        <w:r w:rsidRPr="004F2441" w:rsidDel="0069794E">
          <w:rPr>
            <w:sz w:val="24"/>
            <w:szCs w:val="24"/>
          </w:rPr>
          <w:delText xml:space="preserve">accordance with IEC 60076-10 and will be </w:delText>
        </w:r>
        <w:r w:rsidR="00092680" w:rsidRPr="004F2441" w:rsidDel="0069794E">
          <w:rPr>
            <w:sz w:val="24"/>
            <w:szCs w:val="24"/>
          </w:rPr>
          <w:delText>verified by</w:delText>
        </w:r>
        <w:r w:rsidR="00092780" w:rsidRPr="004F2441" w:rsidDel="0069794E">
          <w:rPr>
            <w:sz w:val="24"/>
            <w:szCs w:val="24"/>
          </w:rPr>
          <w:delText xml:space="preserve"> the </w:delText>
        </w:r>
        <w:r w:rsidR="00595680" w:rsidRPr="004F2441" w:rsidDel="0069794E">
          <w:rPr>
            <w:sz w:val="24"/>
            <w:szCs w:val="24"/>
          </w:rPr>
          <w:delText>measurement</w:delText>
        </w:r>
        <w:r w:rsidR="004A60CA" w:rsidRPr="004F2441" w:rsidDel="0069794E">
          <w:rPr>
            <w:sz w:val="24"/>
            <w:szCs w:val="24"/>
          </w:rPr>
          <w:delText>s</w:delText>
        </w:r>
        <w:r w:rsidR="00595680" w:rsidRPr="004F2441" w:rsidDel="0069794E">
          <w:rPr>
            <w:sz w:val="24"/>
            <w:szCs w:val="24"/>
          </w:rPr>
          <w:delText xml:space="preserve"> </w:delText>
        </w:r>
        <w:r w:rsidR="00092680" w:rsidRPr="004F2441" w:rsidDel="0069794E">
          <w:rPr>
            <w:sz w:val="24"/>
            <w:szCs w:val="24"/>
          </w:rPr>
          <w:delText>of the relevant</w:delText>
        </w:r>
        <w:r w:rsidR="002B682D" w:rsidRPr="004F2441" w:rsidDel="0069794E">
          <w:rPr>
            <w:sz w:val="24"/>
            <w:szCs w:val="24"/>
          </w:rPr>
          <w:delText xml:space="preserve"> test</w:delText>
        </w:r>
        <w:r w:rsidR="00092680" w:rsidRPr="004F2441" w:rsidDel="0069794E">
          <w:rPr>
            <w:sz w:val="24"/>
            <w:szCs w:val="24"/>
          </w:rPr>
          <w:delText>.</w:delText>
        </w:r>
      </w:del>
    </w:p>
    <w:p w:rsidR="00595680" w:rsidRPr="004F2441" w:rsidDel="0069794E" w:rsidRDefault="00595680" w:rsidP="007F035B">
      <w:pPr>
        <w:ind w:left="1440"/>
        <w:rPr>
          <w:del w:id="412" w:author="Καρμίρης Αγγελος" w:date="2020-01-03T10:45:00Z"/>
          <w:b/>
          <w:bCs/>
          <w:sz w:val="24"/>
          <w:szCs w:val="24"/>
          <w:u w:val="single"/>
        </w:rPr>
      </w:pPr>
    </w:p>
    <w:p w:rsidR="00813E29" w:rsidRPr="004F2441" w:rsidDel="0069794E" w:rsidRDefault="00813E29" w:rsidP="000124D3">
      <w:pPr>
        <w:numPr>
          <w:ilvl w:val="1"/>
          <w:numId w:val="2"/>
        </w:numPr>
        <w:tabs>
          <w:tab w:val="clear" w:pos="2145"/>
          <w:tab w:val="num" w:pos="1134"/>
        </w:tabs>
        <w:ind w:hanging="1436"/>
        <w:rPr>
          <w:del w:id="413" w:author="Καρμίρης Αγγελος" w:date="2020-01-03T10:45:00Z"/>
          <w:b/>
          <w:bCs/>
          <w:sz w:val="24"/>
          <w:szCs w:val="24"/>
          <w:u w:val="single"/>
        </w:rPr>
      </w:pPr>
      <w:del w:id="414" w:author="Καρμίρης Αγγελος" w:date="2020-01-03T10:45:00Z">
        <w:r w:rsidRPr="004F2441" w:rsidDel="0069794E">
          <w:rPr>
            <w:b/>
            <w:bCs/>
            <w:sz w:val="24"/>
            <w:szCs w:val="24"/>
            <w:u w:val="single"/>
          </w:rPr>
          <w:delText>Harmonics</w:delText>
        </w:r>
      </w:del>
    </w:p>
    <w:p w:rsidR="00202410" w:rsidDel="0069794E" w:rsidRDefault="00202410" w:rsidP="00813E29">
      <w:pPr>
        <w:ind w:left="1418" w:hanging="284"/>
        <w:jc w:val="both"/>
        <w:rPr>
          <w:del w:id="415" w:author="Καρμίρης Αγγελος" w:date="2020-01-03T10:45:00Z"/>
          <w:sz w:val="24"/>
          <w:szCs w:val="24"/>
        </w:rPr>
      </w:pPr>
    </w:p>
    <w:p w:rsidR="00B13AA8" w:rsidDel="0069794E" w:rsidRDefault="00813E29" w:rsidP="00813E29">
      <w:pPr>
        <w:ind w:left="1418" w:hanging="284"/>
        <w:jc w:val="both"/>
        <w:rPr>
          <w:del w:id="416" w:author="Καρμίρης Αγγελος" w:date="2020-01-03T10:45:00Z"/>
          <w:sz w:val="24"/>
          <w:szCs w:val="24"/>
        </w:rPr>
      </w:pPr>
      <w:del w:id="417" w:author="Καρμίρης Αγγελος" w:date="2020-01-03T10:45:00Z">
        <w:r w:rsidRPr="004F2441" w:rsidDel="0069794E">
          <w:rPr>
            <w:sz w:val="24"/>
            <w:szCs w:val="24"/>
          </w:rPr>
          <w:delText xml:space="preserve">The maximum harmonic content, produced by </w:delText>
        </w:r>
        <w:r w:rsidR="00B13AA8" w:rsidDel="0069794E">
          <w:rPr>
            <w:sz w:val="24"/>
            <w:szCs w:val="24"/>
          </w:rPr>
          <w:delText>the subject auto-transformer on</w:delText>
        </w:r>
      </w:del>
    </w:p>
    <w:p w:rsidR="00B13AA8" w:rsidDel="0069794E" w:rsidRDefault="00813E29" w:rsidP="00B13AA8">
      <w:pPr>
        <w:ind w:left="1418" w:hanging="284"/>
        <w:jc w:val="both"/>
        <w:rPr>
          <w:del w:id="418" w:author="Καρμίρης Αγγελος" w:date="2020-01-03T10:45:00Z"/>
          <w:sz w:val="24"/>
          <w:szCs w:val="24"/>
        </w:rPr>
      </w:pPr>
      <w:del w:id="419" w:author="Καρμίρης Αγγελος" w:date="2020-01-03T10:45:00Z">
        <w:r w:rsidRPr="004F2441" w:rsidDel="0069794E">
          <w:rPr>
            <w:sz w:val="24"/>
            <w:szCs w:val="24"/>
          </w:rPr>
          <w:delText>the 400kV</w:delText>
        </w:r>
        <w:r w:rsidR="00B13AA8" w:rsidDel="0069794E">
          <w:rPr>
            <w:sz w:val="24"/>
            <w:szCs w:val="24"/>
          </w:rPr>
          <w:delText xml:space="preserve"> </w:delText>
        </w:r>
        <w:r w:rsidRPr="004F2441" w:rsidDel="0069794E">
          <w:rPr>
            <w:sz w:val="24"/>
            <w:szCs w:val="24"/>
          </w:rPr>
          <w:delText>side, shall be given in detail by the</w:delText>
        </w:r>
        <w:r w:rsidR="00B13AA8" w:rsidDel="0069794E">
          <w:rPr>
            <w:sz w:val="24"/>
            <w:szCs w:val="24"/>
          </w:rPr>
          <w:delText xml:space="preserve"> Bidders, for various operating</w:delText>
        </w:r>
      </w:del>
    </w:p>
    <w:p w:rsidR="00813E29" w:rsidDel="0069794E" w:rsidRDefault="00813E29" w:rsidP="00B13AA8">
      <w:pPr>
        <w:ind w:left="1418" w:hanging="284"/>
        <w:jc w:val="both"/>
        <w:rPr>
          <w:del w:id="420" w:author="Καρμίρης Αγγελος" w:date="2020-01-03T10:45:00Z"/>
          <w:sz w:val="24"/>
          <w:szCs w:val="24"/>
        </w:rPr>
      </w:pPr>
      <w:del w:id="421" w:author="Καρμίρης Αγγελος" w:date="2020-01-03T10:45:00Z">
        <w:r w:rsidRPr="004F2441" w:rsidDel="0069794E">
          <w:rPr>
            <w:sz w:val="24"/>
            <w:szCs w:val="24"/>
          </w:rPr>
          <w:delText>conditions</w:delText>
        </w:r>
        <w:r w:rsidR="00E3742A" w:rsidRPr="004F2441" w:rsidDel="0069794E">
          <w:rPr>
            <w:sz w:val="24"/>
            <w:szCs w:val="24"/>
          </w:rPr>
          <w:delText xml:space="preserve"> and will be confirm</w:delText>
        </w:r>
        <w:r w:rsidR="00092680" w:rsidRPr="004F2441" w:rsidDel="0069794E">
          <w:rPr>
            <w:sz w:val="24"/>
            <w:szCs w:val="24"/>
          </w:rPr>
          <w:delText>ed by</w:delText>
        </w:r>
        <w:r w:rsidR="00E3742A" w:rsidRPr="004F2441" w:rsidDel="0069794E">
          <w:rPr>
            <w:sz w:val="24"/>
            <w:szCs w:val="24"/>
          </w:rPr>
          <w:delText xml:space="preserve"> the execution of the corresponding test.</w:delText>
        </w:r>
        <w:r w:rsidR="00146692" w:rsidDel="0069794E">
          <w:rPr>
            <w:sz w:val="24"/>
            <w:szCs w:val="24"/>
          </w:rPr>
          <w:delText xml:space="preserve"> </w:delText>
        </w:r>
      </w:del>
    </w:p>
    <w:p w:rsidR="00146692" w:rsidRPr="004F2441" w:rsidDel="0069794E" w:rsidRDefault="00146692" w:rsidP="00146692">
      <w:pPr>
        <w:ind w:left="1134"/>
        <w:jc w:val="both"/>
        <w:rPr>
          <w:del w:id="422" w:author="Καρμίρης Αγγελος" w:date="2020-01-03T10:45:00Z"/>
          <w:sz w:val="24"/>
          <w:szCs w:val="24"/>
        </w:rPr>
      </w:pPr>
      <w:del w:id="423" w:author="Καρμίρης Αγγελος" w:date="2020-01-03T10:45:00Z">
        <w:r w:rsidDel="0069794E">
          <w:rPr>
            <w:sz w:val="24"/>
            <w:szCs w:val="24"/>
          </w:rPr>
          <w:delText>In case that the execution of the test can’t be performed</w:delText>
        </w:r>
        <w:r w:rsidR="000D74FA" w:rsidDel="0069794E">
          <w:rPr>
            <w:sz w:val="24"/>
            <w:szCs w:val="24"/>
          </w:rPr>
          <w:delText>,</w:delText>
        </w:r>
        <w:r w:rsidDel="0069794E">
          <w:rPr>
            <w:sz w:val="24"/>
            <w:szCs w:val="24"/>
          </w:rPr>
          <w:delText xml:space="preserve"> a written </w:delText>
        </w:r>
        <w:r w:rsidR="00F6152D" w:rsidDel="0069794E">
          <w:rPr>
            <w:sz w:val="24"/>
            <w:szCs w:val="24"/>
          </w:rPr>
          <w:delText xml:space="preserve">confirmation </w:delText>
        </w:r>
        <w:r w:rsidDel="0069794E">
          <w:rPr>
            <w:sz w:val="24"/>
            <w:szCs w:val="24"/>
          </w:rPr>
          <w:delText>shall be given.</w:delText>
        </w:r>
      </w:del>
    </w:p>
    <w:p w:rsidR="00813E29" w:rsidRPr="004F2441" w:rsidDel="0069794E" w:rsidRDefault="00813E29" w:rsidP="00813E29">
      <w:pPr>
        <w:ind w:left="1418" w:hanging="1418"/>
        <w:jc w:val="both"/>
        <w:rPr>
          <w:del w:id="424" w:author="Καρμίρης Αγγελος" w:date="2020-01-03T10:45:00Z"/>
          <w:sz w:val="16"/>
          <w:szCs w:val="16"/>
        </w:rPr>
      </w:pPr>
      <w:del w:id="425" w:author="Καρμίρης Αγγελος" w:date="2020-01-03T10:45:00Z">
        <w:r w:rsidRPr="004F2441" w:rsidDel="0069794E">
          <w:rPr>
            <w:sz w:val="16"/>
            <w:szCs w:val="16"/>
          </w:rPr>
          <w:tab/>
        </w:r>
      </w:del>
    </w:p>
    <w:p w:rsidR="00813E29" w:rsidRPr="004F2441" w:rsidDel="0069794E" w:rsidRDefault="00813E29" w:rsidP="00813E29">
      <w:pPr>
        <w:ind w:left="1418" w:hanging="1418"/>
        <w:jc w:val="both"/>
        <w:rPr>
          <w:del w:id="426" w:author="Καρμίρης Αγγελος" w:date="2020-01-03T10:45:00Z"/>
          <w:sz w:val="24"/>
          <w:szCs w:val="24"/>
        </w:rPr>
      </w:pPr>
      <w:del w:id="427" w:author="Καρμίρης Αγγελος" w:date="2020-01-03T10:45:00Z">
        <w:r w:rsidRPr="004F2441" w:rsidDel="0069794E">
          <w:rPr>
            <w:sz w:val="24"/>
            <w:szCs w:val="24"/>
          </w:rPr>
          <w:tab/>
          <w:delText>Harmonics of no-load current for voltage ratio 400/157.5</w:delText>
        </w:r>
        <w:r w:rsidR="00502AAF" w:rsidDel="0069794E">
          <w:rPr>
            <w:sz w:val="24"/>
            <w:szCs w:val="24"/>
          </w:rPr>
          <w:delText>3kV shall be limited as follows</w:delText>
        </w:r>
        <w:r w:rsidRPr="004F2441" w:rsidDel="0069794E">
          <w:rPr>
            <w:sz w:val="24"/>
            <w:szCs w:val="24"/>
          </w:rPr>
          <w:delText>:</w:delText>
        </w:r>
      </w:del>
    </w:p>
    <w:p w:rsidR="00813E29" w:rsidRPr="004F2441" w:rsidDel="0069794E" w:rsidRDefault="00813E29" w:rsidP="00813E29">
      <w:pPr>
        <w:jc w:val="both"/>
        <w:rPr>
          <w:del w:id="428" w:author="Καρμίρης Αγγελος" w:date="2020-01-03T10:45:00Z"/>
          <w:sz w:val="24"/>
          <w:szCs w:val="24"/>
        </w:rPr>
      </w:pPr>
      <w:del w:id="429" w:author="Καρμίρης Αγγελος" w:date="2020-01-03T10:45:00Z">
        <w:r w:rsidRPr="004F2441" w:rsidDel="0069794E">
          <w:rPr>
            <w:sz w:val="24"/>
            <w:szCs w:val="24"/>
          </w:rPr>
          <w:tab/>
        </w:r>
        <w:r w:rsidRPr="004F2441" w:rsidDel="0069794E">
          <w:rPr>
            <w:sz w:val="24"/>
            <w:szCs w:val="24"/>
          </w:rPr>
          <w:tab/>
          <w:delText>-</w:delText>
        </w:r>
        <w:r w:rsidRPr="004F2441" w:rsidDel="0069794E">
          <w:rPr>
            <w:sz w:val="24"/>
            <w:szCs w:val="24"/>
          </w:rPr>
          <w:tab/>
          <w:delText>third harmonic</w:delText>
        </w:r>
        <w:r w:rsidRPr="004F2441" w:rsidDel="0069794E">
          <w:rPr>
            <w:sz w:val="24"/>
            <w:szCs w:val="24"/>
          </w:rPr>
          <w:tab/>
        </w:r>
        <w:r w:rsidRPr="004F2441" w:rsidDel="0069794E">
          <w:rPr>
            <w:sz w:val="24"/>
            <w:szCs w:val="24"/>
          </w:rPr>
          <w:tab/>
        </w:r>
        <w:r w:rsidRPr="004F2441" w:rsidDel="0069794E">
          <w:rPr>
            <w:sz w:val="24"/>
            <w:szCs w:val="24"/>
            <w:u w:val="single"/>
          </w:rPr>
          <w:delText>&lt;</w:delText>
        </w:r>
        <w:r w:rsidR="003C703F" w:rsidDel="0069794E">
          <w:rPr>
            <w:sz w:val="24"/>
            <w:szCs w:val="24"/>
          </w:rPr>
          <w:delText xml:space="preserve"> 15</w:delText>
        </w:r>
        <w:r w:rsidRPr="004F2441" w:rsidDel="0069794E">
          <w:rPr>
            <w:sz w:val="24"/>
            <w:szCs w:val="24"/>
          </w:rPr>
          <w:delText>%  of no load current</w:delText>
        </w:r>
      </w:del>
    </w:p>
    <w:p w:rsidR="00813E29" w:rsidRPr="004F2441" w:rsidDel="0069794E" w:rsidRDefault="00813E29" w:rsidP="00813E29">
      <w:pPr>
        <w:jc w:val="both"/>
        <w:rPr>
          <w:del w:id="430" w:author="Καρμίρης Αγγελος" w:date="2020-01-03T10:45:00Z"/>
          <w:sz w:val="24"/>
          <w:szCs w:val="24"/>
        </w:rPr>
      </w:pPr>
      <w:del w:id="431" w:author="Καρμίρης Αγγελος" w:date="2020-01-03T10:45:00Z">
        <w:r w:rsidRPr="004F2441" w:rsidDel="0069794E">
          <w:rPr>
            <w:sz w:val="24"/>
            <w:szCs w:val="24"/>
          </w:rPr>
          <w:delText xml:space="preserve">    </w:delText>
        </w:r>
        <w:r w:rsidRPr="004F2441" w:rsidDel="0069794E">
          <w:rPr>
            <w:sz w:val="24"/>
            <w:szCs w:val="24"/>
          </w:rPr>
          <w:tab/>
        </w:r>
        <w:r w:rsidRPr="004F2441" w:rsidDel="0069794E">
          <w:rPr>
            <w:sz w:val="24"/>
            <w:szCs w:val="24"/>
          </w:rPr>
          <w:tab/>
          <w:delText>-</w:delText>
        </w:r>
        <w:r w:rsidRPr="004F2441" w:rsidDel="0069794E">
          <w:rPr>
            <w:sz w:val="24"/>
            <w:szCs w:val="24"/>
          </w:rPr>
          <w:tab/>
          <w:delText>fifth harmonic</w:delText>
        </w:r>
        <w:r w:rsidRPr="004F2441" w:rsidDel="0069794E">
          <w:rPr>
            <w:sz w:val="24"/>
            <w:szCs w:val="24"/>
          </w:rPr>
          <w:tab/>
        </w:r>
        <w:r w:rsidRPr="004F2441" w:rsidDel="0069794E">
          <w:rPr>
            <w:sz w:val="24"/>
            <w:szCs w:val="24"/>
          </w:rPr>
          <w:tab/>
        </w:r>
        <w:r w:rsidRPr="004F2441" w:rsidDel="0069794E">
          <w:rPr>
            <w:sz w:val="24"/>
            <w:szCs w:val="24"/>
            <w:u w:val="single"/>
          </w:rPr>
          <w:delText>&lt;</w:delText>
        </w:r>
        <w:r w:rsidR="003C703F" w:rsidDel="0069794E">
          <w:rPr>
            <w:sz w:val="24"/>
            <w:szCs w:val="24"/>
          </w:rPr>
          <w:delText xml:space="preserve"> 20</w:delText>
        </w:r>
        <w:r w:rsidR="00202410" w:rsidDel="0069794E">
          <w:rPr>
            <w:sz w:val="24"/>
            <w:szCs w:val="24"/>
          </w:rPr>
          <w:delText>%  of</w:delText>
        </w:r>
        <w:r w:rsidRPr="004F2441" w:rsidDel="0069794E">
          <w:rPr>
            <w:sz w:val="24"/>
            <w:szCs w:val="24"/>
          </w:rPr>
          <w:delText xml:space="preserve">  "     "         "</w:delText>
        </w:r>
      </w:del>
    </w:p>
    <w:p w:rsidR="00813E29" w:rsidRPr="004F2441" w:rsidDel="0069794E" w:rsidRDefault="00813E29" w:rsidP="00813E29">
      <w:pPr>
        <w:jc w:val="both"/>
        <w:rPr>
          <w:del w:id="432" w:author="Καρμίρης Αγγελος" w:date="2020-01-03T10:45:00Z"/>
          <w:sz w:val="24"/>
          <w:szCs w:val="24"/>
        </w:rPr>
      </w:pPr>
      <w:del w:id="433" w:author="Καρμίρης Αγγελος" w:date="2020-01-03T10:45:00Z">
        <w:r w:rsidRPr="004F2441" w:rsidDel="0069794E">
          <w:rPr>
            <w:sz w:val="24"/>
            <w:szCs w:val="24"/>
          </w:rPr>
          <w:tab/>
        </w:r>
        <w:r w:rsidRPr="004F2441" w:rsidDel="0069794E">
          <w:rPr>
            <w:sz w:val="24"/>
            <w:szCs w:val="24"/>
          </w:rPr>
          <w:tab/>
          <w:delText>-</w:delText>
        </w:r>
        <w:r w:rsidRPr="004F2441" w:rsidDel="0069794E">
          <w:rPr>
            <w:sz w:val="24"/>
            <w:szCs w:val="24"/>
          </w:rPr>
          <w:tab/>
          <w:delText>seventh harmonic</w:delText>
        </w:r>
        <w:r w:rsidRPr="004F2441" w:rsidDel="0069794E">
          <w:rPr>
            <w:sz w:val="24"/>
            <w:szCs w:val="24"/>
          </w:rPr>
          <w:tab/>
        </w:r>
        <w:r w:rsidRPr="004F2441" w:rsidDel="0069794E">
          <w:rPr>
            <w:sz w:val="24"/>
            <w:szCs w:val="24"/>
            <w:u w:val="single"/>
          </w:rPr>
          <w:delText>&lt;</w:delText>
        </w:r>
        <w:r w:rsidR="003C703F" w:rsidDel="0069794E">
          <w:rPr>
            <w:sz w:val="24"/>
            <w:szCs w:val="24"/>
          </w:rPr>
          <w:delText xml:space="preserve"> 13</w:delText>
        </w:r>
        <w:r w:rsidRPr="004F2441" w:rsidDel="0069794E">
          <w:rPr>
            <w:sz w:val="24"/>
            <w:szCs w:val="24"/>
          </w:rPr>
          <w:delText xml:space="preserve">% </w:delText>
        </w:r>
        <w:r w:rsidR="003C703F" w:rsidDel="0069794E">
          <w:rPr>
            <w:sz w:val="24"/>
            <w:szCs w:val="24"/>
          </w:rPr>
          <w:delText xml:space="preserve"> </w:delText>
        </w:r>
        <w:r w:rsidRPr="004F2441" w:rsidDel="0069794E">
          <w:rPr>
            <w:sz w:val="24"/>
            <w:szCs w:val="24"/>
          </w:rPr>
          <w:delText>of  "     "         "</w:delText>
        </w:r>
      </w:del>
    </w:p>
    <w:p w:rsidR="004A60CA" w:rsidRPr="004F2441" w:rsidDel="0069794E" w:rsidRDefault="004A60CA" w:rsidP="00813E29">
      <w:pPr>
        <w:jc w:val="both"/>
        <w:rPr>
          <w:del w:id="434" w:author="Καρμίρης Αγγελος" w:date="2020-01-03T10:45:00Z"/>
          <w:sz w:val="24"/>
          <w:szCs w:val="24"/>
        </w:rPr>
      </w:pPr>
    </w:p>
    <w:p w:rsidR="004A60CA" w:rsidRPr="004F2441" w:rsidDel="0069794E" w:rsidRDefault="00502AAF" w:rsidP="000124D3">
      <w:pPr>
        <w:numPr>
          <w:ilvl w:val="1"/>
          <w:numId w:val="2"/>
        </w:numPr>
        <w:tabs>
          <w:tab w:val="clear" w:pos="2145"/>
          <w:tab w:val="num" w:pos="1134"/>
        </w:tabs>
        <w:ind w:hanging="1436"/>
        <w:rPr>
          <w:del w:id="435" w:author="Καρμίρης Αγγελος" w:date="2020-01-03T10:45:00Z"/>
          <w:b/>
          <w:bCs/>
          <w:sz w:val="24"/>
          <w:szCs w:val="24"/>
          <w:u w:val="single"/>
        </w:rPr>
      </w:pPr>
      <w:del w:id="436" w:author="Καρμίρης Αγγελος" w:date="2020-01-03T10:45:00Z">
        <w:r w:rsidRPr="004F2441" w:rsidDel="0069794E">
          <w:rPr>
            <w:b/>
            <w:bCs/>
            <w:sz w:val="24"/>
            <w:szCs w:val="24"/>
            <w:u w:val="single"/>
          </w:rPr>
          <w:delText>Guaranteed</w:delText>
        </w:r>
        <w:r w:rsidR="004A60CA" w:rsidRPr="004F2441" w:rsidDel="0069794E">
          <w:rPr>
            <w:b/>
            <w:bCs/>
            <w:sz w:val="24"/>
            <w:szCs w:val="24"/>
            <w:u w:val="single"/>
          </w:rPr>
          <w:delText xml:space="preserve"> losses</w:delText>
        </w:r>
      </w:del>
    </w:p>
    <w:p w:rsidR="00202410" w:rsidDel="0069794E" w:rsidRDefault="00202410" w:rsidP="004A60CA">
      <w:pPr>
        <w:ind w:left="1134"/>
        <w:jc w:val="both"/>
        <w:rPr>
          <w:del w:id="437" w:author="Καρμίρης Αγγελος" w:date="2020-01-03T10:45:00Z"/>
          <w:sz w:val="24"/>
          <w:szCs w:val="24"/>
        </w:rPr>
      </w:pPr>
    </w:p>
    <w:p w:rsidR="004A60CA" w:rsidRPr="004F2441" w:rsidDel="0069794E" w:rsidRDefault="004A60CA" w:rsidP="004A60CA">
      <w:pPr>
        <w:ind w:left="1134"/>
        <w:jc w:val="both"/>
        <w:rPr>
          <w:del w:id="438" w:author="Καρμίρης Αγγελος" w:date="2020-01-03T10:45:00Z"/>
          <w:sz w:val="24"/>
          <w:szCs w:val="24"/>
        </w:rPr>
      </w:pPr>
      <w:del w:id="439" w:author="Καρμίρης Αγγελος" w:date="2020-01-03T10:45:00Z">
        <w:r w:rsidRPr="004F2441" w:rsidDel="0069794E">
          <w:rPr>
            <w:sz w:val="24"/>
            <w:szCs w:val="24"/>
          </w:rPr>
          <w:delText xml:space="preserve">The </w:delText>
        </w:r>
        <w:r w:rsidR="00F61D05" w:rsidDel="0069794E">
          <w:rPr>
            <w:sz w:val="24"/>
            <w:szCs w:val="24"/>
          </w:rPr>
          <w:delText>Bidder</w:delText>
        </w:r>
        <w:r w:rsidR="00F61D05" w:rsidRPr="004F2441" w:rsidDel="0069794E">
          <w:rPr>
            <w:sz w:val="24"/>
            <w:szCs w:val="24"/>
          </w:rPr>
          <w:delText xml:space="preserve"> </w:delText>
        </w:r>
        <w:r w:rsidRPr="004F2441" w:rsidDel="0069794E">
          <w:rPr>
            <w:sz w:val="24"/>
            <w:szCs w:val="24"/>
          </w:rPr>
          <w:delText xml:space="preserve">must clearly indicate in his technical and economic offer the following </w:delText>
        </w:r>
        <w:r w:rsidR="00502AAF" w:rsidRPr="004F2441" w:rsidDel="0069794E">
          <w:rPr>
            <w:sz w:val="24"/>
            <w:szCs w:val="24"/>
          </w:rPr>
          <w:delText>guaranteed</w:delText>
        </w:r>
        <w:r w:rsidRPr="004F2441" w:rsidDel="0069794E">
          <w:rPr>
            <w:sz w:val="24"/>
            <w:szCs w:val="24"/>
          </w:rPr>
          <w:delText xml:space="preserve"> losses:</w:delText>
        </w:r>
      </w:del>
    </w:p>
    <w:p w:rsidR="004A60CA" w:rsidRPr="004F2441" w:rsidDel="0069794E" w:rsidRDefault="004A60CA" w:rsidP="00CF2DCF">
      <w:pPr>
        <w:numPr>
          <w:ilvl w:val="4"/>
          <w:numId w:val="2"/>
        </w:numPr>
        <w:tabs>
          <w:tab w:val="clear" w:pos="4305"/>
          <w:tab w:val="num" w:pos="1418"/>
        </w:tabs>
        <w:ind w:left="1418" w:hanging="284"/>
        <w:jc w:val="both"/>
        <w:rPr>
          <w:del w:id="440" w:author="Καρμίρης Αγγελος" w:date="2020-01-03T10:45:00Z"/>
          <w:sz w:val="24"/>
          <w:szCs w:val="24"/>
        </w:rPr>
      </w:pPr>
      <w:del w:id="441" w:author="Καρμίρης Αγγελος" w:date="2020-01-03T10:45:00Z">
        <w:r w:rsidRPr="004F2441" w:rsidDel="0069794E">
          <w:rPr>
            <w:sz w:val="24"/>
            <w:szCs w:val="24"/>
          </w:rPr>
          <w:delText>No</w:delText>
        </w:r>
        <w:r w:rsidR="005F1D1C" w:rsidDel="0069794E">
          <w:rPr>
            <w:sz w:val="24"/>
            <w:szCs w:val="24"/>
          </w:rPr>
          <w:delText>-</w:delText>
        </w:r>
        <w:r w:rsidRPr="004F2441" w:rsidDel="0069794E">
          <w:rPr>
            <w:sz w:val="24"/>
            <w:szCs w:val="24"/>
          </w:rPr>
          <w:delText xml:space="preserve">load loss at </w:delText>
        </w:r>
        <w:r w:rsidR="00E46C0C" w:rsidDel="0069794E">
          <w:rPr>
            <w:sz w:val="24"/>
            <w:szCs w:val="24"/>
          </w:rPr>
          <w:delText>rated voltage and principal tapping</w:delText>
        </w:r>
        <w:r w:rsidR="00FB4E2B" w:rsidDel="0069794E">
          <w:rPr>
            <w:sz w:val="24"/>
            <w:szCs w:val="24"/>
          </w:rPr>
          <w:delText>. The value</w:delText>
        </w:r>
        <w:r w:rsidR="00E46C0C" w:rsidDel="0069794E">
          <w:rPr>
            <w:sz w:val="24"/>
            <w:szCs w:val="24"/>
          </w:rPr>
          <w:delText xml:space="preserve"> shall not exceed 72</w:delText>
        </w:r>
        <w:r w:rsidR="00725B34" w:rsidDel="0069794E">
          <w:rPr>
            <w:sz w:val="24"/>
            <w:szCs w:val="24"/>
          </w:rPr>
          <w:delText xml:space="preserve"> </w:delText>
        </w:r>
        <w:r w:rsidR="00E46C0C" w:rsidDel="0069794E">
          <w:rPr>
            <w:sz w:val="24"/>
            <w:szCs w:val="24"/>
          </w:rPr>
          <w:delText>kW</w:delText>
        </w:r>
        <w:r w:rsidR="00FB4E2B" w:rsidDel="0069794E">
          <w:rPr>
            <w:sz w:val="24"/>
            <w:szCs w:val="24"/>
          </w:rPr>
          <w:delText>.</w:delText>
        </w:r>
      </w:del>
    </w:p>
    <w:p w:rsidR="004A60CA" w:rsidRPr="004F2441" w:rsidDel="0069794E" w:rsidRDefault="005F1D1C" w:rsidP="00CF2DCF">
      <w:pPr>
        <w:numPr>
          <w:ilvl w:val="4"/>
          <w:numId w:val="2"/>
        </w:numPr>
        <w:tabs>
          <w:tab w:val="clear" w:pos="4305"/>
          <w:tab w:val="num" w:pos="1418"/>
        </w:tabs>
        <w:ind w:left="1418" w:hanging="284"/>
        <w:jc w:val="both"/>
        <w:rPr>
          <w:del w:id="442" w:author="Καρμίρης Αγγελος" w:date="2020-01-03T10:45:00Z"/>
          <w:sz w:val="24"/>
          <w:szCs w:val="24"/>
        </w:rPr>
      </w:pPr>
      <w:del w:id="443" w:author="Καρμίρης Αγγελος" w:date="2020-01-03T10:45:00Z">
        <w:r w:rsidDel="0069794E">
          <w:rPr>
            <w:sz w:val="24"/>
            <w:szCs w:val="24"/>
          </w:rPr>
          <w:delText>Load</w:delText>
        </w:r>
        <w:r w:rsidR="004A60CA" w:rsidRPr="004F2441" w:rsidDel="0069794E">
          <w:rPr>
            <w:sz w:val="24"/>
            <w:szCs w:val="24"/>
          </w:rPr>
          <w:delText xml:space="preserve"> loss at </w:delText>
        </w:r>
        <w:r w:rsidR="00E46C0C" w:rsidDel="0069794E">
          <w:rPr>
            <w:sz w:val="24"/>
            <w:szCs w:val="24"/>
          </w:rPr>
          <w:delText>rated c</w:delText>
        </w:r>
        <w:r w:rsidR="005B14D8" w:rsidDel="0069794E">
          <w:rPr>
            <w:sz w:val="24"/>
            <w:szCs w:val="24"/>
          </w:rPr>
          <w:delText>urrent on HV – MV side</w:delText>
        </w:r>
        <w:r w:rsidR="00F36DBD" w:rsidDel="0069794E">
          <w:rPr>
            <w:sz w:val="24"/>
            <w:szCs w:val="24"/>
          </w:rPr>
          <w:delText>s</w:delText>
        </w:r>
        <w:r w:rsidR="00725B34" w:rsidDel="0069794E">
          <w:rPr>
            <w:sz w:val="24"/>
            <w:szCs w:val="24"/>
          </w:rPr>
          <w:delText xml:space="preserve"> (280 MVA loading),</w:delText>
        </w:r>
        <w:r w:rsidR="00F36DBD" w:rsidDel="0069794E">
          <w:rPr>
            <w:sz w:val="24"/>
            <w:szCs w:val="24"/>
          </w:rPr>
          <w:delText xml:space="preserve"> no</w:delText>
        </w:r>
        <w:r w:rsidR="005B14D8" w:rsidDel="0069794E">
          <w:rPr>
            <w:sz w:val="24"/>
            <w:szCs w:val="24"/>
          </w:rPr>
          <w:delText xml:space="preserve"> current on LV side</w:delText>
        </w:r>
        <w:r w:rsidR="00FB4E2B" w:rsidDel="0069794E">
          <w:rPr>
            <w:sz w:val="24"/>
            <w:szCs w:val="24"/>
          </w:rPr>
          <w:delText>,</w:delText>
        </w:r>
        <w:r w:rsidR="00E46C0C" w:rsidDel="0069794E">
          <w:rPr>
            <w:sz w:val="24"/>
            <w:szCs w:val="24"/>
          </w:rPr>
          <w:delText xml:space="preserve"> </w:delText>
        </w:r>
        <w:r w:rsidR="00F36DBD" w:rsidDel="0069794E">
          <w:rPr>
            <w:sz w:val="24"/>
            <w:szCs w:val="24"/>
          </w:rPr>
          <w:delText xml:space="preserve">at </w:delText>
        </w:r>
        <w:r w:rsidR="00E46C0C" w:rsidDel="0069794E">
          <w:rPr>
            <w:sz w:val="24"/>
            <w:szCs w:val="24"/>
          </w:rPr>
          <w:delText>principal tapping</w:delText>
        </w:r>
        <w:r w:rsidR="00FB4E2B" w:rsidDel="0069794E">
          <w:rPr>
            <w:sz w:val="24"/>
            <w:szCs w:val="24"/>
          </w:rPr>
          <w:delText xml:space="preserve"> and corrected to 75</w:delText>
        </w:r>
        <w:r w:rsidR="00FB4E2B" w:rsidRPr="00CF2DCF" w:rsidDel="0069794E">
          <w:rPr>
            <w:sz w:val="24"/>
            <w:szCs w:val="24"/>
          </w:rPr>
          <w:delText>°</w:delText>
        </w:r>
        <w:r w:rsidR="00FB4E2B" w:rsidDel="0069794E">
          <w:rPr>
            <w:sz w:val="24"/>
            <w:szCs w:val="24"/>
          </w:rPr>
          <w:delText>C conductor temperature.</w:delText>
        </w:r>
        <w:r w:rsidR="00E46C0C" w:rsidDel="0069794E">
          <w:rPr>
            <w:sz w:val="24"/>
            <w:szCs w:val="24"/>
          </w:rPr>
          <w:delText xml:space="preserve"> </w:delText>
        </w:r>
        <w:r w:rsidR="00FB4E2B" w:rsidDel="0069794E">
          <w:rPr>
            <w:sz w:val="24"/>
            <w:szCs w:val="24"/>
          </w:rPr>
          <w:delText>The value</w:delText>
        </w:r>
        <w:r w:rsidR="00E46C0C" w:rsidDel="0069794E">
          <w:rPr>
            <w:sz w:val="24"/>
            <w:szCs w:val="24"/>
          </w:rPr>
          <w:delText xml:space="preserve"> shall not exceed 620</w:delText>
        </w:r>
        <w:r w:rsidR="00725B34" w:rsidDel="0069794E">
          <w:rPr>
            <w:sz w:val="24"/>
            <w:szCs w:val="24"/>
          </w:rPr>
          <w:delText xml:space="preserve"> </w:delText>
        </w:r>
        <w:r w:rsidR="00E46C0C" w:rsidDel="0069794E">
          <w:rPr>
            <w:sz w:val="24"/>
            <w:szCs w:val="24"/>
          </w:rPr>
          <w:delText>kW</w:delText>
        </w:r>
        <w:r w:rsidR="00FB4E2B" w:rsidDel="0069794E">
          <w:rPr>
            <w:sz w:val="24"/>
            <w:szCs w:val="24"/>
          </w:rPr>
          <w:delText>.</w:delText>
        </w:r>
      </w:del>
    </w:p>
    <w:p w:rsidR="00725B34" w:rsidRPr="004F2441" w:rsidDel="0069794E" w:rsidRDefault="00725B34" w:rsidP="00725B34">
      <w:pPr>
        <w:numPr>
          <w:ilvl w:val="4"/>
          <w:numId w:val="2"/>
        </w:numPr>
        <w:tabs>
          <w:tab w:val="clear" w:pos="4305"/>
          <w:tab w:val="num" w:pos="1418"/>
        </w:tabs>
        <w:ind w:left="1418" w:hanging="284"/>
        <w:jc w:val="both"/>
        <w:rPr>
          <w:del w:id="444" w:author="Καρμίρης Αγγελος" w:date="2020-01-03T10:45:00Z"/>
          <w:sz w:val="24"/>
          <w:szCs w:val="24"/>
        </w:rPr>
      </w:pPr>
      <w:del w:id="445" w:author="Καρμίρης Αγγελος" w:date="2020-01-03T10:45:00Z">
        <w:r w:rsidDel="0069794E">
          <w:rPr>
            <w:sz w:val="24"/>
            <w:szCs w:val="24"/>
          </w:rPr>
          <w:delText>Load</w:delText>
        </w:r>
        <w:r w:rsidRPr="004F2441" w:rsidDel="0069794E">
          <w:rPr>
            <w:sz w:val="24"/>
            <w:szCs w:val="24"/>
          </w:rPr>
          <w:delText xml:space="preserve"> loss at </w:delText>
        </w:r>
        <w:r w:rsidR="005B14D8" w:rsidDel="0069794E">
          <w:rPr>
            <w:sz w:val="24"/>
            <w:szCs w:val="24"/>
          </w:rPr>
          <w:delText>rated current on LV side</w:delText>
        </w:r>
        <w:r w:rsidDel="0069794E">
          <w:rPr>
            <w:sz w:val="24"/>
            <w:szCs w:val="24"/>
          </w:rPr>
          <w:delText xml:space="preserve"> and cor</w:delText>
        </w:r>
        <w:r w:rsidR="005B14D8" w:rsidDel="0069794E">
          <w:rPr>
            <w:sz w:val="24"/>
            <w:szCs w:val="24"/>
          </w:rPr>
          <w:delText>responding current on HV side</w:delText>
        </w:r>
        <w:r w:rsidDel="0069794E">
          <w:rPr>
            <w:sz w:val="24"/>
            <w:szCs w:val="24"/>
          </w:rPr>
          <w:delText xml:space="preserve"> (60 MVA loading), no current on M</w:delText>
        </w:r>
        <w:r w:rsidR="005B14D8" w:rsidDel="0069794E">
          <w:rPr>
            <w:sz w:val="24"/>
            <w:szCs w:val="24"/>
          </w:rPr>
          <w:delText>V side</w:delText>
        </w:r>
        <w:r w:rsidDel="0069794E">
          <w:rPr>
            <w:sz w:val="24"/>
            <w:szCs w:val="24"/>
          </w:rPr>
          <w:delText>, at principal tapping and corrected to 75</w:delText>
        </w:r>
        <w:r w:rsidRPr="001169BB" w:rsidDel="0069794E">
          <w:rPr>
            <w:sz w:val="24"/>
            <w:szCs w:val="24"/>
          </w:rPr>
          <w:delText>°</w:delText>
        </w:r>
        <w:r w:rsidDel="0069794E">
          <w:rPr>
            <w:sz w:val="24"/>
            <w:szCs w:val="24"/>
          </w:rPr>
          <w:delText>C conductor temperature. The value</w:delText>
        </w:r>
        <w:r w:rsidR="00423885" w:rsidDel="0069794E">
          <w:rPr>
            <w:sz w:val="24"/>
            <w:szCs w:val="24"/>
          </w:rPr>
          <w:delText xml:space="preserve"> shall not exceed 14</w:delText>
        </w:r>
        <w:r w:rsidDel="0069794E">
          <w:rPr>
            <w:sz w:val="24"/>
            <w:szCs w:val="24"/>
          </w:rPr>
          <w:delText>0 kW.</w:delText>
        </w:r>
      </w:del>
    </w:p>
    <w:p w:rsidR="00725B34" w:rsidRPr="004F2441" w:rsidDel="0069794E" w:rsidRDefault="00725B34" w:rsidP="00725B34">
      <w:pPr>
        <w:numPr>
          <w:ilvl w:val="4"/>
          <w:numId w:val="2"/>
        </w:numPr>
        <w:tabs>
          <w:tab w:val="clear" w:pos="4305"/>
          <w:tab w:val="num" w:pos="1418"/>
        </w:tabs>
        <w:ind w:left="1418" w:hanging="284"/>
        <w:jc w:val="both"/>
        <w:rPr>
          <w:del w:id="446" w:author="Καρμίρης Αγγελος" w:date="2020-01-03T10:45:00Z"/>
          <w:sz w:val="24"/>
          <w:szCs w:val="24"/>
        </w:rPr>
      </w:pPr>
      <w:del w:id="447" w:author="Καρμίρης Αγγελος" w:date="2020-01-03T10:45:00Z">
        <w:r w:rsidDel="0069794E">
          <w:rPr>
            <w:sz w:val="24"/>
            <w:szCs w:val="24"/>
          </w:rPr>
          <w:delText>Load</w:delText>
        </w:r>
        <w:r w:rsidRPr="004F2441" w:rsidDel="0069794E">
          <w:rPr>
            <w:sz w:val="24"/>
            <w:szCs w:val="24"/>
          </w:rPr>
          <w:delText xml:space="preserve"> loss at </w:delText>
        </w:r>
        <w:r w:rsidDel="0069794E">
          <w:rPr>
            <w:sz w:val="24"/>
            <w:szCs w:val="24"/>
          </w:rPr>
          <w:delText>rated current</w:delText>
        </w:r>
        <w:r w:rsidR="005B14D8" w:rsidDel="0069794E">
          <w:rPr>
            <w:sz w:val="24"/>
            <w:szCs w:val="24"/>
          </w:rPr>
          <w:delText xml:space="preserve"> on LV side</w:delText>
        </w:r>
        <w:r w:rsidDel="0069794E">
          <w:rPr>
            <w:sz w:val="24"/>
            <w:szCs w:val="24"/>
          </w:rPr>
          <w:delText xml:space="preserve"> and cor</w:delText>
        </w:r>
        <w:r w:rsidR="005B14D8" w:rsidDel="0069794E">
          <w:rPr>
            <w:sz w:val="24"/>
            <w:szCs w:val="24"/>
          </w:rPr>
          <w:delText>responding current on MV side</w:delText>
        </w:r>
        <w:r w:rsidDel="0069794E">
          <w:rPr>
            <w:sz w:val="24"/>
            <w:szCs w:val="24"/>
          </w:rPr>
          <w:delText xml:space="preserve"> (60 MVA lo</w:delText>
        </w:r>
        <w:r w:rsidR="005B14D8" w:rsidDel="0069794E">
          <w:rPr>
            <w:sz w:val="24"/>
            <w:szCs w:val="24"/>
          </w:rPr>
          <w:delText>ading), no current on HV side</w:delText>
        </w:r>
        <w:r w:rsidDel="0069794E">
          <w:rPr>
            <w:sz w:val="24"/>
            <w:szCs w:val="24"/>
          </w:rPr>
          <w:delText>, at principal tapping and corrected to 75</w:delText>
        </w:r>
        <w:r w:rsidRPr="001169BB" w:rsidDel="0069794E">
          <w:rPr>
            <w:sz w:val="24"/>
            <w:szCs w:val="24"/>
          </w:rPr>
          <w:delText>°</w:delText>
        </w:r>
        <w:r w:rsidDel="0069794E">
          <w:rPr>
            <w:sz w:val="24"/>
            <w:szCs w:val="24"/>
          </w:rPr>
          <w:delText>C conductor temperature. The value</w:delText>
        </w:r>
        <w:r w:rsidR="009A0C30" w:rsidDel="0069794E">
          <w:rPr>
            <w:sz w:val="24"/>
            <w:szCs w:val="24"/>
          </w:rPr>
          <w:delText xml:space="preserve"> shall not exceed 14</w:delText>
        </w:r>
        <w:r w:rsidDel="0069794E">
          <w:rPr>
            <w:sz w:val="24"/>
            <w:szCs w:val="24"/>
          </w:rPr>
          <w:delText>0 kW.</w:delText>
        </w:r>
      </w:del>
    </w:p>
    <w:p w:rsidR="0084729E" w:rsidRPr="004F2441" w:rsidDel="0069794E" w:rsidRDefault="0084729E" w:rsidP="0084729E">
      <w:pPr>
        <w:numPr>
          <w:ilvl w:val="4"/>
          <w:numId w:val="2"/>
        </w:numPr>
        <w:tabs>
          <w:tab w:val="clear" w:pos="4305"/>
          <w:tab w:val="num" w:pos="1418"/>
        </w:tabs>
        <w:ind w:left="1418" w:hanging="284"/>
        <w:jc w:val="both"/>
        <w:rPr>
          <w:del w:id="448" w:author="Καρμίρης Αγγελος" w:date="2020-01-03T10:45:00Z"/>
          <w:sz w:val="24"/>
          <w:szCs w:val="24"/>
        </w:rPr>
      </w:pPr>
      <w:del w:id="449" w:author="Καρμίρης Αγγελος" w:date="2020-01-03T10:45:00Z">
        <w:r w:rsidRPr="004F2441" w:rsidDel="0069794E">
          <w:rPr>
            <w:sz w:val="24"/>
            <w:szCs w:val="24"/>
          </w:rPr>
          <w:delText>Cooling loss</w:delText>
        </w:r>
        <w:r w:rsidDel="0069794E">
          <w:rPr>
            <w:sz w:val="24"/>
            <w:szCs w:val="24"/>
          </w:rPr>
          <w:delText xml:space="preserve"> </w:delText>
        </w:r>
        <w:r w:rsidR="00BD1D7D" w:rsidDel="0069794E">
          <w:rPr>
            <w:sz w:val="24"/>
            <w:szCs w:val="24"/>
          </w:rPr>
          <w:delText>during no-load</w:delText>
        </w:r>
        <w:r w:rsidDel="0069794E">
          <w:rPr>
            <w:sz w:val="24"/>
            <w:szCs w:val="24"/>
          </w:rPr>
          <w:delText xml:space="preserve"> autotransformer </w:delText>
        </w:r>
        <w:r w:rsidR="00BD1D7D" w:rsidDel="0069794E">
          <w:rPr>
            <w:sz w:val="24"/>
            <w:szCs w:val="24"/>
          </w:rPr>
          <w:delText>operation</w:delText>
        </w:r>
        <w:r w:rsidDel="0069794E">
          <w:rPr>
            <w:sz w:val="24"/>
            <w:szCs w:val="24"/>
          </w:rPr>
          <w:delText>,</w:delText>
        </w:r>
        <w:r w:rsidRPr="004F2441" w:rsidDel="0069794E">
          <w:rPr>
            <w:sz w:val="24"/>
            <w:szCs w:val="24"/>
          </w:rPr>
          <w:delText xml:space="preserve"> </w:delText>
        </w:r>
        <w:r w:rsidDel="0069794E">
          <w:rPr>
            <w:sz w:val="24"/>
            <w:szCs w:val="24"/>
          </w:rPr>
          <w:delText>with only the first control group of coolers in operation</w:delText>
        </w:r>
        <w:r w:rsidR="00743F05" w:rsidDel="0069794E">
          <w:rPr>
            <w:sz w:val="24"/>
            <w:szCs w:val="24"/>
          </w:rPr>
          <w:delText>, according to par.</w:delText>
        </w:r>
        <w:r w:rsidR="00D56C31" w:rsidDel="0069794E">
          <w:rPr>
            <w:sz w:val="24"/>
            <w:szCs w:val="24"/>
          </w:rPr>
          <w:delText>IX</w:delText>
        </w:r>
        <w:r w:rsidR="00743F05" w:rsidDel="0069794E">
          <w:rPr>
            <w:sz w:val="24"/>
            <w:szCs w:val="24"/>
          </w:rPr>
          <w:delText>.1.i</w:delText>
        </w:r>
        <w:r w:rsidDel="0069794E">
          <w:rPr>
            <w:sz w:val="24"/>
            <w:szCs w:val="24"/>
          </w:rPr>
          <w:delText xml:space="preserve">. </w:delText>
        </w:r>
      </w:del>
    </w:p>
    <w:p w:rsidR="00E46C0C" w:rsidRPr="004F2441" w:rsidDel="0069794E" w:rsidRDefault="0084729E" w:rsidP="00E46C0C">
      <w:pPr>
        <w:numPr>
          <w:ilvl w:val="4"/>
          <w:numId w:val="2"/>
        </w:numPr>
        <w:tabs>
          <w:tab w:val="clear" w:pos="4305"/>
          <w:tab w:val="num" w:pos="1418"/>
        </w:tabs>
        <w:ind w:left="1418" w:hanging="284"/>
        <w:jc w:val="both"/>
        <w:rPr>
          <w:del w:id="450" w:author="Καρμίρης Αγγελος" w:date="2020-01-03T10:45:00Z"/>
          <w:sz w:val="24"/>
          <w:szCs w:val="24"/>
        </w:rPr>
      </w:pPr>
      <w:del w:id="451" w:author="Καρμίρης Αγγελος" w:date="2020-01-03T10:45:00Z">
        <w:r w:rsidDel="0069794E">
          <w:rPr>
            <w:sz w:val="24"/>
            <w:szCs w:val="24"/>
          </w:rPr>
          <w:delText>Total c</w:delText>
        </w:r>
        <w:r w:rsidR="00E46C0C" w:rsidRPr="004F2441" w:rsidDel="0069794E">
          <w:rPr>
            <w:sz w:val="24"/>
            <w:szCs w:val="24"/>
          </w:rPr>
          <w:delText>ooling loss</w:delText>
        </w:r>
        <w:r w:rsidDel="0069794E">
          <w:rPr>
            <w:sz w:val="24"/>
            <w:szCs w:val="24"/>
          </w:rPr>
          <w:delText>,</w:delText>
        </w:r>
        <w:r w:rsidR="00E46C0C" w:rsidRPr="004F2441" w:rsidDel="0069794E">
          <w:rPr>
            <w:sz w:val="24"/>
            <w:szCs w:val="24"/>
          </w:rPr>
          <w:delText xml:space="preserve"> </w:delText>
        </w:r>
        <w:r w:rsidR="00E46C0C" w:rsidDel="0069794E">
          <w:rPr>
            <w:sz w:val="24"/>
            <w:szCs w:val="24"/>
          </w:rPr>
          <w:delText>with all fans and pumps in operation</w:delText>
        </w:r>
        <w:r w:rsidR="00A14387" w:rsidDel="0069794E">
          <w:rPr>
            <w:sz w:val="24"/>
            <w:szCs w:val="24"/>
          </w:rPr>
          <w:delText>,</w:delText>
        </w:r>
        <w:r w:rsidR="00524C1F" w:rsidDel="0069794E">
          <w:rPr>
            <w:sz w:val="24"/>
            <w:szCs w:val="24"/>
          </w:rPr>
          <w:delText xml:space="preserve"> excluding standby cooler</w:delText>
        </w:r>
        <w:r w:rsidR="00FB4E2B" w:rsidDel="0069794E">
          <w:rPr>
            <w:sz w:val="24"/>
            <w:szCs w:val="24"/>
          </w:rPr>
          <w:delText>.</w:delText>
        </w:r>
        <w:r w:rsidR="00A14387" w:rsidDel="0069794E">
          <w:rPr>
            <w:sz w:val="24"/>
            <w:szCs w:val="24"/>
          </w:rPr>
          <w:delText xml:space="preserve"> </w:delText>
        </w:r>
        <w:r w:rsidR="00FB4E2B" w:rsidDel="0069794E">
          <w:rPr>
            <w:sz w:val="24"/>
            <w:szCs w:val="24"/>
          </w:rPr>
          <w:delText>The value</w:delText>
        </w:r>
        <w:r w:rsidR="00A14387" w:rsidDel="0069794E">
          <w:rPr>
            <w:sz w:val="24"/>
            <w:szCs w:val="24"/>
          </w:rPr>
          <w:delText xml:space="preserve"> shall not exceed 24</w:delText>
        </w:r>
        <w:r w:rsidR="00725B34" w:rsidDel="0069794E">
          <w:rPr>
            <w:sz w:val="24"/>
            <w:szCs w:val="24"/>
          </w:rPr>
          <w:delText xml:space="preserve"> </w:delText>
        </w:r>
        <w:r w:rsidR="00A14387" w:rsidDel="0069794E">
          <w:rPr>
            <w:sz w:val="24"/>
            <w:szCs w:val="24"/>
          </w:rPr>
          <w:delText>kW</w:delText>
        </w:r>
        <w:r w:rsidR="00FB4E2B" w:rsidDel="0069794E">
          <w:rPr>
            <w:sz w:val="24"/>
            <w:szCs w:val="24"/>
          </w:rPr>
          <w:delText>.</w:delText>
        </w:r>
      </w:del>
    </w:p>
    <w:p w:rsidR="00B35B87" w:rsidDel="0069794E" w:rsidRDefault="004A60CA" w:rsidP="00CF2DCF">
      <w:pPr>
        <w:numPr>
          <w:ilvl w:val="4"/>
          <w:numId w:val="2"/>
        </w:numPr>
        <w:tabs>
          <w:tab w:val="clear" w:pos="4305"/>
          <w:tab w:val="num" w:pos="1418"/>
        </w:tabs>
        <w:ind w:left="1418" w:hanging="284"/>
        <w:jc w:val="both"/>
        <w:rPr>
          <w:del w:id="452" w:author="Καρμίρης Αγγελος" w:date="2020-01-03T10:45:00Z"/>
          <w:sz w:val="24"/>
          <w:szCs w:val="24"/>
        </w:rPr>
      </w:pPr>
      <w:del w:id="453" w:author="Καρμίρης Αγγελος" w:date="2020-01-03T10:45:00Z">
        <w:r w:rsidRPr="004F2441" w:rsidDel="0069794E">
          <w:rPr>
            <w:sz w:val="24"/>
            <w:szCs w:val="24"/>
          </w:rPr>
          <w:delText>Total losses</w:delText>
        </w:r>
        <w:r w:rsidR="00725B34" w:rsidDel="0069794E">
          <w:rPr>
            <w:sz w:val="24"/>
            <w:szCs w:val="24"/>
          </w:rPr>
          <w:delText xml:space="preserve">, which </w:delText>
        </w:r>
        <w:r w:rsidR="00FB4E2B" w:rsidDel="0069794E">
          <w:rPr>
            <w:sz w:val="24"/>
            <w:szCs w:val="24"/>
          </w:rPr>
          <w:delText xml:space="preserve">will be </w:delText>
        </w:r>
        <w:r w:rsidR="00D56C31" w:rsidDel="0069794E">
          <w:rPr>
            <w:sz w:val="24"/>
            <w:szCs w:val="24"/>
          </w:rPr>
          <w:delText>comprised by the</w:delText>
        </w:r>
        <w:r w:rsidR="00E46C0C" w:rsidDel="0069794E">
          <w:rPr>
            <w:sz w:val="24"/>
            <w:szCs w:val="24"/>
          </w:rPr>
          <w:delText xml:space="preserve"> </w:delText>
        </w:r>
        <w:r w:rsidR="00A14387" w:rsidDel="0069794E">
          <w:rPr>
            <w:sz w:val="24"/>
            <w:szCs w:val="24"/>
          </w:rPr>
          <w:delText>no-load</w:delText>
        </w:r>
        <w:r w:rsidR="00B319E4" w:rsidDel="0069794E">
          <w:rPr>
            <w:sz w:val="24"/>
            <w:szCs w:val="24"/>
          </w:rPr>
          <w:delText xml:space="preserve"> loss of the</w:delText>
        </w:r>
        <w:r w:rsidR="00D56C31" w:rsidDel="0069794E">
          <w:rPr>
            <w:sz w:val="24"/>
            <w:szCs w:val="24"/>
          </w:rPr>
          <w:delText xml:space="preserve"> above par.</w:delText>
        </w:r>
        <w:r w:rsidR="00725B34" w:rsidDel="0069794E">
          <w:rPr>
            <w:sz w:val="24"/>
            <w:szCs w:val="24"/>
          </w:rPr>
          <w:delText xml:space="preserve"> (a) </w:delText>
        </w:r>
        <w:r w:rsidR="009D69B7" w:rsidDel="0069794E">
          <w:rPr>
            <w:sz w:val="24"/>
            <w:szCs w:val="24"/>
          </w:rPr>
          <w:delText>and</w:delText>
        </w:r>
        <w:r w:rsidR="00A14387" w:rsidDel="0069794E">
          <w:rPr>
            <w:sz w:val="24"/>
            <w:szCs w:val="24"/>
          </w:rPr>
          <w:delText xml:space="preserve"> </w:delText>
        </w:r>
        <w:r w:rsidR="00B319E4" w:rsidDel="0069794E">
          <w:rPr>
            <w:sz w:val="24"/>
            <w:szCs w:val="24"/>
          </w:rPr>
          <w:delText xml:space="preserve">the </w:delText>
        </w:r>
        <w:r w:rsidR="00A14387" w:rsidDel="0069794E">
          <w:rPr>
            <w:sz w:val="24"/>
            <w:szCs w:val="24"/>
          </w:rPr>
          <w:delText>load</w:delText>
        </w:r>
        <w:r w:rsidR="00725B34" w:rsidDel="0069794E">
          <w:rPr>
            <w:sz w:val="24"/>
            <w:szCs w:val="24"/>
          </w:rPr>
          <w:delText xml:space="preserve"> loss at 280/280/60 MVA loading. </w:delText>
        </w:r>
        <w:r w:rsidR="00D56C31" w:rsidDel="0069794E">
          <w:rPr>
            <w:sz w:val="24"/>
            <w:szCs w:val="24"/>
          </w:rPr>
          <w:delText>This</w:delText>
        </w:r>
        <w:r w:rsidR="00725B34" w:rsidRPr="00725B34" w:rsidDel="0069794E">
          <w:rPr>
            <w:sz w:val="24"/>
            <w:szCs w:val="24"/>
          </w:rPr>
          <w:delText xml:space="preserve"> load loss will be calculated</w:delText>
        </w:r>
        <w:r w:rsidR="00725B34" w:rsidDel="0069794E">
          <w:rPr>
            <w:sz w:val="24"/>
            <w:szCs w:val="24"/>
          </w:rPr>
          <w:delText xml:space="preserve"> from</w:delText>
        </w:r>
        <w:r w:rsidR="00B319E4" w:rsidDel="0069794E">
          <w:rPr>
            <w:sz w:val="24"/>
            <w:szCs w:val="24"/>
          </w:rPr>
          <w:delText xml:space="preserve"> the load losses of the</w:delText>
        </w:r>
        <w:r w:rsidR="00D56C31" w:rsidDel="0069794E">
          <w:rPr>
            <w:sz w:val="24"/>
            <w:szCs w:val="24"/>
          </w:rPr>
          <w:delText xml:space="preserve"> above par.</w:delText>
        </w:r>
        <w:r w:rsidR="00725B34" w:rsidDel="0069794E">
          <w:rPr>
            <w:sz w:val="24"/>
            <w:szCs w:val="24"/>
          </w:rPr>
          <w:delText xml:space="preserve"> (b), (c) and (d),</w:delText>
        </w:r>
        <w:r w:rsidR="00725B34" w:rsidRPr="00725B34" w:rsidDel="0069794E">
          <w:rPr>
            <w:sz w:val="24"/>
            <w:szCs w:val="24"/>
          </w:rPr>
          <w:delText xml:space="preserve"> following</w:delText>
        </w:r>
        <w:r w:rsidR="00995F83" w:rsidRPr="00CF2DCF" w:rsidDel="0069794E">
          <w:rPr>
            <w:sz w:val="24"/>
            <w:szCs w:val="24"/>
          </w:rPr>
          <w:delText xml:space="preserve"> </w:delText>
        </w:r>
        <w:r w:rsidR="00995F83" w:rsidDel="0069794E">
          <w:rPr>
            <w:sz w:val="24"/>
            <w:szCs w:val="24"/>
          </w:rPr>
          <w:delText>the method described in</w:delText>
        </w:r>
        <w:r w:rsidR="00725B34" w:rsidRPr="00725B34" w:rsidDel="0069794E">
          <w:rPr>
            <w:sz w:val="24"/>
            <w:szCs w:val="24"/>
          </w:rPr>
          <w:delText xml:space="preserve"> IEC 60076-8</w:delText>
        </w:r>
        <w:r w:rsidR="00725B34" w:rsidDel="0069794E">
          <w:rPr>
            <w:sz w:val="24"/>
            <w:szCs w:val="24"/>
          </w:rPr>
          <w:delText>.</w:delText>
        </w:r>
      </w:del>
    </w:p>
    <w:p w:rsidR="00487D29" w:rsidDel="0069794E" w:rsidRDefault="00487D29" w:rsidP="00CF2DCF">
      <w:pPr>
        <w:ind w:left="1134"/>
        <w:jc w:val="both"/>
        <w:rPr>
          <w:del w:id="454" w:author="Καρμίρης Αγγελος" w:date="2020-01-03T10:45:00Z"/>
          <w:sz w:val="24"/>
          <w:szCs w:val="24"/>
        </w:rPr>
      </w:pPr>
    </w:p>
    <w:p w:rsidR="004A60CA" w:rsidRPr="004F2441" w:rsidDel="0069794E" w:rsidRDefault="00B35B87" w:rsidP="00CF2DCF">
      <w:pPr>
        <w:ind w:left="1134"/>
        <w:jc w:val="both"/>
        <w:rPr>
          <w:del w:id="455" w:author="Καρμίρης Αγγελος" w:date="2020-01-03T10:45:00Z"/>
          <w:sz w:val="24"/>
          <w:szCs w:val="24"/>
        </w:rPr>
      </w:pPr>
      <w:del w:id="456" w:author="Καρμίρης Αγγελος" w:date="2020-01-03T10:45:00Z">
        <w:r w:rsidDel="0069794E">
          <w:rPr>
            <w:sz w:val="24"/>
            <w:szCs w:val="24"/>
          </w:rPr>
          <w:delText xml:space="preserve">Also the Bidder </w:delText>
        </w:r>
        <w:r w:rsidRPr="004F2441" w:rsidDel="0069794E">
          <w:rPr>
            <w:sz w:val="24"/>
            <w:szCs w:val="24"/>
          </w:rPr>
          <w:delText>must clearly indicate in his technical a</w:delText>
        </w:r>
        <w:r w:rsidDel="0069794E">
          <w:rPr>
            <w:sz w:val="24"/>
            <w:szCs w:val="24"/>
          </w:rPr>
          <w:delText xml:space="preserve">nd economic offer the </w:delText>
        </w:r>
        <w:r w:rsidR="00487D29" w:rsidDel="0069794E">
          <w:rPr>
            <w:sz w:val="24"/>
            <w:szCs w:val="24"/>
          </w:rPr>
          <w:delText>peak efficiency index (PEI), according</w:delText>
        </w:r>
        <w:r w:rsidR="000A415E" w:rsidDel="0069794E">
          <w:rPr>
            <w:sz w:val="24"/>
            <w:szCs w:val="24"/>
          </w:rPr>
          <w:delText xml:space="preserve"> to</w:delText>
        </w:r>
        <w:r w:rsidR="00487D29" w:rsidDel="0069794E">
          <w:rPr>
            <w:sz w:val="24"/>
            <w:szCs w:val="24"/>
          </w:rPr>
          <w:delText xml:space="preserve"> EN 50629, which shall not be less than 99.770% (T2 limit).</w:delText>
        </w:r>
        <w:r w:rsidR="00423885" w:rsidDel="0069794E">
          <w:rPr>
            <w:sz w:val="24"/>
            <w:szCs w:val="24"/>
          </w:rPr>
          <w:delText xml:space="preserve"> PEI will take into account only</w:delText>
        </w:r>
        <w:r w:rsidR="00B12065" w:rsidDel="0069794E">
          <w:rPr>
            <w:sz w:val="24"/>
            <w:szCs w:val="24"/>
          </w:rPr>
          <w:delText xml:space="preserve"> the losses of above</w:delText>
        </w:r>
        <w:r w:rsidR="00B12065" w:rsidRPr="00CF2DCF" w:rsidDel="0069794E">
          <w:rPr>
            <w:sz w:val="24"/>
            <w:szCs w:val="24"/>
          </w:rPr>
          <w:delText xml:space="preserve"> </w:delText>
        </w:r>
        <w:r w:rsidR="00B12065" w:rsidDel="0069794E">
          <w:rPr>
            <w:sz w:val="24"/>
            <w:szCs w:val="24"/>
          </w:rPr>
          <w:delText>par.</w:delText>
        </w:r>
        <w:r w:rsidR="00423885" w:rsidDel="0069794E">
          <w:rPr>
            <w:sz w:val="24"/>
            <w:szCs w:val="24"/>
          </w:rPr>
          <w:delText xml:space="preserve"> (a), (b) and (e).</w:delText>
        </w:r>
      </w:del>
    </w:p>
    <w:p w:rsidR="00E33075" w:rsidRPr="004F2441" w:rsidDel="0069794E" w:rsidRDefault="00E33075" w:rsidP="00E33075">
      <w:pPr>
        <w:jc w:val="both"/>
        <w:rPr>
          <w:del w:id="457" w:author="Καρμίρης Αγγελος" w:date="2020-01-03T10:45:00Z"/>
          <w:sz w:val="24"/>
          <w:szCs w:val="24"/>
        </w:rPr>
      </w:pPr>
    </w:p>
    <w:p w:rsidR="00E33075" w:rsidRPr="004F2441" w:rsidDel="0069794E" w:rsidRDefault="00E33075" w:rsidP="00E33075">
      <w:pPr>
        <w:numPr>
          <w:ilvl w:val="1"/>
          <w:numId w:val="2"/>
        </w:numPr>
        <w:tabs>
          <w:tab w:val="clear" w:pos="2145"/>
          <w:tab w:val="num" w:pos="1134"/>
        </w:tabs>
        <w:ind w:hanging="1436"/>
        <w:rPr>
          <w:del w:id="458" w:author="Καρμίρης Αγγελος" w:date="2020-01-03T10:45:00Z"/>
          <w:b/>
          <w:bCs/>
          <w:sz w:val="24"/>
          <w:szCs w:val="24"/>
          <w:u w:val="single"/>
        </w:rPr>
      </w:pPr>
      <w:del w:id="459" w:author="Καρμίρης Αγγελος" w:date="2020-01-03T10:45:00Z">
        <w:r w:rsidDel="0069794E">
          <w:rPr>
            <w:b/>
            <w:bCs/>
            <w:sz w:val="24"/>
            <w:szCs w:val="24"/>
            <w:u w:val="single"/>
          </w:rPr>
          <w:delText>Transport acceleration</w:delText>
        </w:r>
      </w:del>
    </w:p>
    <w:p w:rsidR="00E33075" w:rsidDel="0069794E" w:rsidRDefault="00E33075" w:rsidP="00E33075">
      <w:pPr>
        <w:ind w:left="1134"/>
        <w:jc w:val="both"/>
        <w:rPr>
          <w:del w:id="460" w:author="Καρμίρης Αγγελος" w:date="2020-01-03T10:45:00Z"/>
          <w:sz w:val="24"/>
          <w:szCs w:val="24"/>
        </w:rPr>
      </w:pPr>
    </w:p>
    <w:p w:rsidR="00E33075" w:rsidRPr="004F2441" w:rsidDel="0069794E" w:rsidRDefault="00E33075" w:rsidP="00E33075">
      <w:pPr>
        <w:ind w:left="1134"/>
        <w:jc w:val="both"/>
        <w:rPr>
          <w:del w:id="461" w:author="Καρμίρης Αγγελος" w:date="2020-01-03T10:45:00Z"/>
          <w:sz w:val="24"/>
          <w:szCs w:val="24"/>
        </w:rPr>
      </w:pPr>
      <w:del w:id="462" w:author="Καρμίρης Αγγελος" w:date="2020-01-03T10:45:00Z">
        <w:r w:rsidDel="0069794E">
          <w:rPr>
            <w:sz w:val="24"/>
            <w:szCs w:val="24"/>
          </w:rPr>
          <w:delText>The autotransformer</w:delText>
        </w:r>
        <w:r w:rsidRPr="00E33075" w:rsidDel="0069794E">
          <w:rPr>
            <w:sz w:val="24"/>
            <w:szCs w:val="24"/>
          </w:rPr>
          <w:delText xml:space="preserve"> shall be designed and manufactured in order to withstand a constant acceleration of at least 1g in all directions, additionally to gravity, without any damage.</w:delText>
        </w:r>
      </w:del>
    </w:p>
    <w:p w:rsidR="00BF3125" w:rsidDel="0069794E" w:rsidRDefault="00BF3125" w:rsidP="004A60CA">
      <w:pPr>
        <w:ind w:left="1134"/>
        <w:rPr>
          <w:del w:id="463" w:author="Καρμίρης Αγγελος" w:date="2020-01-03T10:45:00Z"/>
          <w:b/>
          <w:bCs/>
          <w:sz w:val="24"/>
          <w:szCs w:val="24"/>
          <w:u w:val="single"/>
        </w:rPr>
      </w:pPr>
    </w:p>
    <w:p w:rsidR="00202410" w:rsidRPr="004F2441" w:rsidDel="0069794E" w:rsidRDefault="00202410" w:rsidP="004A60CA">
      <w:pPr>
        <w:ind w:left="1134"/>
        <w:rPr>
          <w:del w:id="464" w:author="Καρμίρης Αγγελος" w:date="2020-01-03T10:45:00Z"/>
          <w:b/>
          <w:bCs/>
          <w:sz w:val="24"/>
          <w:szCs w:val="24"/>
          <w:u w:val="single"/>
        </w:rPr>
      </w:pPr>
    </w:p>
    <w:p w:rsidR="007F035B" w:rsidRPr="004F2441" w:rsidDel="0069794E" w:rsidRDefault="006529D7" w:rsidP="000124D3">
      <w:pPr>
        <w:numPr>
          <w:ilvl w:val="0"/>
          <w:numId w:val="2"/>
        </w:numPr>
        <w:tabs>
          <w:tab w:val="clear" w:pos="3585"/>
          <w:tab w:val="num" w:pos="709"/>
        </w:tabs>
        <w:ind w:hanging="3585"/>
        <w:jc w:val="both"/>
        <w:rPr>
          <w:del w:id="465" w:author="Καρμίρης Αγγελος" w:date="2020-01-03T10:45:00Z"/>
          <w:b/>
          <w:bCs/>
          <w:sz w:val="24"/>
          <w:szCs w:val="24"/>
          <w:u w:val="single"/>
        </w:rPr>
      </w:pPr>
      <w:del w:id="466" w:author="Καρμίρης Αγγελος" w:date="2020-01-03T10:45:00Z">
        <w:r w:rsidRPr="004F2441" w:rsidDel="0069794E">
          <w:rPr>
            <w:b/>
            <w:bCs/>
            <w:sz w:val="24"/>
            <w:szCs w:val="24"/>
            <w:u w:val="single"/>
          </w:rPr>
          <w:delText xml:space="preserve">ON – LOAD TAP – CHANGER </w:delText>
        </w:r>
        <w:r w:rsidR="007F035B" w:rsidRPr="004F2441" w:rsidDel="0069794E">
          <w:rPr>
            <w:b/>
            <w:bCs/>
            <w:sz w:val="24"/>
            <w:szCs w:val="24"/>
            <w:u w:val="single"/>
          </w:rPr>
          <w:delText>( OLTC )</w:delText>
        </w:r>
      </w:del>
    </w:p>
    <w:p w:rsidR="007F035B" w:rsidRPr="004F2441" w:rsidDel="0069794E" w:rsidRDefault="007F035B" w:rsidP="007F035B">
      <w:pPr>
        <w:jc w:val="both"/>
        <w:rPr>
          <w:del w:id="467" w:author="Καρμίρης Αγγελος" w:date="2020-01-03T10:45:00Z"/>
          <w:b/>
          <w:bCs/>
          <w:sz w:val="24"/>
          <w:szCs w:val="24"/>
          <w:u w:val="single"/>
        </w:rPr>
      </w:pPr>
    </w:p>
    <w:p w:rsidR="007F035B" w:rsidRPr="00CF2DCF" w:rsidDel="0069794E" w:rsidRDefault="007F035B" w:rsidP="007F035B">
      <w:pPr>
        <w:ind w:left="993"/>
        <w:jc w:val="both"/>
        <w:rPr>
          <w:del w:id="468" w:author="Καρμίρης Αγγελος" w:date="2020-01-03T10:45:00Z"/>
          <w:b/>
          <w:sz w:val="24"/>
          <w:szCs w:val="24"/>
        </w:rPr>
      </w:pPr>
      <w:del w:id="469" w:author="Καρμίρης Αγγελος" w:date="2020-01-03T10:45:00Z">
        <w:r w:rsidRPr="00CF2DCF" w:rsidDel="0069794E">
          <w:rPr>
            <w:b/>
            <w:sz w:val="24"/>
            <w:szCs w:val="24"/>
          </w:rPr>
          <w:delText xml:space="preserve">1.    </w:delText>
        </w:r>
        <w:r w:rsidRPr="00CF2DCF" w:rsidDel="0069794E">
          <w:rPr>
            <w:b/>
            <w:sz w:val="24"/>
            <w:szCs w:val="24"/>
            <w:u w:val="single"/>
          </w:rPr>
          <w:delText xml:space="preserve">Parts of the on – load tap – changer </w:delText>
        </w:r>
        <w:r w:rsidRPr="00CF2DCF" w:rsidDel="0069794E">
          <w:rPr>
            <w:b/>
            <w:sz w:val="24"/>
            <w:szCs w:val="24"/>
          </w:rPr>
          <w:delText xml:space="preserve"> </w:delText>
        </w:r>
      </w:del>
    </w:p>
    <w:p w:rsidR="000A127B" w:rsidRPr="00CF2DCF" w:rsidDel="0069794E" w:rsidRDefault="000A127B" w:rsidP="007F035B">
      <w:pPr>
        <w:ind w:left="993"/>
        <w:jc w:val="both"/>
        <w:rPr>
          <w:del w:id="470" w:author="Καρμίρης Αγγελος" w:date="2020-01-03T10:45:00Z"/>
          <w:sz w:val="24"/>
          <w:szCs w:val="24"/>
        </w:rPr>
      </w:pPr>
    </w:p>
    <w:p w:rsidR="007F035B" w:rsidRPr="004F2441" w:rsidDel="0069794E" w:rsidRDefault="007F035B" w:rsidP="007F035B">
      <w:pPr>
        <w:ind w:left="993"/>
        <w:jc w:val="both"/>
        <w:rPr>
          <w:del w:id="471" w:author="Καρμίρης Αγγελος" w:date="2020-01-03T10:45:00Z"/>
          <w:sz w:val="24"/>
          <w:szCs w:val="24"/>
        </w:rPr>
      </w:pPr>
      <w:del w:id="472" w:author="Καρμίρης Αγγελος" w:date="2020-01-03T10:45:00Z">
        <w:r w:rsidRPr="004F2441" w:rsidDel="0069794E">
          <w:rPr>
            <w:sz w:val="24"/>
            <w:szCs w:val="24"/>
          </w:rPr>
          <w:delText xml:space="preserve">       The on – load tap changer generally shall consist of a diverter </w:delText>
        </w:r>
      </w:del>
    </w:p>
    <w:p w:rsidR="007F035B" w:rsidRPr="004F2441" w:rsidDel="0069794E" w:rsidRDefault="007F035B" w:rsidP="007F035B">
      <w:pPr>
        <w:ind w:left="993"/>
        <w:jc w:val="both"/>
        <w:rPr>
          <w:del w:id="473" w:author="Καρμίρης Αγγελος" w:date="2020-01-03T10:45:00Z"/>
          <w:sz w:val="24"/>
          <w:szCs w:val="24"/>
        </w:rPr>
      </w:pPr>
      <w:del w:id="474" w:author="Καρμίρης Αγγελος" w:date="2020-01-03T10:45:00Z">
        <w:r w:rsidRPr="004F2441" w:rsidDel="0069794E">
          <w:rPr>
            <w:sz w:val="24"/>
            <w:szCs w:val="24"/>
          </w:rPr>
          <w:delText xml:space="preserve">        switch, transition resistors, a tap selector and a reversing </w:delText>
        </w:r>
      </w:del>
    </w:p>
    <w:p w:rsidR="007F035B" w:rsidRPr="004F2441" w:rsidDel="0069794E" w:rsidRDefault="007F035B" w:rsidP="007F035B">
      <w:pPr>
        <w:ind w:left="993"/>
        <w:jc w:val="both"/>
        <w:rPr>
          <w:del w:id="475" w:author="Καρμίρης Αγγελος" w:date="2020-01-03T10:45:00Z"/>
          <w:sz w:val="24"/>
          <w:szCs w:val="24"/>
        </w:rPr>
      </w:pPr>
      <w:del w:id="476" w:author="Καρμίρης Αγγελος" w:date="2020-01-03T10:45:00Z">
        <w:r w:rsidRPr="004F2441" w:rsidDel="0069794E">
          <w:rPr>
            <w:sz w:val="24"/>
            <w:szCs w:val="24"/>
          </w:rPr>
          <w:delText xml:space="preserve">        change – over selector. </w:delText>
        </w:r>
      </w:del>
    </w:p>
    <w:p w:rsidR="007F035B" w:rsidDel="0069794E" w:rsidRDefault="007F035B" w:rsidP="007F035B">
      <w:pPr>
        <w:ind w:left="993"/>
        <w:jc w:val="both"/>
        <w:rPr>
          <w:del w:id="477" w:author="Καρμίρης Αγγελος" w:date="2020-01-03T10:45:00Z"/>
          <w:sz w:val="24"/>
          <w:szCs w:val="24"/>
        </w:rPr>
      </w:pPr>
      <w:del w:id="478" w:author="Καρμίρης Αγγελος" w:date="2020-01-03T10:45:00Z">
        <w:r w:rsidRPr="004F2441" w:rsidDel="0069794E">
          <w:rPr>
            <w:sz w:val="24"/>
            <w:szCs w:val="24"/>
          </w:rPr>
          <w:delText xml:space="preserve">       The whole </w:delText>
        </w:r>
        <w:r w:rsidR="009A100E" w:rsidDel="0069794E">
          <w:rPr>
            <w:sz w:val="24"/>
            <w:szCs w:val="24"/>
          </w:rPr>
          <w:delText>will be</w:delText>
        </w:r>
        <w:r w:rsidRPr="004F2441" w:rsidDel="0069794E">
          <w:rPr>
            <w:sz w:val="24"/>
            <w:szCs w:val="24"/>
          </w:rPr>
          <w:delText xml:space="preserve"> operate</w:delText>
        </w:r>
        <w:r w:rsidR="00502AAF" w:rsidDel="0069794E">
          <w:rPr>
            <w:sz w:val="24"/>
            <w:szCs w:val="24"/>
          </w:rPr>
          <w:delText>d by a driving mechanism (motor</w:delText>
        </w:r>
        <w:r w:rsidRPr="004F2441" w:rsidDel="0069794E">
          <w:rPr>
            <w:sz w:val="24"/>
            <w:szCs w:val="24"/>
          </w:rPr>
          <w:delText xml:space="preserve"> drive). </w:delText>
        </w:r>
      </w:del>
    </w:p>
    <w:p w:rsidR="009A100E" w:rsidRPr="004F2441" w:rsidDel="0069794E" w:rsidRDefault="009A100E" w:rsidP="0029388F">
      <w:pPr>
        <w:ind w:left="1418"/>
        <w:jc w:val="both"/>
        <w:rPr>
          <w:del w:id="479" w:author="Καρμίρης Αγγελος" w:date="2020-01-03T10:45:00Z"/>
          <w:sz w:val="24"/>
          <w:szCs w:val="24"/>
        </w:rPr>
      </w:pPr>
      <w:del w:id="480" w:author="Καρμίρης Αγγελος" w:date="2020-01-03T10:45:00Z">
        <w:r w:rsidRPr="009A100E" w:rsidDel="0069794E">
          <w:rPr>
            <w:sz w:val="24"/>
            <w:szCs w:val="24"/>
          </w:rPr>
          <w:delText xml:space="preserve">All relays, switches, fuses etc., of the OLTC shall be mounted in a weather-proof control cabinet mounted on transformer. </w:delText>
        </w:r>
      </w:del>
    </w:p>
    <w:p w:rsidR="003C703F" w:rsidRPr="004F2441" w:rsidDel="0069794E" w:rsidRDefault="003C703F" w:rsidP="007F035B">
      <w:pPr>
        <w:ind w:left="993"/>
        <w:jc w:val="both"/>
        <w:rPr>
          <w:del w:id="481" w:author="Καρμίρης Αγγελος" w:date="2020-01-03T10:45:00Z"/>
          <w:sz w:val="24"/>
          <w:szCs w:val="24"/>
        </w:rPr>
      </w:pPr>
    </w:p>
    <w:p w:rsidR="007F035B" w:rsidRPr="00CF2DCF" w:rsidDel="0069794E" w:rsidRDefault="007F035B" w:rsidP="007F035B">
      <w:pPr>
        <w:numPr>
          <w:ilvl w:val="0"/>
          <w:numId w:val="5"/>
        </w:numPr>
        <w:jc w:val="both"/>
        <w:rPr>
          <w:del w:id="482" w:author="Καρμίρης Αγγελος" w:date="2020-01-03T10:45:00Z"/>
          <w:b/>
          <w:sz w:val="24"/>
          <w:szCs w:val="24"/>
          <w:u w:val="single"/>
        </w:rPr>
      </w:pPr>
      <w:del w:id="483" w:author="Καρμίρης Αγγελος" w:date="2020-01-03T10:45:00Z">
        <w:r w:rsidRPr="00CF2DCF" w:rsidDel="0069794E">
          <w:rPr>
            <w:b/>
            <w:sz w:val="24"/>
            <w:szCs w:val="24"/>
            <w:u w:val="single"/>
          </w:rPr>
          <w:delText xml:space="preserve">Type of the on – load tap – changer </w:delText>
        </w:r>
      </w:del>
    </w:p>
    <w:p w:rsidR="000A127B" w:rsidRPr="00CF2DCF" w:rsidDel="0069794E" w:rsidRDefault="000A127B" w:rsidP="007F035B">
      <w:pPr>
        <w:ind w:left="1458"/>
        <w:jc w:val="both"/>
        <w:rPr>
          <w:del w:id="484" w:author="Καρμίρης Αγγελος" w:date="2020-01-03T10:45:00Z"/>
          <w:sz w:val="24"/>
          <w:szCs w:val="24"/>
        </w:rPr>
      </w:pPr>
    </w:p>
    <w:p w:rsidR="007F035B" w:rsidRPr="004F2441" w:rsidDel="0069794E" w:rsidRDefault="007F035B" w:rsidP="007F035B">
      <w:pPr>
        <w:ind w:left="1458"/>
        <w:jc w:val="both"/>
        <w:rPr>
          <w:del w:id="485" w:author="Καρμίρης Αγγελος" w:date="2020-01-03T10:45:00Z"/>
          <w:sz w:val="24"/>
          <w:szCs w:val="24"/>
        </w:rPr>
      </w:pPr>
      <w:del w:id="486" w:author="Καρμίρης Αγγελος" w:date="2020-01-03T10:45:00Z">
        <w:r w:rsidRPr="00634036" w:rsidDel="0069794E">
          <w:rPr>
            <w:sz w:val="24"/>
            <w:szCs w:val="24"/>
            <w:u w:val="single"/>
          </w:rPr>
          <w:delText>Mechanica</w:delText>
        </w:r>
        <w:r w:rsidR="004A60CA" w:rsidRPr="00634036" w:rsidDel="0069794E">
          <w:rPr>
            <w:sz w:val="24"/>
            <w:szCs w:val="24"/>
            <w:u w:val="single"/>
          </w:rPr>
          <w:delText>l vacuum</w:delText>
        </w:r>
        <w:r w:rsidR="00B76DBC" w:rsidRPr="00634036" w:rsidDel="0069794E">
          <w:rPr>
            <w:sz w:val="24"/>
            <w:szCs w:val="24"/>
            <w:u w:val="single"/>
          </w:rPr>
          <w:delText xml:space="preserve"> switching</w:delText>
        </w:r>
        <w:r w:rsidR="005667E8" w:rsidRPr="00634036" w:rsidDel="0069794E">
          <w:rPr>
            <w:sz w:val="24"/>
            <w:szCs w:val="24"/>
            <w:u w:val="single"/>
          </w:rPr>
          <w:delText xml:space="preserve"> type</w:delText>
        </w:r>
        <w:r w:rsidRPr="004F2441" w:rsidDel="0069794E">
          <w:rPr>
            <w:sz w:val="24"/>
            <w:szCs w:val="24"/>
          </w:rPr>
          <w:delText xml:space="preserve"> (diverter switch </w:delText>
        </w:r>
        <w:r w:rsidR="005667E8" w:rsidDel="0069794E">
          <w:rPr>
            <w:sz w:val="24"/>
            <w:szCs w:val="24"/>
          </w:rPr>
          <w:delText>of</w:delText>
        </w:r>
        <w:r w:rsidRPr="004F2441" w:rsidDel="0069794E">
          <w:rPr>
            <w:sz w:val="24"/>
            <w:szCs w:val="24"/>
          </w:rPr>
          <w:delText xml:space="preserve"> vacuum</w:delText>
        </w:r>
        <w:r w:rsidR="005667E8" w:rsidDel="0069794E">
          <w:rPr>
            <w:sz w:val="24"/>
            <w:szCs w:val="24"/>
          </w:rPr>
          <w:delText xml:space="preserve"> type</w:delText>
        </w:r>
        <w:r w:rsidRPr="004F2441" w:rsidDel="0069794E">
          <w:rPr>
            <w:sz w:val="24"/>
            <w:szCs w:val="24"/>
          </w:rPr>
          <w:delText xml:space="preserve"> and the tap selector and the reversing change – over selector in oil).</w:delText>
        </w:r>
      </w:del>
    </w:p>
    <w:p w:rsidR="007F035B" w:rsidRPr="004F2441" w:rsidDel="0069794E" w:rsidRDefault="007F035B" w:rsidP="007F035B">
      <w:pPr>
        <w:ind w:left="1458"/>
        <w:jc w:val="both"/>
        <w:rPr>
          <w:del w:id="487" w:author="Καρμίρης Αγγελος" w:date="2020-01-03T10:45:00Z"/>
          <w:sz w:val="24"/>
          <w:szCs w:val="24"/>
        </w:rPr>
      </w:pPr>
    </w:p>
    <w:p w:rsidR="007F035B" w:rsidRPr="00CF2DCF" w:rsidDel="0069794E" w:rsidRDefault="007F035B" w:rsidP="007F035B">
      <w:pPr>
        <w:numPr>
          <w:ilvl w:val="0"/>
          <w:numId w:val="5"/>
        </w:numPr>
        <w:jc w:val="both"/>
        <w:rPr>
          <w:del w:id="488" w:author="Καρμίρης Αγγελος" w:date="2020-01-03T10:45:00Z"/>
          <w:b/>
          <w:sz w:val="24"/>
          <w:szCs w:val="24"/>
          <w:u w:val="single"/>
        </w:rPr>
      </w:pPr>
      <w:del w:id="489" w:author="Καρμίρης Αγγελος" w:date="2020-01-03T10:45:00Z">
        <w:r w:rsidRPr="00CF2DCF" w:rsidDel="0069794E">
          <w:rPr>
            <w:b/>
            <w:sz w:val="24"/>
            <w:szCs w:val="24"/>
            <w:u w:val="single"/>
          </w:rPr>
          <w:delText>Number of tapping positions and the corresponding voltage</w:delText>
        </w:r>
        <w:r w:rsidR="003C703F" w:rsidRPr="00CF2DCF" w:rsidDel="0069794E">
          <w:rPr>
            <w:b/>
            <w:sz w:val="24"/>
            <w:szCs w:val="24"/>
            <w:u w:val="single"/>
          </w:rPr>
          <w:delText xml:space="preserve"> </w:delText>
        </w:r>
        <w:r w:rsidRPr="00CF2DCF" w:rsidDel="0069794E">
          <w:rPr>
            <w:b/>
            <w:sz w:val="24"/>
            <w:szCs w:val="24"/>
            <w:u w:val="single"/>
          </w:rPr>
          <w:delText>level of each tapping position.</w:delText>
        </w:r>
      </w:del>
    </w:p>
    <w:p w:rsidR="009B1B37" w:rsidRPr="004F2441" w:rsidDel="0069794E" w:rsidRDefault="009B1B37" w:rsidP="007F035B">
      <w:pPr>
        <w:ind w:left="993"/>
        <w:jc w:val="both"/>
        <w:rPr>
          <w:del w:id="490" w:author="Καρμίρης Αγγελος" w:date="2020-01-03T10:45:00Z"/>
          <w:sz w:val="24"/>
          <w:szCs w:val="24"/>
          <w:u w:val="single"/>
        </w:rPr>
      </w:pPr>
    </w:p>
    <w:p w:rsidR="007F035B" w:rsidRPr="004F2441" w:rsidDel="0069794E" w:rsidRDefault="007F035B" w:rsidP="007F035B">
      <w:pPr>
        <w:numPr>
          <w:ilvl w:val="1"/>
          <w:numId w:val="5"/>
        </w:numPr>
        <w:tabs>
          <w:tab w:val="left" w:pos="5670"/>
          <w:tab w:val="left" w:pos="5954"/>
        </w:tabs>
        <w:jc w:val="both"/>
        <w:rPr>
          <w:del w:id="491" w:author="Καρμίρης Αγγελος" w:date="2020-01-03T10:45:00Z"/>
          <w:sz w:val="24"/>
          <w:szCs w:val="24"/>
        </w:rPr>
      </w:pPr>
      <w:del w:id="492" w:author="Καρμίρης Αγγελος" w:date="2020-01-03T10:45:00Z">
        <w:r w:rsidRPr="004F2441" w:rsidDel="0069794E">
          <w:rPr>
            <w:sz w:val="24"/>
            <w:szCs w:val="24"/>
          </w:rPr>
          <w:delText>Total n</w:delText>
        </w:r>
        <w:r w:rsidR="00846F53" w:rsidDel="0069794E">
          <w:rPr>
            <w:sz w:val="24"/>
            <w:szCs w:val="24"/>
          </w:rPr>
          <w:delText>umber of tapping positions   :</w:delText>
        </w:r>
        <w:r w:rsidR="003C703F" w:rsidDel="0069794E">
          <w:rPr>
            <w:sz w:val="24"/>
            <w:szCs w:val="24"/>
          </w:rPr>
          <w:delText xml:space="preserve"> </w:delText>
        </w:r>
        <w:r w:rsidRPr="004F2441" w:rsidDel="0069794E">
          <w:rPr>
            <w:sz w:val="24"/>
            <w:szCs w:val="24"/>
          </w:rPr>
          <w:delText>19 including one</w:delText>
        </w:r>
        <w:r w:rsidR="00846F53" w:rsidDel="0069794E">
          <w:rPr>
            <w:sz w:val="24"/>
            <w:szCs w:val="24"/>
          </w:rPr>
          <w:delText xml:space="preserve"> principal tap and</w:delText>
        </w:r>
      </w:del>
    </w:p>
    <w:p w:rsidR="00846F53" w:rsidDel="0069794E" w:rsidRDefault="00846F53" w:rsidP="00846F53">
      <w:pPr>
        <w:tabs>
          <w:tab w:val="left" w:pos="5670"/>
        </w:tabs>
        <w:ind w:left="1713"/>
        <w:jc w:val="both"/>
        <w:rPr>
          <w:del w:id="493" w:author="Καρμίρης Αγγελος" w:date="2020-01-03T10:45:00Z"/>
          <w:sz w:val="24"/>
          <w:szCs w:val="24"/>
        </w:rPr>
      </w:pPr>
      <w:del w:id="494" w:author="Καρμίρης Αγγελος" w:date="2020-01-03T10:45:00Z">
        <w:r w:rsidDel="0069794E">
          <w:rPr>
            <w:sz w:val="24"/>
            <w:szCs w:val="24"/>
          </w:rPr>
          <w:delText xml:space="preserve">   </w:delText>
        </w:r>
        <w:r w:rsidR="007F035B" w:rsidRPr="004F2441" w:rsidDel="0069794E">
          <w:rPr>
            <w:sz w:val="24"/>
            <w:szCs w:val="24"/>
          </w:rPr>
          <w:delText xml:space="preserve">                                            </w:delText>
        </w:r>
        <w:r w:rsidDel="0069794E">
          <w:rPr>
            <w:sz w:val="24"/>
            <w:szCs w:val="24"/>
          </w:rPr>
          <w:delText xml:space="preserve">                  +10/-8 tapping positions </w:delText>
        </w:r>
      </w:del>
    </w:p>
    <w:p w:rsidR="007F035B" w:rsidRPr="004F2441" w:rsidDel="0069794E" w:rsidRDefault="00846F53" w:rsidP="00846F53">
      <w:pPr>
        <w:tabs>
          <w:tab w:val="left" w:pos="5670"/>
        </w:tabs>
        <w:ind w:left="1713"/>
        <w:jc w:val="both"/>
        <w:rPr>
          <w:del w:id="495" w:author="Καρμίρης Αγγελος" w:date="2020-01-03T10:45:00Z"/>
          <w:sz w:val="24"/>
          <w:szCs w:val="24"/>
        </w:rPr>
      </w:pPr>
      <w:del w:id="496" w:author="Καρμίρης Αγγελος" w:date="2020-01-03T10:45:00Z">
        <w:r w:rsidDel="0069794E">
          <w:rPr>
            <w:sz w:val="24"/>
            <w:szCs w:val="24"/>
          </w:rPr>
          <w:tab/>
          <w:delText>a</w:delText>
        </w:r>
        <w:r w:rsidR="007F035B" w:rsidRPr="004F2441" w:rsidDel="0069794E">
          <w:rPr>
            <w:sz w:val="24"/>
            <w:szCs w:val="24"/>
          </w:rPr>
          <w:delText>bove</w:delText>
        </w:r>
        <w:r w:rsidDel="0069794E">
          <w:rPr>
            <w:sz w:val="24"/>
            <w:szCs w:val="24"/>
          </w:rPr>
          <w:delText xml:space="preserve"> </w:delText>
        </w:r>
        <w:r w:rsidR="007F035B" w:rsidRPr="004F2441" w:rsidDel="0069794E">
          <w:rPr>
            <w:sz w:val="24"/>
            <w:szCs w:val="24"/>
          </w:rPr>
          <w:delText>/</w:delText>
        </w:r>
        <w:r w:rsidDel="0069794E">
          <w:rPr>
            <w:sz w:val="24"/>
            <w:szCs w:val="24"/>
          </w:rPr>
          <w:delText xml:space="preserve"> </w:delText>
        </w:r>
        <w:r w:rsidR="007F035B" w:rsidRPr="004F2441" w:rsidDel="0069794E">
          <w:rPr>
            <w:sz w:val="24"/>
            <w:szCs w:val="24"/>
          </w:rPr>
          <w:delText>below of the principal</w:delText>
        </w:r>
        <w:r w:rsidDel="0069794E">
          <w:rPr>
            <w:sz w:val="24"/>
            <w:szCs w:val="24"/>
          </w:rPr>
          <w:delText xml:space="preserve"> </w:delText>
        </w:r>
        <w:r w:rsidR="007F035B" w:rsidRPr="004F2441" w:rsidDel="0069794E">
          <w:rPr>
            <w:sz w:val="24"/>
            <w:szCs w:val="24"/>
          </w:rPr>
          <w:delText>tap.</w:delText>
        </w:r>
      </w:del>
    </w:p>
    <w:p w:rsidR="007F035B" w:rsidRPr="004F2441" w:rsidDel="0069794E" w:rsidRDefault="007F035B" w:rsidP="007F035B">
      <w:pPr>
        <w:tabs>
          <w:tab w:val="left" w:pos="5670"/>
        </w:tabs>
        <w:ind w:left="1713"/>
        <w:jc w:val="both"/>
        <w:rPr>
          <w:del w:id="497" w:author="Καρμίρης Αγγελος" w:date="2020-01-03T10:45:00Z"/>
          <w:sz w:val="24"/>
          <w:szCs w:val="24"/>
        </w:rPr>
      </w:pPr>
    </w:p>
    <w:p w:rsidR="007F035B" w:rsidRPr="004F2441" w:rsidDel="0069794E" w:rsidRDefault="007F035B" w:rsidP="007F035B">
      <w:pPr>
        <w:numPr>
          <w:ilvl w:val="1"/>
          <w:numId w:val="5"/>
        </w:numPr>
        <w:tabs>
          <w:tab w:val="left" w:pos="5670"/>
        </w:tabs>
        <w:jc w:val="both"/>
        <w:rPr>
          <w:del w:id="498" w:author="Καρμίρης Αγγελος" w:date="2020-01-03T10:45:00Z"/>
          <w:sz w:val="24"/>
          <w:szCs w:val="24"/>
        </w:rPr>
      </w:pPr>
      <w:del w:id="499" w:author="Καρμίρης Αγγελος" w:date="2020-01-03T10:45:00Z">
        <w:r w:rsidRPr="004F2441" w:rsidDel="0069794E">
          <w:rPr>
            <w:sz w:val="24"/>
            <w:szCs w:val="24"/>
          </w:rPr>
          <w:delText xml:space="preserve">Voltage level of each tapping position as indicated below with a </w:delText>
        </w:r>
        <w:r w:rsidR="0021460C" w:rsidDel="0069794E">
          <w:rPr>
            <w:sz w:val="24"/>
            <w:szCs w:val="24"/>
          </w:rPr>
          <w:delText xml:space="preserve">phase-to-phase </w:delText>
        </w:r>
        <w:r w:rsidRPr="004F2441" w:rsidDel="0069794E">
          <w:rPr>
            <w:sz w:val="24"/>
            <w:szCs w:val="24"/>
          </w:rPr>
          <w:delText xml:space="preserve">voltage range between tapping positions </w:delText>
        </w:r>
        <w:r w:rsidR="00136AE5" w:rsidRPr="004F2441" w:rsidDel="0069794E">
          <w:rPr>
            <w:sz w:val="24"/>
            <w:szCs w:val="24"/>
          </w:rPr>
          <w:delText>of</w:delText>
        </w:r>
        <w:r w:rsidRPr="004F2441" w:rsidDel="0069794E">
          <w:rPr>
            <w:sz w:val="24"/>
            <w:szCs w:val="24"/>
          </w:rPr>
          <w:delText xml:space="preserve"> 2065V to 2925V.</w:delText>
        </w:r>
      </w:del>
    </w:p>
    <w:p w:rsidR="00A67576" w:rsidRPr="004F2441" w:rsidDel="0069794E" w:rsidRDefault="007F035B" w:rsidP="007F035B">
      <w:pPr>
        <w:tabs>
          <w:tab w:val="left" w:pos="5670"/>
        </w:tabs>
        <w:ind w:left="1713"/>
        <w:jc w:val="both"/>
        <w:rPr>
          <w:del w:id="500" w:author="Καρμίρης Αγγελος" w:date="2020-01-03T10:45:00Z"/>
          <w:sz w:val="24"/>
          <w:szCs w:val="24"/>
        </w:rPr>
      </w:pPr>
      <w:del w:id="501" w:author="Καρμίρης Αγγελος" w:date="2020-01-03T10:45:00Z">
        <w:r w:rsidRPr="004F2441" w:rsidDel="0069794E">
          <w:rPr>
            <w:sz w:val="24"/>
            <w:szCs w:val="24"/>
          </w:rPr>
          <w:delText xml:space="preserve">                   </w:delText>
        </w:r>
      </w:del>
    </w:p>
    <w:p w:rsidR="007F035B" w:rsidRPr="004F2441" w:rsidDel="0069794E" w:rsidRDefault="007F035B" w:rsidP="007F035B">
      <w:pPr>
        <w:tabs>
          <w:tab w:val="left" w:pos="5670"/>
        </w:tabs>
        <w:ind w:left="1713"/>
        <w:jc w:val="both"/>
        <w:rPr>
          <w:del w:id="502" w:author="Καρμίρης Αγγελος" w:date="2020-01-03T10:45:00Z"/>
          <w:sz w:val="24"/>
          <w:szCs w:val="24"/>
          <w:u w:val="single"/>
        </w:rPr>
      </w:pPr>
      <w:del w:id="503" w:author="Καρμίρης Αγγελος" w:date="2020-01-03T10:45:00Z">
        <w:r w:rsidRPr="004F2441" w:rsidDel="0069794E">
          <w:rPr>
            <w:sz w:val="24"/>
            <w:szCs w:val="24"/>
            <w:u w:val="single"/>
          </w:rPr>
          <w:delText>15</w:delText>
        </w:r>
        <w:r w:rsidR="00B11784" w:rsidDel="0069794E">
          <w:rPr>
            <w:sz w:val="24"/>
            <w:szCs w:val="24"/>
            <w:u w:val="single"/>
          </w:rPr>
          <w:delText>7.5 k</w:delText>
        </w:r>
        <w:r w:rsidRPr="004F2441" w:rsidDel="0069794E">
          <w:rPr>
            <w:sz w:val="24"/>
            <w:szCs w:val="24"/>
            <w:u w:val="single"/>
          </w:rPr>
          <w:delText>V side</w:delText>
        </w:r>
        <w:r w:rsidR="00B11784" w:rsidDel="0069794E">
          <w:rPr>
            <w:sz w:val="24"/>
            <w:szCs w:val="24"/>
            <w:u w:val="single"/>
          </w:rPr>
          <w:delText xml:space="preserve"> :</w:delText>
        </w:r>
      </w:del>
    </w:p>
    <w:p w:rsidR="007F035B" w:rsidRPr="004F2441" w:rsidDel="0069794E" w:rsidRDefault="007F035B" w:rsidP="007F035B">
      <w:pPr>
        <w:numPr>
          <w:ilvl w:val="0"/>
          <w:numId w:val="6"/>
        </w:numPr>
        <w:tabs>
          <w:tab w:val="left" w:pos="5670"/>
        </w:tabs>
        <w:jc w:val="both"/>
        <w:rPr>
          <w:del w:id="504" w:author="Καρμίρης Αγγελος" w:date="2020-01-03T10:45:00Z"/>
          <w:sz w:val="24"/>
          <w:szCs w:val="24"/>
        </w:rPr>
      </w:pPr>
      <w:del w:id="505" w:author="Καρμίρης Αγγελος" w:date="2020-01-03T10:45:00Z">
        <w:r w:rsidRPr="004F2441" w:rsidDel="0069794E">
          <w:rPr>
            <w:sz w:val="24"/>
            <w:szCs w:val="24"/>
          </w:rPr>
          <w:delText>180</w:delText>
        </w:r>
        <w:r w:rsidR="00B11784" w:rsidDel="0069794E">
          <w:rPr>
            <w:sz w:val="24"/>
            <w:szCs w:val="24"/>
          </w:rPr>
          <w:delText>.</w:delText>
        </w:r>
        <w:r w:rsidRPr="004F2441" w:rsidDel="0069794E">
          <w:rPr>
            <w:sz w:val="24"/>
            <w:szCs w:val="24"/>
          </w:rPr>
          <w:delText>12</w:delText>
        </w:r>
      </w:del>
    </w:p>
    <w:p w:rsidR="007F035B" w:rsidRPr="004F2441" w:rsidDel="0069794E" w:rsidRDefault="007F035B" w:rsidP="007F035B">
      <w:pPr>
        <w:numPr>
          <w:ilvl w:val="0"/>
          <w:numId w:val="6"/>
        </w:numPr>
        <w:tabs>
          <w:tab w:val="left" w:pos="5670"/>
        </w:tabs>
        <w:jc w:val="both"/>
        <w:rPr>
          <w:del w:id="506" w:author="Καρμίρης Αγγελος" w:date="2020-01-03T10:45:00Z"/>
          <w:sz w:val="24"/>
          <w:szCs w:val="24"/>
        </w:rPr>
      </w:pPr>
      <w:del w:id="507" w:author="Καρμίρης Αγγελος" w:date="2020-01-03T10:45:00Z">
        <w:r w:rsidRPr="004F2441" w:rsidDel="0069794E">
          <w:rPr>
            <w:sz w:val="24"/>
            <w:szCs w:val="24"/>
          </w:rPr>
          <w:delText>178</w:delText>
        </w:r>
        <w:r w:rsidR="00B11784" w:rsidDel="0069794E">
          <w:rPr>
            <w:sz w:val="24"/>
            <w:szCs w:val="24"/>
          </w:rPr>
          <w:delText>.</w:delText>
        </w:r>
        <w:r w:rsidRPr="004F2441" w:rsidDel="0069794E">
          <w:rPr>
            <w:sz w:val="24"/>
            <w:szCs w:val="24"/>
          </w:rPr>
          <w:delText>0</w:delText>
        </w:r>
        <w:r w:rsidR="005E2C2D" w:rsidDel="0069794E">
          <w:rPr>
            <w:sz w:val="24"/>
            <w:szCs w:val="24"/>
          </w:rPr>
          <w:delText>6</w:delText>
        </w:r>
      </w:del>
    </w:p>
    <w:p w:rsidR="007F035B" w:rsidRPr="004F2441" w:rsidDel="0069794E" w:rsidRDefault="007F035B" w:rsidP="007F035B">
      <w:pPr>
        <w:numPr>
          <w:ilvl w:val="0"/>
          <w:numId w:val="6"/>
        </w:numPr>
        <w:tabs>
          <w:tab w:val="left" w:pos="5670"/>
        </w:tabs>
        <w:jc w:val="both"/>
        <w:rPr>
          <w:del w:id="508" w:author="Καρμίρης Αγγελος" w:date="2020-01-03T10:45:00Z"/>
          <w:sz w:val="24"/>
          <w:szCs w:val="24"/>
        </w:rPr>
      </w:pPr>
      <w:del w:id="509" w:author="Καρμίρης Αγγελος" w:date="2020-01-03T10:45:00Z">
        <w:r w:rsidRPr="004F2441" w:rsidDel="0069794E">
          <w:rPr>
            <w:sz w:val="24"/>
            <w:szCs w:val="24"/>
          </w:rPr>
          <w:delText>175</w:delText>
        </w:r>
        <w:r w:rsidR="00B11784" w:rsidDel="0069794E">
          <w:rPr>
            <w:sz w:val="24"/>
            <w:szCs w:val="24"/>
          </w:rPr>
          <w:delText>.</w:delText>
        </w:r>
        <w:r w:rsidRPr="004F2441" w:rsidDel="0069794E">
          <w:rPr>
            <w:sz w:val="24"/>
            <w:szCs w:val="24"/>
          </w:rPr>
          <w:delText>95</w:delText>
        </w:r>
      </w:del>
    </w:p>
    <w:p w:rsidR="007F035B" w:rsidRPr="004F2441" w:rsidDel="0069794E" w:rsidRDefault="007F035B" w:rsidP="007F035B">
      <w:pPr>
        <w:numPr>
          <w:ilvl w:val="0"/>
          <w:numId w:val="6"/>
        </w:numPr>
        <w:tabs>
          <w:tab w:val="left" w:pos="5670"/>
        </w:tabs>
        <w:jc w:val="both"/>
        <w:rPr>
          <w:del w:id="510" w:author="Καρμίρης Αγγελος" w:date="2020-01-03T10:45:00Z"/>
          <w:sz w:val="24"/>
          <w:szCs w:val="24"/>
        </w:rPr>
      </w:pPr>
      <w:del w:id="511" w:author="Καρμίρης Αγγελος" w:date="2020-01-03T10:45:00Z">
        <w:r w:rsidRPr="004F2441" w:rsidDel="0069794E">
          <w:rPr>
            <w:sz w:val="24"/>
            <w:szCs w:val="24"/>
          </w:rPr>
          <w:delText>173</w:delText>
        </w:r>
        <w:r w:rsidR="00B11784" w:rsidDel="0069794E">
          <w:rPr>
            <w:sz w:val="24"/>
            <w:szCs w:val="24"/>
          </w:rPr>
          <w:delText>.</w:delText>
        </w:r>
        <w:r w:rsidRPr="004F2441" w:rsidDel="0069794E">
          <w:rPr>
            <w:sz w:val="24"/>
            <w:szCs w:val="24"/>
          </w:rPr>
          <w:delText>8</w:delText>
        </w:r>
        <w:r w:rsidR="005E2C2D" w:rsidDel="0069794E">
          <w:rPr>
            <w:sz w:val="24"/>
            <w:szCs w:val="24"/>
          </w:rPr>
          <w:delText>1</w:delText>
        </w:r>
      </w:del>
    </w:p>
    <w:p w:rsidR="007F035B" w:rsidRPr="004F2441" w:rsidDel="0069794E" w:rsidRDefault="007F035B" w:rsidP="007F035B">
      <w:pPr>
        <w:numPr>
          <w:ilvl w:val="0"/>
          <w:numId w:val="6"/>
        </w:numPr>
        <w:tabs>
          <w:tab w:val="left" w:pos="5670"/>
        </w:tabs>
        <w:jc w:val="both"/>
        <w:rPr>
          <w:del w:id="512" w:author="Καρμίρης Αγγελος" w:date="2020-01-03T10:45:00Z"/>
          <w:sz w:val="24"/>
          <w:szCs w:val="24"/>
        </w:rPr>
      </w:pPr>
      <w:del w:id="513" w:author="Καρμίρης Αγγελος" w:date="2020-01-03T10:45:00Z">
        <w:r w:rsidRPr="004F2441" w:rsidDel="0069794E">
          <w:rPr>
            <w:sz w:val="24"/>
            <w:szCs w:val="24"/>
          </w:rPr>
          <w:delText>171</w:delText>
        </w:r>
        <w:r w:rsidR="00B11784" w:rsidDel="0069794E">
          <w:rPr>
            <w:sz w:val="24"/>
            <w:szCs w:val="24"/>
          </w:rPr>
          <w:delText>.</w:delText>
        </w:r>
        <w:r w:rsidRPr="004F2441" w:rsidDel="0069794E">
          <w:rPr>
            <w:sz w:val="24"/>
            <w:szCs w:val="24"/>
          </w:rPr>
          <w:delText>6</w:delText>
        </w:r>
        <w:r w:rsidR="005E2C2D" w:rsidDel="0069794E">
          <w:rPr>
            <w:sz w:val="24"/>
            <w:szCs w:val="24"/>
          </w:rPr>
          <w:delText>2</w:delText>
        </w:r>
      </w:del>
    </w:p>
    <w:p w:rsidR="007F035B" w:rsidRPr="004F2441" w:rsidDel="0069794E" w:rsidRDefault="007F035B" w:rsidP="007F035B">
      <w:pPr>
        <w:numPr>
          <w:ilvl w:val="0"/>
          <w:numId w:val="6"/>
        </w:numPr>
        <w:tabs>
          <w:tab w:val="left" w:pos="5670"/>
        </w:tabs>
        <w:jc w:val="both"/>
        <w:rPr>
          <w:del w:id="514" w:author="Καρμίρης Αγγελος" w:date="2020-01-03T10:45:00Z"/>
          <w:sz w:val="24"/>
          <w:szCs w:val="24"/>
        </w:rPr>
      </w:pPr>
      <w:del w:id="515" w:author="Καρμίρης Αγγελος" w:date="2020-01-03T10:45:00Z">
        <w:r w:rsidRPr="004F2441" w:rsidDel="0069794E">
          <w:rPr>
            <w:sz w:val="24"/>
            <w:szCs w:val="24"/>
          </w:rPr>
          <w:delText>169</w:delText>
        </w:r>
        <w:r w:rsidR="00B11784" w:rsidDel="0069794E">
          <w:rPr>
            <w:sz w:val="24"/>
            <w:szCs w:val="24"/>
          </w:rPr>
          <w:delText>.</w:delText>
        </w:r>
        <w:r w:rsidRPr="004F2441" w:rsidDel="0069794E">
          <w:rPr>
            <w:sz w:val="24"/>
            <w:szCs w:val="24"/>
          </w:rPr>
          <w:delText>38</w:delText>
        </w:r>
      </w:del>
    </w:p>
    <w:p w:rsidR="007F035B" w:rsidRPr="004F2441" w:rsidDel="0069794E" w:rsidRDefault="007F035B" w:rsidP="007F035B">
      <w:pPr>
        <w:numPr>
          <w:ilvl w:val="0"/>
          <w:numId w:val="6"/>
        </w:numPr>
        <w:tabs>
          <w:tab w:val="left" w:pos="5670"/>
        </w:tabs>
        <w:jc w:val="both"/>
        <w:rPr>
          <w:del w:id="516" w:author="Καρμίρης Αγγελος" w:date="2020-01-03T10:45:00Z"/>
          <w:sz w:val="24"/>
          <w:szCs w:val="24"/>
        </w:rPr>
      </w:pPr>
      <w:del w:id="517" w:author="Καρμίρης Αγγελος" w:date="2020-01-03T10:45:00Z">
        <w:r w:rsidRPr="004F2441" w:rsidDel="0069794E">
          <w:rPr>
            <w:sz w:val="24"/>
            <w:szCs w:val="24"/>
          </w:rPr>
          <w:delText>167</w:delText>
        </w:r>
        <w:r w:rsidR="00B11784" w:rsidDel="0069794E">
          <w:rPr>
            <w:sz w:val="24"/>
            <w:szCs w:val="24"/>
          </w:rPr>
          <w:delText>.</w:delText>
        </w:r>
        <w:r w:rsidRPr="004F2441" w:rsidDel="0069794E">
          <w:rPr>
            <w:sz w:val="24"/>
            <w:szCs w:val="24"/>
          </w:rPr>
          <w:delText>1</w:delText>
        </w:r>
        <w:r w:rsidR="005E2C2D" w:rsidDel="0069794E">
          <w:rPr>
            <w:sz w:val="24"/>
            <w:szCs w:val="24"/>
          </w:rPr>
          <w:delText>1</w:delText>
        </w:r>
      </w:del>
    </w:p>
    <w:p w:rsidR="007F035B" w:rsidRPr="004F2441" w:rsidDel="0069794E" w:rsidRDefault="007F035B" w:rsidP="007F035B">
      <w:pPr>
        <w:numPr>
          <w:ilvl w:val="0"/>
          <w:numId w:val="6"/>
        </w:numPr>
        <w:tabs>
          <w:tab w:val="left" w:pos="5670"/>
        </w:tabs>
        <w:jc w:val="both"/>
        <w:rPr>
          <w:del w:id="518" w:author="Καρμίρης Αγγελος" w:date="2020-01-03T10:45:00Z"/>
          <w:sz w:val="24"/>
          <w:szCs w:val="24"/>
        </w:rPr>
      </w:pPr>
      <w:del w:id="519" w:author="Καρμίρης Αγγελος" w:date="2020-01-03T10:45:00Z">
        <w:r w:rsidRPr="004F2441" w:rsidDel="0069794E">
          <w:rPr>
            <w:sz w:val="24"/>
            <w:szCs w:val="24"/>
          </w:rPr>
          <w:delText>164</w:delText>
        </w:r>
        <w:r w:rsidR="00B11784" w:rsidDel="0069794E">
          <w:rPr>
            <w:sz w:val="24"/>
            <w:szCs w:val="24"/>
          </w:rPr>
          <w:delText>.</w:delText>
        </w:r>
        <w:r w:rsidRPr="004F2441" w:rsidDel="0069794E">
          <w:rPr>
            <w:sz w:val="24"/>
            <w:szCs w:val="24"/>
          </w:rPr>
          <w:delText>7</w:delText>
        </w:r>
        <w:r w:rsidR="005E2C2D" w:rsidDel="0069794E">
          <w:rPr>
            <w:sz w:val="24"/>
            <w:szCs w:val="24"/>
          </w:rPr>
          <w:delText>9</w:delText>
        </w:r>
      </w:del>
    </w:p>
    <w:p w:rsidR="007F035B" w:rsidRPr="004F2441" w:rsidDel="0069794E" w:rsidRDefault="007F035B" w:rsidP="007F035B">
      <w:pPr>
        <w:numPr>
          <w:ilvl w:val="0"/>
          <w:numId w:val="6"/>
        </w:numPr>
        <w:tabs>
          <w:tab w:val="left" w:pos="5670"/>
        </w:tabs>
        <w:jc w:val="both"/>
        <w:rPr>
          <w:del w:id="520" w:author="Καρμίρης Αγγελος" w:date="2020-01-03T10:45:00Z"/>
          <w:sz w:val="24"/>
          <w:szCs w:val="24"/>
        </w:rPr>
      </w:pPr>
      <w:del w:id="521" w:author="Καρμίρης Αγγελος" w:date="2020-01-03T10:45:00Z">
        <w:r w:rsidRPr="004F2441" w:rsidDel="0069794E">
          <w:rPr>
            <w:sz w:val="24"/>
            <w:szCs w:val="24"/>
          </w:rPr>
          <w:delText>162</w:delText>
        </w:r>
        <w:r w:rsidR="00B11784" w:rsidDel="0069794E">
          <w:rPr>
            <w:sz w:val="24"/>
            <w:szCs w:val="24"/>
          </w:rPr>
          <w:delText>.</w:delText>
        </w:r>
        <w:r w:rsidRPr="004F2441" w:rsidDel="0069794E">
          <w:rPr>
            <w:sz w:val="24"/>
            <w:szCs w:val="24"/>
          </w:rPr>
          <w:delText>4</w:delText>
        </w:r>
        <w:r w:rsidR="005E2C2D" w:rsidDel="0069794E">
          <w:rPr>
            <w:sz w:val="24"/>
            <w:szCs w:val="24"/>
          </w:rPr>
          <w:delText>2</w:delText>
        </w:r>
      </w:del>
    </w:p>
    <w:p w:rsidR="007F035B" w:rsidRPr="004F2441" w:rsidDel="0069794E" w:rsidRDefault="007F035B" w:rsidP="007F035B">
      <w:pPr>
        <w:numPr>
          <w:ilvl w:val="0"/>
          <w:numId w:val="6"/>
        </w:numPr>
        <w:tabs>
          <w:tab w:val="left" w:pos="5670"/>
        </w:tabs>
        <w:jc w:val="both"/>
        <w:rPr>
          <w:del w:id="522" w:author="Καρμίρης Αγγελος" w:date="2020-01-03T10:45:00Z"/>
          <w:sz w:val="24"/>
          <w:szCs w:val="24"/>
        </w:rPr>
      </w:pPr>
      <w:del w:id="523" w:author="Καρμίρης Αγγελος" w:date="2020-01-03T10:45:00Z">
        <w:r w:rsidRPr="004F2441" w:rsidDel="0069794E">
          <w:rPr>
            <w:sz w:val="24"/>
            <w:szCs w:val="24"/>
          </w:rPr>
          <w:delText>160</w:delText>
        </w:r>
        <w:r w:rsidR="00B11784" w:rsidDel="0069794E">
          <w:rPr>
            <w:sz w:val="24"/>
            <w:szCs w:val="24"/>
          </w:rPr>
          <w:delText>.</w:delText>
        </w:r>
        <w:r w:rsidRPr="004F2441" w:rsidDel="0069794E">
          <w:rPr>
            <w:sz w:val="24"/>
            <w:szCs w:val="24"/>
          </w:rPr>
          <w:delText xml:space="preserve">00        </w:delText>
        </w:r>
        <w:r w:rsidR="00A67576" w:rsidRPr="004F2441" w:rsidDel="0069794E">
          <w:rPr>
            <w:sz w:val="24"/>
            <w:szCs w:val="24"/>
          </w:rPr>
          <w:delText>+ 10 steps</w:delText>
        </w:r>
      </w:del>
    </w:p>
    <w:p w:rsidR="007F035B" w:rsidRPr="004F2441" w:rsidDel="0069794E" w:rsidRDefault="007F035B" w:rsidP="007F035B">
      <w:pPr>
        <w:numPr>
          <w:ilvl w:val="0"/>
          <w:numId w:val="6"/>
        </w:numPr>
        <w:tabs>
          <w:tab w:val="left" w:pos="5670"/>
        </w:tabs>
        <w:jc w:val="both"/>
        <w:rPr>
          <w:del w:id="524" w:author="Καρμίρης Αγγελος" w:date="2020-01-03T10:45:00Z"/>
          <w:sz w:val="24"/>
          <w:szCs w:val="24"/>
        </w:rPr>
      </w:pPr>
      <w:del w:id="525" w:author="Καρμίρης Αγγελος" w:date="2020-01-03T10:45:00Z">
        <w:r w:rsidRPr="004F2441" w:rsidDel="0069794E">
          <w:rPr>
            <w:sz w:val="24"/>
            <w:szCs w:val="24"/>
          </w:rPr>
          <w:delText>157</w:delText>
        </w:r>
        <w:r w:rsidR="00B11784" w:rsidDel="0069794E">
          <w:rPr>
            <w:sz w:val="24"/>
            <w:szCs w:val="24"/>
          </w:rPr>
          <w:delText>.</w:delText>
        </w:r>
        <w:r w:rsidRPr="004F2441" w:rsidDel="0069794E">
          <w:rPr>
            <w:sz w:val="24"/>
            <w:szCs w:val="24"/>
          </w:rPr>
          <w:delText>5</w:delText>
        </w:r>
        <w:r w:rsidR="005E2C2D" w:rsidDel="0069794E">
          <w:rPr>
            <w:sz w:val="24"/>
            <w:szCs w:val="24"/>
          </w:rPr>
          <w:delText>4</w:delText>
        </w:r>
        <w:r w:rsidRPr="004F2441" w:rsidDel="0069794E">
          <w:rPr>
            <w:sz w:val="24"/>
            <w:szCs w:val="24"/>
          </w:rPr>
          <w:delText xml:space="preserve">         Principal tap</w:delText>
        </w:r>
      </w:del>
    </w:p>
    <w:p w:rsidR="007F035B" w:rsidRPr="004F2441" w:rsidDel="0069794E" w:rsidRDefault="007F035B" w:rsidP="007F035B">
      <w:pPr>
        <w:numPr>
          <w:ilvl w:val="0"/>
          <w:numId w:val="6"/>
        </w:numPr>
        <w:tabs>
          <w:tab w:val="left" w:pos="5670"/>
        </w:tabs>
        <w:jc w:val="both"/>
        <w:rPr>
          <w:del w:id="526" w:author="Καρμίρης Αγγελος" w:date="2020-01-03T10:45:00Z"/>
          <w:sz w:val="24"/>
          <w:szCs w:val="24"/>
        </w:rPr>
      </w:pPr>
      <w:del w:id="527" w:author="Καρμίρης Αγγελος" w:date="2020-01-03T10:45:00Z">
        <w:r w:rsidRPr="004F2441" w:rsidDel="0069794E">
          <w:rPr>
            <w:sz w:val="24"/>
            <w:szCs w:val="24"/>
          </w:rPr>
          <w:delText xml:space="preserve"> 155</w:delText>
        </w:r>
        <w:r w:rsidR="00B11784" w:rsidDel="0069794E">
          <w:rPr>
            <w:sz w:val="24"/>
            <w:szCs w:val="24"/>
          </w:rPr>
          <w:delText>.</w:delText>
        </w:r>
        <w:r w:rsidRPr="004F2441" w:rsidDel="0069794E">
          <w:rPr>
            <w:sz w:val="24"/>
            <w:szCs w:val="24"/>
          </w:rPr>
          <w:delText>02        -8steps</w:delText>
        </w:r>
        <w:r w:rsidR="003A6187" w:rsidRPr="004F2441" w:rsidDel="0069794E">
          <w:rPr>
            <w:sz w:val="24"/>
            <w:szCs w:val="24"/>
          </w:rPr>
          <w:delText xml:space="preserve">  </w:delText>
        </w:r>
      </w:del>
    </w:p>
    <w:p w:rsidR="007F035B" w:rsidRPr="004F2441" w:rsidDel="0069794E" w:rsidRDefault="007F035B" w:rsidP="007F035B">
      <w:pPr>
        <w:numPr>
          <w:ilvl w:val="0"/>
          <w:numId w:val="6"/>
        </w:numPr>
        <w:tabs>
          <w:tab w:val="left" w:pos="5670"/>
        </w:tabs>
        <w:jc w:val="both"/>
        <w:rPr>
          <w:del w:id="528" w:author="Καρμίρης Αγγελος" w:date="2020-01-03T10:45:00Z"/>
          <w:sz w:val="24"/>
          <w:szCs w:val="24"/>
        </w:rPr>
      </w:pPr>
      <w:del w:id="529" w:author="Καρμίρης Αγγελος" w:date="2020-01-03T10:45:00Z">
        <w:r w:rsidRPr="004F2441" w:rsidDel="0069794E">
          <w:rPr>
            <w:sz w:val="24"/>
            <w:szCs w:val="24"/>
          </w:rPr>
          <w:delText xml:space="preserve"> 152</w:delText>
        </w:r>
        <w:r w:rsidR="00B11784" w:rsidDel="0069794E">
          <w:rPr>
            <w:sz w:val="24"/>
            <w:szCs w:val="24"/>
          </w:rPr>
          <w:delText>.</w:delText>
        </w:r>
        <w:r w:rsidRPr="004F2441" w:rsidDel="0069794E">
          <w:rPr>
            <w:sz w:val="24"/>
            <w:szCs w:val="24"/>
          </w:rPr>
          <w:delText>45</w:delText>
        </w:r>
      </w:del>
    </w:p>
    <w:p w:rsidR="007F035B" w:rsidRPr="004F2441" w:rsidDel="0069794E" w:rsidRDefault="007F035B" w:rsidP="007F035B">
      <w:pPr>
        <w:numPr>
          <w:ilvl w:val="0"/>
          <w:numId w:val="6"/>
        </w:numPr>
        <w:tabs>
          <w:tab w:val="left" w:pos="5670"/>
        </w:tabs>
        <w:jc w:val="both"/>
        <w:rPr>
          <w:del w:id="530" w:author="Καρμίρης Αγγελος" w:date="2020-01-03T10:45:00Z"/>
          <w:sz w:val="24"/>
          <w:szCs w:val="24"/>
        </w:rPr>
      </w:pPr>
      <w:del w:id="531" w:author="Καρμίρης Αγγελος" w:date="2020-01-03T10:45:00Z">
        <w:r w:rsidRPr="004F2441" w:rsidDel="0069794E">
          <w:rPr>
            <w:sz w:val="24"/>
            <w:szCs w:val="24"/>
          </w:rPr>
          <w:delText xml:space="preserve"> 149</w:delText>
        </w:r>
        <w:r w:rsidR="00B11784" w:rsidDel="0069794E">
          <w:rPr>
            <w:sz w:val="24"/>
            <w:szCs w:val="24"/>
          </w:rPr>
          <w:delText>.</w:delText>
        </w:r>
        <w:r w:rsidRPr="004F2441" w:rsidDel="0069794E">
          <w:rPr>
            <w:sz w:val="24"/>
            <w:szCs w:val="24"/>
          </w:rPr>
          <w:delText>8</w:delText>
        </w:r>
        <w:r w:rsidR="005E2C2D" w:rsidDel="0069794E">
          <w:rPr>
            <w:sz w:val="24"/>
            <w:szCs w:val="24"/>
          </w:rPr>
          <w:delText>3</w:delText>
        </w:r>
      </w:del>
    </w:p>
    <w:p w:rsidR="007F035B" w:rsidRPr="004F2441" w:rsidDel="0069794E" w:rsidRDefault="007F035B" w:rsidP="007F035B">
      <w:pPr>
        <w:numPr>
          <w:ilvl w:val="0"/>
          <w:numId w:val="6"/>
        </w:numPr>
        <w:tabs>
          <w:tab w:val="left" w:pos="5670"/>
        </w:tabs>
        <w:jc w:val="both"/>
        <w:rPr>
          <w:del w:id="532" w:author="Καρμίρης Αγγελος" w:date="2020-01-03T10:45:00Z"/>
          <w:sz w:val="24"/>
          <w:szCs w:val="24"/>
        </w:rPr>
      </w:pPr>
      <w:del w:id="533" w:author="Καρμίρης Αγγελος" w:date="2020-01-03T10:45:00Z">
        <w:r w:rsidRPr="004F2441" w:rsidDel="0069794E">
          <w:rPr>
            <w:sz w:val="24"/>
            <w:szCs w:val="24"/>
          </w:rPr>
          <w:delText xml:space="preserve"> 147</w:delText>
        </w:r>
        <w:r w:rsidR="00B11784" w:rsidDel="0069794E">
          <w:rPr>
            <w:sz w:val="24"/>
            <w:szCs w:val="24"/>
          </w:rPr>
          <w:delText>.</w:delText>
        </w:r>
        <w:r w:rsidRPr="004F2441" w:rsidDel="0069794E">
          <w:rPr>
            <w:sz w:val="24"/>
            <w:szCs w:val="24"/>
          </w:rPr>
          <w:delText>1</w:delText>
        </w:r>
        <w:r w:rsidR="00D1276C" w:rsidDel="0069794E">
          <w:rPr>
            <w:sz w:val="24"/>
            <w:szCs w:val="24"/>
          </w:rPr>
          <w:delText>5</w:delText>
        </w:r>
        <w:r w:rsidRPr="004F2441" w:rsidDel="0069794E">
          <w:rPr>
            <w:sz w:val="24"/>
            <w:szCs w:val="24"/>
          </w:rPr>
          <w:delText xml:space="preserve">  </w:delText>
        </w:r>
      </w:del>
    </w:p>
    <w:p w:rsidR="007F035B" w:rsidRPr="004F2441" w:rsidDel="0069794E" w:rsidRDefault="007F035B" w:rsidP="007F035B">
      <w:pPr>
        <w:numPr>
          <w:ilvl w:val="0"/>
          <w:numId w:val="6"/>
        </w:numPr>
        <w:tabs>
          <w:tab w:val="left" w:pos="5670"/>
        </w:tabs>
        <w:jc w:val="both"/>
        <w:rPr>
          <w:del w:id="534" w:author="Καρμίρης Αγγελος" w:date="2020-01-03T10:45:00Z"/>
          <w:sz w:val="24"/>
          <w:szCs w:val="24"/>
        </w:rPr>
      </w:pPr>
      <w:del w:id="535" w:author="Καρμίρης Αγγελος" w:date="2020-01-03T10:45:00Z">
        <w:r w:rsidRPr="004F2441" w:rsidDel="0069794E">
          <w:rPr>
            <w:sz w:val="24"/>
            <w:szCs w:val="24"/>
          </w:rPr>
          <w:delText xml:space="preserve"> 144</w:delText>
        </w:r>
        <w:r w:rsidR="00B11784" w:rsidDel="0069794E">
          <w:rPr>
            <w:sz w:val="24"/>
            <w:szCs w:val="24"/>
          </w:rPr>
          <w:delText>.</w:delText>
        </w:r>
        <w:r w:rsidRPr="004F2441" w:rsidDel="0069794E">
          <w:rPr>
            <w:sz w:val="24"/>
            <w:szCs w:val="24"/>
          </w:rPr>
          <w:delText>4</w:delText>
        </w:r>
        <w:r w:rsidR="005E2C2D" w:rsidDel="0069794E">
          <w:rPr>
            <w:sz w:val="24"/>
            <w:szCs w:val="24"/>
          </w:rPr>
          <w:delText>1</w:delText>
        </w:r>
      </w:del>
    </w:p>
    <w:p w:rsidR="007F035B" w:rsidRPr="004F2441" w:rsidDel="0069794E" w:rsidRDefault="007F035B" w:rsidP="007F035B">
      <w:pPr>
        <w:numPr>
          <w:ilvl w:val="0"/>
          <w:numId w:val="6"/>
        </w:numPr>
        <w:tabs>
          <w:tab w:val="left" w:pos="5670"/>
        </w:tabs>
        <w:jc w:val="both"/>
        <w:rPr>
          <w:del w:id="536" w:author="Καρμίρης Αγγελος" w:date="2020-01-03T10:45:00Z"/>
          <w:sz w:val="24"/>
          <w:szCs w:val="24"/>
        </w:rPr>
      </w:pPr>
      <w:del w:id="537" w:author="Καρμίρης Αγγελος" w:date="2020-01-03T10:45:00Z">
        <w:r w:rsidRPr="004F2441" w:rsidDel="0069794E">
          <w:rPr>
            <w:sz w:val="24"/>
            <w:szCs w:val="24"/>
          </w:rPr>
          <w:delText xml:space="preserve"> 141</w:delText>
        </w:r>
        <w:r w:rsidR="00B11784" w:rsidDel="0069794E">
          <w:rPr>
            <w:sz w:val="24"/>
            <w:szCs w:val="24"/>
          </w:rPr>
          <w:delText>.</w:delText>
        </w:r>
        <w:r w:rsidRPr="004F2441" w:rsidDel="0069794E">
          <w:rPr>
            <w:sz w:val="24"/>
            <w:szCs w:val="24"/>
          </w:rPr>
          <w:delText>6</w:delText>
        </w:r>
        <w:r w:rsidR="005E2C2D" w:rsidDel="0069794E">
          <w:rPr>
            <w:sz w:val="24"/>
            <w:szCs w:val="24"/>
          </w:rPr>
          <w:delText>1</w:delText>
        </w:r>
      </w:del>
    </w:p>
    <w:p w:rsidR="007F035B" w:rsidRPr="004F2441" w:rsidDel="0069794E" w:rsidRDefault="007F035B" w:rsidP="007F035B">
      <w:pPr>
        <w:numPr>
          <w:ilvl w:val="0"/>
          <w:numId w:val="6"/>
        </w:numPr>
        <w:tabs>
          <w:tab w:val="left" w:pos="5670"/>
        </w:tabs>
        <w:jc w:val="both"/>
        <w:rPr>
          <w:del w:id="538" w:author="Καρμίρης Αγγελος" w:date="2020-01-03T10:45:00Z"/>
          <w:sz w:val="24"/>
          <w:szCs w:val="24"/>
        </w:rPr>
      </w:pPr>
      <w:del w:id="539" w:author="Καρμίρης Αγγελος" w:date="2020-01-03T10:45:00Z">
        <w:r w:rsidRPr="004F2441" w:rsidDel="0069794E">
          <w:rPr>
            <w:sz w:val="24"/>
            <w:szCs w:val="24"/>
          </w:rPr>
          <w:delText xml:space="preserve"> 138</w:delText>
        </w:r>
        <w:r w:rsidR="00B11784" w:rsidDel="0069794E">
          <w:rPr>
            <w:sz w:val="24"/>
            <w:szCs w:val="24"/>
          </w:rPr>
          <w:delText>.</w:delText>
        </w:r>
        <w:r w:rsidRPr="004F2441" w:rsidDel="0069794E">
          <w:rPr>
            <w:sz w:val="24"/>
            <w:szCs w:val="24"/>
          </w:rPr>
          <w:delText>7</w:delText>
        </w:r>
        <w:r w:rsidR="005E2C2D" w:rsidDel="0069794E">
          <w:rPr>
            <w:sz w:val="24"/>
            <w:szCs w:val="24"/>
          </w:rPr>
          <w:delText>5</w:delText>
        </w:r>
      </w:del>
    </w:p>
    <w:p w:rsidR="007F035B" w:rsidRPr="004F2441" w:rsidDel="0069794E" w:rsidRDefault="007F035B" w:rsidP="007F035B">
      <w:pPr>
        <w:numPr>
          <w:ilvl w:val="0"/>
          <w:numId w:val="6"/>
        </w:numPr>
        <w:tabs>
          <w:tab w:val="left" w:pos="5670"/>
        </w:tabs>
        <w:jc w:val="both"/>
        <w:rPr>
          <w:del w:id="540" w:author="Καρμίρης Αγγελος" w:date="2020-01-03T10:45:00Z"/>
          <w:sz w:val="24"/>
          <w:szCs w:val="24"/>
        </w:rPr>
      </w:pPr>
      <w:del w:id="541" w:author="Καρμίρης Αγγελος" w:date="2020-01-03T10:45:00Z">
        <w:r w:rsidRPr="004F2441" w:rsidDel="0069794E">
          <w:rPr>
            <w:sz w:val="24"/>
            <w:szCs w:val="24"/>
          </w:rPr>
          <w:delText xml:space="preserve"> 135</w:delText>
        </w:r>
        <w:r w:rsidR="00B11784" w:rsidDel="0069794E">
          <w:rPr>
            <w:sz w:val="24"/>
            <w:szCs w:val="24"/>
          </w:rPr>
          <w:delText>.</w:delText>
        </w:r>
        <w:r w:rsidRPr="004F2441" w:rsidDel="0069794E">
          <w:rPr>
            <w:sz w:val="24"/>
            <w:szCs w:val="24"/>
          </w:rPr>
          <w:delText>82</w:delText>
        </w:r>
      </w:del>
    </w:p>
    <w:p w:rsidR="007F035B" w:rsidRPr="004F2441" w:rsidDel="0069794E" w:rsidRDefault="007F035B" w:rsidP="0029388F">
      <w:pPr>
        <w:tabs>
          <w:tab w:val="left" w:pos="5670"/>
        </w:tabs>
        <w:ind w:left="1713"/>
        <w:jc w:val="both"/>
        <w:rPr>
          <w:del w:id="542" w:author="Καρμίρης Αγγελος" w:date="2020-01-03T10:45:00Z"/>
          <w:sz w:val="24"/>
          <w:szCs w:val="24"/>
        </w:rPr>
      </w:pPr>
    </w:p>
    <w:p w:rsidR="007F035B" w:rsidRPr="00CF2DCF" w:rsidDel="0069794E" w:rsidRDefault="007F035B" w:rsidP="007F035B">
      <w:pPr>
        <w:tabs>
          <w:tab w:val="left" w:pos="2127"/>
          <w:tab w:val="left" w:pos="5670"/>
        </w:tabs>
        <w:ind w:left="993"/>
        <w:jc w:val="both"/>
        <w:rPr>
          <w:del w:id="543" w:author="Καρμίρης Αγγελος" w:date="2020-01-03T10:45:00Z"/>
          <w:b/>
          <w:sz w:val="24"/>
          <w:szCs w:val="24"/>
        </w:rPr>
      </w:pPr>
      <w:del w:id="544" w:author="Καρμίρης Αγγελος" w:date="2020-01-03T10:45:00Z">
        <w:r w:rsidRPr="00CF2DCF" w:rsidDel="0069794E">
          <w:rPr>
            <w:b/>
            <w:sz w:val="24"/>
            <w:szCs w:val="24"/>
          </w:rPr>
          <w:delText xml:space="preserve">4.    </w:delText>
        </w:r>
        <w:r w:rsidR="003C703F" w:rsidRPr="00CF2DCF" w:rsidDel="0069794E">
          <w:rPr>
            <w:b/>
            <w:sz w:val="24"/>
            <w:szCs w:val="24"/>
          </w:rPr>
          <w:delText xml:space="preserve"> </w:delText>
        </w:r>
        <w:r w:rsidRPr="00CF2DCF" w:rsidDel="0069794E">
          <w:rPr>
            <w:b/>
            <w:sz w:val="24"/>
            <w:szCs w:val="24"/>
            <w:u w:val="single"/>
          </w:rPr>
          <w:delText>Applicable Standard</w:delText>
        </w:r>
        <w:r w:rsidR="00136AE5" w:rsidRPr="00CF2DCF" w:rsidDel="0069794E">
          <w:rPr>
            <w:b/>
            <w:sz w:val="24"/>
            <w:szCs w:val="24"/>
            <w:u w:val="single"/>
          </w:rPr>
          <w:delText>s</w:delText>
        </w:r>
      </w:del>
    </w:p>
    <w:p w:rsidR="007F035B" w:rsidRPr="004F2441" w:rsidDel="0069794E" w:rsidRDefault="007F035B" w:rsidP="007F035B">
      <w:pPr>
        <w:tabs>
          <w:tab w:val="left" w:pos="1560"/>
          <w:tab w:val="left" w:pos="5670"/>
        </w:tabs>
        <w:jc w:val="both"/>
        <w:rPr>
          <w:del w:id="545" w:author="Καρμίρης Αγγελος" w:date="2020-01-03T10:45:00Z"/>
          <w:sz w:val="24"/>
          <w:szCs w:val="24"/>
        </w:rPr>
      </w:pPr>
      <w:del w:id="546" w:author="Καρμίρης Αγγελος" w:date="2020-01-03T10:45:00Z">
        <w:r w:rsidRPr="004F2441" w:rsidDel="0069794E">
          <w:rPr>
            <w:sz w:val="24"/>
            <w:szCs w:val="24"/>
          </w:rPr>
          <w:delText xml:space="preserve">                     </w:delText>
        </w:r>
        <w:r w:rsidR="003C703F" w:rsidDel="0069794E">
          <w:rPr>
            <w:sz w:val="24"/>
            <w:szCs w:val="24"/>
          </w:rPr>
          <w:delText xml:space="preserve">    </w:delText>
        </w:r>
        <w:r w:rsidRPr="004F2441" w:rsidDel="0069794E">
          <w:rPr>
            <w:sz w:val="24"/>
            <w:szCs w:val="24"/>
          </w:rPr>
          <w:delText>IEC 60214–1 and IEC 60</w:delText>
        </w:r>
        <w:r w:rsidR="00445713" w:rsidDel="0069794E">
          <w:rPr>
            <w:sz w:val="24"/>
            <w:szCs w:val="24"/>
          </w:rPr>
          <w:delText>214–2</w:delText>
        </w:r>
      </w:del>
    </w:p>
    <w:p w:rsidR="007F035B" w:rsidRPr="004F2441" w:rsidDel="0069794E" w:rsidRDefault="007F035B" w:rsidP="007F035B">
      <w:pPr>
        <w:tabs>
          <w:tab w:val="left" w:pos="1560"/>
          <w:tab w:val="left" w:pos="5670"/>
        </w:tabs>
        <w:ind w:left="993"/>
        <w:jc w:val="both"/>
        <w:rPr>
          <w:del w:id="547" w:author="Καρμίρης Αγγελος" w:date="2020-01-03T10:45:00Z"/>
          <w:sz w:val="24"/>
          <w:szCs w:val="24"/>
        </w:rPr>
      </w:pPr>
    </w:p>
    <w:p w:rsidR="007F035B" w:rsidRPr="00CF2DCF" w:rsidDel="0069794E" w:rsidRDefault="007F035B" w:rsidP="007F035B">
      <w:pPr>
        <w:tabs>
          <w:tab w:val="left" w:pos="1560"/>
          <w:tab w:val="left" w:pos="5670"/>
        </w:tabs>
        <w:ind w:left="993"/>
        <w:jc w:val="both"/>
        <w:rPr>
          <w:del w:id="548" w:author="Καρμίρης Αγγελος" w:date="2020-01-03T10:45:00Z"/>
          <w:b/>
          <w:sz w:val="24"/>
          <w:szCs w:val="24"/>
        </w:rPr>
      </w:pPr>
      <w:del w:id="549" w:author="Καρμίρης Αγγελος" w:date="2020-01-03T10:45:00Z">
        <w:r w:rsidRPr="00CF2DCF" w:rsidDel="0069794E">
          <w:rPr>
            <w:b/>
            <w:sz w:val="24"/>
            <w:szCs w:val="24"/>
          </w:rPr>
          <w:delText xml:space="preserve">5.     </w:delText>
        </w:r>
        <w:r w:rsidRPr="00CF2DCF" w:rsidDel="0069794E">
          <w:rPr>
            <w:b/>
            <w:sz w:val="24"/>
            <w:szCs w:val="24"/>
            <w:u w:val="single"/>
          </w:rPr>
          <w:delText>Required operating temperature</w:delText>
        </w:r>
        <w:r w:rsidR="003A6187" w:rsidRPr="00CF2DCF" w:rsidDel="0069794E">
          <w:rPr>
            <w:b/>
            <w:sz w:val="24"/>
            <w:szCs w:val="24"/>
            <w:u w:val="single"/>
          </w:rPr>
          <w:delText>s</w:delText>
        </w:r>
        <w:r w:rsidRPr="00CF2DCF" w:rsidDel="0069794E">
          <w:rPr>
            <w:b/>
            <w:sz w:val="24"/>
            <w:szCs w:val="24"/>
            <w:u w:val="single"/>
          </w:rPr>
          <w:delText xml:space="preserve"> of on – load tap – changer</w:delText>
        </w:r>
      </w:del>
    </w:p>
    <w:p w:rsidR="007F035B" w:rsidRPr="004F2441" w:rsidDel="0069794E" w:rsidRDefault="007F035B" w:rsidP="007F035B">
      <w:pPr>
        <w:tabs>
          <w:tab w:val="left" w:pos="1560"/>
          <w:tab w:val="left" w:pos="5670"/>
        </w:tabs>
        <w:ind w:left="993"/>
        <w:jc w:val="both"/>
        <w:rPr>
          <w:del w:id="550" w:author="Καρμίρης Αγγελος" w:date="2020-01-03T10:45:00Z"/>
          <w:sz w:val="24"/>
          <w:szCs w:val="24"/>
          <w:u w:val="single"/>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8"/>
      </w:tblGrid>
      <w:tr w:rsidR="00B76DBC" w:rsidRPr="00936CBF" w:rsidDel="0069794E" w:rsidTr="00634036">
        <w:trPr>
          <w:trHeight w:val="531"/>
          <w:del w:id="551" w:author="Καρμίρης Αγγελος" w:date="2020-01-03T10:45:00Z"/>
        </w:trPr>
        <w:tc>
          <w:tcPr>
            <w:tcW w:w="2835" w:type="dxa"/>
            <w:tcBorders>
              <w:top w:val="single" w:sz="4" w:space="0" w:color="auto"/>
              <w:left w:val="single" w:sz="4" w:space="0" w:color="auto"/>
              <w:bottom w:val="single" w:sz="4" w:space="0" w:color="auto"/>
              <w:right w:val="single" w:sz="4" w:space="0" w:color="auto"/>
            </w:tcBorders>
            <w:shd w:val="clear" w:color="auto" w:fill="auto"/>
          </w:tcPr>
          <w:p w:rsidR="00B76DBC" w:rsidRPr="00936CBF" w:rsidDel="0069794E" w:rsidRDefault="00B76DBC" w:rsidP="00936CBF">
            <w:pPr>
              <w:tabs>
                <w:tab w:val="left" w:pos="1560"/>
                <w:tab w:val="left" w:pos="5670"/>
              </w:tabs>
              <w:jc w:val="center"/>
              <w:rPr>
                <w:del w:id="552" w:author="Καρμίρης Αγγελος" w:date="2020-01-03T10:45:00Z"/>
                <w:sz w:val="18"/>
                <w:szCs w:val="18"/>
              </w:rPr>
            </w:pPr>
          </w:p>
          <w:p w:rsidR="00B76DBC" w:rsidRPr="00936CBF" w:rsidDel="0069794E" w:rsidRDefault="00B76DBC" w:rsidP="00936CBF">
            <w:pPr>
              <w:tabs>
                <w:tab w:val="left" w:pos="1560"/>
                <w:tab w:val="left" w:pos="5670"/>
              </w:tabs>
              <w:jc w:val="center"/>
              <w:rPr>
                <w:del w:id="553" w:author="Καρμίρης Αγγελος" w:date="2020-01-03T10:45:00Z"/>
                <w:sz w:val="24"/>
                <w:szCs w:val="24"/>
              </w:rPr>
            </w:pPr>
            <w:del w:id="554" w:author="Καρμίρης Αγγελος" w:date="2020-01-03T10:45:00Z">
              <w:r w:rsidRPr="00936CBF" w:rsidDel="0069794E">
                <w:rPr>
                  <w:sz w:val="24"/>
                  <w:szCs w:val="24"/>
                </w:rPr>
                <w:delText>Minimum</w:delText>
              </w:r>
            </w:del>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B76DBC" w:rsidRPr="00936CBF" w:rsidDel="0069794E" w:rsidRDefault="00B76DBC" w:rsidP="00936CBF">
            <w:pPr>
              <w:tabs>
                <w:tab w:val="left" w:pos="1560"/>
                <w:tab w:val="left" w:pos="5670"/>
              </w:tabs>
              <w:jc w:val="center"/>
              <w:rPr>
                <w:del w:id="555" w:author="Καρμίρης Αγγελος" w:date="2020-01-03T10:45:00Z"/>
                <w:sz w:val="18"/>
                <w:szCs w:val="18"/>
              </w:rPr>
            </w:pPr>
          </w:p>
          <w:p w:rsidR="00B76DBC" w:rsidRPr="00936CBF" w:rsidDel="0069794E" w:rsidRDefault="00B76DBC" w:rsidP="00936CBF">
            <w:pPr>
              <w:tabs>
                <w:tab w:val="left" w:pos="1560"/>
                <w:tab w:val="left" w:pos="5670"/>
              </w:tabs>
              <w:jc w:val="center"/>
              <w:rPr>
                <w:del w:id="556" w:author="Καρμίρης Αγγελος" w:date="2020-01-03T10:45:00Z"/>
                <w:sz w:val="24"/>
                <w:szCs w:val="24"/>
              </w:rPr>
            </w:pPr>
            <w:del w:id="557" w:author="Καρμίρης Αγγελος" w:date="2020-01-03T10:45:00Z">
              <w:r w:rsidRPr="00936CBF" w:rsidDel="0069794E">
                <w:rPr>
                  <w:sz w:val="24"/>
                  <w:szCs w:val="24"/>
                </w:rPr>
                <w:delText>Maximum</w:delText>
              </w:r>
            </w:del>
          </w:p>
        </w:tc>
      </w:tr>
      <w:tr w:rsidR="00B76DBC" w:rsidRPr="00936CBF" w:rsidDel="0069794E" w:rsidTr="00634036">
        <w:trPr>
          <w:trHeight w:val="531"/>
          <w:del w:id="558" w:author="Καρμίρης Αγγελος" w:date="2020-01-03T10:45:00Z"/>
        </w:trPr>
        <w:tc>
          <w:tcPr>
            <w:tcW w:w="2835" w:type="dxa"/>
            <w:tcBorders>
              <w:top w:val="single" w:sz="4" w:space="0" w:color="auto"/>
              <w:left w:val="single" w:sz="4" w:space="0" w:color="auto"/>
              <w:bottom w:val="single" w:sz="4" w:space="0" w:color="auto"/>
              <w:right w:val="single" w:sz="4" w:space="0" w:color="auto"/>
            </w:tcBorders>
            <w:shd w:val="clear" w:color="auto" w:fill="auto"/>
          </w:tcPr>
          <w:p w:rsidR="00B76DBC" w:rsidRPr="00936CBF" w:rsidDel="0069794E" w:rsidRDefault="00B76DBC" w:rsidP="00936CBF">
            <w:pPr>
              <w:tabs>
                <w:tab w:val="left" w:pos="1560"/>
                <w:tab w:val="left" w:pos="5670"/>
              </w:tabs>
              <w:jc w:val="center"/>
              <w:rPr>
                <w:del w:id="559" w:author="Καρμίρης Αγγελος" w:date="2020-01-03T10:45:00Z"/>
                <w:sz w:val="16"/>
                <w:szCs w:val="16"/>
              </w:rPr>
            </w:pPr>
          </w:p>
          <w:p w:rsidR="00B76DBC" w:rsidRPr="00936CBF" w:rsidDel="0069794E" w:rsidRDefault="00B76DBC" w:rsidP="00936CBF">
            <w:pPr>
              <w:tabs>
                <w:tab w:val="left" w:pos="1560"/>
                <w:tab w:val="left" w:pos="5670"/>
              </w:tabs>
              <w:jc w:val="center"/>
              <w:rPr>
                <w:del w:id="560" w:author="Καρμίρης Αγγελος" w:date="2020-01-03T10:45:00Z"/>
                <w:sz w:val="24"/>
                <w:szCs w:val="24"/>
              </w:rPr>
            </w:pPr>
            <w:del w:id="561" w:author="Καρμίρης Αγγελος" w:date="2020-01-03T10:45:00Z">
              <w:r w:rsidRPr="00936CBF" w:rsidDel="0069794E">
                <w:rPr>
                  <w:sz w:val="24"/>
                  <w:szCs w:val="24"/>
                </w:rPr>
                <w:delText>-25</w:delText>
              </w:r>
              <w:r w:rsidRPr="00936CBF" w:rsidDel="0069794E">
                <w:rPr>
                  <w:sz w:val="24"/>
                  <w:szCs w:val="24"/>
                  <w:vertAlign w:val="superscript"/>
                  <w:lang w:val="el-GR"/>
                </w:rPr>
                <w:delText xml:space="preserve">ο </w:delText>
              </w:r>
              <w:r w:rsidRPr="00936CBF" w:rsidDel="0069794E">
                <w:rPr>
                  <w:sz w:val="24"/>
                  <w:szCs w:val="24"/>
                </w:rPr>
                <w:delText>C</w:delText>
              </w:r>
            </w:del>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B76DBC" w:rsidRPr="00936CBF" w:rsidDel="0069794E" w:rsidRDefault="00B76DBC" w:rsidP="00936CBF">
            <w:pPr>
              <w:tabs>
                <w:tab w:val="left" w:pos="1560"/>
                <w:tab w:val="left" w:pos="5670"/>
              </w:tabs>
              <w:jc w:val="center"/>
              <w:rPr>
                <w:del w:id="562" w:author="Καρμίρης Αγγελος" w:date="2020-01-03T10:45:00Z"/>
                <w:sz w:val="16"/>
                <w:szCs w:val="16"/>
              </w:rPr>
            </w:pPr>
          </w:p>
          <w:p w:rsidR="00B76DBC" w:rsidRPr="00936CBF" w:rsidDel="0069794E" w:rsidRDefault="00B76DBC" w:rsidP="00936CBF">
            <w:pPr>
              <w:tabs>
                <w:tab w:val="left" w:pos="1560"/>
                <w:tab w:val="left" w:pos="5670"/>
              </w:tabs>
              <w:jc w:val="center"/>
              <w:rPr>
                <w:del w:id="563" w:author="Καρμίρης Αγγελος" w:date="2020-01-03T10:45:00Z"/>
                <w:sz w:val="24"/>
                <w:szCs w:val="24"/>
              </w:rPr>
            </w:pPr>
            <w:del w:id="564" w:author="Καρμίρης Αγγελος" w:date="2020-01-03T10:45:00Z">
              <w:r w:rsidRPr="00936CBF" w:rsidDel="0069794E">
                <w:rPr>
                  <w:sz w:val="24"/>
                  <w:szCs w:val="24"/>
                </w:rPr>
                <w:delText>10</w:delText>
              </w:r>
              <w:r w:rsidDel="0069794E">
                <w:rPr>
                  <w:sz w:val="24"/>
                  <w:szCs w:val="24"/>
                </w:rPr>
                <w:delText>5</w:delText>
              </w:r>
              <w:r w:rsidRPr="00936CBF" w:rsidDel="0069794E">
                <w:rPr>
                  <w:sz w:val="24"/>
                  <w:szCs w:val="24"/>
                  <w:vertAlign w:val="superscript"/>
                  <w:lang w:val="el-GR"/>
                </w:rPr>
                <w:delText>ο</w:delText>
              </w:r>
              <w:r w:rsidRPr="00936CBF" w:rsidDel="0069794E">
                <w:rPr>
                  <w:sz w:val="24"/>
                  <w:szCs w:val="24"/>
                  <w:lang w:val="el-GR"/>
                </w:rPr>
                <w:delText xml:space="preserve"> </w:delText>
              </w:r>
              <w:r w:rsidRPr="00936CBF" w:rsidDel="0069794E">
                <w:rPr>
                  <w:sz w:val="24"/>
                  <w:szCs w:val="24"/>
                </w:rPr>
                <w:delText>C</w:delText>
              </w:r>
            </w:del>
          </w:p>
        </w:tc>
      </w:tr>
    </w:tbl>
    <w:p w:rsidR="00846F53" w:rsidDel="0069794E" w:rsidRDefault="007F035B" w:rsidP="007F035B">
      <w:pPr>
        <w:ind w:left="1418"/>
        <w:jc w:val="both"/>
        <w:rPr>
          <w:del w:id="565" w:author="Καρμίρης Αγγελος" w:date="2020-01-03T10:45:00Z"/>
          <w:sz w:val="24"/>
          <w:szCs w:val="24"/>
        </w:rPr>
      </w:pPr>
      <w:del w:id="566" w:author="Καρμίρης Αγγελος" w:date="2020-01-03T10:45:00Z">
        <w:r w:rsidRPr="004F2441" w:rsidDel="0069794E">
          <w:rPr>
            <w:sz w:val="24"/>
            <w:szCs w:val="24"/>
          </w:rPr>
          <w:tab/>
        </w:r>
      </w:del>
    </w:p>
    <w:p w:rsidR="008568FF" w:rsidRPr="008568FF" w:rsidDel="0069794E" w:rsidRDefault="008568FF" w:rsidP="007F035B">
      <w:pPr>
        <w:ind w:left="1418"/>
        <w:jc w:val="both"/>
        <w:rPr>
          <w:del w:id="567" w:author="Καρμίρης Αγγελος" w:date="2020-01-03T10:45:00Z"/>
          <w:sz w:val="24"/>
          <w:szCs w:val="24"/>
        </w:rPr>
      </w:pPr>
      <w:del w:id="568" w:author="Καρμίρης Αγγελος" w:date="2020-01-03T10:45:00Z">
        <w:r w:rsidDel="0069794E">
          <w:rPr>
            <w:sz w:val="24"/>
            <w:szCs w:val="24"/>
          </w:rPr>
          <w:delText xml:space="preserve">The tap – changer will not restrict operation of the autotransformer under long-time emergency overloading, as described in par. VII.12, during which the top-oil temperature can rise up to 115 </w:delText>
        </w:r>
        <w:r w:rsidRPr="00CF2DCF" w:rsidDel="0069794E">
          <w:rPr>
            <w:sz w:val="24"/>
            <w:szCs w:val="24"/>
          </w:rPr>
          <w:delText>°</w:delText>
        </w:r>
        <w:r w:rsidDel="0069794E">
          <w:rPr>
            <w:sz w:val="24"/>
            <w:szCs w:val="24"/>
          </w:rPr>
          <w:delText>C.</w:delText>
        </w:r>
      </w:del>
    </w:p>
    <w:p w:rsidR="008568FF" w:rsidRPr="004F2441" w:rsidDel="0069794E" w:rsidRDefault="008568FF" w:rsidP="007F035B">
      <w:pPr>
        <w:ind w:left="1418"/>
        <w:jc w:val="both"/>
        <w:rPr>
          <w:del w:id="569" w:author="Καρμίρης Αγγελος" w:date="2020-01-03T10:45:00Z"/>
          <w:sz w:val="24"/>
          <w:szCs w:val="24"/>
        </w:rPr>
      </w:pPr>
    </w:p>
    <w:p w:rsidR="007F035B" w:rsidRPr="00CF2DCF" w:rsidDel="0069794E" w:rsidRDefault="007F035B" w:rsidP="007F035B">
      <w:pPr>
        <w:numPr>
          <w:ilvl w:val="0"/>
          <w:numId w:val="7"/>
        </w:numPr>
        <w:jc w:val="both"/>
        <w:rPr>
          <w:del w:id="570" w:author="Καρμίρης Αγγελος" w:date="2020-01-03T10:45:00Z"/>
          <w:b/>
          <w:sz w:val="24"/>
          <w:szCs w:val="24"/>
          <w:u w:val="single"/>
        </w:rPr>
      </w:pPr>
      <w:del w:id="571" w:author="Καρμίρης Αγγελος" w:date="2020-01-03T10:45:00Z">
        <w:r w:rsidRPr="00CF2DCF" w:rsidDel="0069794E">
          <w:rPr>
            <w:b/>
            <w:sz w:val="24"/>
            <w:szCs w:val="24"/>
            <w:u w:val="single"/>
          </w:rPr>
          <w:delText xml:space="preserve">Location of the tap changer </w:delText>
        </w:r>
        <w:r w:rsidR="0046196D" w:rsidRPr="00CF2DCF" w:rsidDel="0069794E">
          <w:rPr>
            <w:b/>
            <w:sz w:val="24"/>
            <w:szCs w:val="24"/>
            <w:u w:val="single"/>
          </w:rPr>
          <w:delText>components</w:delText>
        </w:r>
        <w:r w:rsidRPr="00CF2DCF" w:rsidDel="0069794E">
          <w:rPr>
            <w:b/>
            <w:sz w:val="24"/>
            <w:szCs w:val="24"/>
            <w:u w:val="single"/>
          </w:rPr>
          <w:delText xml:space="preserve"> and method of</w:delText>
        </w:r>
        <w:r w:rsidR="000023C9" w:rsidRPr="00CF2DCF" w:rsidDel="0069794E">
          <w:rPr>
            <w:b/>
            <w:sz w:val="24"/>
            <w:szCs w:val="24"/>
            <w:u w:val="single"/>
          </w:rPr>
          <w:delText xml:space="preserve"> i</w:delText>
        </w:r>
        <w:r w:rsidRPr="00CF2DCF" w:rsidDel="0069794E">
          <w:rPr>
            <w:b/>
            <w:sz w:val="24"/>
            <w:szCs w:val="24"/>
            <w:u w:val="single"/>
          </w:rPr>
          <w:delText>nstallation</w:delText>
        </w:r>
      </w:del>
    </w:p>
    <w:p w:rsidR="000023C9" w:rsidRPr="004F2441" w:rsidDel="0069794E" w:rsidRDefault="000023C9" w:rsidP="000023C9">
      <w:pPr>
        <w:ind w:left="993"/>
        <w:jc w:val="both"/>
        <w:rPr>
          <w:del w:id="572" w:author="Καρμίρης Αγγελος" w:date="2020-01-03T10:45:00Z"/>
          <w:sz w:val="24"/>
          <w:szCs w:val="24"/>
          <w:u w:val="single"/>
        </w:rPr>
      </w:pPr>
    </w:p>
    <w:p w:rsidR="007F035B" w:rsidDel="0069794E" w:rsidRDefault="007F035B" w:rsidP="00634036">
      <w:pPr>
        <w:numPr>
          <w:ilvl w:val="2"/>
          <w:numId w:val="7"/>
        </w:numPr>
        <w:tabs>
          <w:tab w:val="clear" w:pos="2973"/>
          <w:tab w:val="num" w:pos="2520"/>
        </w:tabs>
        <w:ind w:left="1938"/>
        <w:jc w:val="both"/>
        <w:rPr>
          <w:del w:id="573" w:author="Καρμίρης Αγγελος" w:date="2020-01-03T10:45:00Z"/>
          <w:sz w:val="24"/>
          <w:szCs w:val="24"/>
        </w:rPr>
      </w:pPr>
      <w:del w:id="574" w:author="Καρμίρης Αγγελος" w:date="2020-01-03T10:45:00Z">
        <w:r w:rsidRPr="004F2441" w:rsidDel="0069794E">
          <w:rPr>
            <w:sz w:val="24"/>
            <w:szCs w:val="24"/>
          </w:rPr>
          <w:delText>The diverter switch and the transition resistors shall be placed in their own herm</w:delText>
        </w:r>
        <w:r w:rsidR="0046196D" w:rsidDel="0069794E">
          <w:rPr>
            <w:sz w:val="24"/>
            <w:szCs w:val="24"/>
          </w:rPr>
          <w:delText xml:space="preserve">etically sealed </w:delText>
        </w:r>
        <w:r w:rsidR="00445713" w:rsidDel="0069794E">
          <w:rPr>
            <w:sz w:val="24"/>
            <w:szCs w:val="24"/>
          </w:rPr>
          <w:delText>oil compartment</w:delText>
        </w:r>
        <w:r w:rsidRPr="004F2441" w:rsidDel="0069794E">
          <w:rPr>
            <w:sz w:val="24"/>
            <w:szCs w:val="24"/>
          </w:rPr>
          <w:delText>.</w:delText>
        </w:r>
      </w:del>
    </w:p>
    <w:p w:rsidR="00445713" w:rsidRPr="004F2441" w:rsidDel="0069794E" w:rsidRDefault="00445713" w:rsidP="00634036">
      <w:pPr>
        <w:ind w:left="1938"/>
        <w:jc w:val="both"/>
        <w:rPr>
          <w:del w:id="575" w:author="Καρμίρης Αγγελος" w:date="2020-01-03T10:45:00Z"/>
          <w:sz w:val="24"/>
          <w:szCs w:val="24"/>
        </w:rPr>
      </w:pPr>
      <w:del w:id="576" w:author="Καρμίρης Αγγελος" w:date="2020-01-03T10:45:00Z">
        <w:r w:rsidDel="0069794E">
          <w:rPr>
            <w:sz w:val="24"/>
            <w:szCs w:val="24"/>
          </w:rPr>
          <w:delText xml:space="preserve">The </w:delText>
        </w:r>
        <w:r w:rsidR="00007CCE" w:rsidDel="0069794E">
          <w:rPr>
            <w:sz w:val="24"/>
            <w:szCs w:val="24"/>
          </w:rPr>
          <w:delText xml:space="preserve">diverter </w:delText>
        </w:r>
        <w:r w:rsidDel="0069794E">
          <w:rPr>
            <w:sz w:val="24"/>
            <w:szCs w:val="24"/>
          </w:rPr>
          <w:delText>switch</w:delText>
        </w:r>
        <w:r w:rsidR="00007CCE" w:rsidDel="0069794E">
          <w:rPr>
            <w:sz w:val="24"/>
            <w:szCs w:val="24"/>
          </w:rPr>
          <w:delText xml:space="preserve"> contacts</w:delText>
        </w:r>
        <w:r w:rsidDel="0069794E">
          <w:rPr>
            <w:sz w:val="24"/>
            <w:szCs w:val="24"/>
          </w:rPr>
          <w:delText xml:space="preserve">  must be of vacuum type.</w:delText>
        </w:r>
      </w:del>
    </w:p>
    <w:p w:rsidR="007F035B" w:rsidRPr="004F2441" w:rsidDel="0069794E" w:rsidRDefault="007F035B" w:rsidP="00634036">
      <w:pPr>
        <w:numPr>
          <w:ilvl w:val="2"/>
          <w:numId w:val="7"/>
        </w:numPr>
        <w:tabs>
          <w:tab w:val="clear" w:pos="2973"/>
          <w:tab w:val="num" w:pos="2520"/>
        </w:tabs>
        <w:ind w:left="1938"/>
        <w:jc w:val="both"/>
        <w:rPr>
          <w:del w:id="577" w:author="Καρμίρης Αγγελος" w:date="2020-01-03T10:45:00Z"/>
          <w:sz w:val="24"/>
          <w:szCs w:val="24"/>
        </w:rPr>
      </w:pPr>
      <w:del w:id="578" w:author="Καρμίρης Αγγελος" w:date="2020-01-03T10:45:00Z">
        <w:r w:rsidRPr="004F2441" w:rsidDel="0069794E">
          <w:rPr>
            <w:sz w:val="24"/>
            <w:szCs w:val="24"/>
          </w:rPr>
          <w:delText xml:space="preserve">The tap selector and the reversing change – over selector shall be placed in the autotransformer oil. </w:delText>
        </w:r>
      </w:del>
    </w:p>
    <w:p w:rsidR="007F035B" w:rsidDel="0069794E" w:rsidRDefault="00337E42" w:rsidP="00634036">
      <w:pPr>
        <w:numPr>
          <w:ilvl w:val="2"/>
          <w:numId w:val="7"/>
        </w:numPr>
        <w:tabs>
          <w:tab w:val="clear" w:pos="2973"/>
          <w:tab w:val="num" w:pos="2520"/>
        </w:tabs>
        <w:ind w:left="1938"/>
        <w:jc w:val="both"/>
        <w:rPr>
          <w:del w:id="579" w:author="Καρμίρης Αγγελος" w:date="2020-01-03T10:45:00Z"/>
          <w:sz w:val="24"/>
          <w:szCs w:val="24"/>
        </w:rPr>
      </w:pPr>
      <w:del w:id="580" w:author="Καρμίρης Αγγελος" w:date="2020-01-03T10:45:00Z">
        <w:r w:rsidDel="0069794E">
          <w:rPr>
            <w:sz w:val="24"/>
            <w:szCs w:val="24"/>
          </w:rPr>
          <w:delText>All OLTC components</w:delText>
        </w:r>
        <w:r w:rsidR="007F035B" w:rsidRPr="004F2441" w:rsidDel="0069794E">
          <w:rPr>
            <w:sz w:val="24"/>
            <w:szCs w:val="24"/>
          </w:rPr>
          <w:delText xml:space="preserve"> mentioned above shall be placed inside the tank of the autotransformer.</w:delText>
        </w:r>
      </w:del>
    </w:p>
    <w:p w:rsidR="00B76DBC" w:rsidDel="0069794E" w:rsidRDefault="00B76DBC" w:rsidP="00634036">
      <w:pPr>
        <w:ind w:left="1713"/>
        <w:jc w:val="both"/>
        <w:rPr>
          <w:del w:id="581" w:author="Καρμίρης Αγγελος" w:date="2020-01-03T10:45:00Z"/>
          <w:sz w:val="24"/>
          <w:szCs w:val="24"/>
        </w:rPr>
      </w:pPr>
    </w:p>
    <w:p w:rsidR="007F035B" w:rsidRPr="004F2441" w:rsidDel="0069794E" w:rsidRDefault="007F035B" w:rsidP="00634036">
      <w:pPr>
        <w:ind w:left="1713"/>
        <w:jc w:val="both"/>
        <w:rPr>
          <w:del w:id="582" w:author="Καρμίρης Αγγελος" w:date="2020-01-03T10:45:00Z"/>
          <w:sz w:val="24"/>
          <w:szCs w:val="24"/>
        </w:rPr>
      </w:pPr>
      <w:del w:id="583" w:author="Καρμίρης Αγγελος" w:date="2020-01-03T10:45:00Z">
        <w:r w:rsidRPr="004F2441" w:rsidDel="0069794E">
          <w:rPr>
            <w:sz w:val="24"/>
            <w:szCs w:val="24"/>
          </w:rPr>
          <w:delText xml:space="preserve">Access to the OLTC and </w:delText>
        </w:r>
        <w:r w:rsidR="00136AE5" w:rsidRPr="004F2441" w:rsidDel="0069794E">
          <w:rPr>
            <w:sz w:val="24"/>
            <w:szCs w:val="24"/>
          </w:rPr>
          <w:delText>its</w:delText>
        </w:r>
        <w:r w:rsidRPr="004F2441" w:rsidDel="0069794E">
          <w:rPr>
            <w:sz w:val="24"/>
            <w:szCs w:val="24"/>
          </w:rPr>
          <w:delText xml:space="preserve"> individual </w:delText>
        </w:r>
        <w:r w:rsidR="0046196D" w:rsidRPr="004F2441" w:rsidDel="0069794E">
          <w:rPr>
            <w:sz w:val="24"/>
            <w:szCs w:val="24"/>
          </w:rPr>
          <w:delText>components</w:delText>
        </w:r>
        <w:r w:rsidRPr="004F2441" w:rsidDel="0069794E">
          <w:rPr>
            <w:sz w:val="24"/>
            <w:szCs w:val="24"/>
          </w:rPr>
          <w:delText xml:space="preserve"> shall be possible without disturbing connections or other parts of the autotransformer. Suitable manholes shall be available on the autotransformer tank so th</w:delText>
        </w:r>
        <w:r w:rsidR="000D0C9A" w:rsidDel="0069794E">
          <w:rPr>
            <w:sz w:val="24"/>
            <w:szCs w:val="24"/>
          </w:rPr>
          <w:delText xml:space="preserve">at the OLTC or any of its </w:delText>
        </w:r>
        <w:r w:rsidR="0046196D" w:rsidDel="0069794E">
          <w:rPr>
            <w:sz w:val="24"/>
            <w:szCs w:val="24"/>
          </w:rPr>
          <w:delText>compo</w:delText>
        </w:r>
        <w:r w:rsidR="0046196D" w:rsidRPr="004F2441" w:rsidDel="0069794E">
          <w:rPr>
            <w:sz w:val="24"/>
            <w:szCs w:val="24"/>
          </w:rPr>
          <w:delText>nents</w:delText>
        </w:r>
        <w:r w:rsidRPr="004F2441" w:rsidDel="0069794E">
          <w:rPr>
            <w:sz w:val="24"/>
            <w:szCs w:val="24"/>
          </w:rPr>
          <w:delText xml:space="preserve"> can be removed, on site, in case of failure.</w:delText>
        </w:r>
      </w:del>
    </w:p>
    <w:p w:rsidR="007F035B" w:rsidRPr="004F2441" w:rsidDel="0069794E" w:rsidRDefault="007F035B" w:rsidP="00634036">
      <w:pPr>
        <w:ind w:left="1701"/>
        <w:jc w:val="both"/>
        <w:rPr>
          <w:del w:id="584" w:author="Καρμίρης Αγγελος" w:date="2020-01-03T10:45:00Z"/>
          <w:sz w:val="24"/>
          <w:szCs w:val="24"/>
        </w:rPr>
      </w:pPr>
      <w:del w:id="585" w:author="Καρμίρης Αγγελος" w:date="2020-01-03T10:45:00Z">
        <w:r w:rsidRPr="004F2441" w:rsidDel="0069794E">
          <w:rPr>
            <w:sz w:val="24"/>
            <w:szCs w:val="24"/>
          </w:rPr>
          <w:delText xml:space="preserve">It is of paramount importance that the removal of the OLTC or any of its </w:delText>
        </w:r>
        <w:r w:rsidR="0046196D" w:rsidRPr="004F2441" w:rsidDel="0069794E">
          <w:rPr>
            <w:sz w:val="24"/>
            <w:szCs w:val="24"/>
          </w:rPr>
          <w:delText>components</w:delText>
        </w:r>
        <w:r w:rsidRPr="004F2441" w:rsidDel="0069794E">
          <w:rPr>
            <w:sz w:val="24"/>
            <w:szCs w:val="24"/>
          </w:rPr>
          <w:delText xml:space="preserve"> does not cause any problems to any of the autotransformer parts.   </w:delText>
        </w:r>
      </w:del>
    </w:p>
    <w:p w:rsidR="00BF18FB" w:rsidRPr="004F2441" w:rsidDel="0069794E" w:rsidRDefault="00BF18FB" w:rsidP="00CE0921">
      <w:pPr>
        <w:jc w:val="both"/>
        <w:rPr>
          <w:del w:id="586" w:author="Καρμίρης Αγγελος" w:date="2020-01-03T10:45:00Z"/>
          <w:sz w:val="24"/>
          <w:szCs w:val="24"/>
        </w:rPr>
      </w:pPr>
    </w:p>
    <w:p w:rsidR="007F035B" w:rsidRPr="00CF2DCF" w:rsidDel="0069794E" w:rsidRDefault="00163BCB" w:rsidP="000124D3">
      <w:pPr>
        <w:numPr>
          <w:ilvl w:val="0"/>
          <w:numId w:val="7"/>
        </w:numPr>
        <w:tabs>
          <w:tab w:val="clear" w:pos="1578"/>
          <w:tab w:val="left" w:pos="1418"/>
        </w:tabs>
        <w:jc w:val="both"/>
        <w:rPr>
          <w:del w:id="587" w:author="Καρμίρης Αγγελος" w:date="2020-01-03T10:45:00Z"/>
          <w:b/>
          <w:sz w:val="24"/>
          <w:szCs w:val="24"/>
          <w:u w:val="single"/>
        </w:rPr>
      </w:pPr>
      <w:del w:id="588" w:author="Καρμίρης Αγγελος" w:date="2020-01-03T10:45:00Z">
        <w:r w:rsidRPr="00CF2DCF" w:rsidDel="0069794E">
          <w:rPr>
            <w:b/>
            <w:sz w:val="24"/>
            <w:szCs w:val="24"/>
            <w:u w:val="single"/>
          </w:rPr>
          <w:delText>Oil c</w:delText>
        </w:r>
        <w:r w:rsidR="007F035B" w:rsidRPr="00CF2DCF" w:rsidDel="0069794E">
          <w:rPr>
            <w:b/>
            <w:sz w:val="24"/>
            <w:szCs w:val="24"/>
            <w:u w:val="single"/>
          </w:rPr>
          <w:delText>onservator of the OLTC</w:delText>
        </w:r>
      </w:del>
    </w:p>
    <w:p w:rsidR="007F035B" w:rsidRPr="004F2441" w:rsidDel="0069794E" w:rsidRDefault="00B76DBC" w:rsidP="00D5605B">
      <w:pPr>
        <w:numPr>
          <w:ilvl w:val="1"/>
          <w:numId w:val="39"/>
        </w:numPr>
        <w:jc w:val="both"/>
        <w:rPr>
          <w:del w:id="589" w:author="Καρμίρης Αγγελος" w:date="2020-01-03T10:45:00Z"/>
          <w:sz w:val="24"/>
          <w:szCs w:val="24"/>
        </w:rPr>
      </w:pPr>
      <w:del w:id="590" w:author="Καρμίρης Αγγελος" w:date="2020-01-03T10:45:00Z">
        <w:r w:rsidDel="0069794E">
          <w:rPr>
            <w:sz w:val="24"/>
            <w:szCs w:val="24"/>
          </w:rPr>
          <w:delText>T</w:delText>
        </w:r>
        <w:r w:rsidR="007F035B" w:rsidRPr="004F2441" w:rsidDel="0069794E">
          <w:rPr>
            <w:sz w:val="24"/>
            <w:szCs w:val="24"/>
          </w:rPr>
          <w:delText>he diverter switch and the transition resistors, shall have their own conservator (oil expansion tank).</w:delText>
        </w:r>
      </w:del>
    </w:p>
    <w:p w:rsidR="007F035B" w:rsidRPr="00163BCB" w:rsidDel="0069794E" w:rsidRDefault="007F035B" w:rsidP="00D5605B">
      <w:pPr>
        <w:numPr>
          <w:ilvl w:val="1"/>
          <w:numId w:val="39"/>
        </w:numPr>
        <w:jc w:val="both"/>
        <w:rPr>
          <w:del w:id="591" w:author="Καρμίρης Αγγελος" w:date="2020-01-03T10:45:00Z"/>
          <w:sz w:val="24"/>
          <w:szCs w:val="24"/>
        </w:rPr>
      </w:pPr>
      <w:del w:id="592" w:author="Καρμίρης Αγγελος" w:date="2020-01-03T10:45:00Z">
        <w:r w:rsidRPr="004F2441" w:rsidDel="0069794E">
          <w:rPr>
            <w:sz w:val="24"/>
            <w:szCs w:val="24"/>
          </w:rPr>
          <w:delText xml:space="preserve">The </w:delText>
        </w:r>
        <w:r w:rsidR="00445713" w:rsidDel="0069794E">
          <w:rPr>
            <w:sz w:val="24"/>
            <w:szCs w:val="24"/>
          </w:rPr>
          <w:delText xml:space="preserve">OLTC </w:delText>
        </w:r>
        <w:r w:rsidRPr="004F2441" w:rsidDel="0069794E">
          <w:rPr>
            <w:sz w:val="24"/>
            <w:szCs w:val="24"/>
          </w:rPr>
          <w:delText xml:space="preserve">conservator shall be equipped with a </w:delText>
        </w:r>
        <w:r w:rsidR="002C3B32" w:rsidDel="0069794E">
          <w:rPr>
            <w:sz w:val="24"/>
            <w:szCs w:val="24"/>
          </w:rPr>
          <w:delText xml:space="preserve">magnetic </w:delText>
        </w:r>
        <w:r w:rsidRPr="004F2441" w:rsidDel="0069794E">
          <w:rPr>
            <w:sz w:val="24"/>
            <w:szCs w:val="24"/>
          </w:rPr>
          <w:delText>oil level indicator</w:delText>
        </w:r>
        <w:r w:rsidR="00CE4825" w:rsidDel="0069794E">
          <w:rPr>
            <w:sz w:val="24"/>
            <w:szCs w:val="24"/>
          </w:rPr>
          <w:delText xml:space="preserve">, with one contact for </w:delText>
        </w:r>
        <w:r w:rsidR="00CE4825" w:rsidRPr="004F2441" w:rsidDel="0069794E">
          <w:rPr>
            <w:bCs/>
            <w:sz w:val="24"/>
            <w:szCs w:val="24"/>
          </w:rPr>
          <w:delText>annunciating low oil level alarm</w:delText>
        </w:r>
        <w:r w:rsidRPr="004F2441" w:rsidDel="0069794E">
          <w:rPr>
            <w:sz w:val="24"/>
            <w:szCs w:val="24"/>
          </w:rPr>
          <w:delText>.</w:delText>
        </w:r>
        <w:r w:rsidR="00163BCB" w:rsidRPr="00163BCB" w:rsidDel="0069794E">
          <w:rPr>
            <w:bCs/>
            <w:sz w:val="24"/>
            <w:szCs w:val="24"/>
          </w:rPr>
          <w:delText xml:space="preserve"> </w:delText>
        </w:r>
        <w:r w:rsidR="00163BCB" w:rsidDel="0069794E">
          <w:rPr>
            <w:bCs/>
            <w:sz w:val="24"/>
            <w:szCs w:val="24"/>
          </w:rPr>
          <w:delText>The alarm limit will be set for the rated loading of the autotransformer and the ambient temperatures of par.V.</w:delText>
        </w:r>
      </w:del>
    </w:p>
    <w:p w:rsidR="00163BCB" w:rsidRPr="004F2441" w:rsidDel="0069794E" w:rsidRDefault="00D5605B" w:rsidP="00D5605B">
      <w:pPr>
        <w:numPr>
          <w:ilvl w:val="1"/>
          <w:numId w:val="39"/>
        </w:numPr>
        <w:jc w:val="both"/>
        <w:rPr>
          <w:del w:id="593" w:author="Καρμίρης Αγγελος" w:date="2020-01-03T10:45:00Z"/>
          <w:sz w:val="24"/>
          <w:szCs w:val="24"/>
        </w:rPr>
      </w:pPr>
      <w:del w:id="594" w:author="Καρμίρης Αγγελος" w:date="2020-01-03T10:45:00Z">
        <w:r w:rsidDel="0069794E">
          <w:rPr>
            <w:sz w:val="24"/>
            <w:szCs w:val="24"/>
          </w:rPr>
          <w:delText>The OLTC conservator</w:delText>
        </w:r>
        <w:r w:rsidRPr="00D5605B" w:rsidDel="0069794E">
          <w:rPr>
            <w:sz w:val="24"/>
            <w:szCs w:val="24"/>
          </w:rPr>
          <w:delText xml:space="preserve"> will be fitted with a breather, which shall contain an absorbent material (silicagel). </w:delText>
        </w:r>
      </w:del>
    </w:p>
    <w:p w:rsidR="004C40D2" w:rsidRPr="004C40D2" w:rsidDel="0069794E" w:rsidRDefault="004C40D2" w:rsidP="004C40D2">
      <w:pPr>
        <w:ind w:left="1418"/>
        <w:jc w:val="both"/>
        <w:rPr>
          <w:del w:id="595" w:author="Καρμίρης Αγγελος" w:date="2020-01-03T10:45:00Z"/>
          <w:sz w:val="24"/>
          <w:szCs w:val="24"/>
        </w:rPr>
      </w:pPr>
      <w:del w:id="596" w:author="Καρμίρης Αγγελος" w:date="2020-01-03T10:45:00Z">
        <w:r w:rsidRPr="00DE750D" w:rsidDel="0069794E">
          <w:rPr>
            <w:sz w:val="24"/>
            <w:szCs w:val="24"/>
          </w:rPr>
          <w:delText xml:space="preserve">The </w:delText>
        </w:r>
        <w:r w:rsidR="00D03FF2" w:rsidDel="0069794E">
          <w:rPr>
            <w:sz w:val="24"/>
            <w:szCs w:val="24"/>
          </w:rPr>
          <w:delText xml:space="preserve">oil level </w:delText>
        </w:r>
        <w:r w:rsidDel="0069794E">
          <w:rPr>
            <w:sz w:val="24"/>
            <w:szCs w:val="24"/>
          </w:rPr>
          <w:delText>indicator and the breather</w:delText>
        </w:r>
        <w:r w:rsidRPr="00DE750D" w:rsidDel="0069794E">
          <w:rPr>
            <w:sz w:val="24"/>
            <w:szCs w:val="24"/>
          </w:rPr>
          <w:delText xml:space="preserve"> shall be designed and tested following EN 50216-1 and EN 50216-5 standards. The test certificates shall be presented to IPTO inspector.</w:delText>
        </w:r>
      </w:del>
    </w:p>
    <w:p w:rsidR="007F035B" w:rsidRPr="00F614AD" w:rsidDel="0069794E" w:rsidRDefault="00445713" w:rsidP="00CF2DCF">
      <w:pPr>
        <w:ind w:left="2268" w:hanging="850"/>
        <w:jc w:val="both"/>
        <w:rPr>
          <w:del w:id="597" w:author="Καρμίρης Αγγελος" w:date="2020-01-03T10:45:00Z"/>
          <w:sz w:val="24"/>
          <w:szCs w:val="24"/>
        </w:rPr>
      </w:pPr>
      <w:del w:id="598" w:author="Καρμίρης Αγγελος" w:date="2020-01-03T10:45:00Z">
        <w:r w:rsidDel="0069794E">
          <w:rPr>
            <w:sz w:val="24"/>
            <w:szCs w:val="24"/>
            <w:u w:val="single"/>
          </w:rPr>
          <w:delText>NOTE:</w:delText>
        </w:r>
        <w:r w:rsidDel="0069794E">
          <w:rPr>
            <w:sz w:val="24"/>
            <w:szCs w:val="24"/>
          </w:rPr>
          <w:delText xml:space="preserve"> </w:delText>
        </w:r>
        <w:r w:rsidR="00982EF9" w:rsidDel="0069794E">
          <w:rPr>
            <w:sz w:val="24"/>
            <w:szCs w:val="24"/>
          </w:rPr>
          <w:delText>T</w:delText>
        </w:r>
        <w:r w:rsidR="00201EC4" w:rsidDel="0069794E">
          <w:rPr>
            <w:sz w:val="24"/>
            <w:szCs w:val="24"/>
          </w:rPr>
          <w:delText>he</w:delText>
        </w:r>
        <w:r w:rsidR="00337E42" w:rsidDel="0069794E">
          <w:rPr>
            <w:sz w:val="24"/>
            <w:szCs w:val="24"/>
          </w:rPr>
          <w:delText xml:space="preserve"> OLTC conservator </w:delText>
        </w:r>
        <w:r w:rsidR="00982EF9" w:rsidDel="0069794E">
          <w:rPr>
            <w:sz w:val="24"/>
            <w:szCs w:val="24"/>
          </w:rPr>
          <w:delText>can</w:delText>
        </w:r>
        <w:r w:rsidR="00337E42" w:rsidDel="0069794E">
          <w:rPr>
            <w:sz w:val="24"/>
            <w:szCs w:val="24"/>
          </w:rPr>
          <w:delText xml:space="preserve"> be a separate compartment of the main AT/F conservator</w:delText>
        </w:r>
        <w:r w:rsidDel="0069794E">
          <w:rPr>
            <w:sz w:val="24"/>
            <w:szCs w:val="24"/>
          </w:rPr>
          <w:delText>.</w:delText>
        </w:r>
      </w:del>
    </w:p>
    <w:p w:rsidR="00445713" w:rsidRPr="004F2441" w:rsidDel="0069794E" w:rsidRDefault="00445713" w:rsidP="007F035B">
      <w:pPr>
        <w:ind w:left="2613"/>
        <w:jc w:val="both"/>
        <w:rPr>
          <w:del w:id="599" w:author="Καρμίρης Αγγελος" w:date="2020-01-03T10:45:00Z"/>
          <w:sz w:val="24"/>
          <w:szCs w:val="24"/>
        </w:rPr>
      </w:pPr>
    </w:p>
    <w:p w:rsidR="007F035B" w:rsidRPr="00CF2DCF" w:rsidDel="0069794E" w:rsidRDefault="007F035B" w:rsidP="000124D3">
      <w:pPr>
        <w:numPr>
          <w:ilvl w:val="0"/>
          <w:numId w:val="7"/>
        </w:numPr>
        <w:tabs>
          <w:tab w:val="clear" w:pos="1578"/>
          <w:tab w:val="num" w:pos="1418"/>
        </w:tabs>
        <w:ind w:left="1418" w:hanging="425"/>
        <w:jc w:val="both"/>
        <w:rPr>
          <w:del w:id="600" w:author="Καρμίρης Αγγελος" w:date="2020-01-03T10:45:00Z"/>
          <w:b/>
          <w:sz w:val="24"/>
          <w:szCs w:val="24"/>
          <w:u w:val="single"/>
        </w:rPr>
      </w:pPr>
      <w:del w:id="601" w:author="Καρμίρης Αγγελος" w:date="2020-01-03T10:45:00Z">
        <w:r w:rsidRPr="00CF2DCF" w:rsidDel="0069794E">
          <w:rPr>
            <w:b/>
            <w:sz w:val="24"/>
            <w:szCs w:val="24"/>
            <w:u w:val="single"/>
          </w:rPr>
          <w:delText>Type of oil of the OLTC</w:delText>
        </w:r>
      </w:del>
    </w:p>
    <w:p w:rsidR="007F035B" w:rsidRPr="004F2441" w:rsidDel="0069794E" w:rsidRDefault="007F035B" w:rsidP="007F035B">
      <w:pPr>
        <w:ind w:left="1418"/>
        <w:jc w:val="both"/>
        <w:rPr>
          <w:del w:id="602" w:author="Καρμίρης Αγγελος" w:date="2020-01-03T10:45:00Z"/>
          <w:sz w:val="24"/>
          <w:szCs w:val="24"/>
        </w:rPr>
      </w:pPr>
      <w:del w:id="603" w:author="Καρμίρης Αγγελος" w:date="2020-01-03T10:45:00Z">
        <w:r w:rsidRPr="004F2441" w:rsidDel="0069794E">
          <w:rPr>
            <w:sz w:val="24"/>
            <w:szCs w:val="24"/>
          </w:rPr>
          <w:delText xml:space="preserve">The oil used in the diverter switch and transition resistors compartment shall be </w:delText>
        </w:r>
        <w:r w:rsidR="008E7356" w:rsidDel="0069794E">
          <w:rPr>
            <w:sz w:val="24"/>
            <w:szCs w:val="24"/>
          </w:rPr>
          <w:delText>exactly the same as the one used in the transformer tank</w:delText>
        </w:r>
        <w:r w:rsidRPr="004F2441" w:rsidDel="0069794E">
          <w:rPr>
            <w:sz w:val="24"/>
            <w:szCs w:val="24"/>
          </w:rPr>
          <w:delText>.</w:delText>
        </w:r>
      </w:del>
    </w:p>
    <w:p w:rsidR="007F035B" w:rsidRPr="004F2441" w:rsidDel="0069794E" w:rsidRDefault="007F035B" w:rsidP="007F035B">
      <w:pPr>
        <w:ind w:left="1418"/>
        <w:jc w:val="both"/>
        <w:rPr>
          <w:del w:id="604" w:author="Καρμίρης Αγγελος" w:date="2020-01-03T10:45:00Z"/>
          <w:sz w:val="24"/>
          <w:szCs w:val="24"/>
        </w:rPr>
      </w:pPr>
    </w:p>
    <w:p w:rsidR="007F035B" w:rsidRPr="00CF2DCF" w:rsidDel="0069794E" w:rsidRDefault="007F035B" w:rsidP="000124D3">
      <w:pPr>
        <w:numPr>
          <w:ilvl w:val="0"/>
          <w:numId w:val="7"/>
        </w:numPr>
        <w:tabs>
          <w:tab w:val="clear" w:pos="1578"/>
          <w:tab w:val="num" w:pos="1418"/>
        </w:tabs>
        <w:jc w:val="both"/>
        <w:rPr>
          <w:del w:id="605" w:author="Καρμίρης Αγγελος" w:date="2020-01-03T10:45:00Z"/>
          <w:b/>
          <w:sz w:val="24"/>
          <w:szCs w:val="24"/>
          <w:u w:val="single"/>
        </w:rPr>
      </w:pPr>
      <w:del w:id="606" w:author="Καρμίρης Αγγελος" w:date="2020-01-03T10:45:00Z">
        <w:r w:rsidRPr="00CF2DCF" w:rsidDel="0069794E">
          <w:rPr>
            <w:b/>
            <w:sz w:val="24"/>
            <w:szCs w:val="24"/>
          </w:rPr>
          <w:delText xml:space="preserve"> </w:delText>
        </w:r>
        <w:r w:rsidRPr="00CF2DCF" w:rsidDel="0069794E">
          <w:rPr>
            <w:b/>
            <w:sz w:val="24"/>
            <w:szCs w:val="24"/>
            <w:u w:val="single"/>
          </w:rPr>
          <w:delText xml:space="preserve">Accessories of the diverter switch and transition resistors oil compartment </w:delText>
        </w:r>
      </w:del>
    </w:p>
    <w:p w:rsidR="007F035B" w:rsidRPr="004F2441" w:rsidDel="0069794E" w:rsidRDefault="007F035B" w:rsidP="00846F53">
      <w:pPr>
        <w:ind w:left="720" w:firstLine="720"/>
        <w:jc w:val="both"/>
        <w:rPr>
          <w:del w:id="607" w:author="Καρμίρης Αγγελος" w:date="2020-01-03T10:45:00Z"/>
          <w:sz w:val="24"/>
          <w:szCs w:val="24"/>
        </w:rPr>
      </w:pPr>
      <w:del w:id="608" w:author="Καρμίρης Αγγελος" w:date="2020-01-03T10:45:00Z">
        <w:r w:rsidRPr="004F2441" w:rsidDel="0069794E">
          <w:rPr>
            <w:sz w:val="24"/>
            <w:szCs w:val="24"/>
          </w:rPr>
          <w:delText>The compartment shall be equipped with a drain and filling tap.</w:delText>
        </w:r>
      </w:del>
    </w:p>
    <w:p w:rsidR="00846F53" w:rsidRPr="004F2441" w:rsidDel="0069794E" w:rsidRDefault="00846F53" w:rsidP="007F035B">
      <w:pPr>
        <w:ind w:left="2613"/>
        <w:jc w:val="both"/>
        <w:rPr>
          <w:del w:id="609" w:author="Καρμίρης Αγγελος" w:date="2020-01-03T10:45:00Z"/>
          <w:sz w:val="24"/>
          <w:szCs w:val="24"/>
        </w:rPr>
      </w:pPr>
    </w:p>
    <w:p w:rsidR="007F035B" w:rsidRPr="00CF2DCF" w:rsidDel="0069794E" w:rsidRDefault="007F035B" w:rsidP="007F035B">
      <w:pPr>
        <w:tabs>
          <w:tab w:val="left" w:pos="1418"/>
        </w:tabs>
        <w:ind w:left="993"/>
        <w:jc w:val="both"/>
        <w:rPr>
          <w:del w:id="610" w:author="Καρμίρης Αγγελος" w:date="2020-01-03T10:45:00Z"/>
          <w:b/>
          <w:sz w:val="24"/>
          <w:szCs w:val="24"/>
        </w:rPr>
      </w:pPr>
      <w:del w:id="611" w:author="Καρμίρης Αγγελος" w:date="2020-01-03T10:45:00Z">
        <w:r w:rsidRPr="00CF2DCF" w:rsidDel="0069794E">
          <w:rPr>
            <w:b/>
            <w:sz w:val="24"/>
            <w:szCs w:val="24"/>
          </w:rPr>
          <w:delText xml:space="preserve">10.  </w:delText>
        </w:r>
        <w:r w:rsidRPr="00CF2DCF" w:rsidDel="0069794E">
          <w:rPr>
            <w:b/>
            <w:sz w:val="24"/>
            <w:szCs w:val="24"/>
            <w:u w:val="single"/>
          </w:rPr>
          <w:delText xml:space="preserve">Rating </w:delText>
        </w:r>
        <w:r w:rsidR="00B516CF" w:rsidRPr="00CF2DCF" w:rsidDel="0069794E">
          <w:rPr>
            <w:b/>
            <w:sz w:val="24"/>
            <w:szCs w:val="24"/>
            <w:u w:val="single"/>
          </w:rPr>
          <w:delText xml:space="preserve">and other </w:delText>
        </w:r>
        <w:r w:rsidRPr="00CF2DCF" w:rsidDel="0069794E">
          <w:rPr>
            <w:b/>
            <w:sz w:val="24"/>
            <w:szCs w:val="24"/>
            <w:u w:val="single"/>
          </w:rPr>
          <w:delText>characteristics of the OLTC</w:delText>
        </w:r>
      </w:del>
    </w:p>
    <w:p w:rsidR="004D4AE7" w:rsidRPr="00CF2DCF" w:rsidDel="0069794E" w:rsidRDefault="004D4AE7" w:rsidP="007F035B">
      <w:pPr>
        <w:ind w:left="1418"/>
        <w:jc w:val="both"/>
        <w:rPr>
          <w:del w:id="612" w:author="Καρμίρης Αγγελος" w:date="2020-01-03T10:45:00Z"/>
          <w:sz w:val="24"/>
          <w:szCs w:val="24"/>
        </w:rPr>
      </w:pPr>
    </w:p>
    <w:p w:rsidR="007F035B" w:rsidRPr="004F2441" w:rsidDel="0069794E" w:rsidRDefault="007F035B" w:rsidP="00CF2DCF">
      <w:pPr>
        <w:ind w:left="1418"/>
        <w:rPr>
          <w:del w:id="613" w:author="Καρμίρης Αγγελος" w:date="2020-01-03T10:45:00Z"/>
          <w:sz w:val="24"/>
          <w:szCs w:val="24"/>
        </w:rPr>
      </w:pPr>
      <w:del w:id="614" w:author="Καρμίρης Αγγελος" w:date="2020-01-03T10:45:00Z">
        <w:r w:rsidRPr="004F2441" w:rsidDel="0069794E">
          <w:rPr>
            <w:sz w:val="24"/>
            <w:szCs w:val="24"/>
          </w:rPr>
          <w:delText xml:space="preserve">a. Single or three phase                            </w:delText>
        </w:r>
        <w:r w:rsidR="008A6534" w:rsidDel="0069794E">
          <w:rPr>
            <w:sz w:val="24"/>
            <w:szCs w:val="24"/>
          </w:rPr>
          <w:delText xml:space="preserve"> </w:delText>
        </w:r>
        <w:r w:rsidRPr="004F2441" w:rsidDel="0069794E">
          <w:rPr>
            <w:sz w:val="24"/>
            <w:szCs w:val="24"/>
          </w:rPr>
          <w:delText>: Three phase</w:delText>
        </w:r>
      </w:del>
    </w:p>
    <w:p w:rsidR="007F035B" w:rsidRPr="004F2441" w:rsidDel="0069794E" w:rsidRDefault="007F035B" w:rsidP="00CF2DCF">
      <w:pPr>
        <w:ind w:left="1418"/>
        <w:rPr>
          <w:del w:id="615" w:author="Καρμίρης Αγγελος" w:date="2020-01-03T10:45:00Z"/>
          <w:sz w:val="24"/>
          <w:szCs w:val="24"/>
        </w:rPr>
      </w:pPr>
      <w:del w:id="616" w:author="Καρμίρης Αγγελος" w:date="2020-01-03T10:45:00Z">
        <w:r w:rsidRPr="004F2441" w:rsidDel="0069794E">
          <w:rPr>
            <w:sz w:val="24"/>
            <w:szCs w:val="24"/>
          </w:rPr>
          <w:delText>b. Tapping arrangement                            : Reversing</w:delText>
        </w:r>
      </w:del>
    </w:p>
    <w:p w:rsidR="007F035B" w:rsidRPr="004F2441" w:rsidDel="0069794E" w:rsidRDefault="007F035B" w:rsidP="00CF2DCF">
      <w:pPr>
        <w:ind w:left="1418"/>
        <w:rPr>
          <w:del w:id="617" w:author="Καρμίρης Αγγελος" w:date="2020-01-03T10:45:00Z"/>
          <w:sz w:val="24"/>
          <w:szCs w:val="24"/>
        </w:rPr>
      </w:pPr>
      <w:del w:id="618" w:author="Καρμίρης Αγγελος" w:date="2020-01-03T10:45:00Z">
        <w:r w:rsidRPr="004F2441" w:rsidDel="0069794E">
          <w:rPr>
            <w:sz w:val="24"/>
            <w:szCs w:val="24"/>
          </w:rPr>
          <w:delText>c. Position of tap</w:delText>
        </w:r>
        <w:r w:rsidR="008A6534" w:rsidDel="0069794E">
          <w:rPr>
            <w:sz w:val="24"/>
            <w:szCs w:val="24"/>
          </w:rPr>
          <w:delText xml:space="preserve">ping in winding              </w:delText>
        </w:r>
        <w:r w:rsidRPr="004F2441" w:rsidDel="0069794E">
          <w:rPr>
            <w:sz w:val="24"/>
            <w:szCs w:val="24"/>
          </w:rPr>
          <w:delText xml:space="preserve">: Neutral – end </w:delText>
        </w:r>
      </w:del>
    </w:p>
    <w:p w:rsidR="007F035B" w:rsidRPr="004F2441" w:rsidDel="0069794E" w:rsidRDefault="000B013A" w:rsidP="00CF2DCF">
      <w:pPr>
        <w:ind w:left="1418"/>
        <w:rPr>
          <w:del w:id="619" w:author="Καρμίρης Αγγελος" w:date="2020-01-03T10:45:00Z"/>
          <w:sz w:val="24"/>
          <w:szCs w:val="24"/>
        </w:rPr>
      </w:pPr>
      <w:del w:id="620" w:author="Καρμίρης Αγγελος" w:date="2020-01-03T10:45:00Z">
        <w:r w:rsidDel="0069794E">
          <w:rPr>
            <w:sz w:val="24"/>
            <w:szCs w:val="24"/>
          </w:rPr>
          <w:delText>d</w:delText>
        </w:r>
        <w:r w:rsidR="007F035B" w:rsidRPr="004F2441" w:rsidDel="0069794E">
          <w:rPr>
            <w:sz w:val="24"/>
            <w:szCs w:val="24"/>
          </w:rPr>
          <w:delText xml:space="preserve">. Maximum rated through current           : </w:delText>
        </w:r>
        <w:r w:rsidR="00497995" w:rsidDel="0069794E">
          <w:rPr>
            <w:sz w:val="24"/>
            <w:szCs w:val="24"/>
          </w:rPr>
          <w:delText xml:space="preserve">≥ </w:delText>
        </w:r>
        <w:r w:rsidR="00FA01EE" w:rsidDel="0069794E">
          <w:rPr>
            <w:sz w:val="24"/>
            <w:szCs w:val="24"/>
          </w:rPr>
          <w:delText>800</w:delText>
        </w:r>
        <w:r w:rsidR="007F035B" w:rsidRPr="004F2441" w:rsidDel="0069794E">
          <w:rPr>
            <w:sz w:val="24"/>
            <w:szCs w:val="24"/>
          </w:rPr>
          <w:delText xml:space="preserve"> A</w:delText>
        </w:r>
      </w:del>
    </w:p>
    <w:p w:rsidR="007F035B" w:rsidRPr="004F2441" w:rsidDel="0069794E" w:rsidRDefault="000B013A" w:rsidP="00CF2DCF">
      <w:pPr>
        <w:ind w:left="1418"/>
        <w:rPr>
          <w:del w:id="621" w:author="Καρμίρης Αγγελος" w:date="2020-01-03T10:45:00Z"/>
          <w:sz w:val="24"/>
          <w:szCs w:val="24"/>
        </w:rPr>
      </w:pPr>
      <w:del w:id="622" w:author="Καρμίρης Αγγελος" w:date="2020-01-03T10:45:00Z">
        <w:r w:rsidDel="0069794E">
          <w:rPr>
            <w:sz w:val="24"/>
            <w:szCs w:val="24"/>
          </w:rPr>
          <w:delText>e</w:delText>
        </w:r>
        <w:r w:rsidR="007F035B" w:rsidRPr="004F2441" w:rsidDel="0069794E">
          <w:rPr>
            <w:sz w:val="24"/>
            <w:szCs w:val="24"/>
          </w:rPr>
          <w:delText xml:space="preserve">. Rated frequency                                    : 50Hz </w:delText>
        </w:r>
      </w:del>
    </w:p>
    <w:p w:rsidR="007F035B" w:rsidRPr="004F2441" w:rsidDel="0069794E" w:rsidRDefault="000B013A" w:rsidP="00CF2DCF">
      <w:pPr>
        <w:ind w:left="1418"/>
        <w:rPr>
          <w:del w:id="623" w:author="Καρμίρης Αγγελος" w:date="2020-01-03T10:45:00Z"/>
          <w:sz w:val="24"/>
          <w:szCs w:val="24"/>
        </w:rPr>
      </w:pPr>
      <w:del w:id="624" w:author="Καρμίρης Αγγελος" w:date="2020-01-03T10:45:00Z">
        <w:r w:rsidDel="0069794E">
          <w:rPr>
            <w:sz w:val="24"/>
            <w:szCs w:val="24"/>
          </w:rPr>
          <w:delText>f</w:delText>
        </w:r>
        <w:r w:rsidR="007F035B" w:rsidRPr="004F2441" w:rsidDel="0069794E">
          <w:rPr>
            <w:sz w:val="24"/>
            <w:szCs w:val="24"/>
          </w:rPr>
          <w:delText>. Rated voltage</w:delText>
        </w:r>
        <w:r w:rsidR="00987CD8" w:rsidRPr="00CF2DCF" w:rsidDel="0069794E">
          <w:rPr>
            <w:sz w:val="24"/>
            <w:szCs w:val="24"/>
          </w:rPr>
          <w:delText xml:space="preserve"> </w:delText>
        </w:r>
        <w:r w:rsidR="007F035B" w:rsidRPr="004F2441" w:rsidDel="0069794E">
          <w:rPr>
            <w:sz w:val="24"/>
            <w:szCs w:val="24"/>
          </w:rPr>
          <w:delText xml:space="preserve">                                        : 123KV r.m.s</w:delText>
        </w:r>
      </w:del>
    </w:p>
    <w:p w:rsidR="007F035B" w:rsidRPr="004F2441" w:rsidDel="0069794E" w:rsidRDefault="000B013A" w:rsidP="00CF2DCF">
      <w:pPr>
        <w:ind w:left="1418"/>
        <w:rPr>
          <w:del w:id="625" w:author="Καρμίρης Αγγελος" w:date="2020-01-03T10:45:00Z"/>
          <w:sz w:val="24"/>
          <w:szCs w:val="24"/>
        </w:rPr>
      </w:pPr>
      <w:del w:id="626" w:author="Καρμίρης Αγγελος" w:date="2020-01-03T10:45:00Z">
        <w:r w:rsidDel="0069794E">
          <w:rPr>
            <w:sz w:val="24"/>
            <w:szCs w:val="24"/>
          </w:rPr>
          <w:delText>g</w:delText>
        </w:r>
        <w:r w:rsidR="007F035B" w:rsidRPr="004F2441" w:rsidDel="0069794E">
          <w:rPr>
            <w:sz w:val="24"/>
            <w:szCs w:val="24"/>
          </w:rPr>
          <w:delText xml:space="preserve">. Rated power – frequency </w:delText>
        </w:r>
      </w:del>
    </w:p>
    <w:p w:rsidR="007F035B" w:rsidRPr="004B4A80" w:rsidDel="0069794E" w:rsidRDefault="007F035B" w:rsidP="00CF2DCF">
      <w:pPr>
        <w:ind w:left="1418"/>
        <w:rPr>
          <w:del w:id="627" w:author="Καρμίρης Αγγελος" w:date="2020-01-03T10:45:00Z"/>
          <w:sz w:val="24"/>
          <w:szCs w:val="24"/>
        </w:rPr>
      </w:pPr>
      <w:del w:id="628" w:author="Καρμίρης Αγγελος" w:date="2020-01-03T10:45:00Z">
        <w:r w:rsidRPr="006D405D" w:rsidDel="0069794E">
          <w:rPr>
            <w:sz w:val="24"/>
            <w:szCs w:val="24"/>
          </w:rPr>
          <w:delText xml:space="preserve">    </w:delText>
        </w:r>
        <w:r w:rsidRPr="004B4A80" w:rsidDel="0069794E">
          <w:rPr>
            <w:sz w:val="24"/>
            <w:szCs w:val="24"/>
          </w:rPr>
          <w:delText>withstand voltage (50Hz</w:delText>
        </w:r>
        <w:r w:rsidR="00136AE5" w:rsidRPr="004B4A80" w:rsidDel="0069794E">
          <w:rPr>
            <w:sz w:val="24"/>
            <w:szCs w:val="24"/>
          </w:rPr>
          <w:delText>,</w:delText>
        </w:r>
        <w:r w:rsidR="008A6534" w:rsidRPr="004B4A80" w:rsidDel="0069794E">
          <w:rPr>
            <w:sz w:val="24"/>
            <w:szCs w:val="24"/>
          </w:rPr>
          <w:delText xml:space="preserve"> 1 min)</w:delText>
        </w:r>
        <w:r w:rsidR="00987CD8" w:rsidRPr="004B4A80" w:rsidDel="0069794E">
          <w:rPr>
            <w:sz w:val="24"/>
            <w:szCs w:val="24"/>
          </w:rPr>
          <w:delText xml:space="preserve"> </w:delText>
        </w:r>
        <w:r w:rsidR="008A6534" w:rsidRPr="004B4A80" w:rsidDel="0069794E">
          <w:rPr>
            <w:sz w:val="24"/>
            <w:szCs w:val="24"/>
          </w:rPr>
          <w:delText xml:space="preserve">          </w:delText>
        </w:r>
        <w:r w:rsidRPr="004B4A80" w:rsidDel="0069794E">
          <w:rPr>
            <w:sz w:val="24"/>
            <w:szCs w:val="24"/>
          </w:rPr>
          <w:delText>: 230 KV r.m.s</w:delText>
        </w:r>
      </w:del>
    </w:p>
    <w:p w:rsidR="007F035B" w:rsidRPr="004F2441" w:rsidDel="0069794E" w:rsidRDefault="000B013A" w:rsidP="00CF2DCF">
      <w:pPr>
        <w:ind w:left="1418"/>
        <w:rPr>
          <w:del w:id="629" w:author="Καρμίρης Αγγελος" w:date="2020-01-03T10:45:00Z"/>
          <w:sz w:val="24"/>
          <w:szCs w:val="24"/>
        </w:rPr>
      </w:pPr>
      <w:del w:id="630" w:author="Καρμίρης Αγγελος" w:date="2020-01-03T10:45:00Z">
        <w:r w:rsidDel="0069794E">
          <w:rPr>
            <w:sz w:val="24"/>
            <w:szCs w:val="24"/>
          </w:rPr>
          <w:delText>h</w:delText>
        </w:r>
        <w:r w:rsidR="007F035B" w:rsidRPr="004F2441" w:rsidDel="0069794E">
          <w:rPr>
            <w:sz w:val="24"/>
            <w:szCs w:val="24"/>
          </w:rPr>
          <w:delText xml:space="preserve">. Rated lightning impulse </w:delText>
        </w:r>
      </w:del>
    </w:p>
    <w:p w:rsidR="007F035B" w:rsidRPr="004F2441" w:rsidDel="0069794E" w:rsidRDefault="007F035B" w:rsidP="00CF2DCF">
      <w:pPr>
        <w:ind w:left="1418"/>
        <w:rPr>
          <w:del w:id="631" w:author="Καρμίρης Αγγελος" w:date="2020-01-03T10:45:00Z"/>
          <w:sz w:val="24"/>
          <w:szCs w:val="24"/>
        </w:rPr>
      </w:pPr>
      <w:del w:id="632" w:author="Καρμίρης Αγγελος" w:date="2020-01-03T10:45:00Z">
        <w:r w:rsidRPr="004F2441" w:rsidDel="0069794E">
          <w:rPr>
            <w:sz w:val="24"/>
            <w:szCs w:val="24"/>
          </w:rPr>
          <w:delText xml:space="preserve">   withstand voltage (1.2/50</w:delText>
        </w:r>
        <w:r w:rsidRPr="004F2441" w:rsidDel="0069794E">
          <w:rPr>
            <w:sz w:val="24"/>
            <w:szCs w:val="24"/>
            <w:lang w:val="el-GR"/>
          </w:rPr>
          <w:delText>μ</w:delText>
        </w:r>
        <w:r w:rsidRPr="004F2441" w:rsidDel="0069794E">
          <w:rPr>
            <w:sz w:val="24"/>
            <w:szCs w:val="24"/>
          </w:rPr>
          <w:delText>s)                  : 550</w:delText>
        </w:r>
        <w:r w:rsidR="005969D2" w:rsidDel="0069794E">
          <w:rPr>
            <w:sz w:val="24"/>
            <w:szCs w:val="24"/>
          </w:rPr>
          <w:delText xml:space="preserve"> </w:delText>
        </w:r>
        <w:r w:rsidRPr="004F2441" w:rsidDel="0069794E">
          <w:rPr>
            <w:sz w:val="24"/>
            <w:szCs w:val="24"/>
          </w:rPr>
          <w:delText xml:space="preserve">KV peak </w:delText>
        </w:r>
      </w:del>
    </w:p>
    <w:p w:rsidR="005B5346" w:rsidRPr="004F2441" w:rsidDel="0069794E" w:rsidRDefault="005B5346" w:rsidP="00CF2DCF">
      <w:pPr>
        <w:ind w:left="1418"/>
        <w:rPr>
          <w:del w:id="633" w:author="Καρμίρης Αγγελος" w:date="2020-01-03T10:45:00Z"/>
          <w:sz w:val="24"/>
          <w:szCs w:val="24"/>
        </w:rPr>
      </w:pPr>
      <w:del w:id="634" w:author="Καρμίρης Αγγελος" w:date="2020-01-03T10:45:00Z">
        <w:r w:rsidDel="0069794E">
          <w:rPr>
            <w:sz w:val="24"/>
            <w:szCs w:val="24"/>
          </w:rPr>
          <w:delText>i</w:delText>
        </w:r>
        <w:r w:rsidRPr="004F2441" w:rsidDel="0069794E">
          <w:rPr>
            <w:sz w:val="24"/>
            <w:szCs w:val="24"/>
          </w:rPr>
          <w:delText xml:space="preserve">. Rated </w:delText>
        </w:r>
        <w:r w:rsidDel="0069794E">
          <w:rPr>
            <w:sz w:val="24"/>
            <w:szCs w:val="24"/>
          </w:rPr>
          <w:delText>chopped lightning</w:delText>
        </w:r>
        <w:r w:rsidRPr="004F2441" w:rsidDel="0069794E">
          <w:rPr>
            <w:sz w:val="24"/>
            <w:szCs w:val="24"/>
          </w:rPr>
          <w:delText xml:space="preserve"> impulse </w:delText>
        </w:r>
      </w:del>
    </w:p>
    <w:p w:rsidR="005B5346" w:rsidRPr="004F2441" w:rsidDel="0069794E" w:rsidRDefault="005B5346" w:rsidP="00CF2DCF">
      <w:pPr>
        <w:ind w:left="1418"/>
        <w:rPr>
          <w:del w:id="635" w:author="Καρμίρης Αγγελος" w:date="2020-01-03T10:45:00Z"/>
          <w:sz w:val="24"/>
          <w:szCs w:val="24"/>
        </w:rPr>
      </w:pPr>
      <w:del w:id="636" w:author="Καρμίρης Αγγελος" w:date="2020-01-03T10:45:00Z">
        <w:r w:rsidRPr="004F2441" w:rsidDel="0069794E">
          <w:rPr>
            <w:sz w:val="24"/>
            <w:szCs w:val="24"/>
          </w:rPr>
          <w:delText xml:space="preserve">   withstand voltage (</w:delText>
        </w:r>
        <w:r w:rsidDel="0069794E">
          <w:rPr>
            <w:sz w:val="24"/>
            <w:szCs w:val="24"/>
          </w:rPr>
          <w:delText>1.2</w:delText>
        </w:r>
        <w:r w:rsidRPr="004F2441" w:rsidDel="0069794E">
          <w:rPr>
            <w:sz w:val="24"/>
            <w:szCs w:val="24"/>
          </w:rPr>
          <w:delText>/</w:delText>
        </w:r>
        <w:r w:rsidR="0067578E" w:rsidDel="0069794E">
          <w:rPr>
            <w:sz w:val="24"/>
            <w:szCs w:val="24"/>
          </w:rPr>
          <w:delText>3</w:delText>
        </w:r>
        <w:r w:rsidDel="0069794E">
          <w:rPr>
            <w:sz w:val="24"/>
            <w:szCs w:val="24"/>
          </w:rPr>
          <w:delText>-6</w:delText>
        </w:r>
        <w:r w:rsidRPr="004F2441" w:rsidDel="0069794E">
          <w:rPr>
            <w:sz w:val="24"/>
            <w:szCs w:val="24"/>
            <w:lang w:val="el-GR"/>
          </w:rPr>
          <w:delText>μ</w:delText>
        </w:r>
        <w:r w:rsidRPr="004F2441" w:rsidDel="0069794E">
          <w:rPr>
            <w:sz w:val="24"/>
            <w:szCs w:val="24"/>
          </w:rPr>
          <w:delText>s)</w:delText>
        </w:r>
        <w:r w:rsidR="00987CD8" w:rsidRPr="00CF2DCF" w:rsidDel="0069794E">
          <w:rPr>
            <w:sz w:val="24"/>
            <w:szCs w:val="24"/>
          </w:rPr>
          <w:delText xml:space="preserve"> </w:delText>
        </w:r>
        <w:r w:rsidDel="0069794E">
          <w:rPr>
            <w:sz w:val="24"/>
            <w:szCs w:val="24"/>
          </w:rPr>
          <w:delText xml:space="preserve">                </w:delText>
        </w:r>
        <w:r w:rsidRPr="004F2441" w:rsidDel="0069794E">
          <w:rPr>
            <w:sz w:val="24"/>
            <w:szCs w:val="24"/>
          </w:rPr>
          <w:delText xml:space="preserve">: </w:delText>
        </w:r>
        <w:r w:rsidDel="0069794E">
          <w:rPr>
            <w:sz w:val="24"/>
            <w:szCs w:val="24"/>
          </w:rPr>
          <w:delText xml:space="preserve">605 </w:delText>
        </w:r>
        <w:r w:rsidRPr="004F2441" w:rsidDel="0069794E">
          <w:rPr>
            <w:sz w:val="24"/>
            <w:szCs w:val="24"/>
          </w:rPr>
          <w:delText xml:space="preserve">KV peak </w:delText>
        </w:r>
      </w:del>
    </w:p>
    <w:p w:rsidR="005969D2" w:rsidRPr="004F2441" w:rsidDel="0069794E" w:rsidRDefault="005B5346" w:rsidP="00CF2DCF">
      <w:pPr>
        <w:ind w:left="1418"/>
        <w:rPr>
          <w:del w:id="637" w:author="Καρμίρης Αγγελος" w:date="2020-01-03T10:45:00Z"/>
          <w:sz w:val="24"/>
          <w:szCs w:val="24"/>
        </w:rPr>
      </w:pPr>
      <w:del w:id="638" w:author="Καρμίρης Αγγελος" w:date="2020-01-03T10:45:00Z">
        <w:r w:rsidDel="0069794E">
          <w:rPr>
            <w:sz w:val="24"/>
            <w:szCs w:val="24"/>
          </w:rPr>
          <w:delText>j</w:delText>
        </w:r>
        <w:r w:rsidR="005969D2" w:rsidRPr="004F2441" w:rsidDel="0069794E">
          <w:rPr>
            <w:sz w:val="24"/>
            <w:szCs w:val="24"/>
          </w:rPr>
          <w:delText xml:space="preserve">. Rated </w:delText>
        </w:r>
        <w:r w:rsidR="005969D2" w:rsidDel="0069794E">
          <w:rPr>
            <w:sz w:val="24"/>
            <w:szCs w:val="24"/>
          </w:rPr>
          <w:delText>switching</w:delText>
        </w:r>
        <w:r w:rsidR="005969D2" w:rsidRPr="004F2441" w:rsidDel="0069794E">
          <w:rPr>
            <w:sz w:val="24"/>
            <w:szCs w:val="24"/>
          </w:rPr>
          <w:delText xml:space="preserve"> impulse </w:delText>
        </w:r>
      </w:del>
    </w:p>
    <w:p w:rsidR="005969D2" w:rsidRPr="004F2441" w:rsidDel="0069794E" w:rsidRDefault="005969D2" w:rsidP="005969D2">
      <w:pPr>
        <w:ind w:left="1418"/>
        <w:jc w:val="both"/>
        <w:rPr>
          <w:del w:id="639" w:author="Καρμίρης Αγγελος" w:date="2020-01-03T10:45:00Z"/>
          <w:sz w:val="24"/>
          <w:szCs w:val="24"/>
        </w:rPr>
      </w:pPr>
      <w:del w:id="640" w:author="Καρμίρης Αγγελος" w:date="2020-01-03T10:45:00Z">
        <w:r w:rsidRPr="004F2441" w:rsidDel="0069794E">
          <w:rPr>
            <w:sz w:val="24"/>
            <w:szCs w:val="24"/>
          </w:rPr>
          <w:delText xml:space="preserve">   withstand voltage (</w:delText>
        </w:r>
        <w:r w:rsidDel="0069794E">
          <w:rPr>
            <w:sz w:val="24"/>
            <w:szCs w:val="24"/>
          </w:rPr>
          <w:delText>250</w:delText>
        </w:r>
        <w:r w:rsidRPr="004F2441" w:rsidDel="0069794E">
          <w:rPr>
            <w:sz w:val="24"/>
            <w:szCs w:val="24"/>
          </w:rPr>
          <w:delText>/</w:delText>
        </w:r>
        <w:r w:rsidDel="0069794E">
          <w:rPr>
            <w:sz w:val="24"/>
            <w:szCs w:val="24"/>
          </w:rPr>
          <w:delText>2</w:delText>
        </w:r>
        <w:r w:rsidRPr="004F2441" w:rsidDel="0069794E">
          <w:rPr>
            <w:sz w:val="24"/>
            <w:szCs w:val="24"/>
          </w:rPr>
          <w:delText>50</w:delText>
        </w:r>
        <w:r w:rsidDel="0069794E">
          <w:rPr>
            <w:sz w:val="24"/>
            <w:szCs w:val="24"/>
          </w:rPr>
          <w:delText>0</w:delText>
        </w:r>
        <w:r w:rsidRPr="004F2441" w:rsidDel="0069794E">
          <w:rPr>
            <w:sz w:val="24"/>
            <w:szCs w:val="24"/>
            <w:lang w:val="el-GR"/>
          </w:rPr>
          <w:delText>μ</w:delText>
        </w:r>
        <w:r w:rsidRPr="004F2441" w:rsidDel="0069794E">
          <w:rPr>
            <w:sz w:val="24"/>
            <w:szCs w:val="24"/>
          </w:rPr>
          <w:delText>s)</w:delText>
        </w:r>
        <w:r w:rsidR="001A3311" w:rsidDel="0069794E">
          <w:rPr>
            <w:sz w:val="24"/>
            <w:szCs w:val="24"/>
          </w:rPr>
          <w:delText xml:space="preserve"> </w:delText>
        </w:r>
        <w:r w:rsidDel="0069794E">
          <w:rPr>
            <w:sz w:val="24"/>
            <w:szCs w:val="24"/>
          </w:rPr>
          <w:delText xml:space="preserve">            </w:delText>
        </w:r>
        <w:r w:rsidRPr="004F2441" w:rsidDel="0069794E">
          <w:rPr>
            <w:sz w:val="24"/>
            <w:szCs w:val="24"/>
          </w:rPr>
          <w:delText xml:space="preserve">: </w:delText>
        </w:r>
        <w:r w:rsidDel="0069794E">
          <w:rPr>
            <w:sz w:val="24"/>
            <w:szCs w:val="24"/>
          </w:rPr>
          <w:delText>46</w:delText>
        </w:r>
        <w:r w:rsidRPr="004F2441" w:rsidDel="0069794E">
          <w:rPr>
            <w:sz w:val="24"/>
            <w:szCs w:val="24"/>
          </w:rPr>
          <w:delText>0</w:delText>
        </w:r>
        <w:r w:rsidDel="0069794E">
          <w:rPr>
            <w:sz w:val="24"/>
            <w:szCs w:val="24"/>
          </w:rPr>
          <w:delText xml:space="preserve"> </w:delText>
        </w:r>
        <w:r w:rsidRPr="004F2441" w:rsidDel="0069794E">
          <w:rPr>
            <w:sz w:val="24"/>
            <w:szCs w:val="24"/>
          </w:rPr>
          <w:delText xml:space="preserve">KV peak </w:delText>
        </w:r>
      </w:del>
    </w:p>
    <w:p w:rsidR="00467C80" w:rsidRPr="004F2441" w:rsidDel="0069794E" w:rsidRDefault="005B5346" w:rsidP="00467C80">
      <w:pPr>
        <w:ind w:left="1418"/>
        <w:jc w:val="both"/>
        <w:rPr>
          <w:del w:id="641" w:author="Καρμίρης Αγγελος" w:date="2020-01-03T10:45:00Z"/>
          <w:sz w:val="24"/>
          <w:szCs w:val="24"/>
        </w:rPr>
      </w:pPr>
      <w:del w:id="642" w:author="Καρμίρης Αγγελος" w:date="2020-01-03T10:45:00Z">
        <w:r w:rsidDel="0069794E">
          <w:rPr>
            <w:sz w:val="24"/>
            <w:szCs w:val="24"/>
          </w:rPr>
          <w:delText>k</w:delText>
        </w:r>
        <w:r w:rsidR="00467C80" w:rsidRPr="004F2441" w:rsidDel="0069794E">
          <w:rPr>
            <w:sz w:val="24"/>
            <w:szCs w:val="24"/>
          </w:rPr>
          <w:delText xml:space="preserve">. </w:delText>
        </w:r>
        <w:r w:rsidR="00467C80" w:rsidDel="0069794E">
          <w:rPr>
            <w:sz w:val="24"/>
            <w:szCs w:val="24"/>
          </w:rPr>
          <w:delText>Number of electrical positions</w:delText>
        </w:r>
        <w:r w:rsidR="00467C80" w:rsidDel="0069794E">
          <w:rPr>
            <w:sz w:val="24"/>
            <w:szCs w:val="24"/>
          </w:rPr>
          <w:tab/>
        </w:r>
        <w:r w:rsidR="00987CD8" w:rsidRPr="00CF2DCF" w:rsidDel="0069794E">
          <w:rPr>
            <w:sz w:val="24"/>
            <w:szCs w:val="24"/>
          </w:rPr>
          <w:delText xml:space="preserve"> </w:delText>
        </w:r>
        <w:r w:rsidR="00467C80" w:rsidDel="0069794E">
          <w:rPr>
            <w:sz w:val="24"/>
            <w:szCs w:val="24"/>
          </w:rPr>
          <w:delText xml:space="preserve">      </w:delText>
        </w:r>
        <w:r w:rsidR="00467C80" w:rsidRPr="004F2441" w:rsidDel="0069794E">
          <w:rPr>
            <w:sz w:val="24"/>
            <w:szCs w:val="24"/>
          </w:rPr>
          <w:delText xml:space="preserve">: </w:delText>
        </w:r>
        <w:r w:rsidR="00467C80" w:rsidDel="0069794E">
          <w:rPr>
            <w:sz w:val="24"/>
            <w:szCs w:val="24"/>
          </w:rPr>
          <w:delText>19</w:delText>
        </w:r>
      </w:del>
    </w:p>
    <w:p w:rsidR="00497995" w:rsidRPr="004F2441" w:rsidDel="0069794E" w:rsidRDefault="005B5346" w:rsidP="00634036">
      <w:pPr>
        <w:ind w:left="1418"/>
        <w:rPr>
          <w:del w:id="643" w:author="Καρμίρης Αγγελος" w:date="2020-01-03T10:45:00Z"/>
          <w:sz w:val="24"/>
          <w:szCs w:val="24"/>
        </w:rPr>
      </w:pPr>
      <w:del w:id="644" w:author="Καρμίρης Αγγελος" w:date="2020-01-03T10:45:00Z">
        <w:r w:rsidDel="0069794E">
          <w:rPr>
            <w:sz w:val="24"/>
            <w:szCs w:val="24"/>
          </w:rPr>
          <w:delText>l</w:delText>
        </w:r>
        <w:r w:rsidR="00497995" w:rsidRPr="004F2441" w:rsidDel="0069794E">
          <w:rPr>
            <w:sz w:val="24"/>
            <w:szCs w:val="24"/>
          </w:rPr>
          <w:delText xml:space="preserve">. </w:delText>
        </w:r>
        <w:r w:rsidR="00497995" w:rsidDel="0069794E">
          <w:rPr>
            <w:sz w:val="24"/>
            <w:szCs w:val="24"/>
          </w:rPr>
          <w:delText>R</w:delText>
        </w:r>
        <w:r w:rsidR="00497995" w:rsidRPr="004F2441" w:rsidDel="0069794E">
          <w:rPr>
            <w:sz w:val="24"/>
            <w:szCs w:val="24"/>
          </w:rPr>
          <w:delText xml:space="preserve">ated </w:delText>
        </w:r>
        <w:r w:rsidR="00497995" w:rsidDel="0069794E">
          <w:rPr>
            <w:sz w:val="24"/>
            <w:szCs w:val="24"/>
          </w:rPr>
          <w:delText>step voltage</w:delText>
        </w:r>
        <w:r w:rsidR="001A3311" w:rsidDel="0069794E">
          <w:rPr>
            <w:sz w:val="24"/>
            <w:szCs w:val="24"/>
          </w:rPr>
          <w:delText xml:space="preserve"> at </w:delText>
        </w:r>
        <w:r w:rsidR="001A3311" w:rsidDel="0069794E">
          <w:rPr>
            <w:sz w:val="24"/>
            <w:szCs w:val="24"/>
          </w:rPr>
          <w:br/>
          <w:delText xml:space="preserve">   800 A through current</w:delText>
        </w:r>
        <w:r w:rsidR="00637206" w:rsidDel="0069794E">
          <w:rPr>
            <w:sz w:val="24"/>
            <w:szCs w:val="24"/>
          </w:rPr>
          <w:delText xml:space="preserve">         </w:delText>
        </w:r>
        <w:r w:rsidR="00497995" w:rsidDel="0069794E">
          <w:rPr>
            <w:sz w:val="24"/>
            <w:szCs w:val="24"/>
          </w:rPr>
          <w:delText xml:space="preserve">         </w:delText>
        </w:r>
        <w:r w:rsidR="00497995" w:rsidRPr="004F2441" w:rsidDel="0069794E">
          <w:rPr>
            <w:sz w:val="24"/>
            <w:szCs w:val="24"/>
          </w:rPr>
          <w:delText xml:space="preserve">           : </w:delText>
        </w:r>
        <w:r w:rsidR="00497995" w:rsidDel="0069794E">
          <w:rPr>
            <w:sz w:val="24"/>
            <w:szCs w:val="24"/>
          </w:rPr>
          <w:delText>≥ 2</w:delText>
        </w:r>
        <w:r w:rsidR="00FC6A78" w:rsidDel="0069794E">
          <w:rPr>
            <w:sz w:val="24"/>
            <w:szCs w:val="24"/>
          </w:rPr>
          <w:delText>.</w:delText>
        </w:r>
        <w:r w:rsidR="007D1B6E" w:rsidDel="0069794E">
          <w:rPr>
            <w:sz w:val="24"/>
            <w:szCs w:val="24"/>
          </w:rPr>
          <w:delText>80</w:delText>
        </w:r>
        <w:r w:rsidR="00497995" w:rsidDel="0069794E">
          <w:rPr>
            <w:sz w:val="24"/>
            <w:szCs w:val="24"/>
          </w:rPr>
          <w:delText xml:space="preserve"> </w:delText>
        </w:r>
        <w:r w:rsidR="00FC6A78" w:rsidDel="0069794E">
          <w:rPr>
            <w:sz w:val="24"/>
            <w:szCs w:val="24"/>
          </w:rPr>
          <w:delText>k</w:delText>
        </w:r>
        <w:r w:rsidR="00497995" w:rsidDel="0069794E">
          <w:rPr>
            <w:sz w:val="24"/>
            <w:szCs w:val="24"/>
          </w:rPr>
          <w:delText>V</w:delText>
        </w:r>
      </w:del>
    </w:p>
    <w:p w:rsidR="00B76DBC" w:rsidDel="0069794E" w:rsidRDefault="00B76DBC" w:rsidP="007F035B">
      <w:pPr>
        <w:ind w:left="1418"/>
        <w:jc w:val="both"/>
        <w:rPr>
          <w:del w:id="645" w:author="Καρμίρης Αγγελος" w:date="2020-01-03T10:45:00Z"/>
          <w:sz w:val="24"/>
          <w:szCs w:val="24"/>
        </w:rPr>
      </w:pPr>
    </w:p>
    <w:p w:rsidR="00FA01EE" w:rsidRPr="00CF2DCF" w:rsidDel="0069794E" w:rsidRDefault="00FA01EE" w:rsidP="00FA01EE">
      <w:pPr>
        <w:ind w:left="993"/>
        <w:jc w:val="both"/>
        <w:rPr>
          <w:del w:id="646" w:author="Καρμίρης Αγγελος" w:date="2020-01-03T10:45:00Z"/>
          <w:b/>
          <w:sz w:val="24"/>
          <w:szCs w:val="24"/>
          <w:u w:val="single"/>
        </w:rPr>
      </w:pPr>
      <w:del w:id="647" w:author="Καρμίρης Αγγελος" w:date="2020-01-03T10:45:00Z">
        <w:r w:rsidRPr="00CF2DCF" w:rsidDel="0069794E">
          <w:rPr>
            <w:b/>
            <w:sz w:val="24"/>
            <w:szCs w:val="24"/>
          </w:rPr>
          <w:delText xml:space="preserve">11.  </w:delText>
        </w:r>
        <w:r w:rsidRPr="00CF2DCF" w:rsidDel="0069794E">
          <w:rPr>
            <w:b/>
            <w:sz w:val="24"/>
            <w:szCs w:val="24"/>
            <w:u w:val="single"/>
          </w:rPr>
          <w:delText>Operations under load</w:delText>
        </w:r>
      </w:del>
    </w:p>
    <w:p w:rsidR="004D4AE7" w:rsidRPr="00CF2DCF" w:rsidDel="0069794E" w:rsidRDefault="004D4AE7" w:rsidP="007F035B">
      <w:pPr>
        <w:ind w:left="1418"/>
        <w:jc w:val="both"/>
        <w:rPr>
          <w:del w:id="648" w:author="Καρμίρης Αγγελος" w:date="2020-01-03T10:45:00Z"/>
          <w:sz w:val="24"/>
          <w:szCs w:val="24"/>
        </w:rPr>
      </w:pPr>
    </w:p>
    <w:p w:rsidR="00846F53" w:rsidDel="0069794E" w:rsidRDefault="00FA01EE" w:rsidP="007F035B">
      <w:pPr>
        <w:ind w:left="1418"/>
        <w:jc w:val="both"/>
        <w:rPr>
          <w:del w:id="649" w:author="Καρμίρης Αγγελος" w:date="2020-01-03T10:45:00Z"/>
          <w:sz w:val="24"/>
          <w:szCs w:val="24"/>
        </w:rPr>
      </w:pPr>
      <w:del w:id="650" w:author="Καρμίρης Αγγελος" w:date="2020-01-03T10:45:00Z">
        <w:r w:rsidRPr="00FA01EE" w:rsidDel="0069794E">
          <w:rPr>
            <w:sz w:val="24"/>
            <w:szCs w:val="24"/>
          </w:rPr>
          <w:delText xml:space="preserve">The OLTC shall be able to perform </w:delText>
        </w:r>
        <w:r w:rsidR="005C3718" w:rsidRPr="005C3718" w:rsidDel="0069794E">
          <w:rPr>
            <w:sz w:val="24"/>
            <w:szCs w:val="24"/>
          </w:rPr>
          <w:delText>3</w:delText>
        </w:r>
        <w:r w:rsidRPr="00FA01EE" w:rsidDel="0069794E">
          <w:rPr>
            <w:sz w:val="24"/>
            <w:szCs w:val="24"/>
          </w:rPr>
          <w:delText>00.000 operations</w:delText>
        </w:r>
        <w:r w:rsidR="00B85F7E" w:rsidDel="0069794E">
          <w:rPr>
            <w:sz w:val="24"/>
            <w:szCs w:val="24"/>
          </w:rPr>
          <w:delText xml:space="preserve"> (tap </w:delText>
        </w:r>
        <w:r w:rsidR="00E7584F" w:rsidDel="0069794E">
          <w:rPr>
            <w:sz w:val="24"/>
            <w:szCs w:val="24"/>
          </w:rPr>
          <w:delText>changes)</w:delText>
        </w:r>
        <w:r w:rsidRPr="00FA01EE" w:rsidDel="0069794E">
          <w:rPr>
            <w:sz w:val="24"/>
            <w:szCs w:val="24"/>
          </w:rPr>
          <w:delText xml:space="preserve"> without </w:delText>
        </w:r>
        <w:r w:rsidR="005C3718" w:rsidDel="0069794E">
          <w:rPr>
            <w:sz w:val="24"/>
            <w:szCs w:val="24"/>
          </w:rPr>
          <w:delText>maintenance</w:delText>
        </w:r>
        <w:r w:rsidR="00334735" w:rsidDel="0069794E">
          <w:rPr>
            <w:sz w:val="24"/>
            <w:szCs w:val="24"/>
          </w:rPr>
          <w:delText xml:space="preserve"> (apart of the motor drive)</w:delText>
        </w:r>
        <w:r w:rsidRPr="00FA01EE" w:rsidDel="0069794E">
          <w:rPr>
            <w:sz w:val="24"/>
            <w:szCs w:val="24"/>
          </w:rPr>
          <w:delText xml:space="preserve">, under step voltage of </w:delText>
        </w:r>
        <w:r w:rsidR="00862181" w:rsidDel="0069794E">
          <w:rPr>
            <w:sz w:val="24"/>
            <w:szCs w:val="24"/>
          </w:rPr>
          <w:delText>2</w:delText>
        </w:r>
        <w:r w:rsidR="00FC6A78" w:rsidDel="0069794E">
          <w:rPr>
            <w:sz w:val="24"/>
            <w:szCs w:val="24"/>
          </w:rPr>
          <w:delText>.</w:delText>
        </w:r>
        <w:r w:rsidR="00254CC3" w:rsidDel="0069794E">
          <w:rPr>
            <w:sz w:val="24"/>
            <w:szCs w:val="24"/>
          </w:rPr>
          <w:delText>3</w:delText>
        </w:r>
        <w:r w:rsidR="00FC6A78" w:rsidDel="0069794E">
          <w:rPr>
            <w:sz w:val="24"/>
            <w:szCs w:val="24"/>
          </w:rPr>
          <w:delText>3</w:delText>
        </w:r>
        <w:r w:rsidDel="0069794E">
          <w:rPr>
            <w:sz w:val="24"/>
            <w:szCs w:val="24"/>
          </w:rPr>
          <w:delText xml:space="preserve"> </w:delText>
        </w:r>
        <w:r w:rsidR="00FC6A78" w:rsidDel="0069794E">
          <w:rPr>
            <w:sz w:val="24"/>
            <w:szCs w:val="24"/>
          </w:rPr>
          <w:delText>k</w:delText>
        </w:r>
        <w:r w:rsidRPr="00FA01EE" w:rsidDel="0069794E">
          <w:rPr>
            <w:sz w:val="24"/>
            <w:szCs w:val="24"/>
          </w:rPr>
          <w:delText xml:space="preserve">V and through current equal to the rated </w:delText>
        </w:r>
        <w:r w:rsidR="00862181" w:rsidDel="0069794E">
          <w:rPr>
            <w:sz w:val="24"/>
            <w:szCs w:val="24"/>
          </w:rPr>
          <w:delText>common</w:delText>
        </w:r>
        <w:r w:rsidRPr="00FA01EE" w:rsidDel="0069794E">
          <w:rPr>
            <w:sz w:val="24"/>
            <w:szCs w:val="24"/>
          </w:rPr>
          <w:delText xml:space="preserve"> winding cu</w:delText>
        </w:r>
        <w:r w:rsidR="00862181" w:rsidDel="0069794E">
          <w:rPr>
            <w:sz w:val="24"/>
            <w:szCs w:val="24"/>
          </w:rPr>
          <w:delText>rrent at the principal tap (No.1</w:delText>
        </w:r>
        <w:r w:rsidR="00044065" w:rsidDel="0069794E">
          <w:rPr>
            <w:sz w:val="24"/>
            <w:szCs w:val="24"/>
          </w:rPr>
          <w:delText>1</w:delText>
        </w:r>
        <w:r w:rsidRPr="00FA01EE" w:rsidDel="0069794E">
          <w:rPr>
            <w:sz w:val="24"/>
            <w:szCs w:val="24"/>
          </w:rPr>
          <w:delText>)</w:delText>
        </w:r>
        <w:r w:rsidDel="0069794E">
          <w:rPr>
            <w:sz w:val="24"/>
            <w:szCs w:val="24"/>
          </w:rPr>
          <w:delText xml:space="preserve">. </w:delText>
        </w:r>
      </w:del>
    </w:p>
    <w:p w:rsidR="00FA01EE" w:rsidRPr="004F2441" w:rsidDel="0069794E" w:rsidRDefault="00FA01EE" w:rsidP="007F035B">
      <w:pPr>
        <w:ind w:left="1418"/>
        <w:jc w:val="both"/>
        <w:rPr>
          <w:del w:id="651" w:author="Καρμίρης Αγγελος" w:date="2020-01-03T10:45:00Z"/>
          <w:sz w:val="24"/>
          <w:szCs w:val="24"/>
        </w:rPr>
      </w:pPr>
    </w:p>
    <w:p w:rsidR="007F035B" w:rsidRPr="00CF2DCF" w:rsidDel="0069794E" w:rsidRDefault="007F035B" w:rsidP="007F035B">
      <w:pPr>
        <w:ind w:left="993"/>
        <w:jc w:val="both"/>
        <w:rPr>
          <w:del w:id="652" w:author="Καρμίρης Αγγελος" w:date="2020-01-03T10:45:00Z"/>
          <w:b/>
          <w:sz w:val="24"/>
          <w:szCs w:val="24"/>
          <w:u w:val="single"/>
        </w:rPr>
      </w:pPr>
      <w:del w:id="653" w:author="Καρμίρης Αγγελος" w:date="2020-01-03T10:45:00Z">
        <w:r w:rsidRPr="00CF2DCF" w:rsidDel="0069794E">
          <w:rPr>
            <w:b/>
            <w:sz w:val="24"/>
            <w:szCs w:val="24"/>
          </w:rPr>
          <w:delText>1</w:delText>
        </w:r>
        <w:r w:rsidR="00024FEC" w:rsidRPr="00CF2DCF" w:rsidDel="0069794E">
          <w:rPr>
            <w:b/>
            <w:sz w:val="24"/>
            <w:szCs w:val="24"/>
          </w:rPr>
          <w:delText>2</w:delText>
        </w:r>
        <w:r w:rsidRPr="00CF2DCF" w:rsidDel="0069794E">
          <w:rPr>
            <w:b/>
            <w:sz w:val="24"/>
            <w:szCs w:val="24"/>
          </w:rPr>
          <w:delText xml:space="preserve">.  </w:delText>
        </w:r>
        <w:r w:rsidRPr="00CF2DCF" w:rsidDel="0069794E">
          <w:rPr>
            <w:b/>
            <w:sz w:val="24"/>
            <w:szCs w:val="24"/>
            <w:u w:val="single"/>
          </w:rPr>
          <w:delText>Required protective de</w:delText>
        </w:r>
        <w:r w:rsidR="00136AE5" w:rsidRPr="00CF2DCF" w:rsidDel="0069794E">
          <w:rPr>
            <w:b/>
            <w:sz w:val="24"/>
            <w:szCs w:val="24"/>
            <w:u w:val="single"/>
          </w:rPr>
          <w:delText>vices</w:delText>
        </w:r>
        <w:r w:rsidRPr="00CF2DCF" w:rsidDel="0069794E">
          <w:rPr>
            <w:b/>
            <w:sz w:val="24"/>
            <w:szCs w:val="24"/>
            <w:u w:val="single"/>
          </w:rPr>
          <w:delText xml:space="preserve"> for the OLTC</w:delText>
        </w:r>
      </w:del>
    </w:p>
    <w:p w:rsidR="00846F53" w:rsidRPr="004F2441" w:rsidDel="0069794E" w:rsidRDefault="00846F53" w:rsidP="007F035B">
      <w:pPr>
        <w:ind w:left="993"/>
        <w:jc w:val="both"/>
        <w:rPr>
          <w:del w:id="654" w:author="Καρμίρης Αγγελος" w:date="2020-01-03T10:45:00Z"/>
          <w:sz w:val="24"/>
          <w:szCs w:val="24"/>
          <w:u w:val="single"/>
        </w:rPr>
      </w:pPr>
    </w:p>
    <w:p w:rsidR="007F035B" w:rsidRPr="004F2441" w:rsidDel="0069794E" w:rsidRDefault="0046196D" w:rsidP="0046196D">
      <w:pPr>
        <w:ind w:left="720" w:firstLine="720"/>
        <w:jc w:val="both"/>
        <w:rPr>
          <w:del w:id="655" w:author="Καρμίρης Αγγελος" w:date="2020-01-03T10:45:00Z"/>
          <w:sz w:val="24"/>
          <w:szCs w:val="24"/>
        </w:rPr>
      </w:pPr>
      <w:del w:id="656" w:author="Καρμίρης Αγγελος" w:date="2020-01-03T10:45:00Z">
        <w:r w:rsidRPr="004F2441" w:rsidDel="0069794E">
          <w:rPr>
            <w:sz w:val="24"/>
            <w:szCs w:val="24"/>
          </w:rPr>
          <w:delText xml:space="preserve">a. </w:delText>
        </w:r>
        <w:r w:rsidRPr="0046196D" w:rsidDel="0069794E">
          <w:rPr>
            <w:sz w:val="24"/>
            <w:szCs w:val="24"/>
            <w:u w:val="single"/>
          </w:rPr>
          <w:delText>Oil</w:delText>
        </w:r>
        <w:r w:rsidR="007F035B" w:rsidRPr="0046196D" w:rsidDel="0069794E">
          <w:rPr>
            <w:sz w:val="24"/>
            <w:szCs w:val="24"/>
            <w:u w:val="single"/>
          </w:rPr>
          <w:delText xml:space="preserve"> </w:delText>
        </w:r>
        <w:r w:rsidR="007F035B" w:rsidRPr="004F2441" w:rsidDel="0069794E">
          <w:rPr>
            <w:sz w:val="24"/>
            <w:szCs w:val="24"/>
            <w:u w:val="single"/>
          </w:rPr>
          <w:delText>– flow controlled relay</w:delText>
        </w:r>
      </w:del>
    </w:p>
    <w:p w:rsidR="00017831" w:rsidRPr="00CF2DCF" w:rsidDel="0069794E" w:rsidRDefault="00017831" w:rsidP="0046196D">
      <w:pPr>
        <w:tabs>
          <w:tab w:val="left" w:pos="1701"/>
        </w:tabs>
        <w:ind w:left="1701"/>
        <w:jc w:val="both"/>
        <w:rPr>
          <w:del w:id="657" w:author="Καρμίρης Αγγελος" w:date="2020-01-03T10:45:00Z"/>
          <w:sz w:val="24"/>
          <w:szCs w:val="24"/>
        </w:rPr>
      </w:pPr>
    </w:p>
    <w:p w:rsidR="007F035B" w:rsidRPr="004F2441" w:rsidDel="0069794E" w:rsidRDefault="007F035B" w:rsidP="0046196D">
      <w:pPr>
        <w:tabs>
          <w:tab w:val="left" w:pos="1701"/>
        </w:tabs>
        <w:ind w:left="1701"/>
        <w:jc w:val="both"/>
        <w:rPr>
          <w:del w:id="658" w:author="Καρμίρης Αγγελος" w:date="2020-01-03T10:45:00Z"/>
          <w:sz w:val="24"/>
          <w:szCs w:val="24"/>
        </w:rPr>
      </w:pPr>
      <w:del w:id="659" w:author="Καρμίρης Αγγελος" w:date="2020-01-03T10:45:00Z">
        <w:r w:rsidRPr="004F2441" w:rsidDel="0069794E">
          <w:rPr>
            <w:sz w:val="24"/>
            <w:szCs w:val="24"/>
          </w:rPr>
          <w:delText xml:space="preserve">This oil – flow relay </w:delText>
        </w:r>
        <w:r w:rsidR="0046196D" w:rsidDel="0069794E">
          <w:rPr>
            <w:sz w:val="24"/>
            <w:szCs w:val="24"/>
          </w:rPr>
          <w:delText xml:space="preserve">shall be installed in the pipe </w:delText>
        </w:r>
        <w:r w:rsidRPr="004F2441" w:rsidDel="0069794E">
          <w:rPr>
            <w:sz w:val="24"/>
            <w:szCs w:val="24"/>
          </w:rPr>
          <w:delText xml:space="preserve">between the tap changer head and oil conservator and shall respond to a predetermined oil flow (due to low energy phenomena) and enable the autotransformer to </w:delText>
        </w:r>
        <w:r w:rsidR="00532FCA" w:rsidDel="0069794E">
          <w:rPr>
            <w:sz w:val="24"/>
            <w:szCs w:val="24"/>
          </w:rPr>
          <w:delText>be</w:delText>
        </w:r>
        <w:r w:rsidRPr="004F2441" w:rsidDel="0069794E">
          <w:rPr>
            <w:sz w:val="24"/>
            <w:szCs w:val="24"/>
          </w:rPr>
          <w:delText xml:space="preserve"> tripped. </w:delText>
        </w:r>
        <w:r w:rsidR="003A66D4" w:rsidRPr="003A66D4" w:rsidDel="0069794E">
          <w:rPr>
            <w:sz w:val="24"/>
            <w:szCs w:val="24"/>
          </w:rPr>
          <w:delText>The relay shall be designed and tested following EN 50216-1 and EN 50216-2 standards. The test certificates shall be presented to IPTO inspector.</w:delText>
        </w:r>
      </w:del>
    </w:p>
    <w:p w:rsidR="007F035B" w:rsidRPr="004F2441" w:rsidDel="0069794E" w:rsidRDefault="007F035B" w:rsidP="00CF2DCF">
      <w:pPr>
        <w:tabs>
          <w:tab w:val="left" w:pos="1701"/>
        </w:tabs>
        <w:ind w:left="1701"/>
        <w:jc w:val="both"/>
        <w:rPr>
          <w:del w:id="660" w:author="Καρμίρης Αγγελος" w:date="2020-01-03T10:45:00Z"/>
          <w:sz w:val="24"/>
          <w:szCs w:val="24"/>
        </w:rPr>
      </w:pPr>
      <w:del w:id="661" w:author="Καρμίρης Αγγελος" w:date="2020-01-03T10:45:00Z">
        <w:r w:rsidRPr="004F2441" w:rsidDel="0069794E">
          <w:rPr>
            <w:sz w:val="24"/>
            <w:szCs w:val="24"/>
          </w:rPr>
          <w:delText>This oil – flow relay shall be MR</w:delText>
        </w:r>
        <w:r w:rsidR="003A66D4" w:rsidDel="0069794E">
          <w:rPr>
            <w:sz w:val="24"/>
            <w:szCs w:val="24"/>
          </w:rPr>
          <w:delText xml:space="preserve"> or EMB</w:delText>
        </w:r>
        <w:r w:rsidRPr="004F2441" w:rsidDel="0069794E">
          <w:rPr>
            <w:sz w:val="24"/>
            <w:szCs w:val="24"/>
          </w:rPr>
          <w:delText xml:space="preserve"> </w:delText>
        </w:r>
        <w:r w:rsidR="001C1081" w:rsidDel="0069794E">
          <w:rPr>
            <w:sz w:val="24"/>
            <w:szCs w:val="24"/>
          </w:rPr>
          <w:delText>make</w:delText>
        </w:r>
        <w:r w:rsidRPr="004F2441" w:rsidDel="0069794E">
          <w:rPr>
            <w:sz w:val="24"/>
            <w:szCs w:val="24"/>
          </w:rPr>
          <w:delText xml:space="preserve"> and with </w:delText>
        </w:r>
        <w:r w:rsidR="001C1081" w:rsidDel="0069794E">
          <w:rPr>
            <w:sz w:val="24"/>
            <w:szCs w:val="24"/>
          </w:rPr>
          <w:delText>t</w:delText>
        </w:r>
        <w:r w:rsidRPr="004F2441" w:rsidDel="0069794E">
          <w:rPr>
            <w:sz w:val="24"/>
            <w:szCs w:val="24"/>
          </w:rPr>
          <w:delText xml:space="preserve">wo (2) </w:delText>
        </w:r>
        <w:r w:rsidR="001C1081" w:rsidDel="0069794E">
          <w:rPr>
            <w:sz w:val="24"/>
            <w:szCs w:val="24"/>
          </w:rPr>
          <w:delText>make</w:delText>
        </w:r>
        <w:r w:rsidRPr="004F2441" w:rsidDel="0069794E">
          <w:rPr>
            <w:sz w:val="24"/>
            <w:szCs w:val="24"/>
          </w:rPr>
          <w:delText xml:space="preserve"> contacts suitable for 220V DC</w:delText>
        </w:r>
        <w:r w:rsidR="001C1081" w:rsidDel="0069794E">
          <w:rPr>
            <w:sz w:val="24"/>
            <w:szCs w:val="24"/>
          </w:rPr>
          <w:delText>, o</w:delText>
        </w:r>
        <w:r w:rsidRPr="004F2441" w:rsidDel="0069794E">
          <w:rPr>
            <w:sz w:val="24"/>
            <w:szCs w:val="24"/>
          </w:rPr>
          <w:delText>ne for tripping purposes and one for alarm.</w:delText>
        </w:r>
      </w:del>
    </w:p>
    <w:p w:rsidR="007F035B" w:rsidRPr="004F2441" w:rsidDel="0069794E" w:rsidRDefault="007F035B" w:rsidP="007F035B">
      <w:pPr>
        <w:tabs>
          <w:tab w:val="left" w:pos="2977"/>
        </w:tabs>
        <w:ind w:left="3555"/>
        <w:jc w:val="both"/>
        <w:rPr>
          <w:del w:id="662" w:author="Καρμίρης Αγγελος" w:date="2020-01-03T10:45:00Z"/>
          <w:sz w:val="24"/>
          <w:szCs w:val="24"/>
        </w:rPr>
      </w:pPr>
    </w:p>
    <w:p w:rsidR="007F035B" w:rsidRPr="004F2441" w:rsidDel="0069794E" w:rsidRDefault="00392BD1" w:rsidP="00392BD1">
      <w:pPr>
        <w:tabs>
          <w:tab w:val="left" w:pos="1418"/>
        </w:tabs>
        <w:jc w:val="both"/>
        <w:rPr>
          <w:del w:id="663" w:author="Καρμίρης Αγγελος" w:date="2020-01-03T10:45:00Z"/>
          <w:sz w:val="24"/>
          <w:szCs w:val="24"/>
        </w:rPr>
      </w:pPr>
      <w:del w:id="664" w:author="Καρμίρης Αγγελος" w:date="2020-01-03T10:45:00Z">
        <w:r w:rsidDel="0069794E">
          <w:rPr>
            <w:sz w:val="24"/>
            <w:szCs w:val="24"/>
          </w:rPr>
          <w:tab/>
        </w:r>
        <w:r w:rsidRPr="004F2441" w:rsidDel="0069794E">
          <w:rPr>
            <w:sz w:val="24"/>
            <w:szCs w:val="24"/>
          </w:rPr>
          <w:delText xml:space="preserve">b. </w:delText>
        </w:r>
        <w:r w:rsidRPr="00392BD1" w:rsidDel="0069794E">
          <w:rPr>
            <w:sz w:val="24"/>
            <w:szCs w:val="24"/>
            <w:u w:val="single"/>
          </w:rPr>
          <w:delText>Pressure</w:delText>
        </w:r>
        <w:r w:rsidR="007F035B" w:rsidRPr="004F2441" w:rsidDel="0069794E">
          <w:rPr>
            <w:sz w:val="24"/>
            <w:szCs w:val="24"/>
            <w:u w:val="single"/>
          </w:rPr>
          <w:delText xml:space="preserve"> relief device</w:delText>
        </w:r>
      </w:del>
    </w:p>
    <w:p w:rsidR="00017831" w:rsidRPr="00CF2DCF" w:rsidDel="0069794E" w:rsidRDefault="00017831" w:rsidP="00392BD1">
      <w:pPr>
        <w:ind w:left="1701"/>
        <w:jc w:val="both"/>
        <w:rPr>
          <w:del w:id="665" w:author="Καρμίρης Αγγελος" w:date="2020-01-03T10:45:00Z"/>
          <w:sz w:val="24"/>
          <w:szCs w:val="24"/>
        </w:rPr>
      </w:pPr>
    </w:p>
    <w:p w:rsidR="007F035B" w:rsidRPr="004F2441" w:rsidDel="0069794E" w:rsidRDefault="007F035B" w:rsidP="00392BD1">
      <w:pPr>
        <w:ind w:left="1701"/>
        <w:jc w:val="both"/>
        <w:rPr>
          <w:del w:id="666" w:author="Καρμίρης Αγγελος" w:date="2020-01-03T10:45:00Z"/>
          <w:sz w:val="24"/>
          <w:szCs w:val="24"/>
        </w:rPr>
      </w:pPr>
      <w:del w:id="667" w:author="Καρμίρης Αγγελος" w:date="2020-01-03T10:45:00Z">
        <w:r w:rsidRPr="004F2441" w:rsidDel="0069794E">
          <w:rPr>
            <w:sz w:val="24"/>
            <w:szCs w:val="24"/>
          </w:rPr>
          <w:delText>This pressure relief device will respond in the event of the pressure in the diverter switch compartment exceeds a predetermined value (explosive energy phenomena) and enable the autotransformer to be tripped.</w:delText>
        </w:r>
        <w:r w:rsidR="003A66D4" w:rsidRPr="003A66D4" w:rsidDel="0069794E">
          <w:delText xml:space="preserve"> </w:delText>
        </w:r>
        <w:r w:rsidR="003A66D4" w:rsidRPr="003A66D4" w:rsidDel="0069794E">
          <w:rPr>
            <w:sz w:val="24"/>
            <w:szCs w:val="24"/>
          </w:rPr>
          <w:delText>The device will include a metallic cover with a drain, in order to convey the oil safely to the ground. The device shall be designed and tested following EN 50216-1 and EN 50216-5 standards. The test certificates shall be presented to IPTO inspector.</w:delText>
        </w:r>
      </w:del>
    </w:p>
    <w:p w:rsidR="007F035B" w:rsidRPr="004F2441" w:rsidDel="0069794E" w:rsidRDefault="007F035B" w:rsidP="00CF2DCF">
      <w:pPr>
        <w:ind w:left="1701"/>
        <w:jc w:val="both"/>
        <w:rPr>
          <w:del w:id="668" w:author="Καρμίρης Αγγελος" w:date="2020-01-03T10:45:00Z"/>
          <w:sz w:val="24"/>
          <w:szCs w:val="24"/>
        </w:rPr>
      </w:pPr>
      <w:del w:id="669" w:author="Καρμίρης Αγγελος" w:date="2020-01-03T10:45:00Z">
        <w:r w:rsidRPr="004F2441" w:rsidDel="0069794E">
          <w:rPr>
            <w:sz w:val="24"/>
            <w:szCs w:val="24"/>
          </w:rPr>
          <w:delText xml:space="preserve">The </w:delText>
        </w:r>
        <w:r w:rsidR="006F63DC" w:rsidDel="0069794E">
          <w:rPr>
            <w:sz w:val="24"/>
            <w:szCs w:val="24"/>
          </w:rPr>
          <w:delText xml:space="preserve">pressure relief </w:delText>
        </w:r>
        <w:r w:rsidR="00644961" w:rsidDel="0069794E">
          <w:rPr>
            <w:sz w:val="24"/>
            <w:szCs w:val="24"/>
          </w:rPr>
          <w:delText>devi</w:delText>
        </w:r>
        <w:r w:rsidR="006F63DC" w:rsidDel="0069794E">
          <w:rPr>
            <w:sz w:val="24"/>
            <w:szCs w:val="24"/>
          </w:rPr>
          <w:delText>ce</w:delText>
        </w:r>
        <w:r w:rsidRPr="004F2441" w:rsidDel="0069794E">
          <w:rPr>
            <w:sz w:val="24"/>
            <w:szCs w:val="24"/>
          </w:rPr>
          <w:delText xml:space="preserve"> shall be </w:delText>
        </w:r>
        <w:r w:rsidR="001C1081" w:rsidRPr="004F2441" w:rsidDel="0069794E">
          <w:rPr>
            <w:sz w:val="24"/>
            <w:szCs w:val="24"/>
          </w:rPr>
          <w:delText>Q</w:delText>
        </w:r>
        <w:r w:rsidR="001C1081" w:rsidDel="0069794E">
          <w:rPr>
            <w:sz w:val="24"/>
            <w:szCs w:val="24"/>
          </w:rPr>
          <w:delText>UALITROL</w:delText>
        </w:r>
        <w:r w:rsidR="006221C6" w:rsidRPr="006221C6" w:rsidDel="0069794E">
          <w:rPr>
            <w:sz w:val="24"/>
            <w:szCs w:val="24"/>
          </w:rPr>
          <w:delText xml:space="preserve"> </w:delText>
        </w:r>
        <w:r w:rsidR="006221C6" w:rsidDel="0069794E">
          <w:rPr>
            <w:sz w:val="24"/>
            <w:szCs w:val="24"/>
          </w:rPr>
          <w:delText>or MR</w:delText>
        </w:r>
        <w:r w:rsidR="001C1081" w:rsidRPr="004F2441" w:rsidDel="0069794E">
          <w:rPr>
            <w:sz w:val="24"/>
            <w:szCs w:val="24"/>
          </w:rPr>
          <w:delText xml:space="preserve"> </w:delText>
        </w:r>
        <w:r w:rsidRPr="004F2441" w:rsidDel="0069794E">
          <w:rPr>
            <w:sz w:val="24"/>
            <w:szCs w:val="24"/>
          </w:rPr>
          <w:delText xml:space="preserve">make and with </w:delText>
        </w:r>
        <w:r w:rsidR="001C1081" w:rsidDel="0069794E">
          <w:rPr>
            <w:sz w:val="24"/>
            <w:szCs w:val="24"/>
          </w:rPr>
          <w:delText>t</w:delText>
        </w:r>
        <w:r w:rsidRPr="004F2441" w:rsidDel="0069794E">
          <w:rPr>
            <w:sz w:val="24"/>
            <w:szCs w:val="24"/>
          </w:rPr>
          <w:delText xml:space="preserve">wo (2) </w:delText>
        </w:r>
        <w:r w:rsidR="001C1081" w:rsidDel="0069794E">
          <w:rPr>
            <w:sz w:val="24"/>
            <w:szCs w:val="24"/>
          </w:rPr>
          <w:delText>make</w:delText>
        </w:r>
        <w:r w:rsidRPr="004F2441" w:rsidDel="0069794E">
          <w:rPr>
            <w:sz w:val="24"/>
            <w:szCs w:val="24"/>
          </w:rPr>
          <w:delText xml:space="preserve"> contacts suitable for 220V DC</w:delText>
        </w:r>
        <w:r w:rsidR="00AD128F" w:rsidDel="0069794E">
          <w:rPr>
            <w:sz w:val="24"/>
            <w:szCs w:val="24"/>
          </w:rPr>
          <w:delText>,</w:delText>
        </w:r>
        <w:r w:rsidR="00AD128F" w:rsidRPr="00AD128F" w:rsidDel="0069794E">
          <w:rPr>
            <w:sz w:val="24"/>
            <w:szCs w:val="24"/>
          </w:rPr>
          <w:delText xml:space="preserve"> </w:delText>
        </w:r>
        <w:r w:rsidR="00AD128F" w:rsidDel="0069794E">
          <w:rPr>
            <w:sz w:val="24"/>
            <w:szCs w:val="24"/>
          </w:rPr>
          <w:delText>o</w:delText>
        </w:r>
        <w:r w:rsidR="00AD128F" w:rsidRPr="004F2441" w:rsidDel="0069794E">
          <w:rPr>
            <w:sz w:val="24"/>
            <w:szCs w:val="24"/>
          </w:rPr>
          <w:delText>ne for</w:delText>
        </w:r>
        <w:r w:rsidR="00AD128F" w:rsidDel="0069794E">
          <w:rPr>
            <w:sz w:val="24"/>
            <w:szCs w:val="24"/>
          </w:rPr>
          <w:delText xml:space="preserve"> </w:delText>
        </w:r>
        <w:r w:rsidRPr="004F2441" w:rsidDel="0069794E">
          <w:rPr>
            <w:sz w:val="24"/>
            <w:szCs w:val="24"/>
          </w:rPr>
          <w:delText>tripping purposes and one for alarm.</w:delText>
        </w:r>
      </w:del>
    </w:p>
    <w:p w:rsidR="007F035B" w:rsidRPr="004F2441" w:rsidDel="0069794E" w:rsidRDefault="007F035B" w:rsidP="007F035B">
      <w:pPr>
        <w:ind w:left="3555"/>
        <w:jc w:val="both"/>
        <w:rPr>
          <w:del w:id="670" w:author="Καρμίρης Αγγελος" w:date="2020-01-03T10:45:00Z"/>
          <w:sz w:val="24"/>
          <w:szCs w:val="24"/>
        </w:rPr>
      </w:pPr>
    </w:p>
    <w:p w:rsidR="007F035B" w:rsidRPr="00CF2DCF" w:rsidDel="0069794E" w:rsidRDefault="007F035B" w:rsidP="007F035B">
      <w:pPr>
        <w:ind w:left="993"/>
        <w:jc w:val="both"/>
        <w:rPr>
          <w:del w:id="671" w:author="Καρμίρης Αγγελος" w:date="2020-01-03T10:45:00Z"/>
          <w:b/>
          <w:sz w:val="24"/>
          <w:szCs w:val="24"/>
        </w:rPr>
      </w:pPr>
      <w:del w:id="672" w:author="Καρμίρης Αγγελος" w:date="2020-01-03T10:45:00Z">
        <w:r w:rsidRPr="00CF2DCF" w:rsidDel="0069794E">
          <w:rPr>
            <w:b/>
            <w:sz w:val="24"/>
            <w:szCs w:val="24"/>
          </w:rPr>
          <w:delText>1</w:delText>
        </w:r>
        <w:r w:rsidR="00024FEC" w:rsidRPr="00CF2DCF" w:rsidDel="0069794E">
          <w:rPr>
            <w:b/>
            <w:sz w:val="24"/>
            <w:szCs w:val="24"/>
          </w:rPr>
          <w:delText>3</w:delText>
        </w:r>
        <w:r w:rsidRPr="00CF2DCF" w:rsidDel="0069794E">
          <w:rPr>
            <w:b/>
            <w:sz w:val="24"/>
            <w:szCs w:val="24"/>
          </w:rPr>
          <w:delText xml:space="preserve">.   </w:delText>
        </w:r>
        <w:r w:rsidRPr="00CF2DCF" w:rsidDel="0069794E">
          <w:rPr>
            <w:b/>
            <w:sz w:val="24"/>
            <w:szCs w:val="24"/>
            <w:u w:val="single"/>
          </w:rPr>
          <w:delText>Motor Drive</w:delText>
        </w:r>
        <w:r w:rsidR="008A6534" w:rsidRPr="00CF2DCF" w:rsidDel="0069794E">
          <w:rPr>
            <w:b/>
            <w:sz w:val="24"/>
            <w:szCs w:val="24"/>
            <w:u w:val="single"/>
          </w:rPr>
          <w:delText xml:space="preserve"> Unit (</w:delText>
        </w:r>
        <w:r w:rsidRPr="00CF2DCF" w:rsidDel="0069794E">
          <w:rPr>
            <w:b/>
            <w:sz w:val="24"/>
            <w:szCs w:val="24"/>
            <w:u w:val="single"/>
          </w:rPr>
          <w:delText>Driving Mechanism)</w:delText>
        </w:r>
      </w:del>
    </w:p>
    <w:p w:rsidR="004D4AE7" w:rsidRPr="00CF2DCF" w:rsidDel="0069794E" w:rsidRDefault="004D4AE7" w:rsidP="004477E8">
      <w:pPr>
        <w:ind w:left="3593" w:hanging="2175"/>
        <w:jc w:val="both"/>
        <w:rPr>
          <w:del w:id="673" w:author="Καρμίρης Αγγελος" w:date="2020-01-03T10:45:00Z"/>
          <w:sz w:val="24"/>
          <w:szCs w:val="24"/>
        </w:rPr>
      </w:pPr>
    </w:p>
    <w:p w:rsidR="007F035B" w:rsidDel="0069794E" w:rsidRDefault="007F035B" w:rsidP="004477E8">
      <w:pPr>
        <w:ind w:left="3593" w:hanging="2175"/>
        <w:jc w:val="both"/>
        <w:rPr>
          <w:del w:id="674" w:author="Καρμίρης Αγγελος" w:date="2020-01-03T10:45:00Z"/>
          <w:sz w:val="24"/>
          <w:szCs w:val="24"/>
        </w:rPr>
      </w:pPr>
      <w:del w:id="675" w:author="Καρμίρης Αγγελος" w:date="2020-01-03T10:45:00Z">
        <w:r w:rsidRPr="004F2441" w:rsidDel="0069794E">
          <w:rPr>
            <w:sz w:val="24"/>
            <w:szCs w:val="24"/>
          </w:rPr>
          <w:delText>a. Control</w:delText>
        </w:r>
        <w:r w:rsidR="00254AFF" w:rsidDel="0069794E">
          <w:rPr>
            <w:sz w:val="24"/>
            <w:szCs w:val="24"/>
          </w:rPr>
          <w:tab/>
        </w:r>
        <w:r w:rsidR="00642785" w:rsidDel="0069794E">
          <w:rPr>
            <w:sz w:val="24"/>
            <w:szCs w:val="24"/>
          </w:rPr>
          <w:tab/>
        </w:r>
        <w:r w:rsidR="008A6534" w:rsidDel="0069794E">
          <w:rPr>
            <w:sz w:val="24"/>
            <w:szCs w:val="24"/>
          </w:rPr>
          <w:delText>:</w:delText>
        </w:r>
        <w:r w:rsidR="00642785" w:rsidDel="0069794E">
          <w:rPr>
            <w:sz w:val="24"/>
            <w:szCs w:val="24"/>
          </w:rPr>
          <w:delText xml:space="preserve"> </w:delText>
        </w:r>
        <w:r w:rsidRPr="004F2441" w:rsidDel="0069794E">
          <w:rPr>
            <w:sz w:val="24"/>
            <w:szCs w:val="24"/>
          </w:rPr>
          <w:delText xml:space="preserve">Local/Remote. For this reason the motor drive unit panel shall be equipped with a three (3) position selector switch </w:delText>
        </w:r>
        <w:r w:rsidRPr="004F2441" w:rsidDel="0069794E">
          <w:rPr>
            <w:sz w:val="24"/>
            <w:szCs w:val="24"/>
            <w:lang w:val="el-GR"/>
          </w:rPr>
          <w:delText>΄΄</w:delText>
        </w:r>
        <w:r w:rsidRPr="004F2441" w:rsidDel="0069794E">
          <w:rPr>
            <w:sz w:val="24"/>
            <w:szCs w:val="24"/>
          </w:rPr>
          <w:delText>Off–Local– Remote</w:delText>
        </w:r>
        <w:r w:rsidRPr="004F2441" w:rsidDel="0069794E">
          <w:rPr>
            <w:sz w:val="24"/>
            <w:szCs w:val="24"/>
            <w:lang w:val="el-GR"/>
          </w:rPr>
          <w:delText>΄΄</w:delText>
        </w:r>
        <w:r w:rsidRPr="004F2441" w:rsidDel="0069794E">
          <w:rPr>
            <w:sz w:val="24"/>
            <w:szCs w:val="24"/>
            <w:lang w:val="en-GB"/>
          </w:rPr>
          <w:delText>.</w:delText>
        </w:r>
        <w:r w:rsidR="00254AFF" w:rsidDel="0069794E">
          <w:rPr>
            <w:sz w:val="24"/>
            <w:szCs w:val="24"/>
            <w:lang w:val="en-GB"/>
          </w:rPr>
          <w:delText xml:space="preserve"> </w:delText>
        </w:r>
        <w:r w:rsidRPr="004F2441" w:rsidDel="0069794E">
          <w:rPr>
            <w:sz w:val="24"/>
            <w:szCs w:val="24"/>
          </w:rPr>
          <w:delText>The motor drive</w:delText>
        </w:r>
        <w:r w:rsidR="00B516CF" w:rsidRPr="004F2441" w:rsidDel="0069794E">
          <w:rPr>
            <w:sz w:val="24"/>
            <w:szCs w:val="24"/>
          </w:rPr>
          <w:delText xml:space="preserve"> and control</w:delText>
        </w:r>
        <w:r w:rsidRPr="004F2441" w:rsidDel="0069794E">
          <w:rPr>
            <w:sz w:val="24"/>
            <w:szCs w:val="24"/>
          </w:rPr>
          <w:delText xml:space="preserve"> panel shall also be equipped with two (2) push buttons</w:delText>
        </w:r>
        <w:r w:rsidR="00254AFF" w:rsidDel="0069794E">
          <w:rPr>
            <w:sz w:val="24"/>
            <w:szCs w:val="24"/>
          </w:rPr>
          <w:delText xml:space="preserve"> </w:delText>
        </w:r>
        <w:r w:rsidRPr="004F2441" w:rsidDel="0069794E">
          <w:rPr>
            <w:sz w:val="24"/>
            <w:szCs w:val="24"/>
          </w:rPr>
          <w:delText xml:space="preserve">used in conjunction with the </w:delText>
        </w:r>
        <w:r w:rsidRPr="004F2441" w:rsidDel="0069794E">
          <w:rPr>
            <w:sz w:val="24"/>
            <w:szCs w:val="24"/>
            <w:lang w:val="el-GR"/>
          </w:rPr>
          <w:delText>΄΄</w:delText>
        </w:r>
        <w:r w:rsidRPr="004F2441" w:rsidDel="0069794E">
          <w:rPr>
            <w:sz w:val="24"/>
            <w:szCs w:val="24"/>
          </w:rPr>
          <w:delText xml:space="preserve">Local </w:delText>
        </w:r>
        <w:r w:rsidRPr="004F2441" w:rsidDel="0069794E">
          <w:rPr>
            <w:sz w:val="24"/>
            <w:szCs w:val="24"/>
            <w:lang w:val="el-GR"/>
          </w:rPr>
          <w:delText>΄΄</w:delText>
        </w:r>
        <w:r w:rsidRPr="004F2441" w:rsidDel="0069794E">
          <w:rPr>
            <w:sz w:val="24"/>
            <w:szCs w:val="24"/>
            <w:lang w:val="en-GB"/>
          </w:rPr>
          <w:delText xml:space="preserve"> </w:delText>
        </w:r>
        <w:r w:rsidRPr="004F2441" w:rsidDel="0069794E">
          <w:rPr>
            <w:sz w:val="24"/>
            <w:szCs w:val="24"/>
          </w:rPr>
          <w:delText>position of the</w:delText>
        </w:r>
        <w:r w:rsidR="00254AFF" w:rsidDel="0069794E">
          <w:rPr>
            <w:sz w:val="24"/>
            <w:szCs w:val="24"/>
          </w:rPr>
          <w:delText xml:space="preserve"> </w:delText>
        </w:r>
        <w:r w:rsidRPr="004F2441" w:rsidDel="0069794E">
          <w:rPr>
            <w:sz w:val="24"/>
            <w:szCs w:val="24"/>
          </w:rPr>
          <w:delText xml:space="preserve">selector switch, </w:delText>
        </w:r>
        <w:r w:rsidR="00254AFF" w:rsidDel="0069794E">
          <w:rPr>
            <w:sz w:val="24"/>
            <w:szCs w:val="24"/>
          </w:rPr>
          <w:delText>f</w:delText>
        </w:r>
        <w:r w:rsidRPr="004F2441" w:rsidDel="0069794E">
          <w:rPr>
            <w:sz w:val="24"/>
            <w:szCs w:val="24"/>
          </w:rPr>
          <w:delText>or raising and</w:delText>
        </w:r>
        <w:r w:rsidR="00254AFF" w:rsidDel="0069794E">
          <w:rPr>
            <w:sz w:val="24"/>
            <w:szCs w:val="24"/>
          </w:rPr>
          <w:delText xml:space="preserve"> </w:delText>
        </w:r>
        <w:r w:rsidRPr="004F2441" w:rsidDel="0069794E">
          <w:rPr>
            <w:sz w:val="24"/>
            <w:szCs w:val="24"/>
          </w:rPr>
          <w:delText>lowering the</w:delText>
        </w:r>
        <w:r w:rsidR="00254AFF" w:rsidDel="0069794E">
          <w:rPr>
            <w:sz w:val="24"/>
            <w:szCs w:val="24"/>
          </w:rPr>
          <w:delText xml:space="preserve"> </w:delText>
        </w:r>
        <w:r w:rsidRPr="004F2441" w:rsidDel="0069794E">
          <w:rPr>
            <w:sz w:val="24"/>
            <w:szCs w:val="24"/>
          </w:rPr>
          <w:delText>voltage step of</w:delText>
        </w:r>
        <w:r w:rsidR="00254AFF" w:rsidDel="0069794E">
          <w:rPr>
            <w:sz w:val="24"/>
            <w:szCs w:val="24"/>
          </w:rPr>
          <w:delText xml:space="preserve"> </w:delText>
        </w:r>
        <w:r w:rsidRPr="004F2441" w:rsidDel="0069794E">
          <w:rPr>
            <w:sz w:val="24"/>
            <w:szCs w:val="24"/>
          </w:rPr>
          <w:delText>the OLTC.</w:delText>
        </w:r>
      </w:del>
    </w:p>
    <w:p w:rsidR="00F635A5" w:rsidRPr="004F2441" w:rsidDel="0069794E" w:rsidRDefault="00F635A5" w:rsidP="004477E8">
      <w:pPr>
        <w:ind w:left="6096"/>
        <w:jc w:val="both"/>
        <w:rPr>
          <w:del w:id="676" w:author="Καρμίρης Αγγελος" w:date="2020-01-03T10:45:00Z"/>
          <w:sz w:val="24"/>
          <w:szCs w:val="24"/>
        </w:rPr>
      </w:pPr>
    </w:p>
    <w:p w:rsidR="007F035B" w:rsidRPr="004F2441" w:rsidDel="0069794E" w:rsidRDefault="007F035B" w:rsidP="004477E8">
      <w:pPr>
        <w:ind w:left="1440"/>
        <w:jc w:val="both"/>
        <w:rPr>
          <w:del w:id="677" w:author="Καρμίρης Αγγελος" w:date="2020-01-03T10:45:00Z"/>
          <w:sz w:val="24"/>
          <w:szCs w:val="24"/>
        </w:rPr>
      </w:pPr>
      <w:del w:id="678" w:author="Καρμίρης Αγγελος" w:date="2020-01-03T10:45:00Z">
        <w:r w:rsidRPr="004F2441" w:rsidDel="0069794E">
          <w:rPr>
            <w:sz w:val="24"/>
            <w:szCs w:val="24"/>
          </w:rPr>
          <w:delText>b. Emerge</w:delText>
        </w:r>
        <w:r w:rsidR="00254AFF" w:rsidDel="0069794E">
          <w:rPr>
            <w:sz w:val="24"/>
            <w:szCs w:val="24"/>
          </w:rPr>
          <w:delText>ncy control</w:delText>
        </w:r>
        <w:r w:rsidR="00642785" w:rsidDel="0069794E">
          <w:rPr>
            <w:sz w:val="24"/>
            <w:szCs w:val="24"/>
          </w:rPr>
          <w:tab/>
          <w:delText xml:space="preserve">: </w:delText>
        </w:r>
        <w:r w:rsidRPr="004F2441" w:rsidDel="0069794E">
          <w:rPr>
            <w:sz w:val="24"/>
            <w:szCs w:val="24"/>
          </w:rPr>
          <w:delText xml:space="preserve">Emergency control is required and for this reason the </w:delText>
        </w:r>
      </w:del>
    </w:p>
    <w:p w:rsidR="007F035B" w:rsidRPr="004F2441" w:rsidDel="0069794E" w:rsidRDefault="007F035B" w:rsidP="004477E8">
      <w:pPr>
        <w:ind w:left="3600"/>
        <w:jc w:val="both"/>
        <w:rPr>
          <w:del w:id="679" w:author="Καρμίρης Αγγελος" w:date="2020-01-03T10:45:00Z"/>
          <w:sz w:val="24"/>
          <w:szCs w:val="24"/>
        </w:rPr>
      </w:pPr>
      <w:del w:id="680" w:author="Καρμίρης Αγγελος" w:date="2020-01-03T10:45:00Z">
        <w:r w:rsidRPr="004F2441" w:rsidDel="0069794E">
          <w:rPr>
            <w:sz w:val="24"/>
            <w:szCs w:val="24"/>
          </w:rPr>
          <w:delText xml:space="preserve">motor drive </w:delText>
        </w:r>
        <w:r w:rsidR="00B516CF" w:rsidRPr="004F2441" w:rsidDel="0069794E">
          <w:rPr>
            <w:sz w:val="24"/>
            <w:szCs w:val="24"/>
          </w:rPr>
          <w:delText>and control</w:delText>
        </w:r>
        <w:r w:rsidR="00642785" w:rsidDel="0069794E">
          <w:rPr>
            <w:sz w:val="24"/>
            <w:szCs w:val="24"/>
          </w:rPr>
          <w:delText xml:space="preserve"> </w:delText>
        </w:r>
        <w:r w:rsidRPr="004F2441" w:rsidDel="0069794E">
          <w:rPr>
            <w:sz w:val="24"/>
            <w:szCs w:val="24"/>
          </w:rPr>
          <w:delText xml:space="preserve">panel shall be equipped with an emergency </w:delText>
        </w:r>
        <w:r w:rsidR="00136AE5" w:rsidRPr="004F2441" w:rsidDel="0069794E">
          <w:rPr>
            <w:sz w:val="24"/>
            <w:szCs w:val="24"/>
          </w:rPr>
          <w:delText>push – button</w:delText>
        </w:r>
        <w:r w:rsidRPr="004F2441" w:rsidDel="0069794E">
          <w:rPr>
            <w:sz w:val="24"/>
            <w:szCs w:val="24"/>
          </w:rPr>
          <w:delText xml:space="preserve"> for </w:delText>
        </w:r>
        <w:r w:rsidR="00136AE5" w:rsidRPr="004F2441" w:rsidDel="0069794E">
          <w:rPr>
            <w:sz w:val="24"/>
            <w:szCs w:val="24"/>
          </w:rPr>
          <w:delText xml:space="preserve">emergency </w:delText>
        </w:r>
        <w:r w:rsidRPr="004F2441" w:rsidDel="0069794E">
          <w:rPr>
            <w:sz w:val="24"/>
            <w:szCs w:val="24"/>
          </w:rPr>
          <w:delText>stopping</w:delText>
        </w:r>
        <w:r w:rsidR="00136AE5" w:rsidRPr="004F2441" w:rsidDel="0069794E">
          <w:rPr>
            <w:sz w:val="24"/>
            <w:szCs w:val="24"/>
          </w:rPr>
          <w:delText xml:space="preserve">             of the motor drive</w:delText>
        </w:r>
        <w:r w:rsidRPr="004F2441" w:rsidDel="0069794E">
          <w:rPr>
            <w:sz w:val="24"/>
            <w:szCs w:val="24"/>
          </w:rPr>
          <w:delText>.</w:delText>
        </w:r>
      </w:del>
    </w:p>
    <w:p w:rsidR="007F035B" w:rsidDel="0069794E" w:rsidRDefault="007F035B" w:rsidP="004477E8">
      <w:pPr>
        <w:ind w:left="6096"/>
        <w:jc w:val="both"/>
        <w:rPr>
          <w:del w:id="681" w:author="Καρμίρης Αγγελος" w:date="2020-01-03T10:45:00Z"/>
          <w:sz w:val="24"/>
          <w:szCs w:val="24"/>
        </w:rPr>
      </w:pPr>
    </w:p>
    <w:p w:rsidR="00846F53" w:rsidRPr="004F2441" w:rsidDel="0069794E" w:rsidRDefault="00846F53" w:rsidP="004477E8">
      <w:pPr>
        <w:ind w:left="6096"/>
        <w:jc w:val="both"/>
        <w:rPr>
          <w:del w:id="682" w:author="Καρμίρης Αγγελος" w:date="2020-01-03T10:45:00Z"/>
          <w:sz w:val="24"/>
          <w:szCs w:val="24"/>
        </w:rPr>
      </w:pPr>
    </w:p>
    <w:p w:rsidR="00642785" w:rsidDel="0069794E" w:rsidRDefault="007F035B" w:rsidP="004477E8">
      <w:pPr>
        <w:ind w:left="1418"/>
        <w:jc w:val="both"/>
        <w:rPr>
          <w:del w:id="683" w:author="Καρμίρης Αγγελος" w:date="2020-01-03T10:45:00Z"/>
          <w:sz w:val="24"/>
          <w:szCs w:val="24"/>
        </w:rPr>
      </w:pPr>
      <w:del w:id="684" w:author="Καρμίρης Αγγελος" w:date="2020-01-03T10:45:00Z">
        <w:r w:rsidRPr="004F2441" w:rsidDel="0069794E">
          <w:rPr>
            <w:sz w:val="24"/>
            <w:szCs w:val="24"/>
          </w:rPr>
          <w:delText xml:space="preserve">c. Supply voltage </w:delText>
        </w:r>
        <w:r w:rsidR="00642785" w:rsidDel="0069794E">
          <w:rPr>
            <w:sz w:val="24"/>
            <w:szCs w:val="24"/>
          </w:rPr>
          <w:delText>&amp;</w:delText>
        </w:r>
        <w:r w:rsidRPr="004F2441" w:rsidDel="0069794E">
          <w:rPr>
            <w:sz w:val="24"/>
            <w:szCs w:val="24"/>
          </w:rPr>
          <w:delText xml:space="preserve"> frequency</w:delText>
        </w:r>
      </w:del>
    </w:p>
    <w:p w:rsidR="007F035B" w:rsidRPr="004F2441" w:rsidDel="0069794E" w:rsidRDefault="007F035B" w:rsidP="00CF2DCF">
      <w:pPr>
        <w:ind w:left="3686" w:hanging="2268"/>
        <w:jc w:val="both"/>
        <w:rPr>
          <w:del w:id="685" w:author="Καρμίρης Αγγελος" w:date="2020-01-03T10:45:00Z"/>
          <w:sz w:val="24"/>
          <w:szCs w:val="24"/>
        </w:rPr>
      </w:pPr>
      <w:del w:id="686" w:author="Καρμίρης Αγγελος" w:date="2020-01-03T10:45:00Z">
        <w:r w:rsidRPr="004F2441" w:rsidDel="0069794E">
          <w:rPr>
            <w:sz w:val="24"/>
            <w:szCs w:val="24"/>
          </w:rPr>
          <w:delText xml:space="preserve"> </w:delText>
        </w:r>
        <w:r w:rsidR="00846F53" w:rsidDel="0069794E">
          <w:rPr>
            <w:sz w:val="24"/>
            <w:szCs w:val="24"/>
          </w:rPr>
          <w:delText xml:space="preserve">   </w:delText>
        </w:r>
        <w:r w:rsidR="00642785" w:rsidDel="0069794E">
          <w:rPr>
            <w:sz w:val="24"/>
            <w:szCs w:val="24"/>
          </w:rPr>
          <w:delText>of the motor</w:delText>
        </w:r>
        <w:r w:rsidR="00642785" w:rsidDel="0069794E">
          <w:rPr>
            <w:sz w:val="24"/>
            <w:szCs w:val="24"/>
          </w:rPr>
          <w:tab/>
        </w:r>
        <w:r w:rsidR="00136AE5" w:rsidRPr="004F2441" w:rsidDel="0069794E">
          <w:rPr>
            <w:sz w:val="24"/>
            <w:szCs w:val="24"/>
          </w:rPr>
          <w:delText>: 3ph</w:delText>
        </w:r>
        <w:r w:rsidRPr="004F2441" w:rsidDel="0069794E">
          <w:rPr>
            <w:sz w:val="24"/>
            <w:szCs w:val="24"/>
          </w:rPr>
          <w:delText>, 400V AC, 50Hz with tolerances</w:delText>
        </w:r>
        <w:r w:rsidR="00642785" w:rsidDel="0069794E">
          <w:rPr>
            <w:sz w:val="24"/>
            <w:szCs w:val="24"/>
          </w:rPr>
          <w:delText xml:space="preserve"> </w:delText>
        </w:r>
        <w:r w:rsidRPr="004F2441" w:rsidDel="0069794E">
          <w:rPr>
            <w:sz w:val="24"/>
            <w:szCs w:val="24"/>
          </w:rPr>
          <w:delText>of 85% to 110%.</w:delText>
        </w:r>
      </w:del>
    </w:p>
    <w:p w:rsidR="007F035B" w:rsidDel="0069794E" w:rsidRDefault="007F035B" w:rsidP="004477E8">
      <w:pPr>
        <w:jc w:val="both"/>
        <w:rPr>
          <w:del w:id="687" w:author="Καρμίρης Αγγελος" w:date="2020-01-03T10:45:00Z"/>
          <w:sz w:val="24"/>
          <w:szCs w:val="24"/>
        </w:rPr>
      </w:pPr>
    </w:p>
    <w:p w:rsidR="00642785" w:rsidRPr="004F2441" w:rsidDel="0069794E" w:rsidRDefault="00642785" w:rsidP="004477E8">
      <w:pPr>
        <w:jc w:val="both"/>
        <w:rPr>
          <w:del w:id="688" w:author="Καρμίρης Αγγελος" w:date="2020-01-03T10:45:00Z"/>
          <w:sz w:val="24"/>
          <w:szCs w:val="24"/>
        </w:rPr>
      </w:pPr>
    </w:p>
    <w:p w:rsidR="007F035B" w:rsidRPr="004F2441" w:rsidDel="0069794E" w:rsidRDefault="00642785" w:rsidP="004477E8">
      <w:pPr>
        <w:ind w:left="1418"/>
        <w:jc w:val="both"/>
        <w:rPr>
          <w:del w:id="689" w:author="Καρμίρης Αγγελος" w:date="2020-01-03T10:45:00Z"/>
          <w:sz w:val="24"/>
          <w:szCs w:val="24"/>
        </w:rPr>
      </w:pPr>
      <w:del w:id="690" w:author="Καρμίρης Αγγελος" w:date="2020-01-03T10:45:00Z">
        <w:r w:rsidDel="0069794E">
          <w:rPr>
            <w:sz w:val="24"/>
            <w:szCs w:val="24"/>
          </w:rPr>
          <w:delText>d. Installation</w:delText>
        </w:r>
        <w:r w:rsidDel="0069794E">
          <w:rPr>
            <w:sz w:val="24"/>
            <w:szCs w:val="24"/>
          </w:rPr>
          <w:tab/>
        </w:r>
        <w:r w:rsidDel="0069794E">
          <w:rPr>
            <w:sz w:val="24"/>
            <w:szCs w:val="24"/>
          </w:rPr>
          <w:tab/>
        </w:r>
        <w:r w:rsidR="007F035B" w:rsidRPr="004F2441" w:rsidDel="0069794E">
          <w:rPr>
            <w:sz w:val="24"/>
            <w:szCs w:val="24"/>
          </w:rPr>
          <w:delText>: Outside of the autotransformer tank</w:delText>
        </w:r>
        <w:r w:rsidDel="0069794E">
          <w:rPr>
            <w:sz w:val="24"/>
            <w:szCs w:val="24"/>
          </w:rPr>
          <w:delText xml:space="preserve"> </w:delText>
        </w:r>
        <w:r w:rsidR="007F035B" w:rsidRPr="004F2441" w:rsidDel="0069794E">
          <w:rPr>
            <w:sz w:val="24"/>
            <w:szCs w:val="24"/>
          </w:rPr>
          <w:delText xml:space="preserve">and connected to </w:delText>
        </w:r>
      </w:del>
    </w:p>
    <w:p w:rsidR="007F035B" w:rsidRPr="004F2441" w:rsidDel="0069794E" w:rsidRDefault="00AD128F" w:rsidP="004477E8">
      <w:pPr>
        <w:ind w:left="2880" w:firstLine="720"/>
        <w:jc w:val="both"/>
        <w:rPr>
          <w:del w:id="691" w:author="Καρμίρης Αγγελος" w:date="2020-01-03T10:45:00Z"/>
          <w:sz w:val="24"/>
          <w:szCs w:val="24"/>
        </w:rPr>
      </w:pPr>
      <w:del w:id="692" w:author="Καρμίρης Αγγελος" w:date="2020-01-03T10:45:00Z">
        <w:r w:rsidDel="0069794E">
          <w:rPr>
            <w:sz w:val="24"/>
            <w:szCs w:val="24"/>
          </w:rPr>
          <w:delText xml:space="preserve">  </w:delText>
        </w:r>
        <w:r w:rsidR="007F035B" w:rsidRPr="004F2441" w:rsidDel="0069794E">
          <w:rPr>
            <w:sz w:val="24"/>
            <w:szCs w:val="24"/>
          </w:rPr>
          <w:delText>the OLTC by drive</w:delText>
        </w:r>
        <w:r w:rsidR="00642785" w:rsidDel="0069794E">
          <w:rPr>
            <w:sz w:val="24"/>
            <w:szCs w:val="24"/>
          </w:rPr>
          <w:delText xml:space="preserve"> </w:delText>
        </w:r>
        <w:r w:rsidR="007F035B" w:rsidRPr="004F2441" w:rsidDel="0069794E">
          <w:rPr>
            <w:sz w:val="24"/>
            <w:szCs w:val="24"/>
          </w:rPr>
          <w:delText>shafts and gears.</w:delText>
        </w:r>
      </w:del>
    </w:p>
    <w:p w:rsidR="007F035B" w:rsidRPr="004F2441" w:rsidDel="0069794E" w:rsidRDefault="007F035B" w:rsidP="004477E8">
      <w:pPr>
        <w:ind w:left="1418"/>
        <w:jc w:val="both"/>
        <w:rPr>
          <w:del w:id="693" w:author="Καρμίρης Αγγελος" w:date="2020-01-03T10:45:00Z"/>
          <w:sz w:val="24"/>
          <w:szCs w:val="24"/>
        </w:rPr>
      </w:pPr>
    </w:p>
    <w:p w:rsidR="00642785" w:rsidDel="0069794E" w:rsidRDefault="007F035B" w:rsidP="00B516CF">
      <w:pPr>
        <w:ind w:left="1440"/>
        <w:jc w:val="both"/>
        <w:rPr>
          <w:del w:id="694" w:author="Καρμίρης Αγγελος" w:date="2020-01-03T10:45:00Z"/>
          <w:sz w:val="24"/>
          <w:szCs w:val="24"/>
        </w:rPr>
      </w:pPr>
      <w:del w:id="695" w:author="Καρμίρης Αγγελος" w:date="2020-01-03T10:45:00Z">
        <w:r w:rsidRPr="004F2441" w:rsidDel="0069794E">
          <w:rPr>
            <w:sz w:val="24"/>
            <w:szCs w:val="24"/>
          </w:rPr>
          <w:delText xml:space="preserve">e. </w:delText>
        </w:r>
        <w:r w:rsidR="00B516CF" w:rsidRPr="004F2441" w:rsidDel="0069794E">
          <w:rPr>
            <w:sz w:val="24"/>
            <w:szCs w:val="24"/>
          </w:rPr>
          <w:delText xml:space="preserve">Motor drive and </w:delText>
        </w:r>
      </w:del>
    </w:p>
    <w:p w:rsidR="00642785" w:rsidDel="0069794E" w:rsidRDefault="009B1B37" w:rsidP="004477E8">
      <w:pPr>
        <w:ind w:left="1440"/>
        <w:jc w:val="both"/>
        <w:rPr>
          <w:del w:id="696" w:author="Καρμίρης Αγγελος" w:date="2020-01-03T10:45:00Z"/>
          <w:sz w:val="24"/>
          <w:szCs w:val="24"/>
        </w:rPr>
      </w:pPr>
      <w:del w:id="697" w:author="Καρμίρης Αγγελος" w:date="2020-01-03T10:45:00Z">
        <w:r w:rsidDel="0069794E">
          <w:rPr>
            <w:sz w:val="24"/>
            <w:szCs w:val="24"/>
          </w:rPr>
          <w:delText xml:space="preserve">    </w:delText>
        </w:r>
        <w:r w:rsidR="00B516CF" w:rsidRPr="004F2441" w:rsidDel="0069794E">
          <w:rPr>
            <w:sz w:val="24"/>
            <w:szCs w:val="24"/>
          </w:rPr>
          <w:delText>c</w:delText>
        </w:r>
        <w:r w:rsidDel="0069794E">
          <w:rPr>
            <w:sz w:val="24"/>
            <w:szCs w:val="24"/>
          </w:rPr>
          <w:delText xml:space="preserve">ontrol cabinet        </w:delText>
        </w:r>
        <w:r w:rsidR="007F035B" w:rsidRPr="004F2441" w:rsidDel="0069794E">
          <w:rPr>
            <w:sz w:val="24"/>
            <w:szCs w:val="24"/>
          </w:rPr>
          <w:delText xml:space="preserve">: </w:delText>
        </w:r>
        <w:r w:rsidR="00AD128F" w:rsidDel="0069794E">
          <w:rPr>
            <w:sz w:val="24"/>
            <w:szCs w:val="24"/>
          </w:rPr>
          <w:delText xml:space="preserve"> </w:delText>
        </w:r>
        <w:r w:rsidR="007F035B" w:rsidRPr="004F2441" w:rsidDel="0069794E">
          <w:rPr>
            <w:sz w:val="24"/>
            <w:szCs w:val="24"/>
          </w:rPr>
          <w:delText xml:space="preserve">The </w:delText>
        </w:r>
        <w:r w:rsidR="00B516CF" w:rsidRPr="004F2441" w:rsidDel="0069794E">
          <w:rPr>
            <w:sz w:val="24"/>
            <w:szCs w:val="24"/>
          </w:rPr>
          <w:delText xml:space="preserve">motor drive and </w:delText>
        </w:r>
        <w:r w:rsidR="007F035B" w:rsidRPr="004F2441" w:rsidDel="0069794E">
          <w:rPr>
            <w:sz w:val="24"/>
            <w:szCs w:val="24"/>
          </w:rPr>
          <w:delText xml:space="preserve">control cabinet of the motor </w:delText>
        </w:r>
      </w:del>
    </w:p>
    <w:p w:rsidR="007F035B" w:rsidRPr="004F2441" w:rsidDel="0069794E" w:rsidRDefault="00642785" w:rsidP="004477E8">
      <w:pPr>
        <w:ind w:left="3600"/>
        <w:jc w:val="both"/>
        <w:rPr>
          <w:del w:id="698" w:author="Καρμίρης Αγγελος" w:date="2020-01-03T10:45:00Z"/>
          <w:sz w:val="24"/>
          <w:szCs w:val="24"/>
        </w:rPr>
      </w:pPr>
      <w:del w:id="699" w:author="Καρμίρης Αγγελος" w:date="2020-01-03T10:45:00Z">
        <w:r w:rsidDel="0069794E">
          <w:rPr>
            <w:sz w:val="24"/>
            <w:szCs w:val="24"/>
          </w:rPr>
          <w:delText xml:space="preserve">   </w:delText>
        </w:r>
        <w:r w:rsidR="00AD128F" w:rsidDel="0069794E">
          <w:rPr>
            <w:sz w:val="24"/>
            <w:szCs w:val="24"/>
          </w:rPr>
          <w:delText xml:space="preserve"> </w:delText>
        </w:r>
        <w:r w:rsidR="007F035B" w:rsidRPr="004F2441" w:rsidDel="0069794E">
          <w:rPr>
            <w:sz w:val="24"/>
            <w:szCs w:val="24"/>
          </w:rPr>
          <w:delText>drive</w:delText>
        </w:r>
        <w:r w:rsidDel="0069794E">
          <w:rPr>
            <w:sz w:val="24"/>
            <w:szCs w:val="24"/>
          </w:rPr>
          <w:delText xml:space="preserve"> </w:delText>
        </w:r>
        <w:r w:rsidR="007F035B" w:rsidRPr="004F2441" w:rsidDel="0069794E">
          <w:rPr>
            <w:sz w:val="24"/>
            <w:szCs w:val="24"/>
          </w:rPr>
          <w:delText xml:space="preserve">unit shall be of IP55 protection </w:delText>
        </w:r>
        <w:r w:rsidDel="0069794E">
          <w:rPr>
            <w:sz w:val="24"/>
            <w:szCs w:val="24"/>
          </w:rPr>
          <w:delText xml:space="preserve">as per </w:delText>
        </w:r>
        <w:r w:rsidR="00E94D93" w:rsidDel="0069794E">
          <w:rPr>
            <w:sz w:val="24"/>
            <w:szCs w:val="24"/>
          </w:rPr>
          <w:br/>
          <w:delText xml:space="preserve">     </w:delText>
        </w:r>
        <w:r w:rsidDel="0069794E">
          <w:rPr>
            <w:sz w:val="24"/>
            <w:szCs w:val="24"/>
          </w:rPr>
          <w:delText>IEC</w:delText>
        </w:r>
        <w:r w:rsidR="00E94D93" w:rsidDel="0069794E">
          <w:rPr>
            <w:sz w:val="24"/>
            <w:szCs w:val="24"/>
          </w:rPr>
          <w:delText xml:space="preserve"> 60529</w:delText>
        </w:r>
        <w:r w:rsidR="007F035B" w:rsidRPr="004F2441" w:rsidDel="0069794E">
          <w:rPr>
            <w:sz w:val="24"/>
            <w:szCs w:val="24"/>
          </w:rPr>
          <w:delText>.</w:delText>
        </w:r>
      </w:del>
    </w:p>
    <w:p w:rsidR="007F035B" w:rsidRPr="004F2441" w:rsidDel="0069794E" w:rsidRDefault="007F035B" w:rsidP="004477E8">
      <w:pPr>
        <w:ind w:left="6096"/>
        <w:jc w:val="both"/>
        <w:rPr>
          <w:del w:id="700" w:author="Καρμίρης Αγγελος" w:date="2020-01-03T10:45:00Z"/>
          <w:sz w:val="24"/>
          <w:szCs w:val="24"/>
        </w:rPr>
      </w:pPr>
    </w:p>
    <w:p w:rsidR="00642785" w:rsidDel="0069794E" w:rsidRDefault="007F035B" w:rsidP="004477E8">
      <w:pPr>
        <w:ind w:left="1418"/>
        <w:jc w:val="both"/>
        <w:rPr>
          <w:del w:id="701" w:author="Καρμίρης Αγγελος" w:date="2020-01-03T10:45:00Z"/>
          <w:sz w:val="24"/>
          <w:szCs w:val="24"/>
        </w:rPr>
      </w:pPr>
      <w:del w:id="702" w:author="Καρμίρης Αγγελος" w:date="2020-01-03T10:45:00Z">
        <w:r w:rsidRPr="004F2441" w:rsidDel="0069794E">
          <w:rPr>
            <w:sz w:val="24"/>
            <w:szCs w:val="24"/>
          </w:rPr>
          <w:delText xml:space="preserve">f. </w:delText>
        </w:r>
        <w:r w:rsidR="00B516CF" w:rsidRPr="004F2441" w:rsidDel="0069794E">
          <w:rPr>
            <w:sz w:val="24"/>
            <w:szCs w:val="24"/>
          </w:rPr>
          <w:delText xml:space="preserve">Motor drive and control </w:delText>
        </w:r>
      </w:del>
    </w:p>
    <w:p w:rsidR="007F035B" w:rsidRPr="004F2441" w:rsidDel="0069794E" w:rsidRDefault="009B1B37" w:rsidP="004477E8">
      <w:pPr>
        <w:ind w:left="3773" w:hanging="2355"/>
        <w:jc w:val="both"/>
        <w:rPr>
          <w:del w:id="703" w:author="Καρμίρης Αγγελος" w:date="2020-01-03T10:45:00Z"/>
          <w:sz w:val="24"/>
          <w:szCs w:val="24"/>
        </w:rPr>
      </w:pPr>
      <w:del w:id="704" w:author="Καρμίρης Αγγελος" w:date="2020-01-03T10:45:00Z">
        <w:r w:rsidDel="0069794E">
          <w:rPr>
            <w:sz w:val="24"/>
            <w:szCs w:val="24"/>
          </w:rPr>
          <w:delText xml:space="preserve">    </w:delText>
        </w:r>
        <w:r w:rsidR="00B516CF" w:rsidRPr="004F2441" w:rsidDel="0069794E">
          <w:rPr>
            <w:sz w:val="24"/>
            <w:szCs w:val="24"/>
          </w:rPr>
          <w:delText xml:space="preserve">cabinet </w:delText>
        </w:r>
        <w:r w:rsidR="00642785" w:rsidDel="0069794E">
          <w:rPr>
            <w:sz w:val="24"/>
            <w:szCs w:val="24"/>
          </w:rPr>
          <w:delText>equipment</w:delText>
        </w:r>
        <w:r w:rsidR="00642785" w:rsidDel="0069794E">
          <w:rPr>
            <w:sz w:val="24"/>
            <w:szCs w:val="24"/>
          </w:rPr>
          <w:tab/>
        </w:r>
        <w:r w:rsidR="007F035B" w:rsidRPr="004F2441" w:rsidDel="0069794E">
          <w:rPr>
            <w:sz w:val="24"/>
            <w:szCs w:val="24"/>
          </w:rPr>
          <w:delText xml:space="preserve">: The </w:delText>
        </w:r>
        <w:r w:rsidR="00B516CF" w:rsidRPr="004F2441" w:rsidDel="0069794E">
          <w:rPr>
            <w:sz w:val="24"/>
            <w:szCs w:val="24"/>
          </w:rPr>
          <w:delText>motor drive</w:delText>
        </w:r>
        <w:r w:rsidR="002F041B" w:rsidRPr="004F2441" w:rsidDel="0069794E">
          <w:rPr>
            <w:sz w:val="24"/>
            <w:szCs w:val="24"/>
          </w:rPr>
          <w:delText xml:space="preserve"> and control</w:delText>
        </w:r>
        <w:r w:rsidR="00642785" w:rsidDel="0069794E">
          <w:rPr>
            <w:sz w:val="24"/>
            <w:szCs w:val="24"/>
          </w:rPr>
          <w:delText xml:space="preserve"> </w:delText>
        </w:r>
        <w:r w:rsidR="007F035B" w:rsidRPr="004F2441" w:rsidDel="0069794E">
          <w:rPr>
            <w:sz w:val="24"/>
            <w:szCs w:val="24"/>
          </w:rPr>
          <w:delText>cabinet besides</w:delText>
        </w:r>
        <w:r w:rsidR="00642785" w:rsidDel="0069794E">
          <w:rPr>
            <w:sz w:val="24"/>
            <w:szCs w:val="24"/>
          </w:rPr>
          <w:delText xml:space="preserve"> </w:delText>
        </w:r>
        <w:r w:rsidR="0007590C" w:rsidRPr="004F2441" w:rsidDel="0069794E">
          <w:rPr>
            <w:sz w:val="24"/>
            <w:szCs w:val="24"/>
          </w:rPr>
          <w:delText>the</w:delText>
        </w:r>
        <w:r w:rsidR="007F035B" w:rsidRPr="004F2441" w:rsidDel="0069794E">
          <w:rPr>
            <w:sz w:val="24"/>
            <w:szCs w:val="24"/>
          </w:rPr>
          <w:delText xml:space="preserve"> </w:delText>
        </w:r>
        <w:r w:rsidR="00642785" w:rsidDel="0069794E">
          <w:rPr>
            <w:sz w:val="24"/>
            <w:szCs w:val="24"/>
          </w:rPr>
          <w:delText xml:space="preserve">  </w:delText>
        </w:r>
        <w:r w:rsidDel="0069794E">
          <w:rPr>
            <w:sz w:val="24"/>
            <w:szCs w:val="24"/>
          </w:rPr>
          <w:delText xml:space="preserve">  </w:delText>
        </w:r>
        <w:r w:rsidR="000D0C9A" w:rsidDel="0069794E">
          <w:rPr>
            <w:sz w:val="24"/>
            <w:szCs w:val="24"/>
          </w:rPr>
          <w:delText>“</w:delText>
        </w:r>
        <w:r w:rsidR="007F035B" w:rsidRPr="004F2441" w:rsidDel="0069794E">
          <w:rPr>
            <w:sz w:val="24"/>
            <w:szCs w:val="24"/>
          </w:rPr>
          <w:delText>Off – Local –</w:delText>
        </w:r>
        <w:r w:rsidR="0007590C" w:rsidRPr="004F2441" w:rsidDel="0069794E">
          <w:rPr>
            <w:sz w:val="24"/>
            <w:szCs w:val="24"/>
          </w:rPr>
          <w:delText xml:space="preserve"> Remote</w:delText>
        </w:r>
        <w:r w:rsidR="000D0C9A" w:rsidDel="0069794E">
          <w:rPr>
            <w:sz w:val="24"/>
            <w:szCs w:val="24"/>
          </w:rPr>
          <w:delText>”</w:delText>
        </w:r>
        <w:r w:rsidR="0007590C" w:rsidRPr="004F2441" w:rsidDel="0069794E">
          <w:rPr>
            <w:sz w:val="24"/>
            <w:szCs w:val="24"/>
          </w:rPr>
          <w:delText xml:space="preserve"> selector switch,</w:delText>
        </w:r>
        <w:r w:rsidR="007F035B" w:rsidRPr="004F2441" w:rsidDel="0069794E">
          <w:rPr>
            <w:sz w:val="24"/>
            <w:szCs w:val="24"/>
          </w:rPr>
          <w:delText xml:space="preserve"> </w:delText>
        </w:r>
        <w:r w:rsidR="0007590C" w:rsidRPr="004F2441" w:rsidDel="0069794E">
          <w:rPr>
            <w:sz w:val="24"/>
            <w:szCs w:val="24"/>
          </w:rPr>
          <w:delText xml:space="preserve">the </w:delText>
        </w:r>
        <w:r w:rsidR="000D0C9A" w:rsidDel="0069794E">
          <w:rPr>
            <w:sz w:val="24"/>
            <w:szCs w:val="24"/>
          </w:rPr>
          <w:delText>t</w:delText>
        </w:r>
        <w:r w:rsidR="0007590C" w:rsidRPr="004F2441" w:rsidDel="0069794E">
          <w:rPr>
            <w:sz w:val="24"/>
            <w:szCs w:val="24"/>
          </w:rPr>
          <w:delText>wo</w:delText>
        </w:r>
        <w:r w:rsidR="007F035B" w:rsidRPr="004F2441" w:rsidDel="0069794E">
          <w:rPr>
            <w:sz w:val="24"/>
            <w:szCs w:val="24"/>
          </w:rPr>
          <w:delText xml:space="preserve"> (</w:delText>
        </w:r>
        <w:r w:rsidR="0007590C" w:rsidRPr="004F2441" w:rsidDel="0069794E">
          <w:rPr>
            <w:sz w:val="24"/>
            <w:szCs w:val="24"/>
          </w:rPr>
          <w:delText>2</w:delText>
        </w:r>
        <w:r w:rsidR="007F035B" w:rsidRPr="004F2441" w:rsidDel="0069794E">
          <w:rPr>
            <w:sz w:val="24"/>
            <w:szCs w:val="24"/>
          </w:rPr>
          <w:delText>) push – buttons for raise,</w:delText>
        </w:r>
        <w:r w:rsidR="00846F53" w:rsidDel="0069794E">
          <w:rPr>
            <w:sz w:val="24"/>
            <w:szCs w:val="24"/>
          </w:rPr>
          <w:delText xml:space="preserve"> </w:delText>
        </w:r>
        <w:r w:rsidR="007F035B" w:rsidRPr="004F2441" w:rsidDel="0069794E">
          <w:rPr>
            <w:sz w:val="24"/>
            <w:szCs w:val="24"/>
          </w:rPr>
          <w:delText xml:space="preserve">lowering and </w:delText>
        </w:r>
        <w:r w:rsidR="000D0C9A" w:rsidDel="0069794E">
          <w:rPr>
            <w:sz w:val="24"/>
            <w:szCs w:val="24"/>
          </w:rPr>
          <w:delText>the</w:delText>
        </w:r>
        <w:r w:rsidR="0007590C" w:rsidRPr="004F2441" w:rsidDel="0069794E">
          <w:rPr>
            <w:sz w:val="24"/>
            <w:szCs w:val="24"/>
          </w:rPr>
          <w:delText xml:space="preserve"> </w:delText>
        </w:r>
        <w:r w:rsidR="007F035B" w:rsidRPr="004F2441" w:rsidDel="0069794E">
          <w:rPr>
            <w:sz w:val="24"/>
            <w:szCs w:val="24"/>
          </w:rPr>
          <w:delText>emergency stop</w:delText>
        </w:r>
        <w:r w:rsidR="00A67576" w:rsidRPr="004F2441" w:rsidDel="0069794E">
          <w:rPr>
            <w:sz w:val="24"/>
            <w:szCs w:val="24"/>
          </w:rPr>
          <w:delText xml:space="preserve"> push button</w:delText>
        </w:r>
        <w:r w:rsidR="007F035B" w:rsidRPr="004F2441" w:rsidDel="0069794E">
          <w:rPr>
            <w:sz w:val="24"/>
            <w:szCs w:val="24"/>
          </w:rPr>
          <w:delText xml:space="preserve"> </w:delText>
        </w:r>
        <w:r w:rsidR="000D0C9A" w:rsidDel="0069794E">
          <w:rPr>
            <w:sz w:val="24"/>
            <w:szCs w:val="24"/>
          </w:rPr>
          <w:delText xml:space="preserve">shall contain </w:delText>
        </w:r>
        <w:r w:rsidR="0007590C" w:rsidRPr="004F2441" w:rsidDel="0069794E">
          <w:rPr>
            <w:sz w:val="24"/>
            <w:szCs w:val="24"/>
          </w:rPr>
          <w:delText xml:space="preserve"> the following</w:delText>
        </w:r>
        <w:r w:rsidR="00A67576" w:rsidRPr="004F2441" w:rsidDel="0069794E">
          <w:rPr>
            <w:sz w:val="24"/>
            <w:szCs w:val="24"/>
          </w:rPr>
          <w:delText>:</w:delText>
        </w:r>
        <w:r w:rsidR="007F035B" w:rsidRPr="004F2441" w:rsidDel="0069794E">
          <w:rPr>
            <w:sz w:val="24"/>
            <w:szCs w:val="24"/>
          </w:rPr>
          <w:delText xml:space="preserve"> </w:delText>
        </w:r>
      </w:del>
    </w:p>
    <w:p w:rsidR="007F035B" w:rsidRPr="004F2441" w:rsidDel="0069794E" w:rsidRDefault="0007590C" w:rsidP="004477E8">
      <w:pPr>
        <w:ind w:left="3053" w:firstLine="720"/>
        <w:jc w:val="both"/>
        <w:rPr>
          <w:del w:id="705" w:author="Καρμίρης Αγγελος" w:date="2020-01-03T10:45:00Z"/>
          <w:sz w:val="24"/>
          <w:szCs w:val="24"/>
        </w:rPr>
      </w:pPr>
      <w:del w:id="706" w:author="Καρμίρης Αγγελος" w:date="2020-01-03T10:45:00Z">
        <w:r w:rsidRPr="004F2441" w:rsidDel="0069794E">
          <w:rPr>
            <w:sz w:val="24"/>
            <w:szCs w:val="24"/>
          </w:rPr>
          <w:delText>1</w:delText>
        </w:r>
        <w:r w:rsidR="007F035B" w:rsidRPr="004F2441" w:rsidDel="0069794E">
          <w:rPr>
            <w:sz w:val="24"/>
            <w:szCs w:val="24"/>
          </w:rPr>
          <w:delText>. A tap indicator,</w:delText>
        </w:r>
        <w:r w:rsidR="00642785" w:rsidDel="0069794E">
          <w:rPr>
            <w:sz w:val="24"/>
            <w:szCs w:val="24"/>
          </w:rPr>
          <w:delText xml:space="preserve"> </w:delText>
        </w:r>
        <w:r w:rsidR="007F035B" w:rsidRPr="004F2441" w:rsidDel="0069794E">
          <w:rPr>
            <w:sz w:val="24"/>
            <w:szCs w:val="24"/>
          </w:rPr>
          <w:delText xml:space="preserve">indicating tap position. </w:delText>
        </w:r>
      </w:del>
    </w:p>
    <w:p w:rsidR="007F035B" w:rsidRPr="004F2441" w:rsidDel="0069794E" w:rsidRDefault="0007590C" w:rsidP="0029388F">
      <w:pPr>
        <w:ind w:left="3773"/>
        <w:jc w:val="both"/>
        <w:rPr>
          <w:del w:id="707" w:author="Καρμίρης Αγγελος" w:date="2020-01-03T10:45:00Z"/>
          <w:sz w:val="24"/>
          <w:szCs w:val="24"/>
        </w:rPr>
      </w:pPr>
      <w:del w:id="708" w:author="Καρμίρης Αγγελος" w:date="2020-01-03T10:45:00Z">
        <w:r w:rsidRPr="004F2441" w:rsidDel="0069794E">
          <w:rPr>
            <w:sz w:val="24"/>
            <w:szCs w:val="24"/>
          </w:rPr>
          <w:delText>2</w:delText>
        </w:r>
        <w:r w:rsidR="00642785" w:rsidDel="0069794E">
          <w:rPr>
            <w:sz w:val="24"/>
            <w:szCs w:val="24"/>
          </w:rPr>
          <w:delText>. Anti–</w:delText>
        </w:r>
        <w:r w:rsidR="007F035B" w:rsidRPr="004F2441" w:rsidDel="0069794E">
          <w:rPr>
            <w:sz w:val="24"/>
            <w:szCs w:val="24"/>
          </w:rPr>
          <w:delText>condensation heater</w:delText>
        </w:r>
        <w:r w:rsidR="00D21ED1" w:rsidDel="0069794E">
          <w:rPr>
            <w:sz w:val="24"/>
            <w:szCs w:val="24"/>
          </w:rPr>
          <w:delText>, 230V, 50Hz</w:delText>
        </w:r>
        <w:r w:rsidR="007F035B" w:rsidRPr="004F2441" w:rsidDel="0069794E">
          <w:rPr>
            <w:sz w:val="24"/>
            <w:szCs w:val="24"/>
          </w:rPr>
          <w:delText xml:space="preserve"> controlled</w:delText>
        </w:r>
        <w:r w:rsidR="00642785" w:rsidDel="0069794E">
          <w:rPr>
            <w:sz w:val="24"/>
            <w:szCs w:val="24"/>
          </w:rPr>
          <w:delText xml:space="preserve"> by thermostat</w:delText>
        </w:r>
      </w:del>
    </w:p>
    <w:p w:rsidR="007F035B" w:rsidRPr="004F2441" w:rsidDel="0069794E" w:rsidRDefault="0007590C" w:rsidP="004477E8">
      <w:pPr>
        <w:ind w:left="3773"/>
        <w:jc w:val="both"/>
        <w:rPr>
          <w:del w:id="709" w:author="Καρμίρης Αγγελος" w:date="2020-01-03T10:45:00Z"/>
          <w:sz w:val="24"/>
          <w:szCs w:val="24"/>
        </w:rPr>
      </w:pPr>
      <w:del w:id="710" w:author="Καρμίρης Αγγελος" w:date="2020-01-03T10:45:00Z">
        <w:r w:rsidRPr="004F2441" w:rsidDel="0069794E">
          <w:rPr>
            <w:sz w:val="24"/>
            <w:szCs w:val="24"/>
          </w:rPr>
          <w:delText>3</w:delText>
        </w:r>
        <w:r w:rsidR="007F035B" w:rsidRPr="004F2441" w:rsidDel="0069794E">
          <w:rPr>
            <w:sz w:val="24"/>
            <w:szCs w:val="24"/>
          </w:rPr>
          <w:delText xml:space="preserve">. A counter indicating the number of tap – </w:delText>
        </w:r>
        <w:r w:rsidR="00136AE5" w:rsidRPr="004F2441" w:rsidDel="0069794E">
          <w:rPr>
            <w:sz w:val="24"/>
            <w:szCs w:val="24"/>
          </w:rPr>
          <w:delText>change</w:delText>
        </w:r>
        <w:r w:rsidR="007F035B" w:rsidRPr="004F2441" w:rsidDel="0069794E">
          <w:rPr>
            <w:sz w:val="24"/>
            <w:szCs w:val="24"/>
          </w:rPr>
          <w:delText>rs accomplished.</w:delText>
        </w:r>
      </w:del>
    </w:p>
    <w:p w:rsidR="007F035B" w:rsidRPr="004F2441" w:rsidDel="0069794E" w:rsidRDefault="007F035B" w:rsidP="007F035B">
      <w:pPr>
        <w:ind w:left="6096"/>
        <w:rPr>
          <w:del w:id="711" w:author="Καρμίρης Αγγελος" w:date="2020-01-03T10:45:00Z"/>
          <w:sz w:val="24"/>
          <w:szCs w:val="24"/>
        </w:rPr>
      </w:pPr>
    </w:p>
    <w:p w:rsidR="007F035B" w:rsidRPr="004F2441" w:rsidDel="0069794E" w:rsidRDefault="007F035B" w:rsidP="004477E8">
      <w:pPr>
        <w:tabs>
          <w:tab w:val="left" w:pos="1560"/>
          <w:tab w:val="left" w:pos="3828"/>
        </w:tabs>
        <w:ind w:left="3828" w:hanging="2388"/>
        <w:jc w:val="both"/>
        <w:rPr>
          <w:del w:id="712" w:author="Καρμίρης Αγγελος" w:date="2020-01-03T10:45:00Z"/>
          <w:sz w:val="24"/>
          <w:szCs w:val="24"/>
        </w:rPr>
      </w:pPr>
      <w:del w:id="713" w:author="Καρμίρης Αγγελος" w:date="2020-01-03T10:45:00Z">
        <w:r w:rsidRPr="004F2441" w:rsidDel="0069794E">
          <w:rPr>
            <w:sz w:val="24"/>
            <w:szCs w:val="24"/>
          </w:rPr>
          <w:delText>g. Manua</w:delText>
        </w:r>
        <w:r w:rsidR="00642785" w:rsidDel="0069794E">
          <w:rPr>
            <w:sz w:val="24"/>
            <w:szCs w:val="24"/>
          </w:rPr>
          <w:delText>l operation</w:delText>
        </w:r>
        <w:r w:rsidR="00642785" w:rsidDel="0069794E">
          <w:rPr>
            <w:sz w:val="24"/>
            <w:szCs w:val="24"/>
          </w:rPr>
          <w:tab/>
        </w:r>
        <w:r w:rsidRPr="004F2441" w:rsidDel="0069794E">
          <w:rPr>
            <w:sz w:val="24"/>
            <w:szCs w:val="24"/>
          </w:rPr>
          <w:delText xml:space="preserve">: Operation of the tap – changer manually by a mechanical device </w:delText>
        </w:r>
        <w:r w:rsidR="00136AE5" w:rsidRPr="004F2441" w:rsidDel="0069794E">
          <w:rPr>
            <w:sz w:val="24"/>
            <w:szCs w:val="24"/>
          </w:rPr>
          <w:delText>blocking at the sam</w:delText>
        </w:r>
        <w:r w:rsidRPr="004F2441" w:rsidDel="0069794E">
          <w:rPr>
            <w:sz w:val="24"/>
            <w:szCs w:val="24"/>
          </w:rPr>
          <w:delText>e</w:delText>
        </w:r>
        <w:r w:rsidR="004477E8" w:rsidDel="0069794E">
          <w:rPr>
            <w:sz w:val="24"/>
            <w:szCs w:val="24"/>
          </w:rPr>
          <w:delText xml:space="preserve"> </w:delText>
        </w:r>
        <w:r w:rsidRPr="004F2441" w:rsidDel="0069794E">
          <w:rPr>
            <w:sz w:val="24"/>
            <w:szCs w:val="24"/>
          </w:rPr>
          <w:delText>time operation by the electric motor.</w:delText>
        </w:r>
      </w:del>
    </w:p>
    <w:p w:rsidR="007F035B" w:rsidRPr="004F2441" w:rsidDel="0069794E" w:rsidRDefault="007F035B" w:rsidP="007F035B">
      <w:pPr>
        <w:ind w:left="6096"/>
        <w:jc w:val="both"/>
        <w:rPr>
          <w:del w:id="714" w:author="Καρμίρης Αγγελος" w:date="2020-01-03T10:45:00Z"/>
          <w:sz w:val="24"/>
          <w:szCs w:val="24"/>
        </w:rPr>
      </w:pPr>
    </w:p>
    <w:p w:rsidR="004477E8" w:rsidDel="0069794E" w:rsidRDefault="007F035B" w:rsidP="007F035B">
      <w:pPr>
        <w:ind w:left="1418"/>
        <w:jc w:val="both"/>
        <w:rPr>
          <w:del w:id="715" w:author="Καρμίρης Αγγελος" w:date="2020-01-03T10:45:00Z"/>
          <w:sz w:val="24"/>
          <w:szCs w:val="24"/>
        </w:rPr>
      </w:pPr>
      <w:del w:id="716" w:author="Καρμίρης Αγγελος" w:date="2020-01-03T10:45:00Z">
        <w:r w:rsidRPr="004F2441" w:rsidDel="0069794E">
          <w:rPr>
            <w:sz w:val="24"/>
            <w:szCs w:val="24"/>
          </w:rPr>
          <w:delText xml:space="preserve">h. Remote control </w:delText>
        </w:r>
      </w:del>
    </w:p>
    <w:p w:rsidR="007F035B" w:rsidRPr="004F2441" w:rsidDel="0069794E" w:rsidRDefault="009B1B37" w:rsidP="004477E8">
      <w:pPr>
        <w:ind w:left="1418"/>
        <w:jc w:val="both"/>
        <w:rPr>
          <w:del w:id="717" w:author="Καρμίρης Αγγελος" w:date="2020-01-03T10:45:00Z"/>
          <w:sz w:val="24"/>
          <w:szCs w:val="24"/>
        </w:rPr>
      </w:pPr>
      <w:del w:id="718" w:author="Καρμίρης Αγγελος" w:date="2020-01-03T10:45:00Z">
        <w:r w:rsidDel="0069794E">
          <w:rPr>
            <w:sz w:val="24"/>
            <w:szCs w:val="24"/>
          </w:rPr>
          <w:delText xml:space="preserve">    and indication          </w:delText>
        </w:r>
        <w:r w:rsidR="007F035B" w:rsidRPr="004F2441" w:rsidDel="0069794E">
          <w:rPr>
            <w:sz w:val="24"/>
            <w:szCs w:val="24"/>
          </w:rPr>
          <w:delText xml:space="preserve">   : The motor drive </w:delText>
        </w:r>
        <w:r w:rsidR="0007590C" w:rsidRPr="004F2441" w:rsidDel="0069794E">
          <w:rPr>
            <w:sz w:val="24"/>
            <w:szCs w:val="24"/>
          </w:rPr>
          <w:delText>unit</w:delText>
        </w:r>
        <w:r w:rsidR="007F035B" w:rsidRPr="004F2441" w:rsidDel="0069794E">
          <w:rPr>
            <w:sz w:val="24"/>
            <w:szCs w:val="24"/>
          </w:rPr>
          <w:delText xml:space="preserve"> shall be capable of being </w:delText>
        </w:r>
      </w:del>
    </w:p>
    <w:p w:rsidR="007F035B" w:rsidRPr="004F2441" w:rsidDel="0069794E" w:rsidRDefault="007F035B" w:rsidP="004477E8">
      <w:pPr>
        <w:ind w:left="3828"/>
        <w:jc w:val="both"/>
        <w:rPr>
          <w:del w:id="719" w:author="Καρμίρης Αγγελος" w:date="2020-01-03T10:45:00Z"/>
          <w:sz w:val="24"/>
          <w:szCs w:val="24"/>
        </w:rPr>
      </w:pPr>
      <w:del w:id="720" w:author="Καρμίρης Αγγελος" w:date="2020-01-03T10:45:00Z">
        <w:r w:rsidRPr="004F2441" w:rsidDel="0069794E">
          <w:rPr>
            <w:sz w:val="24"/>
            <w:szCs w:val="24"/>
          </w:rPr>
          <w:delText>operated from the substation’s automation control system lo</w:delText>
        </w:r>
        <w:r w:rsidR="00136AE5" w:rsidRPr="004F2441" w:rsidDel="0069794E">
          <w:rPr>
            <w:sz w:val="24"/>
            <w:szCs w:val="24"/>
          </w:rPr>
          <w:delText>cated</w:delText>
        </w:r>
        <w:r w:rsidRPr="004F2441" w:rsidDel="0069794E">
          <w:rPr>
            <w:sz w:val="24"/>
            <w:szCs w:val="24"/>
          </w:rPr>
          <w:delText xml:space="preserve"> at the control building of the substation (raise – lowering and emergency stop). </w:delText>
        </w:r>
        <w:r w:rsidR="002C3B32" w:rsidDel="0069794E">
          <w:rPr>
            <w:sz w:val="24"/>
            <w:szCs w:val="24"/>
          </w:rPr>
          <w:delText xml:space="preserve">The </w:delText>
        </w:r>
        <w:r w:rsidRPr="004F2441" w:rsidDel="0069794E">
          <w:rPr>
            <w:sz w:val="24"/>
            <w:szCs w:val="24"/>
          </w:rPr>
          <w:delText xml:space="preserve">tap position </w:delText>
        </w:r>
        <w:r w:rsidR="00136AE5" w:rsidRPr="004F2441" w:rsidDel="0069794E">
          <w:rPr>
            <w:sz w:val="24"/>
            <w:szCs w:val="24"/>
          </w:rPr>
          <w:delText>and any alarm</w:delText>
        </w:r>
        <w:r w:rsidRPr="004F2441" w:rsidDel="0069794E">
          <w:rPr>
            <w:sz w:val="24"/>
            <w:szCs w:val="24"/>
          </w:rPr>
          <w:delText>s originated from the</w:delText>
        </w:r>
        <w:r w:rsidR="004477E8" w:rsidDel="0069794E">
          <w:rPr>
            <w:sz w:val="24"/>
            <w:szCs w:val="24"/>
          </w:rPr>
          <w:delText xml:space="preserve"> </w:delText>
        </w:r>
        <w:r w:rsidR="002C3B32" w:rsidDel="0069794E">
          <w:rPr>
            <w:sz w:val="24"/>
            <w:szCs w:val="24"/>
          </w:rPr>
          <w:delText>OLTC</w:delText>
        </w:r>
        <w:r w:rsidRPr="004F2441" w:rsidDel="0069794E">
          <w:rPr>
            <w:sz w:val="24"/>
            <w:szCs w:val="24"/>
          </w:rPr>
          <w:delText xml:space="preserve"> will </w:delText>
        </w:r>
        <w:r w:rsidR="002C3B32" w:rsidDel="0069794E">
          <w:rPr>
            <w:sz w:val="24"/>
            <w:szCs w:val="24"/>
          </w:rPr>
          <w:delText xml:space="preserve">be signaled </w:delText>
        </w:r>
        <w:r w:rsidR="002C3B32" w:rsidRPr="00D21ED1" w:rsidDel="0069794E">
          <w:rPr>
            <w:sz w:val="24"/>
            <w:szCs w:val="24"/>
          </w:rPr>
          <w:delText>by voltage-free contacts</w:delText>
        </w:r>
        <w:r w:rsidR="002C3B32" w:rsidDel="0069794E">
          <w:rPr>
            <w:sz w:val="24"/>
            <w:szCs w:val="24"/>
          </w:rPr>
          <w:delText>, with one contact per each tap position</w:delText>
        </w:r>
        <w:r w:rsidRPr="004F2441" w:rsidDel="0069794E">
          <w:rPr>
            <w:sz w:val="24"/>
            <w:szCs w:val="24"/>
          </w:rPr>
          <w:delText>.</w:delText>
        </w:r>
        <w:r w:rsidR="002C3B32" w:rsidDel="0069794E">
          <w:rPr>
            <w:sz w:val="24"/>
            <w:szCs w:val="24"/>
          </w:rPr>
          <w:delText xml:space="preserve"> The tap position will be also signaled analogically by the resistance value of a potentiometer.</w:delText>
        </w:r>
        <w:r w:rsidRPr="004F2441" w:rsidDel="0069794E">
          <w:rPr>
            <w:sz w:val="24"/>
            <w:szCs w:val="24"/>
          </w:rPr>
          <w:delText xml:space="preserve"> </w:delText>
        </w:r>
        <w:r w:rsidR="009F0924" w:rsidDel="0069794E">
          <w:rPr>
            <w:sz w:val="24"/>
            <w:szCs w:val="24"/>
          </w:rPr>
          <w:delText xml:space="preserve">A second analog output shall be foreseen for future </w:delText>
        </w:r>
        <w:r w:rsidR="008A301B" w:rsidDel="0069794E">
          <w:rPr>
            <w:sz w:val="24"/>
            <w:szCs w:val="24"/>
          </w:rPr>
          <w:delText xml:space="preserve">use </w:delText>
        </w:r>
        <w:r w:rsidR="00590E16" w:rsidDel="0069794E">
          <w:rPr>
            <w:sz w:val="24"/>
            <w:szCs w:val="24"/>
          </w:rPr>
          <w:delText>in</w:delText>
        </w:r>
        <w:r w:rsidR="008A301B" w:rsidDel="0069794E">
          <w:rPr>
            <w:sz w:val="24"/>
            <w:szCs w:val="24"/>
          </w:rPr>
          <w:delText xml:space="preserve"> the condition monitoring system</w:delText>
        </w:r>
        <w:r w:rsidR="002A6011" w:rsidDel="0069794E">
          <w:rPr>
            <w:sz w:val="24"/>
            <w:szCs w:val="24"/>
          </w:rPr>
          <w:delText xml:space="preserve"> of the autotransformer</w:delText>
        </w:r>
        <w:r w:rsidR="008A301B" w:rsidDel="0069794E">
          <w:rPr>
            <w:sz w:val="24"/>
            <w:szCs w:val="24"/>
          </w:rPr>
          <w:delText xml:space="preserve">. </w:delText>
        </w:r>
        <w:r w:rsidR="00D21ED1" w:rsidRPr="00D21ED1" w:rsidDel="0069794E">
          <w:rPr>
            <w:sz w:val="24"/>
            <w:szCs w:val="24"/>
          </w:rPr>
          <w:delText xml:space="preserve">The </w:delText>
        </w:r>
        <w:r w:rsidR="002C3B32" w:rsidDel="0069794E">
          <w:rPr>
            <w:sz w:val="24"/>
            <w:szCs w:val="24"/>
          </w:rPr>
          <w:delText>power supply</w:delText>
        </w:r>
        <w:r w:rsidR="00D21ED1" w:rsidRPr="00D21ED1" w:rsidDel="0069794E">
          <w:rPr>
            <w:sz w:val="24"/>
            <w:szCs w:val="24"/>
          </w:rPr>
          <w:delText xml:space="preserve"> voltage of the OLTC will be 230</w:delText>
        </w:r>
        <w:r w:rsidR="002C3B32" w:rsidDel="0069794E">
          <w:rPr>
            <w:sz w:val="24"/>
            <w:szCs w:val="24"/>
          </w:rPr>
          <w:delText>/400</w:delText>
        </w:r>
        <w:r w:rsidR="00D21ED1" w:rsidRPr="00D21ED1" w:rsidDel="0069794E">
          <w:rPr>
            <w:sz w:val="24"/>
            <w:szCs w:val="24"/>
          </w:rPr>
          <w:delText xml:space="preserve">V AC. </w:delText>
        </w:r>
        <w:r w:rsidR="005B27BE" w:rsidDel="0069794E">
          <w:rPr>
            <w:sz w:val="24"/>
            <w:szCs w:val="24"/>
          </w:rPr>
          <w:delText>The control voltage will be 230V A</w:delText>
        </w:r>
        <w:r w:rsidR="002C3B32" w:rsidDel="0069794E">
          <w:rPr>
            <w:sz w:val="24"/>
            <w:szCs w:val="24"/>
          </w:rPr>
          <w:delText>C.</w:delText>
        </w:r>
      </w:del>
    </w:p>
    <w:p w:rsidR="007F035B" w:rsidRPr="004F2441" w:rsidDel="0069794E" w:rsidRDefault="007F035B" w:rsidP="007F035B">
      <w:pPr>
        <w:ind w:left="6237"/>
        <w:jc w:val="both"/>
        <w:rPr>
          <w:del w:id="721" w:author="Καρμίρης Αγγελος" w:date="2020-01-03T10:45:00Z"/>
          <w:sz w:val="24"/>
          <w:szCs w:val="24"/>
        </w:rPr>
      </w:pPr>
    </w:p>
    <w:p w:rsidR="004477E8" w:rsidDel="0069794E" w:rsidRDefault="007F035B" w:rsidP="007F035B">
      <w:pPr>
        <w:ind w:left="1418"/>
        <w:jc w:val="both"/>
        <w:rPr>
          <w:del w:id="722" w:author="Καρμίρης Αγγελος" w:date="2020-01-03T10:45:00Z"/>
          <w:sz w:val="24"/>
          <w:szCs w:val="24"/>
        </w:rPr>
      </w:pPr>
      <w:del w:id="723" w:author="Καρμίρης Αγγελος" w:date="2020-01-03T10:45:00Z">
        <w:r w:rsidRPr="004F2441" w:rsidDel="0069794E">
          <w:rPr>
            <w:sz w:val="24"/>
            <w:szCs w:val="24"/>
          </w:rPr>
          <w:delText xml:space="preserve">i. Power frequency </w:delText>
        </w:r>
      </w:del>
    </w:p>
    <w:p w:rsidR="007F035B" w:rsidRPr="004F2441" w:rsidDel="0069794E" w:rsidRDefault="009B1B37" w:rsidP="004477E8">
      <w:pPr>
        <w:tabs>
          <w:tab w:val="left" w:pos="3828"/>
        </w:tabs>
        <w:ind w:left="1418"/>
        <w:jc w:val="both"/>
        <w:rPr>
          <w:del w:id="724" w:author="Καρμίρης Αγγελος" w:date="2020-01-03T10:45:00Z"/>
          <w:sz w:val="24"/>
          <w:szCs w:val="24"/>
        </w:rPr>
      </w:pPr>
      <w:del w:id="725" w:author="Καρμίρης Αγγελος" w:date="2020-01-03T10:45:00Z">
        <w:r w:rsidDel="0069794E">
          <w:rPr>
            <w:sz w:val="24"/>
            <w:szCs w:val="24"/>
          </w:rPr>
          <w:delText xml:space="preserve">   </w:delText>
        </w:r>
        <w:r w:rsidR="007F035B" w:rsidRPr="004F2441" w:rsidDel="0069794E">
          <w:rPr>
            <w:sz w:val="24"/>
            <w:szCs w:val="24"/>
          </w:rPr>
          <w:delText xml:space="preserve">withstand </w:delText>
        </w:r>
        <w:r w:rsidR="004477E8" w:rsidDel="0069794E">
          <w:rPr>
            <w:sz w:val="24"/>
            <w:szCs w:val="24"/>
          </w:rPr>
          <w:delText>voltage</w:delText>
        </w:r>
        <w:r w:rsidR="004477E8" w:rsidDel="0069794E">
          <w:rPr>
            <w:sz w:val="24"/>
            <w:szCs w:val="24"/>
          </w:rPr>
          <w:tab/>
          <w:delText>: 2</w:delText>
        </w:r>
        <w:r w:rsidR="008C6E1E" w:rsidDel="0069794E">
          <w:rPr>
            <w:sz w:val="24"/>
            <w:szCs w:val="24"/>
          </w:rPr>
          <w:delText>k</w:delText>
        </w:r>
        <w:r w:rsidR="004477E8" w:rsidDel="0069794E">
          <w:rPr>
            <w:sz w:val="24"/>
            <w:szCs w:val="24"/>
          </w:rPr>
          <w:delText>V, 1 minute</w:delText>
        </w:r>
        <w:r w:rsidR="007F035B" w:rsidRPr="004F2441" w:rsidDel="0069794E">
          <w:rPr>
            <w:sz w:val="24"/>
            <w:szCs w:val="24"/>
          </w:rPr>
          <w:delText xml:space="preserve"> between all live</w:delText>
        </w:r>
        <w:r w:rsidR="004477E8" w:rsidDel="0069794E">
          <w:rPr>
            <w:sz w:val="24"/>
            <w:szCs w:val="24"/>
          </w:rPr>
          <w:delText xml:space="preserve"> </w:delText>
        </w:r>
        <w:r w:rsidR="007F035B" w:rsidRPr="004F2441" w:rsidDel="0069794E">
          <w:rPr>
            <w:sz w:val="24"/>
            <w:szCs w:val="24"/>
          </w:rPr>
          <w:delText xml:space="preserve">parts of auxiliary </w:delText>
        </w:r>
      </w:del>
    </w:p>
    <w:p w:rsidR="007F035B" w:rsidRPr="004F2441" w:rsidDel="0069794E" w:rsidRDefault="007F035B" w:rsidP="004477E8">
      <w:pPr>
        <w:ind w:left="3600" w:firstLine="228"/>
        <w:jc w:val="both"/>
        <w:rPr>
          <w:del w:id="726" w:author="Καρμίρης Αγγελος" w:date="2020-01-03T10:45:00Z"/>
          <w:sz w:val="24"/>
          <w:szCs w:val="24"/>
        </w:rPr>
      </w:pPr>
      <w:del w:id="727" w:author="Καρμίρης Αγγελος" w:date="2020-01-03T10:45:00Z">
        <w:r w:rsidRPr="004F2441" w:rsidDel="0069794E">
          <w:rPr>
            <w:sz w:val="24"/>
            <w:szCs w:val="24"/>
          </w:rPr>
          <w:delText>circuits and the frame.</w:delText>
        </w:r>
      </w:del>
    </w:p>
    <w:p w:rsidR="004B4A80" w:rsidDel="0069794E" w:rsidRDefault="004B4A80" w:rsidP="007F035B">
      <w:pPr>
        <w:ind w:left="6096"/>
        <w:jc w:val="both"/>
        <w:rPr>
          <w:del w:id="728" w:author="Καρμίρης Αγγελος" w:date="2020-01-03T10:45:00Z"/>
          <w:sz w:val="24"/>
          <w:szCs w:val="24"/>
        </w:rPr>
      </w:pPr>
    </w:p>
    <w:p w:rsidR="004B4A80" w:rsidRPr="004F2441" w:rsidDel="0069794E" w:rsidRDefault="004B4A80" w:rsidP="007F035B">
      <w:pPr>
        <w:ind w:left="6096"/>
        <w:jc w:val="both"/>
        <w:rPr>
          <w:del w:id="729" w:author="Καρμίρης Αγγελος" w:date="2020-01-03T10:45:00Z"/>
          <w:sz w:val="24"/>
          <w:szCs w:val="24"/>
        </w:rPr>
      </w:pPr>
    </w:p>
    <w:p w:rsidR="007F035B" w:rsidRPr="00CF2DCF" w:rsidDel="0069794E" w:rsidRDefault="007F035B" w:rsidP="007F035B">
      <w:pPr>
        <w:ind w:left="993"/>
        <w:jc w:val="both"/>
        <w:rPr>
          <w:del w:id="730" w:author="Καρμίρης Αγγελος" w:date="2020-01-03T10:45:00Z"/>
          <w:b/>
          <w:sz w:val="24"/>
          <w:szCs w:val="24"/>
          <w:u w:val="single"/>
          <w:lang w:val="en-GB"/>
        </w:rPr>
      </w:pPr>
      <w:del w:id="731" w:author="Καρμίρης Αγγελος" w:date="2020-01-03T10:45:00Z">
        <w:r w:rsidRPr="00CF2DCF" w:rsidDel="0069794E">
          <w:rPr>
            <w:b/>
            <w:sz w:val="24"/>
            <w:szCs w:val="24"/>
          </w:rPr>
          <w:delText>1</w:delText>
        </w:r>
        <w:r w:rsidR="00024FEC" w:rsidRPr="00CF2DCF" w:rsidDel="0069794E">
          <w:rPr>
            <w:b/>
            <w:sz w:val="24"/>
            <w:szCs w:val="24"/>
          </w:rPr>
          <w:delText>4</w:delText>
        </w:r>
        <w:r w:rsidRPr="00CF2DCF" w:rsidDel="0069794E">
          <w:rPr>
            <w:b/>
            <w:sz w:val="24"/>
            <w:szCs w:val="24"/>
          </w:rPr>
          <w:delText xml:space="preserve">.  </w:delText>
        </w:r>
        <w:r w:rsidRPr="00CF2DCF" w:rsidDel="0069794E">
          <w:rPr>
            <w:b/>
            <w:sz w:val="24"/>
            <w:szCs w:val="24"/>
            <w:u w:val="single"/>
          </w:rPr>
          <w:delText>Warranty</w:delText>
        </w:r>
      </w:del>
    </w:p>
    <w:p w:rsidR="004D4AE7" w:rsidRPr="00CF2DCF" w:rsidDel="0069794E" w:rsidRDefault="004D4AE7" w:rsidP="007F035B">
      <w:pPr>
        <w:ind w:left="1418"/>
        <w:jc w:val="both"/>
        <w:rPr>
          <w:del w:id="732" w:author="Καρμίρης Αγγελος" w:date="2020-01-03T10:45:00Z"/>
          <w:sz w:val="24"/>
          <w:szCs w:val="24"/>
        </w:rPr>
      </w:pPr>
    </w:p>
    <w:p w:rsidR="007F035B" w:rsidDel="0069794E" w:rsidRDefault="009A100E" w:rsidP="007F035B">
      <w:pPr>
        <w:ind w:left="1418"/>
        <w:jc w:val="both"/>
        <w:rPr>
          <w:del w:id="733" w:author="Καρμίρης Αγγελος" w:date="2020-01-03T10:45:00Z"/>
          <w:sz w:val="24"/>
          <w:szCs w:val="24"/>
        </w:rPr>
      </w:pPr>
      <w:del w:id="734" w:author="Καρμίρης Αγγελος" w:date="2020-01-03T10:45:00Z">
        <w:r w:rsidDel="0069794E">
          <w:rPr>
            <w:sz w:val="24"/>
            <w:szCs w:val="24"/>
          </w:rPr>
          <w:delText>The offered</w:delText>
        </w:r>
        <w:r w:rsidR="007F035B" w:rsidRPr="004F2441" w:rsidDel="0069794E">
          <w:rPr>
            <w:sz w:val="24"/>
            <w:szCs w:val="24"/>
          </w:rPr>
          <w:delText xml:space="preserve"> OLTC </w:delText>
        </w:r>
        <w:r w:rsidDel="0069794E">
          <w:rPr>
            <w:sz w:val="24"/>
            <w:szCs w:val="24"/>
          </w:rPr>
          <w:delText>shall be</w:delText>
        </w:r>
        <w:r w:rsidR="007F035B" w:rsidRPr="004F2441" w:rsidDel="0069794E">
          <w:rPr>
            <w:sz w:val="24"/>
            <w:szCs w:val="24"/>
          </w:rPr>
          <w:delText xml:space="preserve"> MR or ABB</w:delText>
        </w:r>
        <w:r w:rsidDel="0069794E">
          <w:rPr>
            <w:sz w:val="24"/>
            <w:szCs w:val="24"/>
          </w:rPr>
          <w:delText xml:space="preserve"> </w:delText>
        </w:r>
        <w:r w:rsidR="008E2989" w:rsidDel="0069794E">
          <w:rPr>
            <w:sz w:val="24"/>
            <w:szCs w:val="24"/>
          </w:rPr>
          <w:delText xml:space="preserve">or </w:delText>
        </w:r>
        <w:r w:rsidDel="0069794E">
          <w:rPr>
            <w:sz w:val="24"/>
            <w:szCs w:val="24"/>
          </w:rPr>
          <w:delText>HYUNDAI</w:delText>
        </w:r>
        <w:r w:rsidR="008E2989" w:rsidDel="0069794E">
          <w:rPr>
            <w:sz w:val="24"/>
            <w:szCs w:val="24"/>
          </w:rPr>
          <w:delText xml:space="preserve"> </w:delText>
        </w:r>
        <w:r w:rsidR="007F035B" w:rsidRPr="004F2441" w:rsidDel="0069794E">
          <w:rPr>
            <w:sz w:val="24"/>
            <w:szCs w:val="24"/>
          </w:rPr>
          <w:delText>make</w:delText>
        </w:r>
        <w:r w:rsidR="003867CD" w:rsidRPr="0029388F" w:rsidDel="0069794E">
          <w:rPr>
            <w:sz w:val="24"/>
            <w:szCs w:val="24"/>
          </w:rPr>
          <w:delText xml:space="preserve"> </w:delText>
        </w:r>
        <w:r w:rsidR="003867CD" w:rsidDel="0069794E">
          <w:rPr>
            <w:sz w:val="24"/>
            <w:szCs w:val="24"/>
          </w:rPr>
          <w:delText>and</w:delText>
        </w:r>
        <w:r w:rsidR="007F035B" w:rsidRPr="004F2441" w:rsidDel="0069794E">
          <w:rPr>
            <w:sz w:val="24"/>
            <w:szCs w:val="24"/>
          </w:rPr>
          <w:delText xml:space="preserve"> a warranty period of </w:delText>
        </w:r>
        <w:r w:rsidDel="0069794E">
          <w:rPr>
            <w:sz w:val="24"/>
            <w:szCs w:val="24"/>
          </w:rPr>
          <w:delText>three</w:delText>
        </w:r>
        <w:r w:rsidR="007F035B" w:rsidRPr="004F2441" w:rsidDel="0069794E">
          <w:rPr>
            <w:sz w:val="24"/>
            <w:szCs w:val="24"/>
          </w:rPr>
          <w:delText xml:space="preserve"> (</w:delText>
        </w:r>
        <w:r w:rsidDel="0069794E">
          <w:rPr>
            <w:sz w:val="24"/>
            <w:szCs w:val="24"/>
          </w:rPr>
          <w:delText>3</w:delText>
        </w:r>
        <w:r w:rsidR="007F035B" w:rsidRPr="004F2441" w:rsidDel="0069794E">
          <w:rPr>
            <w:sz w:val="24"/>
            <w:szCs w:val="24"/>
          </w:rPr>
          <w:delText xml:space="preserve">) </w:delText>
        </w:r>
        <w:r w:rsidR="00136AE5" w:rsidRPr="004F2441" w:rsidDel="0069794E">
          <w:rPr>
            <w:sz w:val="24"/>
            <w:szCs w:val="24"/>
          </w:rPr>
          <w:delText>y</w:delText>
        </w:r>
        <w:r w:rsidR="007F035B" w:rsidRPr="004F2441" w:rsidDel="0069794E">
          <w:rPr>
            <w:sz w:val="24"/>
            <w:szCs w:val="24"/>
          </w:rPr>
          <w:delText>ears from the received date must be given</w:delText>
        </w:r>
        <w:r w:rsidDel="0069794E">
          <w:rPr>
            <w:sz w:val="24"/>
            <w:szCs w:val="24"/>
          </w:rPr>
          <w:delText>, which</w:delText>
        </w:r>
        <w:r w:rsidR="0022258C" w:rsidRPr="004F2441" w:rsidDel="0069794E">
          <w:rPr>
            <w:sz w:val="24"/>
            <w:szCs w:val="24"/>
          </w:rPr>
          <w:delText xml:space="preserve"> </w:delText>
        </w:r>
        <w:r w:rsidR="007F035B" w:rsidRPr="004F2441" w:rsidDel="0069794E">
          <w:rPr>
            <w:sz w:val="24"/>
            <w:szCs w:val="24"/>
          </w:rPr>
          <w:delText>shall cover any OLTC damages or damages to the autotransformer due to OLTC malfunctioning.</w:delText>
        </w:r>
      </w:del>
    </w:p>
    <w:p w:rsidR="00C61A1F" w:rsidRPr="004F2441" w:rsidDel="0069794E" w:rsidRDefault="00C61A1F" w:rsidP="007F035B">
      <w:pPr>
        <w:ind w:left="1418"/>
        <w:jc w:val="both"/>
        <w:rPr>
          <w:del w:id="735" w:author="Καρμίρης Αγγελος" w:date="2020-01-03T10:45:00Z"/>
          <w:sz w:val="24"/>
          <w:szCs w:val="24"/>
        </w:rPr>
      </w:pPr>
    </w:p>
    <w:p w:rsidR="007F035B" w:rsidRPr="00CF2DCF" w:rsidDel="0069794E" w:rsidRDefault="007F035B" w:rsidP="007F035B">
      <w:pPr>
        <w:ind w:left="993"/>
        <w:jc w:val="both"/>
        <w:rPr>
          <w:del w:id="736" w:author="Καρμίρης Αγγελος" w:date="2020-01-03T10:45:00Z"/>
          <w:b/>
          <w:sz w:val="24"/>
          <w:szCs w:val="24"/>
        </w:rPr>
      </w:pPr>
      <w:del w:id="737" w:author="Καρμίρης Αγγελος" w:date="2020-01-03T10:45:00Z">
        <w:r w:rsidRPr="00CF2DCF" w:rsidDel="0069794E">
          <w:rPr>
            <w:b/>
            <w:sz w:val="24"/>
            <w:szCs w:val="24"/>
          </w:rPr>
          <w:delText>1</w:delText>
        </w:r>
        <w:r w:rsidR="00024FEC" w:rsidRPr="00CF2DCF" w:rsidDel="0069794E">
          <w:rPr>
            <w:b/>
            <w:sz w:val="24"/>
            <w:szCs w:val="24"/>
          </w:rPr>
          <w:delText>5</w:delText>
        </w:r>
        <w:r w:rsidRPr="00CF2DCF" w:rsidDel="0069794E">
          <w:rPr>
            <w:b/>
            <w:sz w:val="24"/>
            <w:szCs w:val="24"/>
          </w:rPr>
          <w:delText xml:space="preserve">.  </w:delText>
        </w:r>
        <w:r w:rsidRPr="00CF2DCF" w:rsidDel="0069794E">
          <w:rPr>
            <w:b/>
            <w:sz w:val="24"/>
            <w:szCs w:val="24"/>
            <w:u w:val="single"/>
          </w:rPr>
          <w:delText>Nameplates</w:delText>
        </w:r>
        <w:r w:rsidRPr="00CF2DCF" w:rsidDel="0069794E">
          <w:rPr>
            <w:b/>
            <w:sz w:val="24"/>
            <w:szCs w:val="24"/>
          </w:rPr>
          <w:delText xml:space="preserve">  </w:delText>
        </w:r>
      </w:del>
    </w:p>
    <w:p w:rsidR="00846F53" w:rsidRPr="004F2441" w:rsidDel="0069794E" w:rsidRDefault="00846F53" w:rsidP="007F035B">
      <w:pPr>
        <w:ind w:left="993"/>
        <w:jc w:val="both"/>
        <w:rPr>
          <w:del w:id="738" w:author="Καρμίρης Αγγελος" w:date="2020-01-03T10:45:00Z"/>
          <w:sz w:val="24"/>
          <w:szCs w:val="24"/>
        </w:rPr>
      </w:pPr>
    </w:p>
    <w:p w:rsidR="00CE0921" w:rsidRPr="00846F53" w:rsidDel="0069794E" w:rsidRDefault="007F035B" w:rsidP="00846F53">
      <w:pPr>
        <w:tabs>
          <w:tab w:val="left" w:pos="1701"/>
        </w:tabs>
        <w:ind w:left="1276"/>
        <w:jc w:val="both"/>
        <w:rPr>
          <w:del w:id="739" w:author="Καρμίρης Αγγελος" w:date="2020-01-03T10:45:00Z"/>
          <w:sz w:val="24"/>
          <w:szCs w:val="24"/>
          <w:u w:val="single"/>
        </w:rPr>
      </w:pPr>
      <w:del w:id="740" w:author="Καρμίρης Αγγελος" w:date="2020-01-03T10:45:00Z">
        <w:r w:rsidRPr="004F2441" w:rsidDel="0069794E">
          <w:rPr>
            <w:sz w:val="24"/>
            <w:szCs w:val="24"/>
          </w:rPr>
          <w:delText xml:space="preserve">A.    </w:delText>
        </w:r>
        <w:r w:rsidRPr="004F2441" w:rsidDel="0069794E">
          <w:rPr>
            <w:sz w:val="24"/>
            <w:szCs w:val="24"/>
            <w:u w:val="single"/>
          </w:rPr>
          <w:delText>OLTC</w:delText>
        </w:r>
      </w:del>
    </w:p>
    <w:p w:rsidR="00F95AB3" w:rsidRPr="00CF2DCF" w:rsidDel="0069794E" w:rsidRDefault="00F95AB3" w:rsidP="007F035B">
      <w:pPr>
        <w:ind w:left="1418"/>
        <w:jc w:val="both"/>
        <w:rPr>
          <w:del w:id="741" w:author="Καρμίρης Αγγελος" w:date="2020-01-03T10:45:00Z"/>
          <w:sz w:val="24"/>
          <w:szCs w:val="24"/>
        </w:rPr>
      </w:pPr>
    </w:p>
    <w:p w:rsidR="007F035B" w:rsidDel="0069794E" w:rsidRDefault="007F035B" w:rsidP="007F035B">
      <w:pPr>
        <w:ind w:left="1418"/>
        <w:jc w:val="both"/>
        <w:rPr>
          <w:del w:id="742" w:author="Καρμίρης Αγγελος" w:date="2020-01-03T10:45:00Z"/>
          <w:sz w:val="24"/>
          <w:szCs w:val="24"/>
        </w:rPr>
      </w:pPr>
      <w:del w:id="743" w:author="Καρμίρης Αγγελος" w:date="2020-01-03T10:45:00Z">
        <w:r w:rsidRPr="004F2441" w:rsidDel="0069794E">
          <w:rPr>
            <w:sz w:val="24"/>
            <w:szCs w:val="24"/>
          </w:rPr>
          <w:delText xml:space="preserve">The nameplate of the OLTC shall be included in the nameplate of the autotransformer </w:delText>
        </w:r>
        <w:r w:rsidR="004477E8" w:rsidDel="0069794E">
          <w:rPr>
            <w:sz w:val="24"/>
            <w:szCs w:val="24"/>
          </w:rPr>
          <w:delText>and shall contain the following</w:delText>
        </w:r>
        <w:r w:rsidRPr="004F2441" w:rsidDel="0069794E">
          <w:rPr>
            <w:sz w:val="24"/>
            <w:szCs w:val="24"/>
          </w:rPr>
          <w:delText xml:space="preserve">: </w:delText>
        </w:r>
      </w:del>
    </w:p>
    <w:p w:rsidR="007F035B" w:rsidRPr="004F2441" w:rsidDel="0069794E" w:rsidRDefault="007F035B" w:rsidP="000124D3">
      <w:pPr>
        <w:numPr>
          <w:ilvl w:val="3"/>
          <w:numId w:val="5"/>
        </w:numPr>
        <w:tabs>
          <w:tab w:val="clear" w:pos="3513"/>
          <w:tab w:val="num" w:pos="2268"/>
        </w:tabs>
        <w:ind w:hanging="1670"/>
        <w:jc w:val="both"/>
        <w:rPr>
          <w:del w:id="744" w:author="Καρμίρης Αγγελος" w:date="2020-01-03T10:45:00Z"/>
          <w:sz w:val="24"/>
          <w:szCs w:val="24"/>
        </w:rPr>
      </w:pPr>
      <w:del w:id="745" w:author="Καρμίρης Αγγελος" w:date="2020-01-03T10:45:00Z">
        <w:r w:rsidRPr="004F2441" w:rsidDel="0069794E">
          <w:rPr>
            <w:sz w:val="24"/>
            <w:szCs w:val="24"/>
          </w:rPr>
          <w:delText>Schematic diagram of the OLTC.</w:delText>
        </w:r>
      </w:del>
    </w:p>
    <w:p w:rsidR="007F035B" w:rsidRPr="004F2441" w:rsidDel="0069794E" w:rsidRDefault="007F035B" w:rsidP="000124D3">
      <w:pPr>
        <w:numPr>
          <w:ilvl w:val="3"/>
          <w:numId w:val="5"/>
        </w:numPr>
        <w:tabs>
          <w:tab w:val="clear" w:pos="3513"/>
          <w:tab w:val="num" w:pos="2268"/>
        </w:tabs>
        <w:ind w:left="2268" w:hanging="425"/>
        <w:jc w:val="both"/>
        <w:rPr>
          <w:del w:id="746" w:author="Καρμίρης Αγγελος" w:date="2020-01-03T10:45:00Z"/>
          <w:sz w:val="24"/>
          <w:szCs w:val="24"/>
        </w:rPr>
      </w:pPr>
      <w:del w:id="747" w:author="Καρμίρης Αγγελος" w:date="2020-01-03T10:45:00Z">
        <w:r w:rsidRPr="004F2441" w:rsidDel="0069794E">
          <w:rPr>
            <w:sz w:val="24"/>
            <w:szCs w:val="24"/>
          </w:rPr>
          <w:delText>Tap positions and corresponding voltage.</w:delText>
        </w:r>
      </w:del>
    </w:p>
    <w:p w:rsidR="007F035B" w:rsidRPr="004F2441" w:rsidDel="0069794E" w:rsidRDefault="007F035B" w:rsidP="000124D3">
      <w:pPr>
        <w:numPr>
          <w:ilvl w:val="3"/>
          <w:numId w:val="5"/>
        </w:numPr>
        <w:tabs>
          <w:tab w:val="clear" w:pos="3513"/>
          <w:tab w:val="num" w:pos="2268"/>
        </w:tabs>
        <w:ind w:left="2268" w:hanging="425"/>
        <w:jc w:val="both"/>
        <w:rPr>
          <w:del w:id="748" w:author="Καρμίρης Αγγελος" w:date="2020-01-03T10:45:00Z"/>
          <w:sz w:val="24"/>
          <w:szCs w:val="24"/>
        </w:rPr>
      </w:pPr>
      <w:del w:id="749" w:author="Καρμίρης Αγγελος" w:date="2020-01-03T10:45:00Z">
        <w:r w:rsidRPr="004F2441" w:rsidDel="0069794E">
          <w:rPr>
            <w:sz w:val="24"/>
            <w:szCs w:val="24"/>
          </w:rPr>
          <w:delText>Tapping arrangement.</w:delText>
        </w:r>
      </w:del>
    </w:p>
    <w:p w:rsidR="007F035B" w:rsidRPr="004F2441" w:rsidDel="0069794E" w:rsidRDefault="007F035B" w:rsidP="000124D3">
      <w:pPr>
        <w:numPr>
          <w:ilvl w:val="3"/>
          <w:numId w:val="5"/>
        </w:numPr>
        <w:tabs>
          <w:tab w:val="clear" w:pos="3513"/>
          <w:tab w:val="num" w:pos="2268"/>
        </w:tabs>
        <w:ind w:left="2268" w:hanging="425"/>
        <w:jc w:val="both"/>
        <w:rPr>
          <w:del w:id="750" w:author="Καρμίρης Αγγελος" w:date="2020-01-03T10:45:00Z"/>
          <w:sz w:val="24"/>
          <w:szCs w:val="24"/>
        </w:rPr>
      </w:pPr>
      <w:del w:id="751" w:author="Καρμίρης Αγγελος" w:date="2020-01-03T10:45:00Z">
        <w:r w:rsidRPr="004F2441" w:rsidDel="0069794E">
          <w:rPr>
            <w:sz w:val="24"/>
            <w:szCs w:val="24"/>
          </w:rPr>
          <w:delText>Rated through current for each tap position.</w:delText>
        </w:r>
      </w:del>
    </w:p>
    <w:p w:rsidR="007F035B" w:rsidRPr="004F2441" w:rsidDel="0069794E" w:rsidRDefault="007F035B" w:rsidP="000124D3">
      <w:pPr>
        <w:numPr>
          <w:ilvl w:val="3"/>
          <w:numId w:val="5"/>
        </w:numPr>
        <w:tabs>
          <w:tab w:val="clear" w:pos="3513"/>
          <w:tab w:val="num" w:pos="2268"/>
        </w:tabs>
        <w:ind w:left="2268" w:hanging="425"/>
        <w:jc w:val="both"/>
        <w:rPr>
          <w:del w:id="752" w:author="Καρμίρης Αγγελος" w:date="2020-01-03T10:45:00Z"/>
          <w:sz w:val="24"/>
          <w:szCs w:val="24"/>
        </w:rPr>
      </w:pPr>
      <w:del w:id="753" w:author="Καρμίρης Αγγελος" w:date="2020-01-03T10:45:00Z">
        <w:r w:rsidRPr="004F2441" w:rsidDel="0069794E">
          <w:rPr>
            <w:sz w:val="24"/>
            <w:szCs w:val="24"/>
          </w:rPr>
          <w:delText>Rated voltage.</w:delText>
        </w:r>
      </w:del>
    </w:p>
    <w:p w:rsidR="007F035B" w:rsidDel="0069794E" w:rsidRDefault="007F035B" w:rsidP="000124D3">
      <w:pPr>
        <w:numPr>
          <w:ilvl w:val="3"/>
          <w:numId w:val="5"/>
        </w:numPr>
        <w:tabs>
          <w:tab w:val="clear" w:pos="3513"/>
          <w:tab w:val="num" w:pos="2268"/>
        </w:tabs>
        <w:ind w:left="2268" w:hanging="425"/>
        <w:jc w:val="both"/>
        <w:rPr>
          <w:del w:id="754" w:author="Καρμίρης Αγγελος" w:date="2020-01-03T10:45:00Z"/>
          <w:sz w:val="24"/>
          <w:szCs w:val="24"/>
        </w:rPr>
      </w:pPr>
      <w:del w:id="755" w:author="Καρμίρης Αγγελος" w:date="2020-01-03T10:45:00Z">
        <w:r w:rsidRPr="004F2441" w:rsidDel="0069794E">
          <w:rPr>
            <w:sz w:val="24"/>
            <w:szCs w:val="24"/>
          </w:rPr>
          <w:delText>Rated lightning impulse withstand voltage.</w:delText>
        </w:r>
      </w:del>
    </w:p>
    <w:p w:rsidR="00254CC3" w:rsidDel="0069794E" w:rsidRDefault="00254CC3" w:rsidP="000124D3">
      <w:pPr>
        <w:numPr>
          <w:ilvl w:val="3"/>
          <w:numId w:val="5"/>
        </w:numPr>
        <w:tabs>
          <w:tab w:val="clear" w:pos="3513"/>
          <w:tab w:val="num" w:pos="2268"/>
        </w:tabs>
        <w:ind w:left="2268" w:hanging="425"/>
        <w:jc w:val="both"/>
        <w:rPr>
          <w:del w:id="756" w:author="Καρμίρης Αγγελος" w:date="2020-01-03T10:45:00Z"/>
          <w:sz w:val="24"/>
          <w:szCs w:val="24"/>
        </w:rPr>
      </w:pPr>
      <w:del w:id="757" w:author="Καρμίρης Αγγελος" w:date="2020-01-03T10:45:00Z">
        <w:r w:rsidDel="0069794E">
          <w:rPr>
            <w:sz w:val="24"/>
            <w:szCs w:val="24"/>
          </w:rPr>
          <w:delText>Maximum number of operations under load.</w:delText>
        </w:r>
      </w:del>
    </w:p>
    <w:p w:rsidR="003F6104" w:rsidRPr="004F2441" w:rsidDel="0069794E" w:rsidRDefault="003F6104" w:rsidP="000124D3">
      <w:pPr>
        <w:numPr>
          <w:ilvl w:val="3"/>
          <w:numId w:val="5"/>
        </w:numPr>
        <w:tabs>
          <w:tab w:val="clear" w:pos="3513"/>
          <w:tab w:val="num" w:pos="2268"/>
        </w:tabs>
        <w:ind w:left="2268" w:hanging="425"/>
        <w:jc w:val="both"/>
        <w:rPr>
          <w:del w:id="758" w:author="Καρμίρης Αγγελος" w:date="2020-01-03T10:45:00Z"/>
          <w:sz w:val="24"/>
          <w:szCs w:val="24"/>
        </w:rPr>
      </w:pPr>
      <w:del w:id="759" w:author="Καρμίρης Αγγελος" w:date="2020-01-03T10:45:00Z">
        <w:r w:rsidDel="0069794E">
          <w:rPr>
            <w:sz w:val="24"/>
            <w:szCs w:val="24"/>
          </w:rPr>
          <w:delText>Characteristics of any surge arresters, if existing, built in the OLTC</w:delText>
        </w:r>
      </w:del>
    </w:p>
    <w:p w:rsidR="007F035B" w:rsidRPr="004F2441" w:rsidDel="0069794E" w:rsidRDefault="007F035B" w:rsidP="007F035B">
      <w:pPr>
        <w:ind w:left="1843"/>
        <w:jc w:val="both"/>
        <w:rPr>
          <w:del w:id="760" w:author="Καρμίρης Αγγελος" w:date="2020-01-03T10:45:00Z"/>
          <w:sz w:val="24"/>
          <w:szCs w:val="24"/>
        </w:rPr>
      </w:pPr>
    </w:p>
    <w:p w:rsidR="007F035B" w:rsidRPr="004F2441" w:rsidDel="0069794E" w:rsidRDefault="007F035B" w:rsidP="007F035B">
      <w:pPr>
        <w:tabs>
          <w:tab w:val="left" w:pos="1843"/>
        </w:tabs>
        <w:ind w:left="1276"/>
        <w:jc w:val="both"/>
        <w:rPr>
          <w:del w:id="761" w:author="Καρμίρης Αγγελος" w:date="2020-01-03T10:45:00Z"/>
          <w:sz w:val="24"/>
          <w:szCs w:val="24"/>
          <w:u w:val="single"/>
        </w:rPr>
      </w:pPr>
      <w:del w:id="762" w:author="Καρμίρης Αγγελος" w:date="2020-01-03T10:45:00Z">
        <w:r w:rsidRPr="004F2441" w:rsidDel="0069794E">
          <w:rPr>
            <w:sz w:val="24"/>
            <w:szCs w:val="24"/>
          </w:rPr>
          <w:delText xml:space="preserve">B.      </w:delText>
        </w:r>
        <w:r w:rsidRPr="004F2441" w:rsidDel="0069794E">
          <w:rPr>
            <w:sz w:val="24"/>
            <w:szCs w:val="24"/>
            <w:u w:val="single"/>
          </w:rPr>
          <w:delText xml:space="preserve">Motor Drive </w:delText>
        </w:r>
      </w:del>
    </w:p>
    <w:p w:rsidR="00F95AB3" w:rsidRPr="00CF2DCF" w:rsidDel="0069794E" w:rsidRDefault="00F95AB3" w:rsidP="007F035B">
      <w:pPr>
        <w:tabs>
          <w:tab w:val="left" w:pos="1276"/>
          <w:tab w:val="left" w:pos="1843"/>
        </w:tabs>
        <w:ind w:left="1843"/>
        <w:jc w:val="both"/>
        <w:rPr>
          <w:del w:id="763" w:author="Καρμίρης Αγγελος" w:date="2020-01-03T10:45:00Z"/>
          <w:sz w:val="24"/>
          <w:szCs w:val="24"/>
        </w:rPr>
      </w:pPr>
    </w:p>
    <w:p w:rsidR="007F035B" w:rsidRPr="004F2441" w:rsidDel="0069794E" w:rsidRDefault="007F035B" w:rsidP="007F035B">
      <w:pPr>
        <w:tabs>
          <w:tab w:val="left" w:pos="1276"/>
          <w:tab w:val="left" w:pos="1843"/>
        </w:tabs>
        <w:ind w:left="1843"/>
        <w:jc w:val="both"/>
        <w:rPr>
          <w:del w:id="764" w:author="Καρμίρης Αγγελος" w:date="2020-01-03T10:45:00Z"/>
          <w:sz w:val="24"/>
          <w:szCs w:val="24"/>
        </w:rPr>
      </w:pPr>
      <w:del w:id="765" w:author="Καρμίρης Αγγελος" w:date="2020-01-03T10:45:00Z">
        <w:r w:rsidRPr="004F2441" w:rsidDel="0069794E">
          <w:rPr>
            <w:sz w:val="24"/>
            <w:szCs w:val="24"/>
          </w:rPr>
          <w:delText>The motor drive control cabinet shall bear a nameplate of non – corrosive material and it shall</w:delText>
        </w:r>
        <w:r w:rsidR="004477E8" w:rsidDel="0069794E">
          <w:rPr>
            <w:sz w:val="24"/>
            <w:szCs w:val="24"/>
          </w:rPr>
          <w:delText xml:space="preserve"> contain at least the following</w:delText>
        </w:r>
        <w:r w:rsidRPr="004F2441" w:rsidDel="0069794E">
          <w:rPr>
            <w:sz w:val="24"/>
            <w:szCs w:val="24"/>
          </w:rPr>
          <w:delText xml:space="preserve">: </w:delText>
        </w:r>
      </w:del>
    </w:p>
    <w:p w:rsidR="007F035B" w:rsidRPr="004F2441" w:rsidDel="0069794E" w:rsidRDefault="007F035B" w:rsidP="007F035B">
      <w:pPr>
        <w:numPr>
          <w:ilvl w:val="0"/>
          <w:numId w:val="9"/>
        </w:numPr>
        <w:tabs>
          <w:tab w:val="left" w:pos="1276"/>
          <w:tab w:val="left" w:pos="1843"/>
        </w:tabs>
        <w:jc w:val="both"/>
        <w:rPr>
          <w:del w:id="766" w:author="Καρμίρης Αγγελος" w:date="2020-01-03T10:45:00Z"/>
          <w:sz w:val="24"/>
          <w:szCs w:val="24"/>
        </w:rPr>
      </w:pPr>
      <w:del w:id="767" w:author="Καρμίρης Αγγελος" w:date="2020-01-03T10:45:00Z">
        <w:r w:rsidRPr="004F2441" w:rsidDel="0069794E">
          <w:rPr>
            <w:sz w:val="24"/>
            <w:szCs w:val="24"/>
          </w:rPr>
          <w:delText>Manufacturer’s name</w:delText>
        </w:r>
      </w:del>
    </w:p>
    <w:p w:rsidR="007F035B" w:rsidRPr="004F2441" w:rsidDel="0069794E" w:rsidRDefault="007F035B" w:rsidP="007F035B">
      <w:pPr>
        <w:numPr>
          <w:ilvl w:val="0"/>
          <w:numId w:val="9"/>
        </w:numPr>
        <w:tabs>
          <w:tab w:val="left" w:pos="1276"/>
          <w:tab w:val="left" w:pos="1843"/>
        </w:tabs>
        <w:jc w:val="both"/>
        <w:rPr>
          <w:del w:id="768" w:author="Καρμίρης Αγγελος" w:date="2020-01-03T10:45:00Z"/>
          <w:sz w:val="24"/>
          <w:szCs w:val="24"/>
        </w:rPr>
      </w:pPr>
      <w:del w:id="769" w:author="Καρμίρης Αγγελος" w:date="2020-01-03T10:45:00Z">
        <w:r w:rsidRPr="004F2441" w:rsidDel="0069794E">
          <w:rPr>
            <w:sz w:val="24"/>
            <w:szCs w:val="24"/>
          </w:rPr>
          <w:delText>Type and serial number</w:delText>
        </w:r>
      </w:del>
    </w:p>
    <w:p w:rsidR="007F035B" w:rsidRPr="004F2441" w:rsidDel="0069794E" w:rsidRDefault="007F035B" w:rsidP="007F035B">
      <w:pPr>
        <w:numPr>
          <w:ilvl w:val="0"/>
          <w:numId w:val="9"/>
        </w:numPr>
        <w:tabs>
          <w:tab w:val="left" w:pos="1276"/>
          <w:tab w:val="left" w:pos="1843"/>
        </w:tabs>
        <w:jc w:val="both"/>
        <w:rPr>
          <w:del w:id="770" w:author="Καρμίρης Αγγελος" w:date="2020-01-03T10:45:00Z"/>
          <w:sz w:val="24"/>
          <w:szCs w:val="24"/>
        </w:rPr>
      </w:pPr>
      <w:del w:id="771" w:author="Καρμίρης Αγγελος" w:date="2020-01-03T10:45:00Z">
        <w:r w:rsidRPr="004F2441" w:rsidDel="0069794E">
          <w:rPr>
            <w:sz w:val="24"/>
            <w:szCs w:val="24"/>
          </w:rPr>
          <w:delText>Supply voltage</w:delText>
        </w:r>
      </w:del>
    </w:p>
    <w:p w:rsidR="007F035B" w:rsidRPr="004F2441" w:rsidDel="0069794E" w:rsidRDefault="007F035B" w:rsidP="007F035B">
      <w:pPr>
        <w:numPr>
          <w:ilvl w:val="0"/>
          <w:numId w:val="9"/>
        </w:numPr>
        <w:tabs>
          <w:tab w:val="left" w:pos="1276"/>
          <w:tab w:val="left" w:pos="1843"/>
        </w:tabs>
        <w:jc w:val="both"/>
        <w:rPr>
          <w:del w:id="772" w:author="Καρμίρης Αγγελος" w:date="2020-01-03T10:45:00Z"/>
          <w:sz w:val="24"/>
          <w:szCs w:val="24"/>
        </w:rPr>
      </w:pPr>
      <w:del w:id="773" w:author="Καρμίρης Αγγελος" w:date="2020-01-03T10:45:00Z">
        <w:r w:rsidRPr="004F2441" w:rsidDel="0069794E">
          <w:rPr>
            <w:sz w:val="24"/>
            <w:szCs w:val="24"/>
          </w:rPr>
          <w:delText xml:space="preserve">Frequency </w:delText>
        </w:r>
      </w:del>
    </w:p>
    <w:p w:rsidR="007F035B" w:rsidRPr="004F2441" w:rsidDel="0069794E" w:rsidRDefault="007F035B" w:rsidP="007F035B">
      <w:pPr>
        <w:numPr>
          <w:ilvl w:val="0"/>
          <w:numId w:val="9"/>
        </w:numPr>
        <w:tabs>
          <w:tab w:val="left" w:pos="1276"/>
          <w:tab w:val="left" w:pos="1843"/>
        </w:tabs>
        <w:jc w:val="both"/>
        <w:rPr>
          <w:del w:id="774" w:author="Καρμίρης Αγγελος" w:date="2020-01-03T10:45:00Z"/>
          <w:sz w:val="24"/>
          <w:szCs w:val="24"/>
        </w:rPr>
      </w:pPr>
      <w:del w:id="775" w:author="Καρμίρης Αγγελος" w:date="2020-01-03T10:45:00Z">
        <w:r w:rsidRPr="004F2441" w:rsidDel="0069794E">
          <w:rPr>
            <w:sz w:val="24"/>
            <w:szCs w:val="24"/>
          </w:rPr>
          <w:delText xml:space="preserve">Power of motor </w:delText>
        </w:r>
      </w:del>
    </w:p>
    <w:p w:rsidR="007F035B" w:rsidRPr="004F2441" w:rsidDel="0069794E" w:rsidRDefault="007F035B" w:rsidP="007F035B">
      <w:pPr>
        <w:numPr>
          <w:ilvl w:val="0"/>
          <w:numId w:val="9"/>
        </w:numPr>
        <w:tabs>
          <w:tab w:val="left" w:pos="1276"/>
          <w:tab w:val="left" w:pos="1843"/>
        </w:tabs>
        <w:jc w:val="both"/>
        <w:rPr>
          <w:del w:id="776" w:author="Καρμίρης Αγγελος" w:date="2020-01-03T10:45:00Z"/>
          <w:sz w:val="24"/>
          <w:szCs w:val="24"/>
        </w:rPr>
      </w:pPr>
      <w:del w:id="777" w:author="Καρμίρης Αγγελος" w:date="2020-01-03T10:45:00Z">
        <w:r w:rsidRPr="004F2441" w:rsidDel="0069794E">
          <w:rPr>
            <w:sz w:val="24"/>
            <w:szCs w:val="24"/>
          </w:rPr>
          <w:delText xml:space="preserve">Runtime per tap operation </w:delText>
        </w:r>
      </w:del>
    </w:p>
    <w:p w:rsidR="009B1B37" w:rsidRPr="004F2441" w:rsidDel="0069794E" w:rsidRDefault="009B1B37" w:rsidP="007F035B">
      <w:pPr>
        <w:tabs>
          <w:tab w:val="left" w:pos="1276"/>
          <w:tab w:val="left" w:pos="1843"/>
        </w:tabs>
        <w:ind w:left="1843"/>
        <w:jc w:val="both"/>
        <w:rPr>
          <w:del w:id="778" w:author="Καρμίρης Αγγελος" w:date="2020-01-03T10:45:00Z"/>
          <w:sz w:val="24"/>
          <w:szCs w:val="24"/>
        </w:rPr>
      </w:pPr>
    </w:p>
    <w:p w:rsidR="007F035B" w:rsidRPr="00CF2DCF" w:rsidDel="0069794E" w:rsidRDefault="007F035B" w:rsidP="007F035B">
      <w:pPr>
        <w:tabs>
          <w:tab w:val="left" w:pos="0"/>
          <w:tab w:val="left" w:pos="993"/>
        </w:tabs>
        <w:ind w:left="993"/>
        <w:jc w:val="both"/>
        <w:rPr>
          <w:del w:id="779" w:author="Καρμίρης Αγγελος" w:date="2020-01-03T10:45:00Z"/>
          <w:b/>
          <w:sz w:val="24"/>
          <w:szCs w:val="24"/>
        </w:rPr>
      </w:pPr>
      <w:del w:id="780" w:author="Καρμίρης Αγγελος" w:date="2020-01-03T10:45:00Z">
        <w:r w:rsidRPr="00CF2DCF" w:rsidDel="0069794E">
          <w:rPr>
            <w:b/>
            <w:sz w:val="24"/>
            <w:szCs w:val="24"/>
          </w:rPr>
          <w:delText>1</w:delText>
        </w:r>
        <w:r w:rsidR="00024FEC" w:rsidRPr="00CF2DCF" w:rsidDel="0069794E">
          <w:rPr>
            <w:b/>
            <w:sz w:val="24"/>
            <w:szCs w:val="24"/>
          </w:rPr>
          <w:delText>6</w:delText>
        </w:r>
        <w:r w:rsidRPr="00CF2DCF" w:rsidDel="0069794E">
          <w:rPr>
            <w:b/>
            <w:sz w:val="24"/>
            <w:szCs w:val="24"/>
          </w:rPr>
          <w:delText xml:space="preserve">.   </w:delText>
        </w:r>
        <w:r w:rsidRPr="00CF2DCF" w:rsidDel="0069794E">
          <w:rPr>
            <w:b/>
            <w:sz w:val="24"/>
            <w:szCs w:val="24"/>
            <w:u w:val="single"/>
          </w:rPr>
          <w:delText>TESTS</w:delText>
        </w:r>
      </w:del>
    </w:p>
    <w:p w:rsidR="00F95AB3" w:rsidDel="0069794E" w:rsidRDefault="00F95AB3" w:rsidP="007F035B">
      <w:pPr>
        <w:ind w:left="1418"/>
        <w:jc w:val="both"/>
        <w:rPr>
          <w:del w:id="781" w:author="Καρμίρης Αγγελος" w:date="2020-01-03T10:45:00Z"/>
          <w:sz w:val="24"/>
          <w:szCs w:val="24"/>
          <w:lang w:val="el-GR"/>
        </w:rPr>
      </w:pPr>
    </w:p>
    <w:p w:rsidR="007F035B" w:rsidRPr="004F2441" w:rsidDel="0069794E" w:rsidRDefault="007F035B" w:rsidP="007F035B">
      <w:pPr>
        <w:ind w:left="1418"/>
        <w:jc w:val="both"/>
        <w:rPr>
          <w:del w:id="782" w:author="Καρμίρης Αγγελος" w:date="2020-01-03T10:45:00Z"/>
          <w:sz w:val="24"/>
          <w:szCs w:val="24"/>
        </w:rPr>
      </w:pPr>
      <w:del w:id="783" w:author="Καρμίρης Αγγελος" w:date="2020-01-03T10:45:00Z">
        <w:r w:rsidRPr="004F2441" w:rsidDel="0069794E">
          <w:rPr>
            <w:sz w:val="24"/>
            <w:szCs w:val="24"/>
          </w:rPr>
          <w:delText xml:space="preserve">The autotransformer manufacturer is </w:delText>
        </w:r>
        <w:r w:rsidR="0022258C" w:rsidRPr="004F2441" w:rsidDel="0069794E">
          <w:rPr>
            <w:sz w:val="24"/>
            <w:szCs w:val="24"/>
          </w:rPr>
          <w:delText>obliged</w:delText>
        </w:r>
        <w:r w:rsidRPr="004F2441" w:rsidDel="0069794E">
          <w:rPr>
            <w:sz w:val="24"/>
            <w:szCs w:val="24"/>
          </w:rPr>
          <w:delText xml:space="preserve"> to present to the </w:delText>
        </w:r>
        <w:r w:rsidR="00AA0CB1" w:rsidDel="0069794E">
          <w:rPr>
            <w:sz w:val="24"/>
            <w:szCs w:val="24"/>
          </w:rPr>
          <w:delText>IPTO</w:delText>
        </w:r>
        <w:r w:rsidRPr="004F2441" w:rsidDel="0069794E">
          <w:rPr>
            <w:sz w:val="24"/>
            <w:szCs w:val="24"/>
          </w:rPr>
          <w:delText xml:space="preserve"> inspector OLTC’s test reports while the </w:delText>
        </w:r>
        <w:r w:rsidR="00AA0CB1" w:rsidDel="0069794E">
          <w:rPr>
            <w:sz w:val="24"/>
            <w:szCs w:val="24"/>
          </w:rPr>
          <w:delText>IPTO</w:delText>
        </w:r>
        <w:r w:rsidRPr="004F2441" w:rsidDel="0069794E">
          <w:rPr>
            <w:sz w:val="24"/>
            <w:szCs w:val="24"/>
          </w:rPr>
          <w:delText xml:space="preserve"> inspector is at the manufacturer’s premises for the autotransformer inspection and testing.</w:delText>
        </w:r>
      </w:del>
    </w:p>
    <w:p w:rsidR="007F035B" w:rsidRPr="004F2441" w:rsidDel="0069794E" w:rsidRDefault="00136AE5" w:rsidP="007F035B">
      <w:pPr>
        <w:ind w:left="1418"/>
        <w:jc w:val="both"/>
        <w:rPr>
          <w:del w:id="784" w:author="Καρμίρης Αγγελος" w:date="2020-01-03T10:45:00Z"/>
          <w:sz w:val="24"/>
          <w:szCs w:val="24"/>
          <w:lang w:val="en-GB"/>
        </w:rPr>
      </w:pPr>
      <w:del w:id="785" w:author="Καρμίρης Αγγελος" w:date="2020-01-03T10:45:00Z">
        <w:r w:rsidRPr="004F2441" w:rsidDel="0069794E">
          <w:rPr>
            <w:sz w:val="24"/>
            <w:szCs w:val="24"/>
          </w:rPr>
          <w:delText>The test report</w:delText>
        </w:r>
        <w:r w:rsidR="00893321" w:rsidRPr="004F2441" w:rsidDel="0069794E">
          <w:rPr>
            <w:sz w:val="24"/>
            <w:szCs w:val="24"/>
          </w:rPr>
          <w:delText>s</w:delText>
        </w:r>
        <w:r w:rsidRPr="004F2441" w:rsidDel="0069794E">
          <w:rPr>
            <w:sz w:val="24"/>
            <w:szCs w:val="24"/>
          </w:rPr>
          <w:delText xml:space="preserve"> which are to be presented shall include the following type and routine tests</w:delText>
        </w:r>
        <w:r w:rsidR="00404983" w:rsidDel="0069794E">
          <w:rPr>
            <w:sz w:val="24"/>
            <w:szCs w:val="24"/>
            <w:lang w:val="en-GB"/>
          </w:rPr>
          <w:delText>:</w:delText>
        </w:r>
      </w:del>
    </w:p>
    <w:p w:rsidR="00136AE5" w:rsidRPr="004F2441" w:rsidDel="0069794E" w:rsidRDefault="00136AE5" w:rsidP="007F035B">
      <w:pPr>
        <w:ind w:left="1418"/>
        <w:jc w:val="both"/>
        <w:rPr>
          <w:del w:id="786" w:author="Καρμίρης Αγγελος" w:date="2020-01-03T10:45:00Z"/>
          <w:sz w:val="24"/>
          <w:szCs w:val="24"/>
        </w:rPr>
      </w:pPr>
    </w:p>
    <w:p w:rsidR="007F035B" w:rsidRPr="004F2441" w:rsidDel="0069794E" w:rsidRDefault="007F035B" w:rsidP="007F035B">
      <w:pPr>
        <w:ind w:left="1276"/>
        <w:jc w:val="both"/>
        <w:rPr>
          <w:del w:id="787" w:author="Καρμίρης Αγγελος" w:date="2020-01-03T10:45:00Z"/>
          <w:sz w:val="24"/>
          <w:szCs w:val="24"/>
          <w:u w:val="single"/>
        </w:rPr>
      </w:pPr>
      <w:del w:id="788" w:author="Καρμίρης Αγγελος" w:date="2020-01-03T10:45:00Z">
        <w:r w:rsidRPr="004F2441" w:rsidDel="0069794E">
          <w:rPr>
            <w:sz w:val="24"/>
            <w:szCs w:val="24"/>
          </w:rPr>
          <w:delText xml:space="preserve">A.    </w:delText>
        </w:r>
        <w:r w:rsidRPr="004F2441" w:rsidDel="0069794E">
          <w:rPr>
            <w:sz w:val="24"/>
            <w:szCs w:val="24"/>
            <w:u w:val="single"/>
          </w:rPr>
          <w:delText>Type tests</w:delText>
        </w:r>
      </w:del>
    </w:p>
    <w:p w:rsidR="007F035B" w:rsidRPr="004F2441" w:rsidDel="0069794E" w:rsidRDefault="007F035B" w:rsidP="007F035B">
      <w:pPr>
        <w:ind w:left="1276"/>
        <w:jc w:val="both"/>
        <w:rPr>
          <w:del w:id="789" w:author="Καρμίρης Αγγελος" w:date="2020-01-03T10:45:00Z"/>
          <w:sz w:val="24"/>
          <w:szCs w:val="24"/>
        </w:rPr>
      </w:pPr>
      <w:del w:id="790" w:author="Καρμίρης Αγγελος" w:date="2020-01-03T10:45:00Z">
        <w:r w:rsidRPr="004F2441" w:rsidDel="0069794E">
          <w:rPr>
            <w:sz w:val="24"/>
            <w:szCs w:val="24"/>
          </w:rPr>
          <w:delText xml:space="preserve">    a. Temperature rise of contacts</w:delText>
        </w:r>
      </w:del>
    </w:p>
    <w:p w:rsidR="007F035B" w:rsidRPr="004F2441" w:rsidDel="0069794E" w:rsidRDefault="007F035B" w:rsidP="007F035B">
      <w:pPr>
        <w:ind w:left="1276"/>
        <w:jc w:val="both"/>
        <w:rPr>
          <w:del w:id="791" w:author="Καρμίρης Αγγελος" w:date="2020-01-03T10:45:00Z"/>
          <w:sz w:val="24"/>
          <w:szCs w:val="24"/>
        </w:rPr>
      </w:pPr>
      <w:del w:id="792" w:author="Καρμίρης Αγγελος" w:date="2020-01-03T10:45:00Z">
        <w:r w:rsidRPr="004F2441" w:rsidDel="0069794E">
          <w:rPr>
            <w:sz w:val="24"/>
            <w:szCs w:val="24"/>
          </w:rPr>
          <w:delText xml:space="preserve">    b. Switching tests</w:delText>
        </w:r>
      </w:del>
    </w:p>
    <w:p w:rsidR="007F035B" w:rsidRPr="004F2441" w:rsidDel="0069794E" w:rsidRDefault="007F035B" w:rsidP="007F035B">
      <w:pPr>
        <w:ind w:left="1276"/>
        <w:jc w:val="both"/>
        <w:rPr>
          <w:del w:id="793" w:author="Καρμίρης Αγγελος" w:date="2020-01-03T10:45:00Z"/>
          <w:sz w:val="24"/>
          <w:szCs w:val="24"/>
        </w:rPr>
      </w:pPr>
      <w:del w:id="794" w:author="Καρμίρης Αγγελος" w:date="2020-01-03T10:45:00Z">
        <w:r w:rsidRPr="004F2441" w:rsidDel="0069794E">
          <w:rPr>
            <w:sz w:val="24"/>
            <w:szCs w:val="24"/>
          </w:rPr>
          <w:delText xml:space="preserve">    c. Short – circuit</w:delText>
        </w:r>
        <w:r w:rsidR="008E7356" w:rsidDel="0069794E">
          <w:rPr>
            <w:sz w:val="24"/>
            <w:szCs w:val="24"/>
          </w:rPr>
          <w:delText xml:space="preserve"> current</w:delText>
        </w:r>
        <w:r w:rsidRPr="004F2441" w:rsidDel="0069794E">
          <w:rPr>
            <w:sz w:val="24"/>
            <w:szCs w:val="24"/>
          </w:rPr>
          <w:delText xml:space="preserve"> test</w:delText>
        </w:r>
      </w:del>
    </w:p>
    <w:p w:rsidR="007F035B" w:rsidRPr="004F2441" w:rsidDel="0069794E" w:rsidRDefault="007F035B" w:rsidP="007F035B">
      <w:pPr>
        <w:ind w:left="1276"/>
        <w:jc w:val="both"/>
        <w:rPr>
          <w:del w:id="795" w:author="Καρμίρης Αγγελος" w:date="2020-01-03T10:45:00Z"/>
          <w:sz w:val="24"/>
          <w:szCs w:val="24"/>
        </w:rPr>
      </w:pPr>
      <w:del w:id="796" w:author="Καρμίρης Αγγελος" w:date="2020-01-03T10:45:00Z">
        <w:r w:rsidRPr="004F2441" w:rsidDel="0069794E">
          <w:rPr>
            <w:sz w:val="24"/>
            <w:szCs w:val="24"/>
          </w:rPr>
          <w:delText xml:space="preserve">    d. Transition resistor test</w:delText>
        </w:r>
      </w:del>
    </w:p>
    <w:p w:rsidR="007F035B" w:rsidRPr="004F2441" w:rsidDel="0069794E" w:rsidRDefault="007F035B" w:rsidP="007F035B">
      <w:pPr>
        <w:ind w:left="1276"/>
        <w:jc w:val="both"/>
        <w:rPr>
          <w:del w:id="797" w:author="Καρμίρης Αγγελος" w:date="2020-01-03T10:45:00Z"/>
          <w:sz w:val="24"/>
          <w:szCs w:val="24"/>
        </w:rPr>
      </w:pPr>
      <w:del w:id="798" w:author="Καρμίρης Αγγελος" w:date="2020-01-03T10:45:00Z">
        <w:r w:rsidRPr="004F2441" w:rsidDel="0069794E">
          <w:rPr>
            <w:sz w:val="24"/>
            <w:szCs w:val="24"/>
          </w:rPr>
          <w:delText xml:space="preserve">    e. Mechanical tests </w:delText>
        </w:r>
      </w:del>
    </w:p>
    <w:p w:rsidR="005969D2" w:rsidRPr="004F2441" w:rsidDel="0069794E" w:rsidRDefault="005969D2" w:rsidP="005969D2">
      <w:pPr>
        <w:ind w:left="1276"/>
        <w:jc w:val="both"/>
        <w:rPr>
          <w:del w:id="799" w:author="Καρμίρης Αγγελος" w:date="2020-01-03T10:45:00Z"/>
          <w:sz w:val="24"/>
          <w:szCs w:val="24"/>
        </w:rPr>
      </w:pPr>
      <w:del w:id="800" w:author="Καρμίρης Αγγελος" w:date="2020-01-03T10:45:00Z">
        <w:r w:rsidRPr="004F2441" w:rsidDel="0069794E">
          <w:rPr>
            <w:sz w:val="24"/>
            <w:szCs w:val="24"/>
          </w:rPr>
          <w:delText xml:space="preserve">    </w:delText>
        </w:r>
        <w:r w:rsidDel="0069794E">
          <w:rPr>
            <w:sz w:val="24"/>
            <w:szCs w:val="24"/>
          </w:rPr>
          <w:delText>f</w:delText>
        </w:r>
        <w:r w:rsidRPr="004F2441" w:rsidDel="0069794E">
          <w:rPr>
            <w:sz w:val="24"/>
            <w:szCs w:val="24"/>
          </w:rPr>
          <w:delText xml:space="preserve">. </w:delText>
        </w:r>
        <w:r w:rsidDel="0069794E">
          <w:rPr>
            <w:sz w:val="24"/>
            <w:szCs w:val="24"/>
          </w:rPr>
          <w:delText>Tightness test</w:delText>
        </w:r>
        <w:r w:rsidRPr="004F2441" w:rsidDel="0069794E">
          <w:rPr>
            <w:sz w:val="24"/>
            <w:szCs w:val="24"/>
          </w:rPr>
          <w:delText xml:space="preserve"> </w:delText>
        </w:r>
      </w:del>
    </w:p>
    <w:p w:rsidR="007F035B" w:rsidRPr="004F2441" w:rsidDel="0069794E" w:rsidRDefault="007F035B" w:rsidP="007F035B">
      <w:pPr>
        <w:ind w:left="1276"/>
        <w:jc w:val="both"/>
        <w:rPr>
          <w:del w:id="801" w:author="Καρμίρης Αγγελος" w:date="2020-01-03T10:45:00Z"/>
          <w:sz w:val="24"/>
          <w:szCs w:val="24"/>
        </w:rPr>
      </w:pPr>
      <w:del w:id="802" w:author="Καρμίρης Αγγελος" w:date="2020-01-03T10:45:00Z">
        <w:r w:rsidRPr="004F2441" w:rsidDel="0069794E">
          <w:rPr>
            <w:sz w:val="24"/>
            <w:szCs w:val="24"/>
          </w:rPr>
          <w:delText xml:space="preserve">    </w:delText>
        </w:r>
        <w:r w:rsidR="00A844F4" w:rsidDel="0069794E">
          <w:rPr>
            <w:sz w:val="24"/>
            <w:szCs w:val="24"/>
          </w:rPr>
          <w:delText>g</w:delText>
        </w:r>
        <w:r w:rsidR="004477E8" w:rsidRPr="004F2441" w:rsidDel="0069794E">
          <w:rPr>
            <w:sz w:val="24"/>
            <w:szCs w:val="24"/>
          </w:rPr>
          <w:delText>. Dielectric</w:delText>
        </w:r>
        <w:r w:rsidRPr="004F2441" w:rsidDel="0069794E">
          <w:rPr>
            <w:sz w:val="24"/>
            <w:szCs w:val="24"/>
          </w:rPr>
          <w:delText xml:space="preserve"> tests</w:delText>
        </w:r>
      </w:del>
    </w:p>
    <w:p w:rsidR="007F035B" w:rsidRPr="004F2441" w:rsidDel="0069794E" w:rsidRDefault="007F035B" w:rsidP="007F035B">
      <w:pPr>
        <w:ind w:left="1276"/>
        <w:jc w:val="both"/>
        <w:rPr>
          <w:del w:id="803" w:author="Καρμίρης Αγγελος" w:date="2020-01-03T10:45:00Z"/>
          <w:sz w:val="24"/>
          <w:szCs w:val="24"/>
        </w:rPr>
      </w:pPr>
    </w:p>
    <w:p w:rsidR="007F035B" w:rsidRPr="004F2441" w:rsidDel="0069794E" w:rsidRDefault="007F035B" w:rsidP="007F035B">
      <w:pPr>
        <w:ind w:left="1276"/>
        <w:jc w:val="both"/>
        <w:rPr>
          <w:del w:id="804" w:author="Καρμίρης Αγγελος" w:date="2020-01-03T10:45:00Z"/>
          <w:sz w:val="24"/>
          <w:szCs w:val="24"/>
          <w:u w:val="single"/>
        </w:rPr>
      </w:pPr>
      <w:del w:id="805" w:author="Καρμίρης Αγγελος" w:date="2020-01-03T10:45:00Z">
        <w:r w:rsidRPr="004F2441" w:rsidDel="0069794E">
          <w:rPr>
            <w:sz w:val="24"/>
            <w:szCs w:val="24"/>
          </w:rPr>
          <w:delText xml:space="preserve">B.     </w:delText>
        </w:r>
        <w:r w:rsidRPr="004F2441" w:rsidDel="0069794E">
          <w:rPr>
            <w:sz w:val="24"/>
            <w:szCs w:val="24"/>
            <w:u w:val="single"/>
          </w:rPr>
          <w:delText>Routine Tests</w:delText>
        </w:r>
      </w:del>
    </w:p>
    <w:p w:rsidR="00A844F4" w:rsidRPr="004F2441" w:rsidDel="0069794E" w:rsidRDefault="00A844F4" w:rsidP="00A844F4">
      <w:pPr>
        <w:ind w:left="1276"/>
        <w:jc w:val="both"/>
        <w:rPr>
          <w:del w:id="806" w:author="Καρμίρης Αγγελος" w:date="2020-01-03T10:45:00Z"/>
          <w:sz w:val="24"/>
          <w:szCs w:val="24"/>
        </w:rPr>
      </w:pPr>
      <w:del w:id="807" w:author="Καρμίρης Αγγελος" w:date="2020-01-03T10:45:00Z">
        <w:r w:rsidRPr="004F2441" w:rsidDel="0069794E">
          <w:rPr>
            <w:sz w:val="24"/>
            <w:szCs w:val="24"/>
          </w:rPr>
          <w:delText xml:space="preserve">    a. </w:delText>
        </w:r>
        <w:r w:rsidDel="0069794E">
          <w:rPr>
            <w:sz w:val="24"/>
            <w:szCs w:val="24"/>
          </w:rPr>
          <w:delText>Mechanical test</w:delText>
        </w:r>
      </w:del>
    </w:p>
    <w:p w:rsidR="00A844F4" w:rsidRPr="004F2441" w:rsidDel="0069794E" w:rsidRDefault="00A844F4" w:rsidP="00A844F4">
      <w:pPr>
        <w:ind w:left="1276"/>
        <w:jc w:val="both"/>
        <w:rPr>
          <w:del w:id="808" w:author="Καρμίρης Αγγελος" w:date="2020-01-03T10:45:00Z"/>
          <w:sz w:val="24"/>
          <w:szCs w:val="24"/>
        </w:rPr>
      </w:pPr>
      <w:del w:id="809" w:author="Καρμίρης Αγγελος" w:date="2020-01-03T10:45:00Z">
        <w:r w:rsidRPr="004F2441" w:rsidDel="0069794E">
          <w:rPr>
            <w:sz w:val="24"/>
            <w:szCs w:val="24"/>
          </w:rPr>
          <w:delText xml:space="preserve">    </w:delText>
        </w:r>
        <w:r w:rsidDel="0069794E">
          <w:rPr>
            <w:sz w:val="24"/>
            <w:szCs w:val="24"/>
          </w:rPr>
          <w:delText>b</w:delText>
        </w:r>
        <w:r w:rsidRPr="004F2441" w:rsidDel="0069794E">
          <w:rPr>
            <w:sz w:val="24"/>
            <w:szCs w:val="24"/>
          </w:rPr>
          <w:delText xml:space="preserve">. </w:delText>
        </w:r>
        <w:r w:rsidDel="0069794E">
          <w:rPr>
            <w:sz w:val="24"/>
            <w:szCs w:val="24"/>
          </w:rPr>
          <w:delText>Sequence test</w:delText>
        </w:r>
      </w:del>
    </w:p>
    <w:p w:rsidR="00A844F4" w:rsidRPr="004F2441" w:rsidDel="0069794E" w:rsidRDefault="00A844F4" w:rsidP="00A844F4">
      <w:pPr>
        <w:ind w:left="1276"/>
        <w:jc w:val="both"/>
        <w:rPr>
          <w:del w:id="810" w:author="Καρμίρης Αγγελος" w:date="2020-01-03T10:45:00Z"/>
          <w:sz w:val="24"/>
          <w:szCs w:val="24"/>
        </w:rPr>
      </w:pPr>
      <w:del w:id="811" w:author="Καρμίρης Αγγελος" w:date="2020-01-03T10:45:00Z">
        <w:r w:rsidDel="0069794E">
          <w:rPr>
            <w:sz w:val="24"/>
            <w:szCs w:val="24"/>
          </w:rPr>
          <w:delText xml:space="preserve">    c</w:delText>
        </w:r>
        <w:r w:rsidRPr="004F2441" w:rsidDel="0069794E">
          <w:rPr>
            <w:sz w:val="24"/>
            <w:szCs w:val="24"/>
          </w:rPr>
          <w:delText xml:space="preserve">. </w:delText>
        </w:r>
        <w:r w:rsidDel="0069794E">
          <w:rPr>
            <w:sz w:val="24"/>
            <w:szCs w:val="24"/>
          </w:rPr>
          <w:delText>Auxiliary circuits insulation test</w:delText>
        </w:r>
      </w:del>
    </w:p>
    <w:p w:rsidR="007F035B" w:rsidRPr="004F2441" w:rsidDel="0069794E" w:rsidRDefault="000437AF" w:rsidP="007F035B">
      <w:pPr>
        <w:ind w:left="1276"/>
        <w:jc w:val="both"/>
        <w:rPr>
          <w:del w:id="812" w:author="Καρμίρης Αγγελος" w:date="2020-01-03T10:45:00Z"/>
          <w:sz w:val="24"/>
          <w:szCs w:val="24"/>
        </w:rPr>
      </w:pPr>
      <w:del w:id="813" w:author="Καρμίρης Αγγελος" w:date="2020-01-03T10:45:00Z">
        <w:r w:rsidRPr="004F2441" w:rsidDel="0069794E">
          <w:rPr>
            <w:sz w:val="24"/>
            <w:szCs w:val="24"/>
          </w:rPr>
          <w:delText xml:space="preserve">    </w:delText>
        </w:r>
        <w:r w:rsidR="00A844F4" w:rsidDel="0069794E">
          <w:rPr>
            <w:sz w:val="24"/>
            <w:szCs w:val="24"/>
          </w:rPr>
          <w:delText>d</w:delText>
        </w:r>
        <w:r w:rsidR="007F035B" w:rsidRPr="004F2441" w:rsidDel="0069794E">
          <w:rPr>
            <w:sz w:val="24"/>
            <w:szCs w:val="24"/>
          </w:rPr>
          <w:delText>. Pressure and vacuum tests</w:delText>
        </w:r>
      </w:del>
    </w:p>
    <w:p w:rsidR="00AD128F" w:rsidDel="0069794E" w:rsidRDefault="00A844F4" w:rsidP="00CF2DCF">
      <w:pPr>
        <w:ind w:left="1276"/>
        <w:jc w:val="both"/>
        <w:rPr>
          <w:del w:id="814" w:author="Καρμίρης Αγγελος" w:date="2020-01-03T10:45:00Z"/>
          <w:sz w:val="24"/>
          <w:szCs w:val="24"/>
        </w:rPr>
      </w:pPr>
      <w:del w:id="815" w:author="Καρμίρης Αγγελος" w:date="2020-01-03T10:45:00Z">
        <w:r w:rsidDel="0069794E">
          <w:rPr>
            <w:sz w:val="24"/>
            <w:szCs w:val="24"/>
          </w:rPr>
          <w:delText xml:space="preserve">    e</w:delText>
        </w:r>
        <w:r w:rsidR="000437AF" w:rsidRPr="004F2441" w:rsidDel="0069794E">
          <w:rPr>
            <w:sz w:val="24"/>
            <w:szCs w:val="24"/>
          </w:rPr>
          <w:delText>. Addi</w:delText>
        </w:r>
        <w:r w:rsidR="00A67576" w:rsidRPr="004F2441" w:rsidDel="0069794E">
          <w:rPr>
            <w:sz w:val="24"/>
            <w:szCs w:val="24"/>
          </w:rPr>
          <w:delText>tional routine tests shall be ca</w:delText>
        </w:r>
        <w:r w:rsidR="000437AF" w:rsidRPr="004F2441" w:rsidDel="0069794E">
          <w:rPr>
            <w:sz w:val="24"/>
            <w:szCs w:val="24"/>
          </w:rPr>
          <w:delText>rr</w:delText>
        </w:r>
        <w:r w:rsidR="00A67576" w:rsidRPr="004F2441" w:rsidDel="0069794E">
          <w:rPr>
            <w:sz w:val="24"/>
            <w:szCs w:val="24"/>
          </w:rPr>
          <w:delText>i</w:delText>
        </w:r>
        <w:r w:rsidR="000437AF" w:rsidRPr="004F2441" w:rsidDel="0069794E">
          <w:rPr>
            <w:sz w:val="24"/>
            <w:szCs w:val="24"/>
          </w:rPr>
          <w:delText xml:space="preserve">ed out by the manufacturer of the </w:delText>
        </w:r>
        <w:r w:rsidR="00AD128F" w:rsidDel="0069794E">
          <w:rPr>
            <w:sz w:val="24"/>
            <w:szCs w:val="24"/>
          </w:rPr>
          <w:delText xml:space="preserve">  </w:delText>
        </w:r>
      </w:del>
    </w:p>
    <w:p w:rsidR="000437AF" w:rsidRPr="004F2441" w:rsidDel="0069794E" w:rsidRDefault="00AD128F" w:rsidP="000437AF">
      <w:pPr>
        <w:ind w:left="1501"/>
        <w:jc w:val="both"/>
        <w:rPr>
          <w:del w:id="816" w:author="Καρμίρης Αγγελος" w:date="2020-01-03T10:45:00Z"/>
          <w:sz w:val="24"/>
          <w:szCs w:val="24"/>
        </w:rPr>
      </w:pPr>
      <w:del w:id="817" w:author="Καρμίρης Αγγελος" w:date="2020-01-03T10:45:00Z">
        <w:r w:rsidDel="0069794E">
          <w:rPr>
            <w:sz w:val="24"/>
            <w:szCs w:val="24"/>
          </w:rPr>
          <w:delText xml:space="preserve">    </w:delText>
        </w:r>
        <w:r w:rsidR="000437AF" w:rsidRPr="004F2441" w:rsidDel="0069794E">
          <w:rPr>
            <w:sz w:val="24"/>
            <w:szCs w:val="24"/>
          </w:rPr>
          <w:delText xml:space="preserve">autotransformer </w:delText>
        </w:r>
        <w:r w:rsidR="00A844F4" w:rsidDel="0069794E">
          <w:rPr>
            <w:sz w:val="24"/>
            <w:szCs w:val="24"/>
          </w:rPr>
          <w:delText>as</w:delText>
        </w:r>
        <w:r w:rsidR="000437AF" w:rsidRPr="004F2441" w:rsidDel="0069794E">
          <w:rPr>
            <w:sz w:val="24"/>
            <w:szCs w:val="24"/>
          </w:rPr>
          <w:delText xml:space="preserve"> they </w:delText>
        </w:r>
        <w:r w:rsidR="00BB5727" w:rsidDel="0069794E">
          <w:rPr>
            <w:sz w:val="24"/>
            <w:szCs w:val="24"/>
          </w:rPr>
          <w:delText>are indicated in paragraph X</w:delText>
        </w:r>
        <w:r w:rsidR="00A844F4" w:rsidDel="0069794E">
          <w:rPr>
            <w:sz w:val="24"/>
            <w:szCs w:val="24"/>
          </w:rPr>
          <w:delText>.</w:delText>
        </w:r>
        <w:r w:rsidR="00BB5727" w:rsidDel="0069794E">
          <w:rPr>
            <w:sz w:val="24"/>
            <w:szCs w:val="24"/>
          </w:rPr>
          <w:delText>1.1</w:delText>
        </w:r>
        <w:r w:rsidR="004C2B25" w:rsidDel="0069794E">
          <w:rPr>
            <w:sz w:val="24"/>
            <w:szCs w:val="24"/>
          </w:rPr>
          <w:delText>1</w:delText>
        </w:r>
        <w:r w:rsidR="000437AF" w:rsidRPr="004F2441" w:rsidDel="0069794E">
          <w:rPr>
            <w:sz w:val="24"/>
            <w:szCs w:val="24"/>
          </w:rPr>
          <w:delText>.</w:delText>
        </w:r>
      </w:del>
    </w:p>
    <w:p w:rsidR="00AD128F" w:rsidDel="0069794E" w:rsidRDefault="00AD128F" w:rsidP="007F035B">
      <w:pPr>
        <w:ind w:left="2127" w:hanging="993"/>
        <w:jc w:val="both"/>
        <w:rPr>
          <w:del w:id="818" w:author="Καρμίρης Αγγελος" w:date="2020-01-03T10:45:00Z"/>
          <w:sz w:val="24"/>
          <w:szCs w:val="24"/>
        </w:rPr>
      </w:pPr>
    </w:p>
    <w:p w:rsidR="00AD128F" w:rsidDel="0069794E" w:rsidRDefault="00AD128F" w:rsidP="007F035B">
      <w:pPr>
        <w:ind w:left="2127" w:hanging="993"/>
        <w:jc w:val="both"/>
        <w:rPr>
          <w:del w:id="819" w:author="Καρμίρης Αγγελος" w:date="2020-01-03T10:45:00Z"/>
          <w:sz w:val="24"/>
          <w:szCs w:val="24"/>
        </w:rPr>
      </w:pPr>
    </w:p>
    <w:p w:rsidR="002D5F87" w:rsidRPr="004F2441" w:rsidDel="0069794E" w:rsidRDefault="00431C09" w:rsidP="000124D3">
      <w:pPr>
        <w:numPr>
          <w:ilvl w:val="0"/>
          <w:numId w:val="2"/>
        </w:numPr>
        <w:tabs>
          <w:tab w:val="clear" w:pos="3585"/>
          <w:tab w:val="num" w:pos="709"/>
        </w:tabs>
        <w:ind w:hanging="3585"/>
        <w:jc w:val="both"/>
        <w:rPr>
          <w:del w:id="820" w:author="Καρμίρης Αγγελος" w:date="2020-01-03T10:45:00Z"/>
          <w:b/>
          <w:bCs/>
          <w:sz w:val="24"/>
          <w:szCs w:val="24"/>
          <w:u w:val="single"/>
        </w:rPr>
      </w:pPr>
      <w:del w:id="821" w:author="Καρμίρης Αγγελος" w:date="2020-01-03T10:45:00Z">
        <w:r w:rsidRPr="004F2441" w:rsidDel="0069794E">
          <w:rPr>
            <w:b/>
            <w:bCs/>
            <w:sz w:val="24"/>
            <w:szCs w:val="24"/>
            <w:u w:val="single"/>
          </w:rPr>
          <w:delText xml:space="preserve">BASIC EQUIPMENT OF AUTOTRANSFORMERS </w:delText>
        </w:r>
        <w:r w:rsidR="000437AF" w:rsidRPr="004F2441" w:rsidDel="0069794E">
          <w:rPr>
            <w:b/>
            <w:bCs/>
            <w:sz w:val="24"/>
            <w:szCs w:val="24"/>
            <w:u w:val="single"/>
          </w:rPr>
          <w:delText xml:space="preserve">AND </w:delText>
        </w:r>
        <w:r w:rsidRPr="004F2441" w:rsidDel="0069794E">
          <w:rPr>
            <w:b/>
            <w:bCs/>
            <w:sz w:val="24"/>
            <w:szCs w:val="24"/>
            <w:u w:val="single"/>
          </w:rPr>
          <w:delText xml:space="preserve">ACCESSORIES </w:delText>
        </w:r>
      </w:del>
    </w:p>
    <w:p w:rsidR="002A3882" w:rsidRPr="004F2441" w:rsidDel="0069794E" w:rsidRDefault="002A3882">
      <w:pPr>
        <w:jc w:val="both"/>
        <w:rPr>
          <w:del w:id="822" w:author="Καρμίρης Αγγελος" w:date="2020-01-03T10:45:00Z"/>
          <w:b/>
          <w:bCs/>
          <w:sz w:val="24"/>
          <w:szCs w:val="24"/>
        </w:rPr>
      </w:pPr>
    </w:p>
    <w:p w:rsidR="002A3882" w:rsidRPr="004F2441" w:rsidDel="0069794E" w:rsidRDefault="002A3882" w:rsidP="000124D3">
      <w:pPr>
        <w:numPr>
          <w:ilvl w:val="1"/>
          <w:numId w:val="2"/>
        </w:numPr>
        <w:tabs>
          <w:tab w:val="clear" w:pos="2145"/>
          <w:tab w:val="num" w:pos="1134"/>
        </w:tabs>
        <w:ind w:hanging="1436"/>
        <w:rPr>
          <w:del w:id="823" w:author="Καρμίρης Αγγελος" w:date="2020-01-03T10:45:00Z"/>
          <w:b/>
          <w:bCs/>
          <w:sz w:val="24"/>
          <w:szCs w:val="24"/>
          <w:u w:val="single"/>
        </w:rPr>
      </w:pPr>
      <w:del w:id="824" w:author="Καρμίρης Αγγελος" w:date="2020-01-03T10:45:00Z">
        <w:r w:rsidRPr="004F2441" w:rsidDel="0069794E">
          <w:rPr>
            <w:b/>
            <w:bCs/>
            <w:sz w:val="24"/>
            <w:szCs w:val="24"/>
            <w:u w:val="single"/>
          </w:rPr>
          <w:delText xml:space="preserve">Cooling system </w:delText>
        </w:r>
      </w:del>
    </w:p>
    <w:p w:rsidR="003839FA" w:rsidDel="0069794E" w:rsidRDefault="003839FA" w:rsidP="000437AF">
      <w:pPr>
        <w:tabs>
          <w:tab w:val="left" w:pos="1701"/>
        </w:tabs>
        <w:ind w:left="1134"/>
        <w:rPr>
          <w:del w:id="825" w:author="Καρμίρης Αγγελος" w:date="2020-01-03T10:45:00Z"/>
          <w:sz w:val="24"/>
          <w:szCs w:val="24"/>
        </w:rPr>
      </w:pPr>
    </w:p>
    <w:p w:rsidR="002A3882" w:rsidRPr="00EF1849" w:rsidDel="0069794E" w:rsidRDefault="002A3882" w:rsidP="00CF2DCF">
      <w:pPr>
        <w:numPr>
          <w:ilvl w:val="0"/>
          <w:numId w:val="32"/>
        </w:numPr>
        <w:tabs>
          <w:tab w:val="clear" w:pos="1494"/>
          <w:tab w:val="num" w:pos="1701"/>
        </w:tabs>
        <w:ind w:left="1701" w:hanging="708"/>
        <w:jc w:val="both"/>
        <w:rPr>
          <w:del w:id="826" w:author="Καρμίρης Αγγελος" w:date="2020-01-03T10:45:00Z"/>
          <w:sz w:val="24"/>
          <w:szCs w:val="24"/>
        </w:rPr>
      </w:pPr>
      <w:del w:id="827" w:author="Καρμίρης Αγγελος" w:date="2020-01-03T10:45:00Z">
        <w:r w:rsidRPr="00EF1849" w:rsidDel="0069794E">
          <w:rPr>
            <w:sz w:val="24"/>
            <w:szCs w:val="24"/>
          </w:rPr>
          <w:delText>The cooling system of autotransfor</w:delText>
        </w:r>
        <w:r w:rsidR="00C802A6" w:rsidRPr="00EF1849" w:rsidDel="0069794E">
          <w:rPr>
            <w:sz w:val="24"/>
            <w:szCs w:val="24"/>
          </w:rPr>
          <w:delText>mer</w:delText>
        </w:r>
        <w:r w:rsidRPr="00EF1849" w:rsidDel="0069794E">
          <w:rPr>
            <w:sz w:val="24"/>
            <w:szCs w:val="24"/>
          </w:rPr>
          <w:delText xml:space="preserve"> will be </w:delText>
        </w:r>
        <w:r w:rsidR="002B682D" w:rsidRPr="00EF1849" w:rsidDel="0069794E">
          <w:rPr>
            <w:sz w:val="24"/>
            <w:szCs w:val="24"/>
          </w:rPr>
          <w:delText xml:space="preserve">of Oil Forced </w:delText>
        </w:r>
        <w:r w:rsidR="000437AF" w:rsidRPr="00EF1849" w:rsidDel="0069794E">
          <w:rPr>
            <w:sz w:val="24"/>
            <w:szCs w:val="24"/>
          </w:rPr>
          <w:delText>-</w:delText>
        </w:r>
        <w:r w:rsidR="002B682D" w:rsidRPr="00EF1849" w:rsidDel="0069794E">
          <w:rPr>
            <w:sz w:val="24"/>
            <w:szCs w:val="24"/>
          </w:rPr>
          <w:delText xml:space="preserve"> Air F</w:delText>
        </w:r>
        <w:r w:rsidR="00683053" w:rsidRPr="00EF1849" w:rsidDel="0069794E">
          <w:rPr>
            <w:sz w:val="24"/>
            <w:szCs w:val="24"/>
          </w:rPr>
          <w:delText>orced type</w:delText>
        </w:r>
        <w:r w:rsidR="004477E8" w:rsidRPr="00EF1849" w:rsidDel="0069794E">
          <w:rPr>
            <w:sz w:val="24"/>
            <w:szCs w:val="24"/>
          </w:rPr>
          <w:delText xml:space="preserve"> </w:delText>
        </w:r>
        <w:r w:rsidR="00683053" w:rsidRPr="00EF1849" w:rsidDel="0069794E">
          <w:rPr>
            <w:sz w:val="24"/>
            <w:szCs w:val="24"/>
          </w:rPr>
          <w:delText>(</w:delText>
        </w:r>
        <w:r w:rsidRPr="00EF1849" w:rsidDel="0069794E">
          <w:rPr>
            <w:sz w:val="24"/>
            <w:szCs w:val="24"/>
          </w:rPr>
          <w:delText xml:space="preserve">OFAF). </w:delText>
        </w:r>
      </w:del>
    </w:p>
    <w:p w:rsidR="002A3882" w:rsidRPr="004F2441" w:rsidDel="0069794E" w:rsidRDefault="002A3882" w:rsidP="002A3882">
      <w:pPr>
        <w:ind w:left="1134"/>
        <w:rPr>
          <w:del w:id="828" w:author="Καρμίρης Αγγελος" w:date="2020-01-03T10:45:00Z"/>
          <w:sz w:val="24"/>
          <w:szCs w:val="24"/>
        </w:rPr>
      </w:pPr>
    </w:p>
    <w:p w:rsidR="009D74FB" w:rsidRPr="004F2441" w:rsidDel="0069794E" w:rsidRDefault="002A3882" w:rsidP="00CF2DCF">
      <w:pPr>
        <w:numPr>
          <w:ilvl w:val="0"/>
          <w:numId w:val="32"/>
        </w:numPr>
        <w:tabs>
          <w:tab w:val="clear" w:pos="1494"/>
          <w:tab w:val="num" w:pos="1701"/>
        </w:tabs>
        <w:ind w:left="1701" w:hanging="708"/>
        <w:jc w:val="both"/>
        <w:rPr>
          <w:del w:id="829" w:author="Καρμίρης Αγγελος" w:date="2020-01-03T10:45:00Z"/>
          <w:sz w:val="24"/>
          <w:szCs w:val="24"/>
        </w:rPr>
      </w:pPr>
      <w:del w:id="830" w:author="Καρμίρης Αγγελος" w:date="2020-01-03T10:45:00Z">
        <w:r w:rsidRPr="004F2441" w:rsidDel="0069794E">
          <w:rPr>
            <w:sz w:val="24"/>
            <w:szCs w:val="24"/>
          </w:rPr>
          <w:delText xml:space="preserve">The </w:delText>
        </w:r>
        <w:r w:rsidR="00683053" w:rsidRPr="004F2441" w:rsidDel="0069794E">
          <w:rPr>
            <w:sz w:val="24"/>
            <w:szCs w:val="24"/>
          </w:rPr>
          <w:delText xml:space="preserve">coolers </w:delText>
        </w:r>
        <w:r w:rsidR="009D74FB" w:rsidRPr="004F2441" w:rsidDel="0069794E">
          <w:rPr>
            <w:sz w:val="24"/>
            <w:szCs w:val="24"/>
          </w:rPr>
          <w:delText>for the autotransform</w:delText>
        </w:r>
        <w:r w:rsidR="00FE7A85" w:rsidRPr="004F2441" w:rsidDel="0069794E">
          <w:rPr>
            <w:sz w:val="24"/>
            <w:szCs w:val="24"/>
          </w:rPr>
          <w:delText xml:space="preserve">ers </w:delText>
        </w:r>
        <w:r w:rsidR="00683053" w:rsidRPr="004F2441" w:rsidDel="0069794E">
          <w:rPr>
            <w:sz w:val="24"/>
            <w:szCs w:val="24"/>
          </w:rPr>
          <w:delText xml:space="preserve">cooling </w:delText>
        </w:r>
        <w:r w:rsidR="00FE7A85" w:rsidRPr="004F2441" w:rsidDel="0069794E">
          <w:rPr>
            <w:sz w:val="24"/>
            <w:szCs w:val="24"/>
          </w:rPr>
          <w:delText>shall be separately mounted</w:delText>
        </w:r>
        <w:r w:rsidR="000437AF" w:rsidRPr="004F2441" w:rsidDel="0069794E">
          <w:rPr>
            <w:sz w:val="24"/>
            <w:szCs w:val="24"/>
          </w:rPr>
          <w:delText xml:space="preserve"> </w:delText>
        </w:r>
        <w:r w:rsidR="009D74FB" w:rsidRPr="004F2441" w:rsidDel="0069794E">
          <w:rPr>
            <w:sz w:val="24"/>
            <w:szCs w:val="24"/>
          </w:rPr>
          <w:delText>and not on the autotransformer tank walls.</w:delText>
        </w:r>
        <w:r w:rsidR="009551C2" w:rsidDel="0069794E">
          <w:rPr>
            <w:sz w:val="24"/>
            <w:szCs w:val="24"/>
          </w:rPr>
          <w:delText xml:space="preserve"> The oil pipes between coolers and autotransformer tank will include flexible metallic links, in order to withstand any seismic stress (acceleration 0.5g horizontally and 0.25g vertically).</w:delText>
        </w:r>
        <w:r w:rsidR="004477E8" w:rsidDel="0069794E">
          <w:rPr>
            <w:sz w:val="24"/>
            <w:szCs w:val="24"/>
          </w:rPr>
          <w:delText xml:space="preserve"> </w:delText>
        </w:r>
        <w:r w:rsidR="009D74FB" w:rsidRPr="004F2441" w:rsidDel="0069794E">
          <w:rPr>
            <w:sz w:val="24"/>
            <w:szCs w:val="24"/>
          </w:rPr>
          <w:delText>The necessary structures for supporting th</w:delText>
        </w:r>
        <w:r w:rsidR="00FE7A85" w:rsidRPr="004F2441" w:rsidDel="0069794E">
          <w:rPr>
            <w:sz w:val="24"/>
            <w:szCs w:val="24"/>
          </w:rPr>
          <w:delText>e radiators, fans, etc. and all</w:delText>
        </w:r>
        <w:r w:rsidR="004477E8" w:rsidDel="0069794E">
          <w:rPr>
            <w:sz w:val="24"/>
            <w:szCs w:val="24"/>
          </w:rPr>
          <w:delText xml:space="preserve"> </w:delText>
        </w:r>
        <w:r w:rsidR="009D74FB" w:rsidRPr="004F2441" w:rsidDel="0069794E">
          <w:rPr>
            <w:sz w:val="24"/>
            <w:szCs w:val="24"/>
          </w:rPr>
          <w:delText>connections between the various parts shall also</w:delText>
        </w:r>
        <w:r w:rsidR="00FE7A85" w:rsidRPr="004F2441" w:rsidDel="0069794E">
          <w:rPr>
            <w:sz w:val="24"/>
            <w:szCs w:val="24"/>
          </w:rPr>
          <w:delText xml:space="preserve"> be furnished together with the</w:delText>
        </w:r>
        <w:r w:rsidR="00816F71" w:rsidRPr="004F2441" w:rsidDel="0069794E">
          <w:rPr>
            <w:sz w:val="24"/>
            <w:szCs w:val="24"/>
          </w:rPr>
          <w:delText xml:space="preserve"> </w:delText>
        </w:r>
        <w:r w:rsidR="00C802A6" w:rsidRPr="004F2441" w:rsidDel="0069794E">
          <w:rPr>
            <w:sz w:val="24"/>
            <w:szCs w:val="24"/>
          </w:rPr>
          <w:delText>autotransformer</w:delText>
        </w:r>
        <w:r w:rsidR="009D74FB" w:rsidRPr="004F2441" w:rsidDel="0069794E">
          <w:rPr>
            <w:sz w:val="24"/>
            <w:szCs w:val="24"/>
          </w:rPr>
          <w:delText>.</w:delText>
        </w:r>
      </w:del>
    </w:p>
    <w:p w:rsidR="002A3882" w:rsidRPr="004F2441" w:rsidDel="0069794E" w:rsidRDefault="002A3882" w:rsidP="002A3882">
      <w:pPr>
        <w:jc w:val="both"/>
        <w:rPr>
          <w:del w:id="831" w:author="Καρμίρης Αγγελος" w:date="2020-01-03T10:45:00Z"/>
          <w:sz w:val="24"/>
          <w:szCs w:val="24"/>
        </w:rPr>
      </w:pPr>
    </w:p>
    <w:p w:rsidR="003604A0" w:rsidRPr="00CF2DCF" w:rsidDel="0069794E" w:rsidRDefault="002A3882" w:rsidP="00CF2DCF">
      <w:pPr>
        <w:numPr>
          <w:ilvl w:val="0"/>
          <w:numId w:val="32"/>
        </w:numPr>
        <w:tabs>
          <w:tab w:val="clear" w:pos="1494"/>
          <w:tab w:val="num" w:pos="1701"/>
        </w:tabs>
        <w:ind w:left="1701" w:hanging="708"/>
        <w:jc w:val="both"/>
        <w:rPr>
          <w:del w:id="832" w:author="Καρμίρης Αγγελος" w:date="2020-01-03T10:45:00Z"/>
          <w:sz w:val="24"/>
          <w:szCs w:val="24"/>
        </w:rPr>
      </w:pPr>
      <w:del w:id="833" w:author="Καρμίρης Αγγελος" w:date="2020-01-03T10:45:00Z">
        <w:r w:rsidRPr="00CF2DCF" w:rsidDel="0069794E">
          <w:rPr>
            <w:sz w:val="24"/>
            <w:szCs w:val="24"/>
          </w:rPr>
          <w:delText xml:space="preserve">The autotransformer shall be equipped with </w:delText>
        </w:r>
        <w:r w:rsidR="00683053" w:rsidRPr="00CF2DCF" w:rsidDel="0069794E">
          <w:rPr>
            <w:sz w:val="24"/>
            <w:szCs w:val="24"/>
          </w:rPr>
          <w:delText xml:space="preserve">6 independent cooling </w:delText>
        </w:r>
        <w:r w:rsidR="004477E8" w:rsidRPr="00CF2DCF" w:rsidDel="0069794E">
          <w:rPr>
            <w:sz w:val="24"/>
            <w:szCs w:val="24"/>
          </w:rPr>
          <w:delText>u</w:delText>
        </w:r>
        <w:r w:rsidRPr="00CF2DCF" w:rsidDel="0069794E">
          <w:rPr>
            <w:sz w:val="24"/>
            <w:szCs w:val="24"/>
          </w:rPr>
          <w:delText>nits</w:delText>
        </w:r>
        <w:r w:rsidR="004477E8" w:rsidRPr="00CF2DCF" w:rsidDel="0069794E">
          <w:rPr>
            <w:sz w:val="24"/>
            <w:szCs w:val="24"/>
          </w:rPr>
          <w:delText xml:space="preserve"> </w:delText>
        </w:r>
        <w:r w:rsidR="00683053" w:rsidRPr="00CF2DCF" w:rsidDel="0069794E">
          <w:rPr>
            <w:sz w:val="24"/>
            <w:szCs w:val="24"/>
          </w:rPr>
          <w:delText xml:space="preserve">with </w:delText>
        </w:r>
        <w:r w:rsidR="003604A0" w:rsidRPr="00CF2DCF" w:rsidDel="0069794E">
          <w:rPr>
            <w:sz w:val="24"/>
            <w:szCs w:val="24"/>
          </w:rPr>
          <w:delText xml:space="preserve">one of </w:delText>
        </w:r>
        <w:r w:rsidR="00683053" w:rsidRPr="00CF2DCF" w:rsidDel="0069794E">
          <w:rPr>
            <w:sz w:val="24"/>
            <w:szCs w:val="24"/>
          </w:rPr>
          <w:delText>them to be</w:delText>
        </w:r>
        <w:r w:rsidR="003604A0" w:rsidRPr="00CF2DCF" w:rsidDel="0069794E">
          <w:rPr>
            <w:sz w:val="24"/>
            <w:szCs w:val="24"/>
          </w:rPr>
          <w:delText xml:space="preserve"> </w:delText>
        </w:r>
        <w:r w:rsidR="00816F71" w:rsidRPr="00CF2DCF" w:rsidDel="0069794E">
          <w:rPr>
            <w:sz w:val="24"/>
            <w:szCs w:val="24"/>
          </w:rPr>
          <w:delText xml:space="preserve">on </w:delText>
        </w:r>
        <w:r w:rsidR="00CC5FD2" w:rsidRPr="00CF2DCF" w:rsidDel="0069794E">
          <w:rPr>
            <w:sz w:val="24"/>
            <w:szCs w:val="24"/>
          </w:rPr>
          <w:delText>standby</w:delText>
        </w:r>
        <w:r w:rsidR="00CB4C5C" w:rsidRPr="00CF2DCF" w:rsidDel="0069794E">
          <w:rPr>
            <w:sz w:val="24"/>
            <w:szCs w:val="24"/>
          </w:rPr>
          <w:delText xml:space="preserve"> or with 5 independent cooling units with one </w:delText>
        </w:r>
        <w:r w:rsidR="004477E8" w:rsidRPr="00CF2DCF" w:rsidDel="0069794E">
          <w:rPr>
            <w:sz w:val="24"/>
            <w:szCs w:val="24"/>
          </w:rPr>
          <w:delText>of them to be on standby</w:delText>
        </w:r>
        <w:r w:rsidRPr="00CF2DCF" w:rsidDel="0069794E">
          <w:rPr>
            <w:sz w:val="24"/>
            <w:szCs w:val="24"/>
          </w:rPr>
          <w:delText>.</w:delText>
        </w:r>
      </w:del>
    </w:p>
    <w:p w:rsidR="009D74FB" w:rsidRPr="004F2441" w:rsidDel="0069794E" w:rsidRDefault="00683053" w:rsidP="00FE7A85">
      <w:pPr>
        <w:ind w:left="1701" w:hanging="2127"/>
        <w:jc w:val="both"/>
        <w:rPr>
          <w:del w:id="834" w:author="Καρμίρης Αγγελος" w:date="2020-01-03T10:45:00Z"/>
          <w:sz w:val="24"/>
          <w:szCs w:val="24"/>
        </w:rPr>
      </w:pPr>
      <w:del w:id="835" w:author="Καρμίρης Αγγελος" w:date="2020-01-03T10:45:00Z">
        <w:r w:rsidRPr="004F2441" w:rsidDel="0069794E">
          <w:rPr>
            <w:sz w:val="24"/>
            <w:szCs w:val="24"/>
          </w:rPr>
          <w:tab/>
          <w:delText>Each cooling unit</w:delText>
        </w:r>
        <w:r w:rsidR="003604A0" w:rsidRPr="004F2441" w:rsidDel="0069794E">
          <w:rPr>
            <w:sz w:val="24"/>
            <w:szCs w:val="24"/>
          </w:rPr>
          <w:delText xml:space="preserve"> </w:delText>
        </w:r>
        <w:r w:rsidRPr="004F2441" w:rsidDel="0069794E">
          <w:rPr>
            <w:sz w:val="24"/>
            <w:szCs w:val="24"/>
          </w:rPr>
          <w:delText xml:space="preserve">will be </w:delText>
        </w:r>
        <w:r w:rsidR="003604A0" w:rsidRPr="004F2441" w:rsidDel="0069794E">
          <w:rPr>
            <w:sz w:val="24"/>
            <w:szCs w:val="24"/>
          </w:rPr>
          <w:delText>a</w:delText>
        </w:r>
        <w:r w:rsidRPr="004F2441" w:rsidDel="0069794E">
          <w:rPr>
            <w:sz w:val="24"/>
            <w:szCs w:val="24"/>
          </w:rPr>
          <w:delText xml:space="preserve"> complete</w:delText>
        </w:r>
        <w:r w:rsidR="003604A0" w:rsidRPr="004F2441" w:rsidDel="0069794E">
          <w:rPr>
            <w:sz w:val="24"/>
            <w:szCs w:val="24"/>
          </w:rPr>
          <w:delText xml:space="preserve"> assembled set ready for</w:delText>
        </w:r>
        <w:r w:rsidRPr="004F2441" w:rsidDel="0069794E">
          <w:rPr>
            <w:sz w:val="24"/>
            <w:szCs w:val="24"/>
          </w:rPr>
          <w:delText xml:space="preserve"> </w:delText>
        </w:r>
        <w:r w:rsidR="004477E8" w:rsidRPr="004F2441" w:rsidDel="0069794E">
          <w:rPr>
            <w:sz w:val="24"/>
            <w:szCs w:val="24"/>
          </w:rPr>
          <w:delText>installation</w:delText>
        </w:r>
        <w:r w:rsidR="003604A0" w:rsidRPr="004F2441" w:rsidDel="0069794E">
          <w:rPr>
            <w:sz w:val="24"/>
            <w:szCs w:val="24"/>
          </w:rPr>
          <w:delText xml:space="preserve">. </w:delText>
        </w:r>
        <w:r w:rsidRPr="004F2441" w:rsidDel="0069794E">
          <w:rPr>
            <w:sz w:val="24"/>
            <w:szCs w:val="24"/>
          </w:rPr>
          <w:delText xml:space="preserve">Each </w:delText>
        </w:r>
        <w:r w:rsidR="00F807F4" w:rsidDel="0069794E">
          <w:rPr>
            <w:sz w:val="24"/>
            <w:szCs w:val="24"/>
          </w:rPr>
          <w:delText>cooling unit shall</w:delText>
        </w:r>
        <w:r w:rsidR="00BB28C8" w:rsidRPr="004F2441" w:rsidDel="0069794E">
          <w:rPr>
            <w:sz w:val="24"/>
            <w:szCs w:val="24"/>
          </w:rPr>
          <w:delText xml:space="preserve"> include radiators, </w:delText>
        </w:r>
        <w:r w:rsidR="00CC5FD2" w:rsidRPr="004F2441" w:rsidDel="0069794E">
          <w:rPr>
            <w:sz w:val="24"/>
            <w:szCs w:val="24"/>
          </w:rPr>
          <w:delText>fa</w:delText>
        </w:r>
        <w:r w:rsidR="007460F3" w:rsidRPr="004F2441" w:rsidDel="0069794E">
          <w:rPr>
            <w:sz w:val="24"/>
            <w:szCs w:val="24"/>
          </w:rPr>
          <w:delText xml:space="preserve">ns and </w:delText>
        </w:r>
        <w:r w:rsidRPr="004F2441" w:rsidDel="0069794E">
          <w:rPr>
            <w:sz w:val="24"/>
            <w:szCs w:val="24"/>
          </w:rPr>
          <w:delText>oil circulating pump</w:delText>
        </w:r>
        <w:r w:rsidR="007460F3" w:rsidRPr="004F2441" w:rsidDel="0069794E">
          <w:rPr>
            <w:sz w:val="24"/>
            <w:szCs w:val="24"/>
          </w:rPr>
          <w:delText>.</w:delText>
        </w:r>
        <w:r w:rsidR="00F807F4" w:rsidDel="0069794E">
          <w:rPr>
            <w:sz w:val="24"/>
            <w:szCs w:val="24"/>
          </w:rPr>
          <w:delText xml:space="preserve"> All cooling units shall be identical, with the same pump, fans and cooling capacity.</w:delText>
        </w:r>
      </w:del>
    </w:p>
    <w:p w:rsidR="009D74FB" w:rsidRPr="004F2441" w:rsidDel="0069794E" w:rsidRDefault="009D74FB" w:rsidP="00FE7A85">
      <w:pPr>
        <w:ind w:left="1701" w:hanging="709"/>
        <w:jc w:val="both"/>
        <w:rPr>
          <w:del w:id="836" w:author="Καρμίρης Αγγελος" w:date="2020-01-03T10:45:00Z"/>
          <w:sz w:val="24"/>
          <w:szCs w:val="24"/>
        </w:rPr>
      </w:pPr>
    </w:p>
    <w:p w:rsidR="002A3882" w:rsidRPr="004F2441" w:rsidDel="0069794E" w:rsidRDefault="00683053" w:rsidP="00CF2DCF">
      <w:pPr>
        <w:numPr>
          <w:ilvl w:val="0"/>
          <w:numId w:val="32"/>
        </w:numPr>
        <w:tabs>
          <w:tab w:val="clear" w:pos="1494"/>
          <w:tab w:val="num" w:pos="1701"/>
        </w:tabs>
        <w:ind w:left="1701" w:hanging="708"/>
        <w:jc w:val="both"/>
        <w:rPr>
          <w:del w:id="837" w:author="Καρμίρης Αγγελος" w:date="2020-01-03T10:45:00Z"/>
          <w:sz w:val="24"/>
          <w:szCs w:val="24"/>
        </w:rPr>
      </w:pPr>
      <w:del w:id="838" w:author="Καρμίρης Αγγελος" w:date="2020-01-03T10:45:00Z">
        <w:r w:rsidRPr="004F2441" w:rsidDel="0069794E">
          <w:rPr>
            <w:sz w:val="24"/>
            <w:szCs w:val="24"/>
          </w:rPr>
          <w:delText>With five</w:delText>
        </w:r>
        <w:r w:rsidR="007040EA" w:rsidDel="0069794E">
          <w:rPr>
            <w:sz w:val="24"/>
            <w:szCs w:val="24"/>
          </w:rPr>
          <w:delText xml:space="preserve"> (5)</w:delText>
        </w:r>
        <w:r w:rsidRPr="004F2441" w:rsidDel="0069794E">
          <w:rPr>
            <w:sz w:val="24"/>
            <w:szCs w:val="24"/>
          </w:rPr>
          <w:delText xml:space="preserve"> </w:delText>
        </w:r>
        <w:r w:rsidR="00CB4C5C" w:rsidDel="0069794E">
          <w:rPr>
            <w:sz w:val="24"/>
            <w:szCs w:val="24"/>
          </w:rPr>
          <w:delText xml:space="preserve">or four (4) </w:delText>
        </w:r>
        <w:r w:rsidRPr="004F2441" w:rsidDel="0069794E">
          <w:rPr>
            <w:sz w:val="24"/>
            <w:szCs w:val="24"/>
          </w:rPr>
          <w:delText>cooling</w:delText>
        </w:r>
        <w:r w:rsidR="002A3882" w:rsidRPr="004F2441" w:rsidDel="0069794E">
          <w:rPr>
            <w:sz w:val="24"/>
            <w:szCs w:val="24"/>
          </w:rPr>
          <w:delText xml:space="preserve"> units </w:delText>
        </w:r>
        <w:r w:rsidR="007F4569" w:rsidDel="0069794E">
          <w:rPr>
            <w:sz w:val="24"/>
            <w:szCs w:val="24"/>
          </w:rPr>
          <w:delText xml:space="preserve">(depending on the total number of coolers) </w:delText>
        </w:r>
        <w:r w:rsidR="002A3882" w:rsidRPr="004F2441" w:rsidDel="0069794E">
          <w:rPr>
            <w:sz w:val="24"/>
            <w:szCs w:val="24"/>
          </w:rPr>
          <w:delText>in service, the loss of one unit will not result in changing the auto-transformer</w:delText>
        </w:r>
        <w:r w:rsidR="00A67576" w:rsidRPr="004F2441" w:rsidDel="0069794E">
          <w:rPr>
            <w:sz w:val="24"/>
            <w:szCs w:val="24"/>
          </w:rPr>
          <w:delText>’s</w:delText>
        </w:r>
        <w:r w:rsidR="00816F71" w:rsidRPr="004F2441" w:rsidDel="0069794E">
          <w:rPr>
            <w:sz w:val="24"/>
            <w:szCs w:val="24"/>
          </w:rPr>
          <w:delText xml:space="preserve"> </w:delText>
        </w:r>
        <w:r w:rsidR="002A3882" w:rsidRPr="004F2441" w:rsidDel="0069794E">
          <w:rPr>
            <w:sz w:val="24"/>
            <w:szCs w:val="24"/>
          </w:rPr>
          <w:delText>capa</w:delText>
        </w:r>
        <w:r w:rsidR="00816F71" w:rsidRPr="004F2441" w:rsidDel="0069794E">
          <w:rPr>
            <w:sz w:val="24"/>
            <w:szCs w:val="24"/>
          </w:rPr>
          <w:delText xml:space="preserve">bility to </w:delText>
        </w:r>
        <w:r w:rsidR="002A3882" w:rsidRPr="004F2441" w:rsidDel="0069794E">
          <w:rPr>
            <w:sz w:val="24"/>
            <w:szCs w:val="24"/>
          </w:rPr>
          <w:delText xml:space="preserve">carry its full rated load (280 MVA) </w:delText>
        </w:r>
        <w:r w:rsidR="00816F71" w:rsidRPr="004F2441" w:rsidDel="0069794E">
          <w:rPr>
            <w:sz w:val="24"/>
            <w:szCs w:val="24"/>
          </w:rPr>
          <w:delText xml:space="preserve">and </w:delText>
        </w:r>
        <w:r w:rsidR="002A3882" w:rsidRPr="004F2441" w:rsidDel="0069794E">
          <w:rPr>
            <w:sz w:val="24"/>
            <w:szCs w:val="24"/>
          </w:rPr>
          <w:delText>without exceeding the allowable temperature rise limits.</w:delText>
        </w:r>
      </w:del>
    </w:p>
    <w:p w:rsidR="002A3882" w:rsidRPr="004F2441" w:rsidDel="0069794E" w:rsidRDefault="002A3882" w:rsidP="00FE7A85">
      <w:pPr>
        <w:ind w:left="1701"/>
        <w:jc w:val="both"/>
        <w:rPr>
          <w:del w:id="839" w:author="Καρμίρης Αγγελος" w:date="2020-01-03T10:45:00Z"/>
          <w:sz w:val="24"/>
          <w:szCs w:val="24"/>
        </w:rPr>
      </w:pPr>
    </w:p>
    <w:p w:rsidR="002A3882" w:rsidRPr="004F2441" w:rsidDel="0069794E" w:rsidRDefault="002A3882" w:rsidP="00CF2DCF">
      <w:pPr>
        <w:numPr>
          <w:ilvl w:val="0"/>
          <w:numId w:val="32"/>
        </w:numPr>
        <w:tabs>
          <w:tab w:val="clear" w:pos="1494"/>
          <w:tab w:val="num" w:pos="1701"/>
        </w:tabs>
        <w:ind w:left="1701" w:hanging="708"/>
        <w:jc w:val="both"/>
        <w:rPr>
          <w:del w:id="840" w:author="Καρμίρης Αγγελος" w:date="2020-01-03T10:45:00Z"/>
          <w:sz w:val="24"/>
          <w:szCs w:val="24"/>
        </w:rPr>
      </w:pPr>
      <w:del w:id="841" w:author="Καρμίρης Αγγελος" w:date="2020-01-03T10:45:00Z">
        <w:r w:rsidRPr="004F2441" w:rsidDel="0069794E">
          <w:rPr>
            <w:sz w:val="24"/>
            <w:szCs w:val="24"/>
          </w:rPr>
          <w:delText xml:space="preserve">With two </w:delText>
        </w:r>
        <w:r w:rsidR="007040EA" w:rsidDel="0069794E">
          <w:rPr>
            <w:sz w:val="24"/>
            <w:szCs w:val="24"/>
          </w:rPr>
          <w:delText xml:space="preserve">(2) </w:delText>
        </w:r>
        <w:r w:rsidRPr="004F2441" w:rsidDel="0069794E">
          <w:rPr>
            <w:sz w:val="24"/>
            <w:szCs w:val="24"/>
          </w:rPr>
          <w:delText xml:space="preserve">cooler units out of service (Five </w:delText>
        </w:r>
        <w:r w:rsidRPr="00CF2DCF" w:rsidDel="0069794E">
          <w:rPr>
            <w:sz w:val="24"/>
            <w:szCs w:val="24"/>
          </w:rPr>
          <w:delText>(5)</w:delText>
        </w:r>
        <w:r w:rsidRPr="004F2441" w:rsidDel="0069794E">
          <w:rPr>
            <w:sz w:val="24"/>
            <w:szCs w:val="24"/>
          </w:rPr>
          <w:delText xml:space="preserve"> </w:delText>
        </w:r>
        <w:r w:rsidR="00CB4C5C" w:rsidDel="0069794E">
          <w:rPr>
            <w:sz w:val="24"/>
            <w:szCs w:val="24"/>
          </w:rPr>
          <w:delText xml:space="preserve">or four (4) </w:delText>
        </w:r>
        <w:r w:rsidRPr="004F2441" w:rsidDel="0069794E">
          <w:rPr>
            <w:sz w:val="24"/>
            <w:szCs w:val="24"/>
          </w:rPr>
          <w:delText>units originally in service), the autotransformer shall be able to carry 80% of its full rated load.</w:delText>
        </w:r>
      </w:del>
    </w:p>
    <w:p w:rsidR="002A3882" w:rsidRPr="004F2441" w:rsidDel="0069794E" w:rsidRDefault="002A3882" w:rsidP="00FE7A85">
      <w:pPr>
        <w:ind w:left="1701"/>
        <w:jc w:val="both"/>
        <w:rPr>
          <w:del w:id="842" w:author="Καρμίρης Αγγελος" w:date="2020-01-03T10:45:00Z"/>
          <w:sz w:val="24"/>
          <w:szCs w:val="24"/>
        </w:rPr>
      </w:pPr>
    </w:p>
    <w:p w:rsidR="00DA3FC0" w:rsidRPr="004F2441" w:rsidDel="0069794E" w:rsidRDefault="00683053" w:rsidP="00CF2DCF">
      <w:pPr>
        <w:numPr>
          <w:ilvl w:val="0"/>
          <w:numId w:val="32"/>
        </w:numPr>
        <w:tabs>
          <w:tab w:val="clear" w:pos="1494"/>
          <w:tab w:val="num" w:pos="1701"/>
        </w:tabs>
        <w:ind w:left="1701" w:hanging="708"/>
        <w:jc w:val="both"/>
        <w:rPr>
          <w:del w:id="843" w:author="Καρμίρης Αγγελος" w:date="2020-01-03T10:45:00Z"/>
          <w:sz w:val="24"/>
          <w:szCs w:val="24"/>
        </w:rPr>
      </w:pPr>
      <w:del w:id="844" w:author="Καρμίρης Αγγελος" w:date="2020-01-03T10:45:00Z">
        <w:r w:rsidRPr="004F2441" w:rsidDel="0069794E">
          <w:rPr>
            <w:sz w:val="24"/>
            <w:szCs w:val="24"/>
          </w:rPr>
          <w:delText>Each cooling</w:delText>
        </w:r>
        <w:r w:rsidR="002A3882" w:rsidRPr="004F2441" w:rsidDel="0069794E">
          <w:rPr>
            <w:sz w:val="24"/>
            <w:szCs w:val="24"/>
          </w:rPr>
          <w:delText xml:space="preserve"> unit shall </w:delText>
        </w:r>
        <w:r w:rsidR="00A20D0D" w:rsidRPr="004F2441" w:rsidDel="0069794E">
          <w:rPr>
            <w:sz w:val="24"/>
            <w:szCs w:val="24"/>
          </w:rPr>
          <w:delText xml:space="preserve">include </w:delText>
        </w:r>
        <w:r w:rsidR="002B682D" w:rsidRPr="004F2441" w:rsidDel="0069794E">
          <w:rPr>
            <w:sz w:val="24"/>
            <w:szCs w:val="24"/>
          </w:rPr>
          <w:delText xml:space="preserve">a </w:delText>
        </w:r>
        <w:r w:rsidRPr="004F2441" w:rsidDel="0069794E">
          <w:rPr>
            <w:sz w:val="24"/>
            <w:szCs w:val="24"/>
          </w:rPr>
          <w:delText>fixed</w:delText>
        </w:r>
        <w:r w:rsidR="00257A0A" w:rsidRPr="004F2441" w:rsidDel="0069794E">
          <w:rPr>
            <w:sz w:val="24"/>
            <w:szCs w:val="24"/>
          </w:rPr>
          <w:delText xml:space="preserve"> number of radiators, </w:delText>
        </w:r>
        <w:r w:rsidR="00B17B3B" w:rsidRPr="004F2441" w:rsidDel="0069794E">
          <w:rPr>
            <w:sz w:val="24"/>
            <w:szCs w:val="24"/>
          </w:rPr>
          <w:delText xml:space="preserve">which will consist of </w:delText>
        </w:r>
        <w:r w:rsidRPr="004F2441" w:rsidDel="0069794E">
          <w:rPr>
            <w:sz w:val="24"/>
            <w:szCs w:val="24"/>
          </w:rPr>
          <w:delText xml:space="preserve">a </w:delText>
        </w:r>
        <w:r w:rsidR="00B17B3B" w:rsidRPr="004F2441" w:rsidDel="0069794E">
          <w:rPr>
            <w:sz w:val="24"/>
            <w:szCs w:val="24"/>
          </w:rPr>
          <w:delText>specific</w:delText>
        </w:r>
        <w:r w:rsidRPr="004F2441" w:rsidDel="0069794E">
          <w:rPr>
            <w:sz w:val="24"/>
            <w:szCs w:val="24"/>
          </w:rPr>
          <w:delText xml:space="preserve"> number </w:delText>
        </w:r>
        <w:r w:rsidR="00C802A6" w:rsidRPr="004F2441" w:rsidDel="0069794E">
          <w:rPr>
            <w:sz w:val="24"/>
            <w:szCs w:val="24"/>
          </w:rPr>
          <w:delText>of elements with specific</w:delText>
        </w:r>
        <w:r w:rsidR="00B17B3B" w:rsidRPr="004F2441" w:rsidDel="0069794E">
          <w:rPr>
            <w:sz w:val="24"/>
            <w:szCs w:val="24"/>
          </w:rPr>
          <w:delText xml:space="preserve"> dimensions, </w:delText>
        </w:r>
        <w:r w:rsidR="002B682D" w:rsidRPr="004F2441" w:rsidDel="0069794E">
          <w:rPr>
            <w:sz w:val="24"/>
            <w:szCs w:val="24"/>
          </w:rPr>
          <w:delText xml:space="preserve">and they </w:delText>
        </w:r>
        <w:r w:rsidR="00B17B3B" w:rsidRPr="004F2441" w:rsidDel="0069794E">
          <w:rPr>
            <w:sz w:val="24"/>
            <w:szCs w:val="24"/>
          </w:rPr>
          <w:delText xml:space="preserve">will be equipped with </w:delText>
        </w:r>
        <w:r w:rsidRPr="004F2441" w:rsidDel="0069794E">
          <w:rPr>
            <w:sz w:val="24"/>
            <w:szCs w:val="24"/>
          </w:rPr>
          <w:delText>air release</w:delText>
        </w:r>
        <w:r w:rsidR="00B17B3B" w:rsidRPr="004F2441" w:rsidDel="0069794E">
          <w:rPr>
            <w:sz w:val="24"/>
            <w:szCs w:val="24"/>
          </w:rPr>
          <w:delText xml:space="preserve"> and a drain valve</w:delText>
        </w:r>
        <w:r w:rsidRPr="004F2441" w:rsidDel="0069794E">
          <w:rPr>
            <w:sz w:val="24"/>
            <w:szCs w:val="24"/>
          </w:rPr>
          <w:delText>s</w:delText>
        </w:r>
        <w:r w:rsidR="00DA3FC0" w:rsidRPr="004F2441" w:rsidDel="0069794E">
          <w:rPr>
            <w:sz w:val="24"/>
            <w:szCs w:val="24"/>
          </w:rPr>
          <w:delText>.</w:delText>
        </w:r>
        <w:r w:rsidR="00BD22BB" w:rsidRPr="00BD22BB" w:rsidDel="0069794E">
          <w:rPr>
            <w:sz w:val="24"/>
            <w:szCs w:val="24"/>
          </w:rPr>
          <w:delText xml:space="preserve"> The radiators shall be designed and tested following EN 50216-1 and EN 50216-</w:delText>
        </w:r>
        <w:r w:rsidR="00BD22BB" w:rsidDel="0069794E">
          <w:rPr>
            <w:sz w:val="24"/>
            <w:szCs w:val="24"/>
          </w:rPr>
          <w:delText>10</w:delText>
        </w:r>
        <w:r w:rsidR="00BD22BB" w:rsidRPr="00BD22BB" w:rsidDel="0069794E">
          <w:rPr>
            <w:sz w:val="24"/>
            <w:szCs w:val="24"/>
          </w:rPr>
          <w:delText xml:space="preserve"> standards. The test certificates shall be presented to IPTO inspector.</w:delText>
        </w:r>
      </w:del>
    </w:p>
    <w:p w:rsidR="00DA3FC0" w:rsidRPr="004F2441" w:rsidDel="0069794E" w:rsidRDefault="00DA3FC0" w:rsidP="00FE7A85">
      <w:pPr>
        <w:ind w:left="1701" w:hanging="709"/>
        <w:jc w:val="both"/>
        <w:rPr>
          <w:del w:id="845" w:author="Καρμίρης Αγγελος" w:date="2020-01-03T10:45:00Z"/>
          <w:sz w:val="24"/>
          <w:szCs w:val="24"/>
        </w:rPr>
      </w:pPr>
    </w:p>
    <w:p w:rsidR="00130795" w:rsidRPr="00CF2DCF" w:rsidDel="0069794E" w:rsidRDefault="00DA3FC0" w:rsidP="00CF2DCF">
      <w:pPr>
        <w:numPr>
          <w:ilvl w:val="0"/>
          <w:numId w:val="32"/>
        </w:numPr>
        <w:tabs>
          <w:tab w:val="clear" w:pos="1494"/>
          <w:tab w:val="num" w:pos="1701"/>
        </w:tabs>
        <w:ind w:left="1701" w:hanging="708"/>
        <w:jc w:val="both"/>
        <w:rPr>
          <w:del w:id="846" w:author="Καρμίρης Αγγελος" w:date="2020-01-03T10:45:00Z"/>
          <w:sz w:val="24"/>
          <w:szCs w:val="24"/>
        </w:rPr>
      </w:pPr>
      <w:del w:id="847" w:author="Καρμίρης Αγγελος" w:date="2020-01-03T10:45:00Z">
        <w:r w:rsidRPr="004F2441" w:rsidDel="0069794E">
          <w:rPr>
            <w:sz w:val="24"/>
            <w:szCs w:val="24"/>
          </w:rPr>
          <w:delText>The</w:delText>
        </w:r>
        <w:r w:rsidR="00683053" w:rsidRPr="004F2441" w:rsidDel="0069794E">
          <w:rPr>
            <w:sz w:val="24"/>
            <w:szCs w:val="24"/>
          </w:rPr>
          <w:delText xml:space="preserve"> cooling</w:delText>
        </w:r>
        <w:r w:rsidRPr="004F2441" w:rsidDel="0069794E">
          <w:rPr>
            <w:sz w:val="24"/>
            <w:szCs w:val="24"/>
          </w:rPr>
          <w:delText xml:space="preserve"> unit shall include </w:delText>
        </w:r>
        <w:r w:rsidR="00683053" w:rsidRPr="004F2441" w:rsidDel="0069794E">
          <w:rPr>
            <w:sz w:val="24"/>
            <w:szCs w:val="24"/>
          </w:rPr>
          <w:delText xml:space="preserve">certain </w:delText>
        </w:r>
        <w:r w:rsidR="005B5DE6" w:rsidDel="0069794E">
          <w:rPr>
            <w:sz w:val="24"/>
            <w:szCs w:val="24"/>
          </w:rPr>
          <w:delText xml:space="preserve">number of fans with specific </w:delText>
        </w:r>
        <w:r w:rsidRPr="004F2441" w:rsidDel="0069794E">
          <w:rPr>
            <w:sz w:val="24"/>
            <w:szCs w:val="24"/>
          </w:rPr>
          <w:delText xml:space="preserve">dimensions, </w:delText>
        </w:r>
        <w:r w:rsidR="006E615F" w:rsidRPr="004F2441" w:rsidDel="0069794E">
          <w:rPr>
            <w:sz w:val="24"/>
            <w:szCs w:val="24"/>
          </w:rPr>
          <w:delText>mounted below</w:delText>
        </w:r>
        <w:r w:rsidRPr="004F2441" w:rsidDel="0069794E">
          <w:rPr>
            <w:sz w:val="24"/>
            <w:szCs w:val="24"/>
          </w:rPr>
          <w:delText xml:space="preserve"> the radiators or </w:delText>
        </w:r>
        <w:r w:rsidR="00816F71" w:rsidRPr="004F2441" w:rsidDel="0069794E">
          <w:rPr>
            <w:sz w:val="24"/>
            <w:szCs w:val="24"/>
          </w:rPr>
          <w:delText>on the side</w:delText>
        </w:r>
        <w:r w:rsidRPr="004F2441" w:rsidDel="0069794E">
          <w:rPr>
            <w:sz w:val="24"/>
            <w:szCs w:val="24"/>
          </w:rPr>
          <w:delText xml:space="preserve"> of them and </w:delText>
        </w:r>
        <w:r w:rsidR="006E615F" w:rsidRPr="004F2441" w:rsidDel="0069794E">
          <w:rPr>
            <w:sz w:val="24"/>
            <w:szCs w:val="24"/>
          </w:rPr>
          <w:delText xml:space="preserve">will be of sufficient </w:delText>
        </w:r>
        <w:r w:rsidR="00E15C03" w:rsidRPr="004F2441" w:rsidDel="0069794E">
          <w:rPr>
            <w:sz w:val="24"/>
            <w:szCs w:val="24"/>
          </w:rPr>
          <w:delText>rating</w:delText>
        </w:r>
        <w:r w:rsidR="006E615F" w:rsidRPr="004F2441" w:rsidDel="0069794E">
          <w:rPr>
            <w:sz w:val="24"/>
            <w:szCs w:val="24"/>
          </w:rPr>
          <w:delText xml:space="preserve"> for </w:delText>
        </w:r>
        <w:r w:rsidRPr="004F2441" w:rsidDel="0069794E">
          <w:rPr>
            <w:sz w:val="24"/>
            <w:szCs w:val="24"/>
          </w:rPr>
          <w:delText>OFAF</w:delText>
        </w:r>
        <w:r w:rsidR="006E615F" w:rsidRPr="004F2441" w:rsidDel="0069794E">
          <w:rPr>
            <w:sz w:val="24"/>
            <w:szCs w:val="24"/>
          </w:rPr>
          <w:delText xml:space="preserve"> operation</w:delText>
        </w:r>
        <w:r w:rsidRPr="004F2441" w:rsidDel="0069794E">
          <w:rPr>
            <w:sz w:val="24"/>
            <w:szCs w:val="24"/>
          </w:rPr>
          <w:delText>.</w:delText>
        </w:r>
        <w:r w:rsidR="009E48A0" w:rsidRPr="00CF2DCF" w:rsidDel="0069794E">
          <w:rPr>
            <w:sz w:val="24"/>
            <w:szCs w:val="24"/>
          </w:rPr>
          <w:delText xml:space="preserve"> </w:delText>
        </w:r>
        <w:r w:rsidR="009E48A0" w:rsidRPr="009E48A0" w:rsidDel="0069794E">
          <w:rPr>
            <w:sz w:val="24"/>
            <w:szCs w:val="24"/>
          </w:rPr>
          <w:delText>The fans</w:delText>
        </w:r>
        <w:r w:rsidR="007B5298" w:rsidDel="0069794E">
          <w:rPr>
            <w:sz w:val="24"/>
            <w:szCs w:val="24"/>
          </w:rPr>
          <w:delText xml:space="preserve"> will be metallic and they</w:delText>
        </w:r>
        <w:r w:rsidR="009E48A0" w:rsidRPr="009E48A0" w:rsidDel="0069794E">
          <w:rPr>
            <w:sz w:val="24"/>
            <w:szCs w:val="24"/>
          </w:rPr>
          <w:delText xml:space="preserve"> shall be designed and tested following EN 50216-1 and EN 50216-12 standards. The test certificates shall be presented to IPTO inspector.</w:delText>
        </w:r>
      </w:del>
    </w:p>
    <w:p w:rsidR="00DA2944" w:rsidRPr="004F2441" w:rsidDel="0069794E" w:rsidRDefault="00DA2944" w:rsidP="00DA2944">
      <w:pPr>
        <w:ind w:left="1440"/>
        <w:jc w:val="both"/>
        <w:rPr>
          <w:del w:id="848" w:author="Καρμίρης Αγγελος" w:date="2020-01-03T10:45:00Z"/>
          <w:sz w:val="24"/>
          <w:szCs w:val="24"/>
          <w:lang w:val="en-GB"/>
        </w:rPr>
      </w:pPr>
    </w:p>
    <w:p w:rsidR="00B6541A" w:rsidRPr="00CF2DCF" w:rsidDel="0069794E" w:rsidRDefault="00712401" w:rsidP="00CF2DCF">
      <w:pPr>
        <w:numPr>
          <w:ilvl w:val="0"/>
          <w:numId w:val="32"/>
        </w:numPr>
        <w:tabs>
          <w:tab w:val="clear" w:pos="1494"/>
          <w:tab w:val="num" w:pos="1701"/>
        </w:tabs>
        <w:ind w:left="1701" w:hanging="708"/>
        <w:jc w:val="both"/>
        <w:rPr>
          <w:del w:id="849" w:author="Καρμίρης Αγγελος" w:date="2020-01-03T10:45:00Z"/>
          <w:sz w:val="24"/>
          <w:szCs w:val="24"/>
        </w:rPr>
      </w:pPr>
      <w:del w:id="850" w:author="Καρμίρης Αγγελος" w:date="2020-01-03T10:45:00Z">
        <w:r w:rsidRPr="004F2441" w:rsidDel="0069794E">
          <w:rPr>
            <w:sz w:val="24"/>
            <w:szCs w:val="24"/>
          </w:rPr>
          <w:delText>Furthermore</w:delText>
        </w:r>
        <w:r w:rsidR="002B682D" w:rsidRPr="004F2441" w:rsidDel="0069794E">
          <w:rPr>
            <w:sz w:val="24"/>
            <w:szCs w:val="24"/>
          </w:rPr>
          <w:delText>,</w:delText>
        </w:r>
        <w:r w:rsidR="006E615F" w:rsidRPr="004F2441" w:rsidDel="0069794E">
          <w:rPr>
            <w:sz w:val="24"/>
            <w:szCs w:val="24"/>
          </w:rPr>
          <w:delText xml:space="preserve"> each cooling unit</w:delText>
        </w:r>
        <w:r w:rsidR="00130795" w:rsidRPr="004F2441" w:rsidDel="0069794E">
          <w:rPr>
            <w:sz w:val="24"/>
            <w:szCs w:val="24"/>
          </w:rPr>
          <w:delText xml:space="preserve"> will be equipped with an oil </w:delText>
        </w:r>
        <w:r w:rsidRPr="004F2441" w:rsidDel="0069794E">
          <w:rPr>
            <w:sz w:val="24"/>
            <w:szCs w:val="24"/>
          </w:rPr>
          <w:delText>circulating</w:delText>
        </w:r>
        <w:r w:rsidR="005B5DE6" w:rsidRPr="00CF2DCF" w:rsidDel="0069794E">
          <w:rPr>
            <w:sz w:val="24"/>
            <w:szCs w:val="24"/>
          </w:rPr>
          <w:delText xml:space="preserve"> </w:delText>
        </w:r>
        <w:r w:rsidR="00A67576" w:rsidRPr="004F2441" w:rsidDel="0069794E">
          <w:rPr>
            <w:sz w:val="24"/>
            <w:szCs w:val="24"/>
          </w:rPr>
          <w:delText>p</w:delText>
        </w:r>
        <w:r w:rsidR="006E615F" w:rsidRPr="004F2441" w:rsidDel="0069794E">
          <w:rPr>
            <w:sz w:val="24"/>
            <w:szCs w:val="24"/>
          </w:rPr>
          <w:delText>ump</w:delText>
        </w:r>
        <w:r w:rsidRPr="00CF2DCF" w:rsidDel="0069794E">
          <w:rPr>
            <w:sz w:val="24"/>
            <w:szCs w:val="24"/>
          </w:rPr>
          <w:delText xml:space="preserve"> </w:delText>
        </w:r>
        <w:r w:rsidR="00C802A6" w:rsidRPr="004F2441" w:rsidDel="0069794E">
          <w:rPr>
            <w:sz w:val="24"/>
            <w:szCs w:val="24"/>
          </w:rPr>
          <w:delText>of</w:delText>
        </w:r>
        <w:r w:rsidR="006E615F" w:rsidRPr="004F2441" w:rsidDel="0069794E">
          <w:rPr>
            <w:sz w:val="24"/>
            <w:szCs w:val="24"/>
          </w:rPr>
          <w:delText xml:space="preserve"> suitable</w:delText>
        </w:r>
        <w:r w:rsidR="00C802A6" w:rsidRPr="004F2441" w:rsidDel="0069794E">
          <w:rPr>
            <w:sz w:val="24"/>
            <w:szCs w:val="24"/>
          </w:rPr>
          <w:delText xml:space="preserve"> rating</w:delText>
        </w:r>
        <w:r w:rsidR="00130795" w:rsidRPr="004F2441" w:rsidDel="0069794E">
          <w:rPr>
            <w:sz w:val="24"/>
            <w:szCs w:val="24"/>
          </w:rPr>
          <w:delText xml:space="preserve"> for the OFAF</w:delText>
        </w:r>
        <w:r w:rsidR="006E615F" w:rsidRPr="004F2441" w:rsidDel="0069794E">
          <w:rPr>
            <w:sz w:val="24"/>
            <w:szCs w:val="24"/>
          </w:rPr>
          <w:delText xml:space="preserve"> operation</w:delText>
        </w:r>
        <w:r w:rsidR="00130795" w:rsidRPr="004F2441" w:rsidDel="0069794E">
          <w:rPr>
            <w:sz w:val="24"/>
            <w:szCs w:val="24"/>
          </w:rPr>
          <w:delText xml:space="preserve">. The unit must be provided with an oil flow indicator and shut-off valves on top and </w:delText>
        </w:r>
        <w:r w:rsidRPr="004F2441" w:rsidDel="0069794E">
          <w:rPr>
            <w:sz w:val="24"/>
            <w:szCs w:val="24"/>
          </w:rPr>
          <w:delText>bottom, so as to make possible the</w:delText>
        </w:r>
        <w:r w:rsidR="00130795" w:rsidRPr="004F2441" w:rsidDel="0069794E">
          <w:rPr>
            <w:sz w:val="24"/>
            <w:szCs w:val="24"/>
          </w:rPr>
          <w:delText xml:space="preserve"> complete isolation of the particular cooler branch, while the auto-transformer is under load.</w:delText>
        </w:r>
        <w:r w:rsidR="008C6FCB" w:rsidRPr="008C6FCB" w:rsidDel="0069794E">
          <w:rPr>
            <w:sz w:val="24"/>
            <w:szCs w:val="24"/>
          </w:rPr>
          <w:delText xml:space="preserve"> </w:delText>
        </w:r>
        <w:r w:rsidR="008C6FCB" w:rsidDel="0069794E">
          <w:rPr>
            <w:sz w:val="24"/>
            <w:szCs w:val="24"/>
          </w:rPr>
          <w:delText>The pumps</w:delText>
        </w:r>
        <w:r w:rsidR="008C6FCB" w:rsidRPr="009E48A0" w:rsidDel="0069794E">
          <w:rPr>
            <w:sz w:val="24"/>
            <w:szCs w:val="24"/>
          </w:rPr>
          <w:delText xml:space="preserve"> shall be designed and tested foll</w:delText>
        </w:r>
        <w:r w:rsidR="008C6FCB" w:rsidDel="0069794E">
          <w:rPr>
            <w:sz w:val="24"/>
            <w:szCs w:val="24"/>
          </w:rPr>
          <w:delText>owing EN 50216-1 and EN 50216-7</w:delText>
        </w:r>
        <w:r w:rsidR="008C6FCB" w:rsidRPr="009E48A0" w:rsidDel="0069794E">
          <w:rPr>
            <w:sz w:val="24"/>
            <w:szCs w:val="24"/>
          </w:rPr>
          <w:delText xml:space="preserve"> standards. The test certificates shall be presented to IPTO inspector.</w:delText>
        </w:r>
        <w:r w:rsidR="00B6541A" w:rsidRPr="004F2441" w:rsidDel="0069794E">
          <w:rPr>
            <w:sz w:val="24"/>
            <w:szCs w:val="24"/>
          </w:rPr>
          <w:delText xml:space="preserve"> The </w:delText>
        </w:r>
        <w:r w:rsidR="006E615F" w:rsidRPr="004F2441" w:rsidDel="0069794E">
          <w:rPr>
            <w:sz w:val="24"/>
            <w:szCs w:val="24"/>
          </w:rPr>
          <w:delText xml:space="preserve">start – up or shutdown of any pump </w:delText>
        </w:r>
        <w:r w:rsidR="00B6541A" w:rsidRPr="004F2441" w:rsidDel="0069794E">
          <w:rPr>
            <w:sz w:val="24"/>
            <w:szCs w:val="24"/>
          </w:rPr>
          <w:delText xml:space="preserve">must not </w:delText>
        </w:r>
        <w:r w:rsidR="006E615F" w:rsidRPr="004F2441" w:rsidDel="0069794E">
          <w:rPr>
            <w:sz w:val="24"/>
            <w:szCs w:val="24"/>
          </w:rPr>
          <w:delText xml:space="preserve">cause </w:delText>
        </w:r>
        <w:r w:rsidR="005B5DE6" w:rsidDel="0069794E">
          <w:rPr>
            <w:sz w:val="24"/>
            <w:szCs w:val="24"/>
          </w:rPr>
          <w:delText>malfunction</w:delText>
        </w:r>
        <w:r w:rsidR="00597CE1" w:rsidRPr="004F2441" w:rsidDel="0069794E">
          <w:rPr>
            <w:sz w:val="24"/>
            <w:szCs w:val="24"/>
          </w:rPr>
          <w:delText xml:space="preserve"> </w:delText>
        </w:r>
        <w:r w:rsidR="00B6541A" w:rsidRPr="004F2441" w:rsidDel="0069794E">
          <w:rPr>
            <w:sz w:val="24"/>
            <w:szCs w:val="24"/>
          </w:rPr>
          <w:delText>of</w:delText>
        </w:r>
        <w:r w:rsidR="00597CE1" w:rsidRPr="004F2441" w:rsidDel="0069794E">
          <w:rPr>
            <w:sz w:val="24"/>
            <w:szCs w:val="24"/>
          </w:rPr>
          <w:delText xml:space="preserve"> any gas or oil actuated protection device</w:delText>
        </w:r>
        <w:r w:rsidR="00B6541A" w:rsidRPr="004F2441" w:rsidDel="0069794E">
          <w:rPr>
            <w:sz w:val="24"/>
            <w:szCs w:val="24"/>
          </w:rPr>
          <w:delText>. The oil pumps must have valve</w:delText>
        </w:r>
        <w:r w:rsidR="00E15C03" w:rsidRPr="004F2441" w:rsidDel="0069794E">
          <w:rPr>
            <w:sz w:val="24"/>
            <w:szCs w:val="24"/>
          </w:rPr>
          <w:delText>s</w:delText>
        </w:r>
        <w:r w:rsidR="00597CE1" w:rsidRPr="004F2441" w:rsidDel="0069794E">
          <w:rPr>
            <w:sz w:val="24"/>
            <w:szCs w:val="24"/>
          </w:rPr>
          <w:delText xml:space="preserve"> at both </w:delText>
        </w:r>
        <w:r w:rsidR="00B6541A" w:rsidRPr="004F2441" w:rsidDel="0069794E">
          <w:rPr>
            <w:sz w:val="24"/>
            <w:szCs w:val="24"/>
          </w:rPr>
          <w:delText xml:space="preserve">sides </w:delText>
        </w:r>
        <w:r w:rsidR="00597CE1" w:rsidRPr="004F2441" w:rsidDel="0069794E">
          <w:rPr>
            <w:sz w:val="24"/>
            <w:szCs w:val="24"/>
          </w:rPr>
          <w:delText xml:space="preserve">to enable the </w:delText>
        </w:r>
        <w:r w:rsidR="00B6541A" w:rsidRPr="004F2441" w:rsidDel="0069794E">
          <w:rPr>
            <w:sz w:val="24"/>
            <w:szCs w:val="24"/>
          </w:rPr>
          <w:delText xml:space="preserve">easy </w:delText>
        </w:r>
        <w:r w:rsidR="00597CE1" w:rsidRPr="004F2441" w:rsidDel="0069794E">
          <w:rPr>
            <w:sz w:val="24"/>
            <w:szCs w:val="24"/>
          </w:rPr>
          <w:delText xml:space="preserve">replacement </w:delText>
        </w:r>
        <w:r w:rsidR="00B6541A" w:rsidRPr="004F2441" w:rsidDel="0069794E">
          <w:rPr>
            <w:sz w:val="24"/>
            <w:szCs w:val="24"/>
          </w:rPr>
          <w:delText xml:space="preserve">in case of damage. </w:delText>
        </w:r>
      </w:del>
    </w:p>
    <w:p w:rsidR="00B6541A" w:rsidRPr="004F2441" w:rsidDel="0069794E" w:rsidRDefault="00B6541A" w:rsidP="00816F71">
      <w:pPr>
        <w:ind w:left="1701" w:firstLine="12"/>
        <w:jc w:val="both"/>
        <w:rPr>
          <w:del w:id="851" w:author="Καρμίρης Αγγελος" w:date="2020-01-03T10:45:00Z"/>
          <w:sz w:val="24"/>
          <w:szCs w:val="24"/>
        </w:rPr>
      </w:pPr>
      <w:del w:id="852" w:author="Καρμίρης Αγγελος" w:date="2020-01-03T10:45:00Z">
        <w:r w:rsidRPr="004F2441" w:rsidDel="0069794E">
          <w:rPr>
            <w:sz w:val="24"/>
            <w:szCs w:val="24"/>
          </w:rPr>
          <w:delText xml:space="preserve">The replacement or </w:delText>
        </w:r>
        <w:r w:rsidR="00597CE1" w:rsidRPr="004F2441" w:rsidDel="0069794E">
          <w:rPr>
            <w:sz w:val="24"/>
            <w:szCs w:val="24"/>
          </w:rPr>
          <w:delText>maintenance</w:delText>
        </w:r>
        <w:r w:rsidRPr="004F2441" w:rsidDel="0069794E">
          <w:rPr>
            <w:sz w:val="24"/>
            <w:szCs w:val="24"/>
          </w:rPr>
          <w:delText xml:space="preserve"> of the oil pumps </w:delText>
        </w:r>
        <w:r w:rsidR="00597CE1" w:rsidRPr="004F2441" w:rsidDel="0069794E">
          <w:rPr>
            <w:sz w:val="24"/>
            <w:szCs w:val="24"/>
          </w:rPr>
          <w:delText xml:space="preserve">should </w:delText>
        </w:r>
        <w:r w:rsidRPr="004F2441" w:rsidDel="0069794E">
          <w:rPr>
            <w:sz w:val="24"/>
            <w:szCs w:val="24"/>
          </w:rPr>
          <w:delText xml:space="preserve">be done without </w:delText>
        </w:r>
        <w:r w:rsidR="00597CE1" w:rsidRPr="004F2441" w:rsidDel="0069794E">
          <w:rPr>
            <w:sz w:val="24"/>
            <w:szCs w:val="24"/>
          </w:rPr>
          <w:delText>to be necessary t</w:delText>
        </w:r>
        <w:r w:rsidR="00712401" w:rsidRPr="004F2441" w:rsidDel="0069794E">
          <w:rPr>
            <w:sz w:val="24"/>
            <w:szCs w:val="24"/>
          </w:rPr>
          <w:delText>o</w:delText>
        </w:r>
        <w:r w:rsidR="00597CE1" w:rsidRPr="004F2441" w:rsidDel="0069794E">
          <w:rPr>
            <w:sz w:val="24"/>
            <w:szCs w:val="24"/>
          </w:rPr>
          <w:delText xml:space="preserve"> remov</w:delText>
        </w:r>
        <w:r w:rsidR="00712401" w:rsidRPr="004F2441" w:rsidDel="0069794E">
          <w:rPr>
            <w:sz w:val="24"/>
            <w:szCs w:val="24"/>
          </w:rPr>
          <w:delText>e the</w:delText>
        </w:r>
        <w:r w:rsidR="00597CE1" w:rsidRPr="004F2441" w:rsidDel="0069794E">
          <w:rPr>
            <w:sz w:val="24"/>
            <w:szCs w:val="24"/>
          </w:rPr>
          <w:delText xml:space="preserve"> coolers.</w:delText>
        </w:r>
      </w:del>
    </w:p>
    <w:p w:rsidR="00DA2944" w:rsidRPr="004F2441" w:rsidDel="0069794E" w:rsidRDefault="00DA2944" w:rsidP="00B6541A">
      <w:pPr>
        <w:ind w:left="1800"/>
        <w:jc w:val="both"/>
        <w:rPr>
          <w:del w:id="853" w:author="Καρμίρης Αγγελος" w:date="2020-01-03T10:45:00Z"/>
          <w:sz w:val="24"/>
          <w:szCs w:val="24"/>
          <w:lang w:val="en-GB"/>
        </w:rPr>
      </w:pPr>
    </w:p>
    <w:p w:rsidR="00693D9E" w:rsidRPr="00CF2DCF" w:rsidDel="0069794E" w:rsidRDefault="00693D9E" w:rsidP="00CF2DCF">
      <w:pPr>
        <w:numPr>
          <w:ilvl w:val="0"/>
          <w:numId w:val="32"/>
        </w:numPr>
        <w:tabs>
          <w:tab w:val="clear" w:pos="1494"/>
          <w:tab w:val="num" w:pos="1701"/>
        </w:tabs>
        <w:ind w:left="1701" w:hanging="708"/>
        <w:jc w:val="both"/>
        <w:rPr>
          <w:del w:id="854" w:author="Καρμίρης Αγγελος" w:date="2020-01-03T10:45:00Z"/>
          <w:sz w:val="24"/>
          <w:szCs w:val="24"/>
        </w:rPr>
      </w:pPr>
      <w:del w:id="855" w:author="Καρμίρης Αγγελος" w:date="2020-01-03T10:45:00Z">
        <w:r w:rsidRPr="004F2441" w:rsidDel="0069794E">
          <w:rPr>
            <w:sz w:val="24"/>
            <w:szCs w:val="24"/>
          </w:rPr>
          <w:delText xml:space="preserve">The cooling system of </w:delText>
        </w:r>
        <w:r w:rsidR="00597CE1" w:rsidRPr="004F2441" w:rsidDel="0069794E">
          <w:rPr>
            <w:sz w:val="24"/>
            <w:szCs w:val="24"/>
          </w:rPr>
          <w:delText xml:space="preserve">each </w:delText>
        </w:r>
        <w:r w:rsidRPr="004F2441" w:rsidDel="0069794E">
          <w:rPr>
            <w:sz w:val="24"/>
            <w:szCs w:val="24"/>
          </w:rPr>
          <w:delText xml:space="preserve">autotransformer </w:delText>
        </w:r>
        <w:r w:rsidR="00597CE1" w:rsidRPr="004F2441" w:rsidDel="0069794E">
          <w:rPr>
            <w:sz w:val="24"/>
            <w:szCs w:val="24"/>
          </w:rPr>
          <w:delText>should</w:delText>
        </w:r>
        <w:r w:rsidRPr="004F2441" w:rsidDel="0069794E">
          <w:rPr>
            <w:sz w:val="24"/>
            <w:szCs w:val="24"/>
          </w:rPr>
          <w:delText xml:space="preserve"> be divided into 2 </w:delText>
        </w:r>
        <w:r w:rsidR="002B682D" w:rsidRPr="004F2441" w:rsidDel="0069794E">
          <w:rPr>
            <w:sz w:val="24"/>
            <w:szCs w:val="24"/>
          </w:rPr>
          <w:delText xml:space="preserve">(two) </w:delText>
        </w:r>
        <w:r w:rsidRPr="004F2441" w:rsidDel="0069794E">
          <w:rPr>
            <w:sz w:val="24"/>
            <w:szCs w:val="24"/>
          </w:rPr>
          <w:delText xml:space="preserve">groups for </w:delText>
        </w:r>
        <w:r w:rsidR="00597CE1" w:rsidRPr="004F2441" w:rsidDel="0069794E">
          <w:rPr>
            <w:sz w:val="24"/>
            <w:szCs w:val="24"/>
          </w:rPr>
          <w:delText>control purposes</w:delText>
        </w:r>
        <w:r w:rsidRPr="004F2441" w:rsidDel="0069794E">
          <w:rPr>
            <w:sz w:val="24"/>
            <w:szCs w:val="24"/>
          </w:rPr>
          <w:delText xml:space="preserve">. </w:delText>
        </w:r>
        <w:r w:rsidR="00597CE1" w:rsidRPr="004F2441" w:rsidDel="0069794E">
          <w:rPr>
            <w:sz w:val="24"/>
            <w:szCs w:val="24"/>
          </w:rPr>
          <w:delText xml:space="preserve">Relay control will be provided to start automatically </w:delText>
        </w:r>
        <w:r w:rsidR="00D54BB2" w:rsidDel="0069794E">
          <w:rPr>
            <w:sz w:val="24"/>
            <w:szCs w:val="24"/>
          </w:rPr>
          <w:delText>the first</w:delText>
        </w:r>
        <w:r w:rsidR="00597CE1" w:rsidRPr="004F2441" w:rsidDel="0069794E">
          <w:rPr>
            <w:sz w:val="24"/>
            <w:szCs w:val="24"/>
          </w:rPr>
          <w:delText xml:space="preserve"> group of cooling units as soon as the autotransformer is energized</w:delText>
        </w:r>
        <w:r w:rsidRPr="004F2441" w:rsidDel="0069794E">
          <w:rPr>
            <w:sz w:val="24"/>
            <w:szCs w:val="24"/>
          </w:rPr>
          <w:delText xml:space="preserve"> (first control </w:delText>
        </w:r>
        <w:r w:rsidR="00597CE1" w:rsidRPr="004F2441" w:rsidDel="0069794E">
          <w:rPr>
            <w:sz w:val="24"/>
            <w:szCs w:val="24"/>
          </w:rPr>
          <w:delText>group</w:delText>
        </w:r>
        <w:r w:rsidRPr="004F2441" w:rsidDel="0069794E">
          <w:rPr>
            <w:sz w:val="24"/>
            <w:szCs w:val="24"/>
          </w:rPr>
          <w:delText>).</w:delText>
        </w:r>
        <w:r w:rsidR="002B682D" w:rsidRPr="004F2441" w:rsidDel="0069794E">
          <w:rPr>
            <w:sz w:val="24"/>
            <w:szCs w:val="24"/>
          </w:rPr>
          <w:delText xml:space="preserve"> </w:delText>
        </w:r>
      </w:del>
    </w:p>
    <w:p w:rsidR="00EE7613" w:rsidDel="0069794E" w:rsidRDefault="00793E37" w:rsidP="00794F5C">
      <w:pPr>
        <w:ind w:left="1701" w:firstLine="12"/>
        <w:jc w:val="both"/>
        <w:rPr>
          <w:del w:id="856" w:author="Καρμίρης Αγγελος" w:date="2020-01-03T10:45:00Z"/>
          <w:sz w:val="24"/>
          <w:szCs w:val="24"/>
        </w:rPr>
      </w:pPr>
      <w:del w:id="857" w:author="Καρμίρης Αγγελος" w:date="2020-01-03T10:45:00Z">
        <w:r w:rsidRPr="004F2441" w:rsidDel="0069794E">
          <w:rPr>
            <w:sz w:val="24"/>
            <w:szCs w:val="24"/>
          </w:rPr>
          <w:delText xml:space="preserve">During the automatic operation </w:delText>
        </w:r>
        <w:r w:rsidR="00EE7613" w:rsidRPr="004F2441" w:rsidDel="0069794E">
          <w:rPr>
            <w:sz w:val="24"/>
            <w:szCs w:val="24"/>
          </w:rPr>
          <w:delText xml:space="preserve">and while the first control </w:delText>
        </w:r>
        <w:r w:rsidRPr="004F2441" w:rsidDel="0069794E">
          <w:rPr>
            <w:sz w:val="24"/>
            <w:szCs w:val="24"/>
          </w:rPr>
          <w:delText>group</w:delText>
        </w:r>
        <w:r w:rsidR="00EE7613" w:rsidRPr="004F2441" w:rsidDel="0069794E">
          <w:rPr>
            <w:sz w:val="24"/>
            <w:szCs w:val="24"/>
          </w:rPr>
          <w:delText xml:space="preserve"> is continuous</w:delText>
        </w:r>
        <w:r w:rsidRPr="004F2441" w:rsidDel="0069794E">
          <w:rPr>
            <w:sz w:val="24"/>
            <w:szCs w:val="24"/>
          </w:rPr>
          <w:delText>ly</w:delText>
        </w:r>
        <w:r w:rsidR="00EE7613" w:rsidRPr="004F2441" w:rsidDel="0069794E">
          <w:rPr>
            <w:sz w:val="24"/>
            <w:szCs w:val="24"/>
          </w:rPr>
          <w:delText xml:space="preserve"> </w:delText>
        </w:r>
        <w:r w:rsidRPr="004F2441" w:rsidDel="0069794E">
          <w:rPr>
            <w:sz w:val="24"/>
            <w:szCs w:val="24"/>
          </w:rPr>
          <w:delText>actuated</w:delText>
        </w:r>
        <w:r w:rsidR="002B682D" w:rsidRPr="004F2441" w:rsidDel="0069794E">
          <w:rPr>
            <w:sz w:val="24"/>
            <w:szCs w:val="24"/>
          </w:rPr>
          <w:delText xml:space="preserve">, </w:delText>
        </w:r>
        <w:r w:rsidR="00CE4249" w:rsidRPr="004F2441" w:rsidDel="0069794E">
          <w:rPr>
            <w:sz w:val="24"/>
            <w:szCs w:val="24"/>
          </w:rPr>
          <w:delText>if</w:delText>
        </w:r>
        <w:r w:rsidR="00EE7613" w:rsidRPr="004F2441" w:rsidDel="0069794E">
          <w:rPr>
            <w:sz w:val="24"/>
            <w:szCs w:val="24"/>
          </w:rPr>
          <w:delText xml:space="preserve"> the</w:delText>
        </w:r>
        <w:r w:rsidR="002B682D" w:rsidRPr="004F2441" w:rsidDel="0069794E">
          <w:rPr>
            <w:sz w:val="24"/>
            <w:szCs w:val="24"/>
          </w:rPr>
          <w:delText xml:space="preserve"> temperature of</w:delText>
        </w:r>
        <w:r w:rsidR="00EE7613" w:rsidRPr="004F2441" w:rsidDel="0069794E">
          <w:rPr>
            <w:sz w:val="24"/>
            <w:szCs w:val="24"/>
          </w:rPr>
          <w:delText xml:space="preserve"> windings </w:delText>
        </w:r>
        <w:r w:rsidR="00CE4249" w:rsidRPr="004F2441" w:rsidDel="0069794E">
          <w:rPr>
            <w:sz w:val="24"/>
            <w:szCs w:val="24"/>
          </w:rPr>
          <w:delText>exceeds</w:delText>
        </w:r>
        <w:r w:rsidRPr="004F2441" w:rsidDel="0069794E">
          <w:rPr>
            <w:sz w:val="24"/>
            <w:szCs w:val="24"/>
          </w:rPr>
          <w:delText xml:space="preserve"> </w:delText>
        </w:r>
        <w:r w:rsidR="00CE4249" w:rsidRPr="004F2441" w:rsidDel="0069794E">
          <w:rPr>
            <w:sz w:val="24"/>
            <w:szCs w:val="24"/>
          </w:rPr>
          <w:delText xml:space="preserve">a </w:delText>
        </w:r>
        <w:r w:rsidRPr="004F2441" w:rsidDel="0069794E">
          <w:rPr>
            <w:sz w:val="24"/>
            <w:szCs w:val="24"/>
          </w:rPr>
          <w:delText xml:space="preserve">predetermined </w:delText>
        </w:r>
        <w:r w:rsidR="00EE7613" w:rsidRPr="004F2441" w:rsidDel="0069794E">
          <w:rPr>
            <w:sz w:val="24"/>
            <w:szCs w:val="24"/>
          </w:rPr>
          <w:delText>value</w:delText>
        </w:r>
        <w:r w:rsidR="002B682D" w:rsidRPr="004F2441" w:rsidDel="0069794E">
          <w:rPr>
            <w:sz w:val="24"/>
            <w:szCs w:val="24"/>
          </w:rPr>
          <w:delText>,</w:delText>
        </w:r>
        <w:r w:rsidR="00EE7613" w:rsidRPr="004F2441" w:rsidDel="0069794E">
          <w:rPr>
            <w:sz w:val="24"/>
            <w:szCs w:val="24"/>
          </w:rPr>
          <w:delText xml:space="preserve"> </w:delText>
        </w:r>
        <w:r w:rsidRPr="004F2441" w:rsidDel="0069794E">
          <w:rPr>
            <w:sz w:val="24"/>
            <w:szCs w:val="24"/>
          </w:rPr>
          <w:delText>a command</w:delText>
        </w:r>
        <w:r w:rsidR="00EE7613" w:rsidRPr="004F2441" w:rsidDel="0069794E">
          <w:rPr>
            <w:sz w:val="24"/>
            <w:szCs w:val="24"/>
          </w:rPr>
          <w:delText xml:space="preserve"> will be given </w:delText>
        </w:r>
        <w:r w:rsidRPr="004F2441" w:rsidDel="0069794E">
          <w:rPr>
            <w:sz w:val="24"/>
            <w:szCs w:val="24"/>
          </w:rPr>
          <w:delText xml:space="preserve">via the </w:delText>
        </w:r>
        <w:r w:rsidR="00EE7613" w:rsidRPr="004F2441" w:rsidDel="0069794E">
          <w:rPr>
            <w:sz w:val="24"/>
            <w:szCs w:val="24"/>
          </w:rPr>
          <w:delText>contact</w:delText>
        </w:r>
        <w:r w:rsidR="00C802A6" w:rsidRPr="004F2441" w:rsidDel="0069794E">
          <w:rPr>
            <w:sz w:val="24"/>
            <w:szCs w:val="24"/>
          </w:rPr>
          <w:delText>s</w:delText>
        </w:r>
        <w:r w:rsidR="00EE7613" w:rsidRPr="004F2441" w:rsidDel="0069794E">
          <w:rPr>
            <w:sz w:val="24"/>
            <w:szCs w:val="24"/>
          </w:rPr>
          <w:delText xml:space="preserve"> </w:delText>
        </w:r>
        <w:r w:rsidRPr="004F2441" w:rsidDel="0069794E">
          <w:rPr>
            <w:sz w:val="24"/>
            <w:szCs w:val="24"/>
          </w:rPr>
          <w:delText xml:space="preserve">of the </w:delText>
        </w:r>
        <w:r w:rsidR="00247EBF" w:rsidDel="0069794E">
          <w:rPr>
            <w:sz w:val="24"/>
            <w:szCs w:val="24"/>
          </w:rPr>
          <w:delText xml:space="preserve">series </w:delText>
        </w:r>
        <w:r w:rsidRPr="004F2441" w:rsidDel="0069794E">
          <w:rPr>
            <w:sz w:val="24"/>
            <w:szCs w:val="24"/>
          </w:rPr>
          <w:delText>winding</w:delText>
        </w:r>
        <w:r w:rsidR="00EE7613" w:rsidRPr="004F2441" w:rsidDel="0069794E">
          <w:rPr>
            <w:sz w:val="24"/>
            <w:szCs w:val="24"/>
          </w:rPr>
          <w:delText xml:space="preserve"> temperature </w:delText>
        </w:r>
        <w:r w:rsidRPr="004F2441" w:rsidDel="0069794E">
          <w:rPr>
            <w:sz w:val="24"/>
            <w:szCs w:val="24"/>
          </w:rPr>
          <w:delText xml:space="preserve">indicator </w:delText>
        </w:r>
        <w:r w:rsidR="00EE7613" w:rsidRPr="004F2441" w:rsidDel="0069794E">
          <w:rPr>
            <w:sz w:val="24"/>
            <w:szCs w:val="24"/>
          </w:rPr>
          <w:delText>and</w:delText>
        </w:r>
        <w:r w:rsidRPr="004F2441" w:rsidDel="0069794E">
          <w:rPr>
            <w:sz w:val="24"/>
            <w:szCs w:val="24"/>
          </w:rPr>
          <w:delText xml:space="preserve"> </w:delText>
        </w:r>
        <w:r w:rsidR="00CE4249" w:rsidRPr="004F2441" w:rsidDel="0069794E">
          <w:rPr>
            <w:sz w:val="24"/>
            <w:szCs w:val="24"/>
          </w:rPr>
          <w:delText>via</w:delText>
        </w:r>
        <w:r w:rsidR="00EE7613" w:rsidRPr="004F2441" w:rsidDel="0069794E">
          <w:rPr>
            <w:sz w:val="24"/>
            <w:szCs w:val="24"/>
          </w:rPr>
          <w:delText xml:space="preserve"> relays for the automatic </w:delText>
        </w:r>
        <w:r w:rsidR="002B682D" w:rsidRPr="004F2441" w:rsidDel="0069794E">
          <w:rPr>
            <w:sz w:val="24"/>
            <w:szCs w:val="24"/>
          </w:rPr>
          <w:delText>energiz</w:delText>
        </w:r>
        <w:r w:rsidR="005B5DE6" w:rsidDel="0069794E">
          <w:rPr>
            <w:sz w:val="24"/>
            <w:szCs w:val="24"/>
          </w:rPr>
          <w:delText>ing</w:delText>
        </w:r>
        <w:r w:rsidR="002B682D" w:rsidRPr="004F2441" w:rsidDel="0069794E">
          <w:rPr>
            <w:sz w:val="24"/>
            <w:szCs w:val="24"/>
          </w:rPr>
          <w:delText xml:space="preserve"> </w:delText>
        </w:r>
        <w:r w:rsidR="00EE7613" w:rsidRPr="004F2441" w:rsidDel="0069794E">
          <w:rPr>
            <w:sz w:val="24"/>
            <w:szCs w:val="24"/>
          </w:rPr>
          <w:delText xml:space="preserve">of </w:delText>
        </w:r>
        <w:r w:rsidRPr="004F2441" w:rsidDel="0069794E">
          <w:rPr>
            <w:sz w:val="24"/>
            <w:szCs w:val="24"/>
          </w:rPr>
          <w:delText>the</w:delText>
        </w:r>
        <w:r w:rsidR="00EE7613" w:rsidRPr="004F2441" w:rsidDel="0069794E">
          <w:rPr>
            <w:sz w:val="24"/>
            <w:szCs w:val="24"/>
          </w:rPr>
          <w:delText xml:space="preserve"> second control </w:delText>
        </w:r>
        <w:r w:rsidRPr="004F2441" w:rsidDel="0069794E">
          <w:rPr>
            <w:sz w:val="24"/>
            <w:szCs w:val="24"/>
          </w:rPr>
          <w:delText>group</w:delText>
        </w:r>
        <w:r w:rsidR="00EE7613" w:rsidRPr="004F2441" w:rsidDel="0069794E">
          <w:rPr>
            <w:sz w:val="24"/>
            <w:szCs w:val="24"/>
          </w:rPr>
          <w:delText>.</w:delText>
        </w:r>
        <w:r w:rsidR="007B766E" w:rsidRPr="004F2441" w:rsidDel="0069794E">
          <w:rPr>
            <w:sz w:val="24"/>
            <w:szCs w:val="24"/>
          </w:rPr>
          <w:delText xml:space="preserve"> </w:delText>
        </w:r>
        <w:r w:rsidR="00D54BB2" w:rsidDel="0069794E">
          <w:rPr>
            <w:sz w:val="24"/>
            <w:szCs w:val="24"/>
          </w:rPr>
          <w:delText>The first control group shall include at least two cooling units, if there are six cooling units in total, or at least one cooling unit, if there are five cooling units in total.</w:delText>
        </w:r>
      </w:del>
    </w:p>
    <w:p w:rsidR="00960A93" w:rsidRPr="004F2441" w:rsidDel="0069794E" w:rsidRDefault="00524C1F" w:rsidP="00794F5C">
      <w:pPr>
        <w:ind w:left="1701" w:firstLine="12"/>
        <w:jc w:val="both"/>
        <w:rPr>
          <w:del w:id="858" w:author="Καρμίρης Αγγελος" w:date="2020-01-03T10:45:00Z"/>
          <w:sz w:val="24"/>
          <w:szCs w:val="24"/>
        </w:rPr>
      </w:pPr>
      <w:del w:id="859" w:author="Καρμίρης Αγγελος" w:date="2020-01-03T10:45:00Z">
        <w:r w:rsidDel="0069794E">
          <w:rPr>
            <w:sz w:val="24"/>
            <w:szCs w:val="24"/>
          </w:rPr>
          <w:delText>The stand</w:delText>
        </w:r>
        <w:r w:rsidR="00960A93" w:rsidDel="0069794E">
          <w:rPr>
            <w:sz w:val="24"/>
            <w:szCs w:val="24"/>
          </w:rPr>
          <w:delText>by cooling unit will be not included on either control group. It will be started</w:delText>
        </w:r>
        <w:r w:rsidR="00361B38" w:rsidDel="0069794E">
          <w:rPr>
            <w:sz w:val="24"/>
            <w:szCs w:val="24"/>
          </w:rPr>
          <w:delText xml:space="preserve"> automatically,</w:delText>
        </w:r>
        <w:r w:rsidR="00960A93" w:rsidDel="0069794E">
          <w:rPr>
            <w:sz w:val="24"/>
            <w:szCs w:val="24"/>
          </w:rPr>
          <w:delText xml:space="preserve"> if there is a fault on any </w:delText>
        </w:r>
        <w:r w:rsidR="002B0CC8" w:rsidDel="0069794E">
          <w:rPr>
            <w:sz w:val="24"/>
            <w:szCs w:val="24"/>
          </w:rPr>
          <w:delText>operating</w:delText>
        </w:r>
        <w:r w:rsidR="00960A93" w:rsidDel="0069794E">
          <w:rPr>
            <w:sz w:val="24"/>
            <w:szCs w:val="24"/>
          </w:rPr>
          <w:delText xml:space="preserve"> cooling unit.</w:delText>
        </w:r>
      </w:del>
    </w:p>
    <w:p w:rsidR="00CE4249" w:rsidRPr="004F2441" w:rsidDel="0069794E" w:rsidRDefault="00CE4249" w:rsidP="00794F5C">
      <w:pPr>
        <w:ind w:left="1701" w:firstLine="12"/>
        <w:jc w:val="both"/>
        <w:rPr>
          <w:del w:id="860" w:author="Καρμίρης Αγγελος" w:date="2020-01-03T10:45:00Z"/>
          <w:sz w:val="24"/>
          <w:szCs w:val="24"/>
        </w:rPr>
      </w:pPr>
    </w:p>
    <w:p w:rsidR="00CE4249" w:rsidRPr="00CF2DCF" w:rsidDel="0069794E" w:rsidRDefault="00DA34A5" w:rsidP="00CF2DCF">
      <w:pPr>
        <w:numPr>
          <w:ilvl w:val="0"/>
          <w:numId w:val="32"/>
        </w:numPr>
        <w:tabs>
          <w:tab w:val="clear" w:pos="1494"/>
          <w:tab w:val="num" w:pos="1701"/>
        </w:tabs>
        <w:ind w:left="1701" w:hanging="708"/>
        <w:jc w:val="both"/>
        <w:rPr>
          <w:del w:id="861" w:author="Καρμίρης Αγγελος" w:date="2020-01-03T10:45:00Z"/>
          <w:sz w:val="24"/>
          <w:szCs w:val="24"/>
        </w:rPr>
      </w:pPr>
      <w:del w:id="862" w:author="Καρμίρης Αγγελος" w:date="2020-01-03T10:45:00Z">
        <w:r w:rsidRPr="00CF2DCF" w:rsidDel="0069794E">
          <w:rPr>
            <w:sz w:val="24"/>
            <w:szCs w:val="24"/>
          </w:rPr>
          <w:delText>F</w:delText>
        </w:r>
        <w:r w:rsidR="00CE4249" w:rsidRPr="00CF2DCF" w:rsidDel="0069794E">
          <w:rPr>
            <w:sz w:val="24"/>
            <w:szCs w:val="24"/>
          </w:rPr>
          <w:delText>or the selection of “automatic or</w:delText>
        </w:r>
        <w:r w:rsidRPr="00CF2DCF" w:rsidDel="0069794E">
          <w:rPr>
            <w:sz w:val="24"/>
            <w:szCs w:val="24"/>
          </w:rPr>
          <w:delText xml:space="preserve"> manual</w:delText>
        </w:r>
        <w:r w:rsidR="00794F5C" w:rsidRPr="00CF2DCF" w:rsidDel="0069794E">
          <w:rPr>
            <w:sz w:val="24"/>
            <w:szCs w:val="24"/>
          </w:rPr>
          <w:delText>” operation of cooling system a</w:delText>
        </w:r>
        <w:r w:rsidR="005B5DE6" w:rsidRPr="00CF2DCF" w:rsidDel="0069794E">
          <w:rPr>
            <w:sz w:val="24"/>
            <w:szCs w:val="24"/>
          </w:rPr>
          <w:delText xml:space="preserve"> </w:delText>
        </w:r>
        <w:r w:rsidRPr="00CF2DCF" w:rsidDel="0069794E">
          <w:rPr>
            <w:sz w:val="24"/>
            <w:szCs w:val="24"/>
          </w:rPr>
          <w:delText>selector</w:delText>
        </w:r>
        <w:r w:rsidR="00793E37" w:rsidRPr="00CF2DCF" w:rsidDel="0069794E">
          <w:rPr>
            <w:sz w:val="24"/>
            <w:szCs w:val="24"/>
          </w:rPr>
          <w:delText xml:space="preserve"> switch will be available to permit the</w:delText>
        </w:r>
        <w:r w:rsidRPr="00CF2DCF" w:rsidDel="0069794E">
          <w:rPr>
            <w:sz w:val="24"/>
            <w:szCs w:val="24"/>
          </w:rPr>
          <w:delText xml:space="preserve"> automatic or manual operation of cooling system.</w:delText>
        </w:r>
      </w:del>
    </w:p>
    <w:p w:rsidR="00693D9E" w:rsidRPr="004F2441" w:rsidDel="0069794E" w:rsidRDefault="00793E37" w:rsidP="00794F5C">
      <w:pPr>
        <w:ind w:left="1701"/>
        <w:jc w:val="both"/>
        <w:rPr>
          <w:del w:id="863" w:author="Καρμίρης Αγγελος" w:date="2020-01-03T10:45:00Z"/>
          <w:sz w:val="24"/>
          <w:szCs w:val="24"/>
          <w:lang w:val="en-GB"/>
        </w:rPr>
      </w:pPr>
      <w:del w:id="864" w:author="Καρμίρης Αγγελος" w:date="2020-01-03T10:45:00Z">
        <w:r w:rsidRPr="004F2441" w:rsidDel="0069794E">
          <w:rPr>
            <w:sz w:val="24"/>
            <w:szCs w:val="24"/>
            <w:lang w:val="en-GB"/>
          </w:rPr>
          <w:delText>For</w:delText>
        </w:r>
        <w:r w:rsidR="00DA34A5" w:rsidRPr="004F2441" w:rsidDel="0069794E">
          <w:rPr>
            <w:sz w:val="24"/>
            <w:szCs w:val="24"/>
            <w:lang w:val="en-GB"/>
          </w:rPr>
          <w:delText xml:space="preserve"> the manual operation, the activation of the first group will be done as </w:delText>
        </w:r>
        <w:r w:rsidR="0014048D" w:rsidRPr="004F2441" w:rsidDel="0069794E">
          <w:rPr>
            <w:sz w:val="24"/>
            <w:szCs w:val="24"/>
            <w:lang w:val="en-GB"/>
          </w:rPr>
          <w:delText>mentioned</w:delText>
        </w:r>
        <w:r w:rsidR="00DA34A5" w:rsidRPr="004F2441" w:rsidDel="0069794E">
          <w:rPr>
            <w:sz w:val="24"/>
            <w:szCs w:val="24"/>
            <w:lang w:val="en-GB"/>
          </w:rPr>
          <w:delText xml:space="preserve"> in paragraph </w:delText>
        </w:r>
        <w:r w:rsidR="0065124D" w:rsidRPr="00CF2DCF" w:rsidDel="0069794E">
          <w:rPr>
            <w:sz w:val="24"/>
            <w:szCs w:val="24"/>
          </w:rPr>
          <w:delText>(</w:delText>
        </w:r>
        <w:r w:rsidR="0065124D" w:rsidDel="0069794E">
          <w:rPr>
            <w:sz w:val="24"/>
            <w:szCs w:val="24"/>
          </w:rPr>
          <w:delText>i)</w:delText>
        </w:r>
        <w:r w:rsidR="00E84BD9" w:rsidDel="0069794E">
          <w:rPr>
            <w:sz w:val="24"/>
            <w:szCs w:val="24"/>
          </w:rPr>
          <w:delText>,</w:delText>
        </w:r>
        <w:r w:rsidR="00DA34A5" w:rsidRPr="004F2441" w:rsidDel="0069794E">
          <w:rPr>
            <w:sz w:val="24"/>
            <w:szCs w:val="24"/>
            <w:lang w:val="en-GB"/>
          </w:rPr>
          <w:delText xml:space="preserve"> </w:delText>
        </w:r>
        <w:r w:rsidR="00E84BD9" w:rsidDel="0069794E">
          <w:rPr>
            <w:sz w:val="24"/>
            <w:szCs w:val="24"/>
          </w:rPr>
          <w:delText>whereas the activation</w:delText>
        </w:r>
        <w:r w:rsidR="00DA34A5" w:rsidRPr="004F2441" w:rsidDel="0069794E">
          <w:rPr>
            <w:sz w:val="24"/>
            <w:szCs w:val="24"/>
            <w:lang w:val="en-GB"/>
          </w:rPr>
          <w:delText xml:space="preserve"> </w:delText>
        </w:r>
        <w:r w:rsidR="0014048D" w:rsidRPr="004F2441" w:rsidDel="0069794E">
          <w:rPr>
            <w:sz w:val="24"/>
            <w:szCs w:val="24"/>
            <w:lang w:val="en-GB"/>
          </w:rPr>
          <w:delText>of</w:delText>
        </w:r>
        <w:r w:rsidR="00DA34A5" w:rsidRPr="004F2441" w:rsidDel="0069794E">
          <w:rPr>
            <w:sz w:val="24"/>
            <w:szCs w:val="24"/>
            <w:lang w:val="en-GB"/>
          </w:rPr>
          <w:delText xml:space="preserve"> the second </w:delText>
        </w:r>
        <w:r w:rsidR="002B682D" w:rsidRPr="004F2441" w:rsidDel="0069794E">
          <w:rPr>
            <w:sz w:val="24"/>
            <w:szCs w:val="24"/>
            <w:lang w:val="en-GB"/>
          </w:rPr>
          <w:delText xml:space="preserve">one </w:delText>
        </w:r>
        <w:r w:rsidR="0065124D" w:rsidDel="0069794E">
          <w:rPr>
            <w:sz w:val="24"/>
            <w:szCs w:val="24"/>
          </w:rPr>
          <w:delText xml:space="preserve">and the standby </w:delText>
        </w:r>
        <w:r w:rsidR="00E84BD9" w:rsidDel="0069794E">
          <w:rPr>
            <w:sz w:val="24"/>
            <w:szCs w:val="24"/>
          </w:rPr>
          <w:delText xml:space="preserve">cooling </w:delText>
        </w:r>
        <w:r w:rsidR="0065124D" w:rsidDel="0069794E">
          <w:rPr>
            <w:sz w:val="24"/>
            <w:szCs w:val="24"/>
          </w:rPr>
          <w:delText xml:space="preserve">unit </w:delText>
        </w:r>
        <w:r w:rsidR="002B682D" w:rsidRPr="004F2441" w:rsidDel="0069794E">
          <w:rPr>
            <w:sz w:val="24"/>
            <w:szCs w:val="24"/>
            <w:lang w:val="en-GB"/>
          </w:rPr>
          <w:delText>will be done</w:delText>
        </w:r>
        <w:r w:rsidR="00E15C03" w:rsidRPr="004F2441" w:rsidDel="0069794E">
          <w:rPr>
            <w:sz w:val="24"/>
            <w:szCs w:val="24"/>
            <w:lang w:val="en-GB"/>
          </w:rPr>
          <w:delText xml:space="preserve"> manually</w:delText>
        </w:r>
        <w:r w:rsidR="00DA34A5" w:rsidRPr="004F2441" w:rsidDel="0069794E">
          <w:rPr>
            <w:sz w:val="24"/>
            <w:szCs w:val="24"/>
            <w:lang w:val="en-GB"/>
          </w:rPr>
          <w:delText>.</w:delText>
        </w:r>
      </w:del>
    </w:p>
    <w:p w:rsidR="00CE4249" w:rsidRPr="004F2441" w:rsidDel="0069794E" w:rsidRDefault="00CE4249" w:rsidP="00794F5C">
      <w:pPr>
        <w:ind w:left="1701"/>
        <w:jc w:val="both"/>
        <w:rPr>
          <w:del w:id="865" w:author="Καρμίρης Αγγελος" w:date="2020-01-03T10:45:00Z"/>
          <w:sz w:val="24"/>
          <w:szCs w:val="24"/>
          <w:lang w:val="en-GB"/>
        </w:rPr>
      </w:pPr>
    </w:p>
    <w:p w:rsidR="005B27BE" w:rsidDel="0069794E" w:rsidRDefault="00DA34A5" w:rsidP="00CF2DCF">
      <w:pPr>
        <w:numPr>
          <w:ilvl w:val="0"/>
          <w:numId w:val="32"/>
        </w:numPr>
        <w:tabs>
          <w:tab w:val="clear" w:pos="1494"/>
          <w:tab w:val="num" w:pos="1701"/>
        </w:tabs>
        <w:ind w:left="1701" w:hanging="708"/>
        <w:jc w:val="both"/>
        <w:rPr>
          <w:del w:id="866" w:author="Καρμίρης Αγγελος" w:date="2020-01-03T10:45:00Z"/>
          <w:sz w:val="24"/>
          <w:szCs w:val="24"/>
        </w:rPr>
      </w:pPr>
      <w:del w:id="867" w:author="Καρμίρης Αγγελος" w:date="2020-01-03T10:45:00Z">
        <w:r w:rsidRPr="00CF2DCF" w:rsidDel="0069794E">
          <w:rPr>
            <w:sz w:val="24"/>
            <w:szCs w:val="24"/>
          </w:rPr>
          <w:delText xml:space="preserve">All the fans and pumps motors </w:delText>
        </w:r>
        <w:r w:rsidR="004516CD" w:rsidRPr="00CF2DCF" w:rsidDel="0069794E">
          <w:rPr>
            <w:sz w:val="24"/>
            <w:szCs w:val="24"/>
          </w:rPr>
          <w:delText xml:space="preserve">will </w:delText>
        </w:r>
        <w:r w:rsidRPr="00CF2DCF" w:rsidDel="0069794E">
          <w:rPr>
            <w:sz w:val="24"/>
            <w:szCs w:val="24"/>
          </w:rPr>
          <w:delText xml:space="preserve">be </w:delText>
        </w:r>
        <w:r w:rsidR="002B682D" w:rsidRPr="00CF2DCF" w:rsidDel="0069794E">
          <w:rPr>
            <w:sz w:val="24"/>
            <w:szCs w:val="24"/>
          </w:rPr>
          <w:delText>of the squirrel</w:delText>
        </w:r>
        <w:r w:rsidR="004516CD" w:rsidRPr="00CF2DCF" w:rsidDel="0069794E">
          <w:rPr>
            <w:sz w:val="24"/>
            <w:szCs w:val="24"/>
          </w:rPr>
          <w:delText xml:space="preserve"> cage </w:delText>
        </w:r>
        <w:r w:rsidRPr="00CF2DCF" w:rsidDel="0069794E">
          <w:rPr>
            <w:sz w:val="24"/>
            <w:szCs w:val="24"/>
          </w:rPr>
          <w:delText xml:space="preserve">type, three phase </w:delText>
        </w:r>
        <w:r w:rsidR="00DE750D" w:rsidRPr="00CF2DCF" w:rsidDel="0069794E">
          <w:rPr>
            <w:sz w:val="24"/>
            <w:szCs w:val="24"/>
          </w:rPr>
          <w:delText>40</w:delText>
        </w:r>
        <w:r w:rsidRPr="00CF2DCF" w:rsidDel="0069794E">
          <w:rPr>
            <w:sz w:val="24"/>
            <w:szCs w:val="24"/>
          </w:rPr>
          <w:delText>0</w:delText>
        </w:r>
        <w:r w:rsidRPr="004F2441" w:rsidDel="0069794E">
          <w:rPr>
            <w:sz w:val="24"/>
            <w:szCs w:val="24"/>
          </w:rPr>
          <w:delText xml:space="preserve">V AC, </w:delText>
        </w:r>
        <w:r w:rsidR="00CE4249" w:rsidRPr="004F2441" w:rsidDel="0069794E">
          <w:rPr>
            <w:sz w:val="24"/>
            <w:szCs w:val="24"/>
          </w:rPr>
          <w:delText xml:space="preserve">of the </w:delText>
        </w:r>
        <w:r w:rsidR="004516CD" w:rsidRPr="004F2441" w:rsidDel="0069794E">
          <w:rPr>
            <w:sz w:val="24"/>
            <w:szCs w:val="24"/>
          </w:rPr>
          <w:delText>enclosed design.</w:delText>
        </w:r>
        <w:r w:rsidR="005B27BE" w:rsidDel="0069794E">
          <w:rPr>
            <w:sz w:val="24"/>
            <w:szCs w:val="24"/>
          </w:rPr>
          <w:delText xml:space="preserve"> A voltage and phase sequence monitoring relay will be included in the </w:delText>
        </w:r>
        <w:r w:rsidR="009A5918" w:rsidDel="0069794E">
          <w:rPr>
            <w:sz w:val="24"/>
            <w:szCs w:val="24"/>
          </w:rPr>
          <w:delText xml:space="preserve">control </w:delText>
        </w:r>
        <w:r w:rsidR="005B27BE" w:rsidDel="0069794E">
          <w:rPr>
            <w:sz w:val="24"/>
            <w:szCs w:val="24"/>
          </w:rPr>
          <w:delText>cabinet, which will prevent motor operation in case of not suitable voltage supply. The relay will provide fault signaling by a voltage free contact, suitable for 220V</w:delText>
        </w:r>
        <w:r w:rsidR="003D50C5" w:rsidDel="0069794E">
          <w:rPr>
            <w:sz w:val="24"/>
            <w:szCs w:val="24"/>
          </w:rPr>
          <w:delText xml:space="preserve"> DC</w:delText>
        </w:r>
        <w:r w:rsidR="005B27BE" w:rsidDel="0069794E">
          <w:rPr>
            <w:sz w:val="24"/>
            <w:szCs w:val="24"/>
          </w:rPr>
          <w:delText>, 0.5A.</w:delText>
        </w:r>
      </w:del>
    </w:p>
    <w:p w:rsidR="00DA34A5" w:rsidRPr="005B27BE" w:rsidDel="0069794E" w:rsidRDefault="00AA4184" w:rsidP="00CF2DCF">
      <w:pPr>
        <w:ind w:left="1701"/>
        <w:jc w:val="both"/>
        <w:rPr>
          <w:del w:id="868" w:author="Καρμίρης Αγγελος" w:date="2020-01-03T10:45:00Z"/>
          <w:sz w:val="24"/>
          <w:szCs w:val="24"/>
          <w:lang w:val="en-GB"/>
        </w:rPr>
      </w:pPr>
      <w:del w:id="869" w:author="Καρμίρης Αγγελος" w:date="2020-01-03T10:45:00Z">
        <w:r w:rsidRPr="00CF2DCF" w:rsidDel="0069794E">
          <w:rPr>
            <w:sz w:val="24"/>
            <w:szCs w:val="24"/>
            <w:lang w:val="en-GB"/>
          </w:rPr>
          <w:delText>The control voltage</w:delText>
        </w:r>
        <w:r w:rsidR="003D50C5" w:rsidDel="0069794E">
          <w:rPr>
            <w:sz w:val="24"/>
            <w:szCs w:val="24"/>
            <w:lang w:val="en-GB"/>
          </w:rPr>
          <w:delText xml:space="preserve"> of the cooling system</w:delText>
        </w:r>
        <w:r w:rsidRPr="00CF2DCF" w:rsidDel="0069794E">
          <w:rPr>
            <w:sz w:val="24"/>
            <w:szCs w:val="24"/>
            <w:lang w:val="en-GB"/>
          </w:rPr>
          <w:delText xml:space="preserve"> will be </w:delText>
        </w:r>
        <w:r w:rsidR="000C5944" w:rsidDel="0069794E">
          <w:rPr>
            <w:sz w:val="24"/>
            <w:szCs w:val="24"/>
            <w:lang w:val="en-GB"/>
          </w:rPr>
          <w:delText>23</w:delText>
        </w:r>
        <w:r w:rsidRPr="00CF2DCF" w:rsidDel="0069794E">
          <w:rPr>
            <w:sz w:val="24"/>
            <w:szCs w:val="24"/>
            <w:lang w:val="en-GB"/>
          </w:rPr>
          <w:delText xml:space="preserve">0V </w:delText>
        </w:r>
        <w:r w:rsidR="000C5944" w:rsidDel="0069794E">
          <w:rPr>
            <w:sz w:val="24"/>
            <w:szCs w:val="24"/>
            <w:lang w:val="en-GB"/>
          </w:rPr>
          <w:delText>A</w:delText>
        </w:r>
        <w:r w:rsidRPr="00CF2DCF" w:rsidDel="0069794E">
          <w:rPr>
            <w:sz w:val="24"/>
            <w:szCs w:val="24"/>
            <w:lang w:val="en-GB"/>
          </w:rPr>
          <w:delText>C. The signaling will be realized by voltage-free contacts.</w:delText>
        </w:r>
      </w:del>
    </w:p>
    <w:p w:rsidR="00CE4249" w:rsidRPr="004F2441" w:rsidDel="0069794E" w:rsidRDefault="00CE4249" w:rsidP="00794F5C">
      <w:pPr>
        <w:ind w:left="1713" w:hanging="12"/>
        <w:jc w:val="both"/>
        <w:rPr>
          <w:del w:id="870" w:author="Καρμίρης Αγγελος" w:date="2020-01-03T10:45:00Z"/>
          <w:sz w:val="24"/>
          <w:szCs w:val="24"/>
          <w:lang w:val="en-GB"/>
        </w:rPr>
      </w:pPr>
    </w:p>
    <w:p w:rsidR="00DA34A5" w:rsidRPr="00CF2DCF" w:rsidDel="0069794E" w:rsidRDefault="004516CD" w:rsidP="00CF2DCF">
      <w:pPr>
        <w:numPr>
          <w:ilvl w:val="0"/>
          <w:numId w:val="32"/>
        </w:numPr>
        <w:tabs>
          <w:tab w:val="clear" w:pos="1494"/>
          <w:tab w:val="num" w:pos="1701"/>
        </w:tabs>
        <w:ind w:left="1701" w:hanging="708"/>
        <w:jc w:val="both"/>
        <w:rPr>
          <w:del w:id="871" w:author="Καρμίρης Αγγελος" w:date="2020-01-03T10:45:00Z"/>
          <w:sz w:val="24"/>
          <w:szCs w:val="24"/>
        </w:rPr>
      </w:pPr>
      <w:del w:id="872" w:author="Καρμίρης Αγγελος" w:date="2020-01-03T10:45:00Z">
        <w:r w:rsidRPr="00CF2DCF" w:rsidDel="0069794E">
          <w:rPr>
            <w:sz w:val="24"/>
            <w:szCs w:val="24"/>
          </w:rPr>
          <w:delText xml:space="preserve">All </w:delText>
        </w:r>
        <w:r w:rsidR="00DA34A5" w:rsidRPr="00CF2DCF" w:rsidDel="0069794E">
          <w:rPr>
            <w:sz w:val="24"/>
            <w:szCs w:val="24"/>
          </w:rPr>
          <w:delText xml:space="preserve">necessary automatic </w:delText>
        </w:r>
        <w:r w:rsidRPr="00CF2DCF" w:rsidDel="0069794E">
          <w:rPr>
            <w:sz w:val="24"/>
            <w:szCs w:val="24"/>
          </w:rPr>
          <w:delText xml:space="preserve">operation </w:delText>
        </w:r>
        <w:r w:rsidR="00DA34A5" w:rsidRPr="00CF2DCF" w:rsidDel="0069794E">
          <w:rPr>
            <w:sz w:val="24"/>
            <w:szCs w:val="24"/>
          </w:rPr>
          <w:delText xml:space="preserve">equipment for the cooling system must be </w:delText>
        </w:r>
        <w:r w:rsidRPr="00CF2DCF" w:rsidDel="0069794E">
          <w:rPr>
            <w:sz w:val="24"/>
            <w:szCs w:val="24"/>
          </w:rPr>
          <w:delText xml:space="preserve">assembled </w:delText>
        </w:r>
        <w:r w:rsidR="00DA34A5" w:rsidRPr="00CF2DCF" w:rsidDel="0069794E">
          <w:rPr>
            <w:sz w:val="24"/>
            <w:szCs w:val="24"/>
          </w:rPr>
          <w:delText>in a metal</w:delText>
        </w:r>
        <w:r w:rsidR="00B0616F" w:rsidDel="0069794E">
          <w:rPr>
            <w:sz w:val="24"/>
            <w:szCs w:val="24"/>
          </w:rPr>
          <w:delText xml:space="preserve"> control</w:delText>
        </w:r>
        <w:r w:rsidR="00DA34A5" w:rsidRPr="00CF2DCF" w:rsidDel="0069794E">
          <w:rPr>
            <w:sz w:val="24"/>
            <w:szCs w:val="24"/>
          </w:rPr>
          <w:delText xml:space="preserve"> </w:delText>
        </w:r>
        <w:r w:rsidRPr="00CF2DCF" w:rsidDel="0069794E">
          <w:rPr>
            <w:sz w:val="24"/>
            <w:szCs w:val="24"/>
          </w:rPr>
          <w:delText>cabinet with IP55 protection class located on</w:delText>
        </w:r>
        <w:r w:rsidR="00D32247" w:rsidRPr="00CF2DCF" w:rsidDel="0069794E">
          <w:rPr>
            <w:sz w:val="24"/>
            <w:szCs w:val="24"/>
          </w:rPr>
          <w:delText xml:space="preserve"> </w:delText>
        </w:r>
        <w:r w:rsidR="00DA34A5" w:rsidRPr="00CF2DCF" w:rsidDel="0069794E">
          <w:rPr>
            <w:sz w:val="24"/>
            <w:szCs w:val="24"/>
          </w:rPr>
          <w:delText xml:space="preserve">the autotransformer. </w:delText>
        </w:r>
      </w:del>
    </w:p>
    <w:p w:rsidR="00B0616F" w:rsidRPr="004F2441" w:rsidDel="0069794E" w:rsidRDefault="00B0616F" w:rsidP="00B0616F">
      <w:pPr>
        <w:ind w:left="1713" w:hanging="12"/>
        <w:jc w:val="both"/>
        <w:rPr>
          <w:del w:id="873" w:author="Καρμίρης Αγγελος" w:date="2020-01-03T10:45:00Z"/>
          <w:sz w:val="24"/>
          <w:szCs w:val="24"/>
          <w:lang w:val="en-GB"/>
        </w:rPr>
      </w:pPr>
    </w:p>
    <w:p w:rsidR="00B0616F" w:rsidRPr="0090299E" w:rsidDel="0069794E" w:rsidRDefault="00B0616F" w:rsidP="00B0616F">
      <w:pPr>
        <w:numPr>
          <w:ilvl w:val="0"/>
          <w:numId w:val="32"/>
        </w:numPr>
        <w:tabs>
          <w:tab w:val="clear" w:pos="1494"/>
          <w:tab w:val="num" w:pos="1701"/>
        </w:tabs>
        <w:ind w:left="1701" w:hanging="708"/>
        <w:jc w:val="both"/>
        <w:rPr>
          <w:del w:id="874" w:author="Καρμίρης Αγγελος" w:date="2020-01-03T10:45:00Z"/>
          <w:sz w:val="24"/>
          <w:szCs w:val="24"/>
        </w:rPr>
      </w:pPr>
      <w:del w:id="875" w:author="Καρμίρης Αγγελος" w:date="2020-01-03T10:45:00Z">
        <w:r w:rsidDel="0069794E">
          <w:rPr>
            <w:sz w:val="24"/>
            <w:szCs w:val="24"/>
          </w:rPr>
          <w:delText>The same control cabinet will be used also as a junction box for the connection of all control wiring to the various devices</w:delText>
        </w:r>
        <w:r w:rsidR="00256B70" w:rsidRPr="00CF2DCF" w:rsidDel="0069794E">
          <w:rPr>
            <w:sz w:val="24"/>
            <w:szCs w:val="24"/>
          </w:rPr>
          <w:delText xml:space="preserve">, </w:delText>
        </w:r>
        <w:r w:rsidR="00256B70" w:rsidDel="0069794E">
          <w:rPr>
            <w:sz w:val="24"/>
            <w:szCs w:val="24"/>
          </w:rPr>
          <w:delText>which are</w:delText>
        </w:r>
        <w:r w:rsidDel="0069794E">
          <w:rPr>
            <w:sz w:val="24"/>
            <w:szCs w:val="24"/>
          </w:rPr>
          <w:delText xml:space="preserve"> positioned on the autotransformer (OLTC, Buchholz, thermometers, etc)</w:delText>
        </w:r>
        <w:r w:rsidR="00256B70" w:rsidDel="0069794E">
          <w:rPr>
            <w:sz w:val="24"/>
            <w:szCs w:val="24"/>
          </w:rPr>
          <w:delText xml:space="preserve">, </w:delText>
        </w:r>
        <w:r w:rsidDel="0069794E">
          <w:rPr>
            <w:sz w:val="24"/>
            <w:szCs w:val="24"/>
          </w:rPr>
          <w:delText xml:space="preserve">excluding </w:delText>
        </w:r>
        <w:r w:rsidR="00256B70" w:rsidDel="0069794E">
          <w:rPr>
            <w:sz w:val="24"/>
            <w:szCs w:val="24"/>
          </w:rPr>
          <w:delText xml:space="preserve">the </w:delText>
        </w:r>
        <w:r w:rsidDel="0069794E">
          <w:rPr>
            <w:sz w:val="24"/>
            <w:szCs w:val="24"/>
          </w:rPr>
          <w:delText>explosion and fire prevention system.</w:delText>
        </w:r>
      </w:del>
    </w:p>
    <w:p w:rsidR="008A13D8" w:rsidRPr="004F2441" w:rsidDel="0069794E" w:rsidRDefault="008A13D8" w:rsidP="008A13D8">
      <w:pPr>
        <w:jc w:val="both"/>
        <w:rPr>
          <w:del w:id="876" w:author="Καρμίρης Αγγελος" w:date="2020-01-03T10:45:00Z"/>
          <w:sz w:val="24"/>
          <w:szCs w:val="24"/>
          <w:lang w:val="en-GB"/>
        </w:rPr>
      </w:pPr>
      <w:del w:id="877" w:author="Καρμίρης Αγγελος" w:date="2020-01-03T10:45:00Z">
        <w:r w:rsidRPr="004F2441" w:rsidDel="0069794E">
          <w:rPr>
            <w:sz w:val="24"/>
            <w:szCs w:val="24"/>
            <w:lang w:val="en-GB"/>
          </w:rPr>
          <w:tab/>
        </w:r>
      </w:del>
    </w:p>
    <w:p w:rsidR="008A13D8" w:rsidRPr="004F2441" w:rsidDel="0069794E" w:rsidRDefault="008A13D8" w:rsidP="000124D3">
      <w:pPr>
        <w:numPr>
          <w:ilvl w:val="1"/>
          <w:numId w:val="2"/>
        </w:numPr>
        <w:tabs>
          <w:tab w:val="clear" w:pos="2145"/>
          <w:tab w:val="num" w:pos="1276"/>
        </w:tabs>
        <w:ind w:hanging="1436"/>
        <w:jc w:val="both"/>
        <w:rPr>
          <w:del w:id="878" w:author="Καρμίρης Αγγελος" w:date="2020-01-03T10:45:00Z"/>
          <w:b/>
          <w:bCs/>
          <w:sz w:val="24"/>
          <w:szCs w:val="24"/>
          <w:u w:val="single"/>
          <w:lang w:val="en-GB"/>
        </w:rPr>
      </w:pPr>
      <w:del w:id="879" w:author="Καρμίρης Αγγελος" w:date="2020-01-03T10:45:00Z">
        <w:r w:rsidRPr="004F2441" w:rsidDel="0069794E">
          <w:rPr>
            <w:b/>
            <w:bCs/>
            <w:sz w:val="24"/>
            <w:szCs w:val="24"/>
            <w:u w:val="single"/>
            <w:lang w:val="en-GB"/>
          </w:rPr>
          <w:delText>Autotransformer tank</w:delText>
        </w:r>
      </w:del>
    </w:p>
    <w:p w:rsidR="007274A5" w:rsidDel="0069794E" w:rsidRDefault="007274A5" w:rsidP="0029388F">
      <w:pPr>
        <w:tabs>
          <w:tab w:val="left" w:pos="1276"/>
        </w:tabs>
        <w:ind w:left="993"/>
        <w:jc w:val="both"/>
        <w:rPr>
          <w:del w:id="880" w:author="Καρμίρης Αγγελος" w:date="2020-01-03T10:45:00Z"/>
          <w:sz w:val="24"/>
          <w:szCs w:val="24"/>
          <w:lang w:val="en-GB"/>
        </w:rPr>
      </w:pPr>
    </w:p>
    <w:p w:rsidR="008A13D8" w:rsidRPr="004F2441" w:rsidDel="0069794E" w:rsidRDefault="008A13D8" w:rsidP="000124D3">
      <w:pPr>
        <w:numPr>
          <w:ilvl w:val="4"/>
          <w:numId w:val="2"/>
        </w:numPr>
        <w:tabs>
          <w:tab w:val="left" w:pos="1276"/>
        </w:tabs>
        <w:ind w:hanging="3312"/>
        <w:jc w:val="both"/>
        <w:rPr>
          <w:del w:id="881" w:author="Καρμίρης Αγγελος" w:date="2020-01-03T10:45:00Z"/>
          <w:sz w:val="24"/>
          <w:szCs w:val="24"/>
          <w:lang w:val="en-GB"/>
        </w:rPr>
      </w:pPr>
      <w:del w:id="882" w:author="Καρμίρης Αγγελος" w:date="2020-01-03T10:45:00Z">
        <w:r w:rsidRPr="004F2441" w:rsidDel="0069794E">
          <w:rPr>
            <w:sz w:val="24"/>
            <w:szCs w:val="24"/>
            <w:lang w:val="en-GB"/>
          </w:rPr>
          <w:delText xml:space="preserve">The autotransformer tank </w:delText>
        </w:r>
        <w:r w:rsidR="005E2448" w:rsidRPr="004F2441" w:rsidDel="0069794E">
          <w:rPr>
            <w:sz w:val="24"/>
            <w:szCs w:val="24"/>
            <w:lang w:val="en-GB"/>
          </w:rPr>
          <w:delText>wi</w:delText>
        </w:r>
        <w:r w:rsidRPr="004F2441" w:rsidDel="0069794E">
          <w:rPr>
            <w:sz w:val="24"/>
            <w:szCs w:val="24"/>
            <w:lang w:val="en-GB"/>
          </w:rPr>
          <w:delText>ll be</w:delText>
        </w:r>
        <w:r w:rsidR="00C802A6" w:rsidRPr="004F2441" w:rsidDel="0069794E">
          <w:rPr>
            <w:sz w:val="24"/>
            <w:szCs w:val="24"/>
            <w:lang w:val="en-GB"/>
          </w:rPr>
          <w:delText xml:space="preserve"> of BELL</w:delText>
        </w:r>
        <w:r w:rsidRPr="004F2441" w:rsidDel="0069794E">
          <w:rPr>
            <w:sz w:val="24"/>
            <w:szCs w:val="24"/>
            <w:lang w:val="en-GB"/>
          </w:rPr>
          <w:delText xml:space="preserve"> type</w:delText>
        </w:r>
        <w:r w:rsidR="00CB4C5C" w:rsidDel="0069794E">
          <w:rPr>
            <w:sz w:val="24"/>
            <w:szCs w:val="24"/>
            <w:lang w:val="en-GB"/>
          </w:rPr>
          <w:delText xml:space="preserve"> or </w:delText>
        </w:r>
        <w:r w:rsidR="00166A1F" w:rsidDel="0069794E">
          <w:rPr>
            <w:sz w:val="24"/>
            <w:szCs w:val="24"/>
            <w:lang w:val="en-GB"/>
          </w:rPr>
          <w:delText>COVER BOLTED</w:delText>
        </w:r>
        <w:r w:rsidR="00CB4C5C" w:rsidDel="0069794E">
          <w:rPr>
            <w:sz w:val="24"/>
            <w:szCs w:val="24"/>
            <w:lang w:val="en-GB"/>
          </w:rPr>
          <w:delText xml:space="preserve"> type</w:delText>
        </w:r>
        <w:r w:rsidRPr="004F2441" w:rsidDel="0069794E">
          <w:rPr>
            <w:sz w:val="24"/>
            <w:szCs w:val="24"/>
            <w:lang w:val="en-GB"/>
          </w:rPr>
          <w:delText>.</w:delText>
        </w:r>
      </w:del>
    </w:p>
    <w:p w:rsidR="008A13D8" w:rsidRPr="004F2441" w:rsidDel="0069794E" w:rsidRDefault="00D32247" w:rsidP="000124D3">
      <w:pPr>
        <w:numPr>
          <w:ilvl w:val="4"/>
          <w:numId w:val="2"/>
        </w:numPr>
        <w:tabs>
          <w:tab w:val="left" w:pos="1276"/>
        </w:tabs>
        <w:ind w:hanging="3312"/>
        <w:jc w:val="both"/>
        <w:rPr>
          <w:del w:id="883" w:author="Καρμίρης Αγγελος" w:date="2020-01-03T10:45:00Z"/>
          <w:sz w:val="24"/>
          <w:szCs w:val="24"/>
          <w:lang w:val="en-GB"/>
        </w:rPr>
      </w:pPr>
      <w:del w:id="884" w:author="Καρμίρης Αγγελος" w:date="2020-01-03T10:45:00Z">
        <w:r w:rsidRPr="004F2441" w:rsidDel="0069794E">
          <w:rPr>
            <w:sz w:val="24"/>
            <w:szCs w:val="24"/>
            <w:lang w:val="en-GB"/>
          </w:rPr>
          <w:delText>The bell type tank wi</w:delText>
        </w:r>
        <w:r w:rsidR="008A13D8" w:rsidRPr="004F2441" w:rsidDel="0069794E">
          <w:rPr>
            <w:sz w:val="24"/>
            <w:szCs w:val="24"/>
            <w:lang w:val="en-GB"/>
          </w:rPr>
          <w:delText xml:space="preserve">ll be connected with the autotransformer base </w:delText>
        </w:r>
        <w:r w:rsidR="005E2448" w:rsidRPr="004F2441" w:rsidDel="0069794E">
          <w:rPr>
            <w:sz w:val="24"/>
            <w:szCs w:val="24"/>
            <w:lang w:val="en-GB"/>
          </w:rPr>
          <w:delText>by bolted</w:delText>
        </w:r>
        <w:r w:rsidR="008A13D8" w:rsidRPr="004F2441" w:rsidDel="0069794E">
          <w:rPr>
            <w:sz w:val="24"/>
            <w:szCs w:val="24"/>
            <w:lang w:val="en-GB"/>
          </w:rPr>
          <w:delText xml:space="preserve"> </w:delText>
        </w:r>
      </w:del>
    </w:p>
    <w:p w:rsidR="008A13D8" w:rsidRPr="004F2441" w:rsidDel="0069794E" w:rsidRDefault="008A13D8" w:rsidP="008A13D8">
      <w:pPr>
        <w:tabs>
          <w:tab w:val="left" w:pos="1276"/>
        </w:tabs>
        <w:ind w:left="993"/>
        <w:jc w:val="both"/>
        <w:rPr>
          <w:del w:id="885" w:author="Καρμίρης Αγγελος" w:date="2020-01-03T10:45:00Z"/>
          <w:sz w:val="24"/>
          <w:szCs w:val="24"/>
          <w:lang w:val="en-GB"/>
        </w:rPr>
      </w:pPr>
      <w:del w:id="886" w:author="Καρμίρης Αγγελος" w:date="2020-01-03T10:45:00Z">
        <w:r w:rsidRPr="004F2441" w:rsidDel="0069794E">
          <w:rPr>
            <w:sz w:val="24"/>
            <w:szCs w:val="24"/>
            <w:lang w:val="en-GB"/>
          </w:rPr>
          <w:tab/>
          <w:delText xml:space="preserve">flange. </w:delText>
        </w:r>
      </w:del>
    </w:p>
    <w:p w:rsidR="008A13D8" w:rsidRPr="004F2441" w:rsidDel="0069794E" w:rsidRDefault="008A13D8" w:rsidP="000124D3">
      <w:pPr>
        <w:numPr>
          <w:ilvl w:val="4"/>
          <w:numId w:val="2"/>
        </w:numPr>
        <w:tabs>
          <w:tab w:val="clear" w:pos="4305"/>
          <w:tab w:val="num" w:pos="1276"/>
        </w:tabs>
        <w:ind w:left="1276" w:hanging="283"/>
        <w:jc w:val="both"/>
        <w:rPr>
          <w:del w:id="887" w:author="Καρμίρης Αγγελος" w:date="2020-01-03T10:45:00Z"/>
          <w:sz w:val="24"/>
          <w:szCs w:val="24"/>
          <w:lang w:val="en-GB"/>
        </w:rPr>
      </w:pPr>
      <w:del w:id="888" w:author="Καρμίρης Αγγελος" w:date="2020-01-03T10:45:00Z">
        <w:r w:rsidRPr="004F2441" w:rsidDel="0069794E">
          <w:rPr>
            <w:sz w:val="24"/>
            <w:szCs w:val="24"/>
            <w:lang w:val="en-GB"/>
          </w:rPr>
          <w:delText xml:space="preserve">The autotransformer tank will be </w:delText>
        </w:r>
        <w:r w:rsidR="00C6510E" w:rsidRPr="004F2441" w:rsidDel="0069794E">
          <w:rPr>
            <w:sz w:val="24"/>
            <w:szCs w:val="24"/>
            <w:lang w:val="en-GB"/>
          </w:rPr>
          <w:delText xml:space="preserve">constructed </w:delText>
        </w:r>
        <w:r w:rsidRPr="004F2441" w:rsidDel="0069794E">
          <w:rPr>
            <w:sz w:val="24"/>
            <w:szCs w:val="24"/>
            <w:lang w:val="en-GB"/>
          </w:rPr>
          <w:delText xml:space="preserve">to </w:delText>
        </w:r>
        <w:r w:rsidR="00C6510E" w:rsidRPr="004F2441" w:rsidDel="0069794E">
          <w:rPr>
            <w:sz w:val="24"/>
            <w:szCs w:val="24"/>
            <w:lang w:val="en-GB"/>
          </w:rPr>
          <w:delText xml:space="preserve">withstand </w:delText>
        </w:r>
        <w:r w:rsidRPr="004F2441" w:rsidDel="0069794E">
          <w:rPr>
            <w:sz w:val="24"/>
            <w:szCs w:val="24"/>
            <w:lang w:val="en-GB"/>
          </w:rPr>
          <w:delText>vacuum.</w:delText>
        </w:r>
      </w:del>
    </w:p>
    <w:p w:rsidR="0033649A" w:rsidRPr="004F2441" w:rsidDel="0069794E" w:rsidRDefault="008A13D8" w:rsidP="000124D3">
      <w:pPr>
        <w:numPr>
          <w:ilvl w:val="4"/>
          <w:numId w:val="2"/>
        </w:numPr>
        <w:tabs>
          <w:tab w:val="left" w:pos="1276"/>
        </w:tabs>
        <w:ind w:hanging="3312"/>
        <w:jc w:val="both"/>
        <w:rPr>
          <w:del w:id="889" w:author="Καρμίρης Αγγελος" w:date="2020-01-03T10:45:00Z"/>
          <w:sz w:val="24"/>
          <w:szCs w:val="24"/>
          <w:lang w:val="en-GB"/>
        </w:rPr>
      </w:pPr>
      <w:del w:id="890" w:author="Καρμίρης Αγγελος" w:date="2020-01-03T10:45:00Z">
        <w:r w:rsidRPr="004F2441" w:rsidDel="0069794E">
          <w:rPr>
            <w:sz w:val="24"/>
            <w:szCs w:val="24"/>
            <w:lang w:val="en-GB"/>
          </w:rPr>
          <w:delText xml:space="preserve">For </w:delText>
        </w:r>
        <w:r w:rsidR="00C6510E" w:rsidRPr="004F2441" w:rsidDel="0069794E">
          <w:rPr>
            <w:sz w:val="24"/>
            <w:szCs w:val="24"/>
            <w:lang w:val="en-GB"/>
          </w:rPr>
          <w:delText xml:space="preserve">lifting </w:delText>
        </w:r>
        <w:r w:rsidR="0033649A" w:rsidRPr="004F2441" w:rsidDel="0069794E">
          <w:rPr>
            <w:sz w:val="24"/>
            <w:szCs w:val="24"/>
            <w:lang w:val="en-GB"/>
          </w:rPr>
          <w:delText>purposes</w:delText>
        </w:r>
        <w:r w:rsidRPr="004F2441" w:rsidDel="0069794E">
          <w:rPr>
            <w:sz w:val="24"/>
            <w:szCs w:val="24"/>
            <w:lang w:val="en-GB"/>
          </w:rPr>
          <w:delText xml:space="preserve">, the autotransformer </w:delText>
        </w:r>
        <w:r w:rsidR="0033649A" w:rsidRPr="004F2441" w:rsidDel="0069794E">
          <w:rPr>
            <w:sz w:val="24"/>
            <w:szCs w:val="24"/>
            <w:lang w:val="en-GB"/>
          </w:rPr>
          <w:delText xml:space="preserve">tank </w:delText>
        </w:r>
        <w:r w:rsidRPr="004F2441" w:rsidDel="0069794E">
          <w:rPr>
            <w:sz w:val="24"/>
            <w:szCs w:val="24"/>
            <w:lang w:val="en-GB"/>
          </w:rPr>
          <w:delText xml:space="preserve">must </w:delText>
        </w:r>
        <w:r w:rsidR="0033649A" w:rsidRPr="004F2441" w:rsidDel="0069794E">
          <w:rPr>
            <w:sz w:val="24"/>
            <w:szCs w:val="24"/>
            <w:lang w:val="en-GB"/>
          </w:rPr>
          <w:delText xml:space="preserve">be provided with </w:delText>
        </w:r>
        <w:r w:rsidRPr="004F2441" w:rsidDel="0069794E">
          <w:rPr>
            <w:sz w:val="24"/>
            <w:szCs w:val="24"/>
            <w:lang w:val="en-GB"/>
          </w:rPr>
          <w:delText xml:space="preserve">suitable </w:delText>
        </w:r>
      </w:del>
    </w:p>
    <w:p w:rsidR="008A13D8" w:rsidRPr="004F2441" w:rsidDel="0069794E" w:rsidRDefault="0033649A" w:rsidP="0033649A">
      <w:pPr>
        <w:tabs>
          <w:tab w:val="left" w:pos="1276"/>
        </w:tabs>
        <w:ind w:left="993"/>
        <w:jc w:val="both"/>
        <w:rPr>
          <w:del w:id="891" w:author="Καρμίρης Αγγελος" w:date="2020-01-03T10:45:00Z"/>
          <w:sz w:val="24"/>
          <w:szCs w:val="24"/>
          <w:lang w:val="en-GB"/>
        </w:rPr>
      </w:pPr>
      <w:del w:id="892" w:author="Καρμίρης Αγγελος" w:date="2020-01-03T10:45:00Z">
        <w:r w:rsidRPr="004F2441" w:rsidDel="0069794E">
          <w:rPr>
            <w:sz w:val="24"/>
            <w:szCs w:val="24"/>
            <w:lang w:val="en-GB"/>
          </w:rPr>
          <w:tab/>
          <w:delText>lugs.</w:delText>
        </w:r>
        <w:r w:rsidR="003E4F41" w:rsidRPr="004F2441" w:rsidDel="0069794E">
          <w:rPr>
            <w:sz w:val="24"/>
            <w:szCs w:val="24"/>
            <w:lang w:val="en-GB"/>
          </w:rPr>
          <w:delText xml:space="preserve"> </w:delText>
        </w:r>
      </w:del>
    </w:p>
    <w:p w:rsidR="0033649A" w:rsidRPr="004F2441" w:rsidDel="0069794E" w:rsidRDefault="0033649A" w:rsidP="000124D3">
      <w:pPr>
        <w:numPr>
          <w:ilvl w:val="4"/>
          <w:numId w:val="2"/>
        </w:numPr>
        <w:tabs>
          <w:tab w:val="left" w:pos="1276"/>
        </w:tabs>
        <w:ind w:hanging="3312"/>
        <w:jc w:val="both"/>
        <w:rPr>
          <w:del w:id="893" w:author="Καρμίρης Αγγελος" w:date="2020-01-03T10:45:00Z"/>
          <w:sz w:val="24"/>
          <w:szCs w:val="24"/>
          <w:lang w:val="en-GB"/>
        </w:rPr>
      </w:pPr>
      <w:del w:id="894" w:author="Καρμίρης Αγγελος" w:date="2020-01-03T10:45:00Z">
        <w:r w:rsidRPr="004F2441" w:rsidDel="0069794E">
          <w:rPr>
            <w:sz w:val="24"/>
            <w:szCs w:val="24"/>
            <w:lang w:val="en-GB"/>
          </w:rPr>
          <w:delText>Manholes should be provided on the</w:delText>
        </w:r>
        <w:r w:rsidR="00D32247" w:rsidRPr="004F2441" w:rsidDel="0069794E">
          <w:rPr>
            <w:sz w:val="24"/>
            <w:szCs w:val="24"/>
            <w:lang w:val="en-GB"/>
          </w:rPr>
          <w:delText xml:space="preserve"> tank cover and walls dimensioned</w:delText>
        </w:r>
        <w:r w:rsidRPr="004F2441" w:rsidDel="0069794E">
          <w:rPr>
            <w:sz w:val="24"/>
            <w:szCs w:val="24"/>
            <w:lang w:val="en-GB"/>
          </w:rPr>
          <w:delText xml:space="preserve"> no less </w:delText>
        </w:r>
      </w:del>
    </w:p>
    <w:p w:rsidR="002525A8" w:rsidRPr="004F2441" w:rsidDel="0069794E" w:rsidRDefault="0033649A" w:rsidP="0033649A">
      <w:pPr>
        <w:tabs>
          <w:tab w:val="left" w:pos="1276"/>
        </w:tabs>
        <w:ind w:left="1276"/>
        <w:jc w:val="both"/>
        <w:rPr>
          <w:del w:id="895" w:author="Καρμίρης Αγγελος" w:date="2020-01-03T10:45:00Z"/>
          <w:sz w:val="24"/>
          <w:szCs w:val="24"/>
          <w:lang w:val="en-GB"/>
        </w:rPr>
      </w:pPr>
      <w:del w:id="896" w:author="Καρμίρης Αγγελος" w:date="2020-01-03T10:45:00Z">
        <w:r w:rsidRPr="004F2441" w:rsidDel="0069794E">
          <w:rPr>
            <w:sz w:val="24"/>
            <w:szCs w:val="24"/>
            <w:lang w:val="en-GB"/>
          </w:rPr>
          <w:delText>than 50x50cm. A</w:delText>
        </w:r>
        <w:r w:rsidR="005558C7" w:rsidRPr="004F2441" w:rsidDel="0069794E">
          <w:rPr>
            <w:sz w:val="24"/>
            <w:szCs w:val="24"/>
            <w:lang w:val="en-GB"/>
          </w:rPr>
          <w:delText>t least</w:delText>
        </w:r>
        <w:r w:rsidR="00D32247" w:rsidRPr="004F2441" w:rsidDel="0069794E">
          <w:rPr>
            <w:sz w:val="24"/>
            <w:szCs w:val="24"/>
            <w:lang w:val="en-GB"/>
          </w:rPr>
          <w:delText>,</w:delText>
        </w:r>
        <w:r w:rsidR="005558C7" w:rsidRPr="004F2441" w:rsidDel="0069794E">
          <w:rPr>
            <w:sz w:val="24"/>
            <w:szCs w:val="24"/>
            <w:lang w:val="en-GB"/>
          </w:rPr>
          <w:delText xml:space="preserve"> </w:delText>
        </w:r>
        <w:r w:rsidRPr="004F2441" w:rsidDel="0069794E">
          <w:rPr>
            <w:sz w:val="24"/>
            <w:szCs w:val="24"/>
            <w:lang w:val="en-GB"/>
          </w:rPr>
          <w:delText xml:space="preserve">two </w:delText>
        </w:r>
        <w:r w:rsidR="005558C7" w:rsidRPr="004F2441" w:rsidDel="0069794E">
          <w:rPr>
            <w:sz w:val="24"/>
            <w:szCs w:val="24"/>
            <w:lang w:val="en-GB"/>
          </w:rPr>
          <w:delText>manhole</w:delText>
        </w:r>
        <w:r w:rsidRPr="004F2441" w:rsidDel="0069794E">
          <w:rPr>
            <w:sz w:val="24"/>
            <w:szCs w:val="24"/>
            <w:lang w:val="en-GB"/>
          </w:rPr>
          <w:delText>s</w:delText>
        </w:r>
        <w:r w:rsidR="005558C7" w:rsidRPr="004F2441" w:rsidDel="0069794E">
          <w:rPr>
            <w:sz w:val="24"/>
            <w:szCs w:val="24"/>
            <w:lang w:val="en-GB"/>
          </w:rPr>
          <w:delText xml:space="preserve"> sh</w:delText>
        </w:r>
        <w:r w:rsidRPr="004F2441" w:rsidDel="0069794E">
          <w:rPr>
            <w:sz w:val="24"/>
            <w:szCs w:val="24"/>
            <w:lang w:val="en-GB"/>
          </w:rPr>
          <w:delText>ould be required on the tank cover</w:delText>
        </w:r>
        <w:r w:rsidR="005558C7" w:rsidRPr="004F2441" w:rsidDel="0069794E">
          <w:rPr>
            <w:sz w:val="24"/>
            <w:szCs w:val="24"/>
            <w:lang w:val="en-GB"/>
          </w:rPr>
          <w:delText xml:space="preserve"> for the access inside the autotransformer tank.</w:delText>
        </w:r>
      </w:del>
    </w:p>
    <w:p w:rsidR="0033649A" w:rsidRPr="004F2441" w:rsidDel="0069794E" w:rsidRDefault="0033649A" w:rsidP="000124D3">
      <w:pPr>
        <w:numPr>
          <w:ilvl w:val="4"/>
          <w:numId w:val="2"/>
        </w:numPr>
        <w:tabs>
          <w:tab w:val="left" w:pos="1276"/>
        </w:tabs>
        <w:ind w:hanging="3312"/>
        <w:jc w:val="both"/>
        <w:rPr>
          <w:del w:id="897" w:author="Καρμίρης Αγγελος" w:date="2020-01-03T10:45:00Z"/>
          <w:sz w:val="24"/>
          <w:szCs w:val="24"/>
          <w:lang w:val="en-GB"/>
        </w:rPr>
      </w:pPr>
      <w:del w:id="898" w:author="Καρμίρης Αγγελος" w:date="2020-01-03T10:45:00Z">
        <w:r w:rsidRPr="004F2441" w:rsidDel="0069794E">
          <w:rPr>
            <w:sz w:val="24"/>
            <w:szCs w:val="24"/>
            <w:lang w:val="en-GB"/>
          </w:rPr>
          <w:delText xml:space="preserve">Grounding pads shall be provided near the bottom of the autotransformer tank. </w:delText>
        </w:r>
      </w:del>
    </w:p>
    <w:p w:rsidR="005558C7" w:rsidDel="0069794E" w:rsidRDefault="005558C7" w:rsidP="0033649A">
      <w:pPr>
        <w:tabs>
          <w:tab w:val="left" w:pos="1276"/>
        </w:tabs>
        <w:ind w:left="1276"/>
        <w:jc w:val="both"/>
        <w:rPr>
          <w:del w:id="899" w:author="Καρμίρης Αγγελος" w:date="2020-01-03T10:45:00Z"/>
          <w:sz w:val="24"/>
          <w:szCs w:val="24"/>
          <w:lang w:val="en-GB"/>
        </w:rPr>
      </w:pPr>
      <w:del w:id="900" w:author="Καρμίρης Αγγελος" w:date="2020-01-03T10:45:00Z">
        <w:r w:rsidRPr="004F2441" w:rsidDel="0069794E">
          <w:rPr>
            <w:sz w:val="24"/>
            <w:szCs w:val="24"/>
            <w:lang w:val="en-GB"/>
          </w:rPr>
          <w:delText xml:space="preserve">The tank </w:delText>
        </w:r>
        <w:r w:rsidR="0033649A" w:rsidRPr="004F2441" w:rsidDel="0069794E">
          <w:rPr>
            <w:sz w:val="24"/>
            <w:szCs w:val="24"/>
            <w:lang w:val="en-GB"/>
          </w:rPr>
          <w:delText>wi</w:delText>
        </w:r>
        <w:r w:rsidRPr="004F2441" w:rsidDel="0069794E">
          <w:rPr>
            <w:sz w:val="24"/>
            <w:szCs w:val="24"/>
            <w:lang w:val="en-GB"/>
          </w:rPr>
          <w:delText xml:space="preserve">ll </w:delText>
        </w:r>
        <w:r w:rsidR="0033649A" w:rsidRPr="004F2441" w:rsidDel="0069794E">
          <w:rPr>
            <w:sz w:val="24"/>
            <w:szCs w:val="24"/>
            <w:lang w:val="en-GB"/>
          </w:rPr>
          <w:delText xml:space="preserve">be </w:delText>
        </w:r>
        <w:r w:rsidRPr="004F2441" w:rsidDel="0069794E">
          <w:rPr>
            <w:sz w:val="24"/>
            <w:szCs w:val="24"/>
            <w:lang w:val="en-GB"/>
          </w:rPr>
          <w:delText>ground</w:delText>
        </w:r>
        <w:r w:rsidR="0033649A" w:rsidRPr="004F2441" w:rsidDel="0069794E">
          <w:rPr>
            <w:sz w:val="24"/>
            <w:szCs w:val="24"/>
            <w:lang w:val="en-GB"/>
          </w:rPr>
          <w:delText>ed</w:delText>
        </w:r>
        <w:r w:rsidRPr="004F2441" w:rsidDel="0069794E">
          <w:rPr>
            <w:sz w:val="24"/>
            <w:szCs w:val="24"/>
            <w:lang w:val="en-GB"/>
          </w:rPr>
          <w:delText xml:space="preserve"> </w:delText>
        </w:r>
        <w:r w:rsidR="0033649A" w:rsidRPr="004F2441" w:rsidDel="0069794E">
          <w:rPr>
            <w:sz w:val="24"/>
            <w:szCs w:val="24"/>
            <w:lang w:val="en-GB"/>
          </w:rPr>
          <w:delText>in two points at least diagonally.</w:delText>
        </w:r>
        <w:r w:rsidRPr="004F2441" w:rsidDel="0069794E">
          <w:rPr>
            <w:sz w:val="24"/>
            <w:szCs w:val="24"/>
            <w:lang w:val="en-GB"/>
          </w:rPr>
          <w:delText xml:space="preserve"> The autotransformer tank </w:delText>
        </w:r>
        <w:r w:rsidR="0033649A" w:rsidRPr="004F2441" w:rsidDel="0069794E">
          <w:rPr>
            <w:sz w:val="24"/>
            <w:szCs w:val="24"/>
            <w:lang w:val="en-GB"/>
          </w:rPr>
          <w:delText xml:space="preserve">should be designed so that the losses caused by circulating eddy – currents to be minimized and also the creation of onerous temperatures at the tank surface to be avoided. </w:delText>
        </w:r>
      </w:del>
    </w:p>
    <w:p w:rsidR="00DE750D" w:rsidDel="0069794E" w:rsidRDefault="00DE750D" w:rsidP="000124D3">
      <w:pPr>
        <w:numPr>
          <w:ilvl w:val="4"/>
          <w:numId w:val="2"/>
        </w:numPr>
        <w:tabs>
          <w:tab w:val="clear" w:pos="4305"/>
          <w:tab w:val="num" w:pos="1276"/>
        </w:tabs>
        <w:ind w:left="1276" w:hanging="283"/>
        <w:jc w:val="both"/>
        <w:rPr>
          <w:del w:id="901" w:author="Καρμίρης Αγγελος" w:date="2020-01-03T10:45:00Z"/>
          <w:sz w:val="24"/>
          <w:szCs w:val="24"/>
          <w:lang w:val="en-GB"/>
        </w:rPr>
      </w:pPr>
      <w:del w:id="902" w:author="Καρμίρης Αγγελος" w:date="2020-01-03T10:45:00Z">
        <w:r w:rsidRPr="00DE750D" w:rsidDel="0069794E">
          <w:rPr>
            <w:sz w:val="24"/>
            <w:szCs w:val="24"/>
            <w:lang w:val="en-GB"/>
          </w:rPr>
          <w:delText xml:space="preserve">The magnetic core of the </w:delText>
        </w:r>
        <w:r w:rsidDel="0069794E">
          <w:rPr>
            <w:sz w:val="24"/>
            <w:szCs w:val="24"/>
            <w:lang w:val="en-GB"/>
          </w:rPr>
          <w:delText>auto</w:delText>
        </w:r>
        <w:r w:rsidRPr="00DE750D" w:rsidDel="0069794E">
          <w:rPr>
            <w:sz w:val="24"/>
            <w:szCs w:val="24"/>
            <w:lang w:val="en-GB"/>
          </w:rPr>
          <w:delText>transformer will be earthed at only one point. The core earthing will be realised through an insulated conductor, connecting the core to an earthing box</w:delText>
        </w:r>
        <w:r w:rsidRPr="00DE750D" w:rsidDel="0069794E">
          <w:rPr>
            <w:sz w:val="24"/>
            <w:szCs w:val="24"/>
          </w:rPr>
          <w:delText>, placed externally</w:delText>
        </w:r>
        <w:r w:rsidRPr="00DE750D" w:rsidDel="0069794E">
          <w:rPr>
            <w:sz w:val="24"/>
            <w:szCs w:val="24"/>
            <w:lang w:val="en-GB"/>
          </w:rPr>
          <w:delText xml:space="preserve"> on the transformer tank. By this way the core earthing could be tested without opening the </w:delText>
        </w:r>
        <w:r w:rsidDel="0069794E">
          <w:rPr>
            <w:sz w:val="24"/>
            <w:szCs w:val="24"/>
            <w:lang w:val="en-GB"/>
          </w:rPr>
          <w:delText>auto</w:delText>
        </w:r>
        <w:r w:rsidRPr="00DE750D" w:rsidDel="0069794E">
          <w:rPr>
            <w:sz w:val="24"/>
            <w:szCs w:val="24"/>
          </w:rPr>
          <w:delText xml:space="preserve">transformer </w:delText>
        </w:r>
        <w:r w:rsidRPr="00DE750D" w:rsidDel="0069794E">
          <w:rPr>
            <w:sz w:val="24"/>
            <w:szCs w:val="24"/>
            <w:lang w:val="en-GB"/>
          </w:rPr>
          <w:delText>tank.</w:delText>
        </w:r>
      </w:del>
    </w:p>
    <w:p w:rsidR="00AD128F" w:rsidDel="0069794E" w:rsidRDefault="00AD128F" w:rsidP="000124D3">
      <w:pPr>
        <w:numPr>
          <w:ilvl w:val="4"/>
          <w:numId w:val="2"/>
        </w:numPr>
        <w:tabs>
          <w:tab w:val="clear" w:pos="4305"/>
          <w:tab w:val="num" w:pos="1276"/>
        </w:tabs>
        <w:ind w:left="1276" w:hanging="283"/>
        <w:jc w:val="both"/>
        <w:rPr>
          <w:del w:id="903" w:author="Καρμίρης Αγγελος" w:date="2020-01-03T10:45:00Z"/>
          <w:sz w:val="24"/>
          <w:szCs w:val="24"/>
          <w:lang w:val="en-GB"/>
        </w:rPr>
      </w:pPr>
      <w:del w:id="904" w:author="Καρμίρης Αγγελος" w:date="2020-01-03T10:45:00Z">
        <w:r w:rsidDel="0069794E">
          <w:rPr>
            <w:sz w:val="24"/>
            <w:szCs w:val="24"/>
            <w:lang w:val="en-GB"/>
          </w:rPr>
          <w:delText xml:space="preserve">The cover of the autotransformer tank </w:delText>
        </w:r>
        <w:r w:rsidR="007624E3" w:rsidDel="0069794E">
          <w:rPr>
            <w:sz w:val="24"/>
            <w:szCs w:val="24"/>
            <w:lang w:val="en-GB"/>
          </w:rPr>
          <w:delText xml:space="preserve">should be designed in such way as to avoid </w:delText>
        </w:r>
        <w:r w:rsidDel="0069794E">
          <w:rPr>
            <w:sz w:val="24"/>
            <w:szCs w:val="24"/>
            <w:lang w:val="en-GB"/>
          </w:rPr>
          <w:delText>the stagnation of water.</w:delText>
        </w:r>
      </w:del>
    </w:p>
    <w:p w:rsidR="00BF18FB" w:rsidRPr="004F2441" w:rsidDel="0069794E" w:rsidRDefault="00BF18FB" w:rsidP="0033649A">
      <w:pPr>
        <w:tabs>
          <w:tab w:val="left" w:pos="1276"/>
        </w:tabs>
        <w:ind w:left="1276"/>
        <w:jc w:val="both"/>
        <w:rPr>
          <w:del w:id="905" w:author="Καρμίρης Αγγελος" w:date="2020-01-03T10:45:00Z"/>
          <w:sz w:val="24"/>
          <w:szCs w:val="24"/>
          <w:lang w:val="en-GB"/>
        </w:rPr>
      </w:pPr>
    </w:p>
    <w:p w:rsidR="00B246C6" w:rsidRPr="004F2441" w:rsidDel="0069794E" w:rsidRDefault="00163BCB" w:rsidP="000124D3">
      <w:pPr>
        <w:numPr>
          <w:ilvl w:val="1"/>
          <w:numId w:val="2"/>
        </w:numPr>
        <w:tabs>
          <w:tab w:val="clear" w:pos="2145"/>
          <w:tab w:val="num" w:pos="1276"/>
        </w:tabs>
        <w:ind w:hanging="1436"/>
        <w:jc w:val="both"/>
        <w:rPr>
          <w:del w:id="906" w:author="Καρμίρης Αγγελος" w:date="2020-01-03T10:45:00Z"/>
          <w:b/>
          <w:bCs/>
          <w:sz w:val="24"/>
          <w:szCs w:val="24"/>
          <w:u w:val="single"/>
          <w:lang w:val="en-GB"/>
        </w:rPr>
      </w:pPr>
      <w:del w:id="907" w:author="Καρμίρης Αγγελος" w:date="2020-01-03T10:45:00Z">
        <w:r w:rsidDel="0069794E">
          <w:rPr>
            <w:b/>
            <w:bCs/>
            <w:sz w:val="24"/>
            <w:szCs w:val="24"/>
            <w:u w:val="single"/>
            <w:lang w:val="en-GB"/>
          </w:rPr>
          <w:delText>Oil c</w:delText>
        </w:r>
        <w:r w:rsidR="0033649A" w:rsidRPr="004F2441" w:rsidDel="0069794E">
          <w:rPr>
            <w:b/>
            <w:bCs/>
            <w:sz w:val="24"/>
            <w:szCs w:val="24"/>
            <w:u w:val="single"/>
            <w:lang w:val="en-GB"/>
          </w:rPr>
          <w:delText>onservator tank</w:delText>
        </w:r>
      </w:del>
    </w:p>
    <w:p w:rsidR="00E4003E" w:rsidRPr="004F2441" w:rsidDel="0069794E" w:rsidRDefault="00E4003E" w:rsidP="005558C7">
      <w:pPr>
        <w:ind w:left="1276"/>
        <w:jc w:val="both"/>
        <w:rPr>
          <w:del w:id="908" w:author="Καρμίρης Αγγελος" w:date="2020-01-03T10:45:00Z"/>
          <w:sz w:val="24"/>
          <w:szCs w:val="24"/>
          <w:lang w:val="en-GB"/>
        </w:rPr>
      </w:pPr>
    </w:p>
    <w:p w:rsidR="00E4003E" w:rsidRPr="004F2441" w:rsidDel="0069794E" w:rsidRDefault="003D71CF" w:rsidP="00E4003E">
      <w:pPr>
        <w:ind w:left="1276"/>
        <w:jc w:val="both"/>
        <w:rPr>
          <w:del w:id="909" w:author="Καρμίρης Αγγελος" w:date="2020-01-03T10:45:00Z"/>
          <w:sz w:val="24"/>
          <w:szCs w:val="24"/>
          <w:lang w:val="en-GB"/>
        </w:rPr>
      </w:pPr>
      <w:del w:id="910" w:author="Καρμίρης Αγγελος" w:date="2020-01-03T10:45:00Z">
        <w:r w:rsidRPr="004F2441" w:rsidDel="0069794E">
          <w:rPr>
            <w:sz w:val="24"/>
            <w:szCs w:val="24"/>
            <w:lang w:val="en-GB"/>
          </w:rPr>
          <w:delText>The autotransformer must be equipped with a</w:delText>
        </w:r>
        <w:r w:rsidR="0033649A" w:rsidRPr="004F2441" w:rsidDel="0069794E">
          <w:rPr>
            <w:sz w:val="24"/>
            <w:szCs w:val="24"/>
            <w:lang w:val="en-GB"/>
          </w:rPr>
          <w:delText xml:space="preserve"> conser</w:delText>
        </w:r>
        <w:r w:rsidR="00A403B2" w:rsidRPr="004F2441" w:rsidDel="0069794E">
          <w:rPr>
            <w:sz w:val="24"/>
            <w:szCs w:val="24"/>
            <w:lang w:val="en-GB"/>
          </w:rPr>
          <w:delText>v</w:delText>
        </w:r>
        <w:r w:rsidR="0033649A" w:rsidRPr="004F2441" w:rsidDel="0069794E">
          <w:rPr>
            <w:sz w:val="24"/>
            <w:szCs w:val="24"/>
            <w:lang w:val="en-GB"/>
          </w:rPr>
          <w:delText>ator tank</w:delText>
        </w:r>
        <w:r w:rsidR="00A403B2" w:rsidRPr="004F2441" w:rsidDel="0069794E">
          <w:rPr>
            <w:sz w:val="24"/>
            <w:szCs w:val="24"/>
            <w:lang w:val="en-GB"/>
          </w:rPr>
          <w:delText xml:space="preserve"> to</w:delText>
        </w:r>
        <w:r w:rsidR="0033649A" w:rsidRPr="004F2441" w:rsidDel="0069794E">
          <w:rPr>
            <w:sz w:val="24"/>
            <w:szCs w:val="24"/>
            <w:lang w:val="en-GB"/>
          </w:rPr>
          <w:delText xml:space="preserve"> </w:delText>
        </w:r>
        <w:r w:rsidR="00EE32C4" w:rsidRPr="004F2441" w:rsidDel="0069794E">
          <w:rPr>
            <w:sz w:val="24"/>
            <w:szCs w:val="24"/>
            <w:lang w:val="en-GB"/>
          </w:rPr>
          <w:delText>accomm</w:delText>
        </w:r>
        <w:r w:rsidR="00A403B2" w:rsidRPr="004F2441" w:rsidDel="0069794E">
          <w:rPr>
            <w:sz w:val="24"/>
            <w:szCs w:val="24"/>
            <w:lang w:val="en-GB"/>
          </w:rPr>
          <w:delText>odate the change</w:delText>
        </w:r>
        <w:r w:rsidR="00AA0C56" w:rsidRPr="004F2441" w:rsidDel="0069794E">
          <w:rPr>
            <w:sz w:val="24"/>
            <w:szCs w:val="24"/>
            <w:lang w:val="en-GB"/>
          </w:rPr>
          <w:delText>s</w:delText>
        </w:r>
        <w:r w:rsidR="00A403B2" w:rsidRPr="004F2441" w:rsidDel="0069794E">
          <w:rPr>
            <w:sz w:val="24"/>
            <w:szCs w:val="24"/>
            <w:lang w:val="en-GB"/>
          </w:rPr>
          <w:delText xml:space="preserve"> in oil volume </w:delText>
        </w:r>
        <w:r w:rsidRPr="004F2441" w:rsidDel="0069794E">
          <w:rPr>
            <w:sz w:val="24"/>
            <w:szCs w:val="24"/>
            <w:lang w:val="en-GB"/>
          </w:rPr>
          <w:delText>caused by the change</w:delText>
        </w:r>
        <w:r w:rsidR="00A403B2" w:rsidRPr="004F2441" w:rsidDel="0069794E">
          <w:rPr>
            <w:sz w:val="24"/>
            <w:szCs w:val="24"/>
            <w:lang w:val="en-GB"/>
          </w:rPr>
          <w:delText>s</w:delText>
        </w:r>
        <w:r w:rsidRPr="004F2441" w:rsidDel="0069794E">
          <w:rPr>
            <w:sz w:val="24"/>
            <w:szCs w:val="24"/>
            <w:lang w:val="en-GB"/>
          </w:rPr>
          <w:delText xml:space="preserve"> of</w:delText>
        </w:r>
        <w:r w:rsidR="00EE32C4" w:rsidRPr="004F2441" w:rsidDel="0069794E">
          <w:rPr>
            <w:sz w:val="24"/>
            <w:szCs w:val="24"/>
            <w:lang w:val="en-GB"/>
          </w:rPr>
          <w:delText xml:space="preserve"> the</w:delText>
        </w:r>
        <w:r w:rsidRPr="004F2441" w:rsidDel="0069794E">
          <w:rPr>
            <w:sz w:val="24"/>
            <w:szCs w:val="24"/>
            <w:lang w:val="en-GB"/>
          </w:rPr>
          <w:delText xml:space="preserve"> ambient temperature or the autotransformer load.</w:delText>
        </w:r>
      </w:del>
    </w:p>
    <w:p w:rsidR="00E4003E" w:rsidDel="0069794E" w:rsidRDefault="00E4003E" w:rsidP="00E4003E">
      <w:pPr>
        <w:ind w:left="1276"/>
        <w:jc w:val="both"/>
        <w:rPr>
          <w:del w:id="911" w:author="Καρμίρης Αγγελος" w:date="2020-01-03T10:45:00Z"/>
          <w:sz w:val="24"/>
          <w:szCs w:val="24"/>
          <w:lang w:val="en-GB"/>
        </w:rPr>
      </w:pPr>
      <w:del w:id="912" w:author="Καρμίρης Αγγελος" w:date="2020-01-03T10:45:00Z">
        <w:r w:rsidRPr="004F2441" w:rsidDel="0069794E">
          <w:rPr>
            <w:sz w:val="24"/>
            <w:szCs w:val="24"/>
            <w:lang w:val="en-GB"/>
          </w:rPr>
          <w:delText>The conservator tank will be composed of one piece ready for installation.</w:delText>
        </w:r>
      </w:del>
    </w:p>
    <w:p w:rsidR="003D71CF" w:rsidRPr="004F2441" w:rsidDel="0069794E" w:rsidRDefault="00A403B2" w:rsidP="005558C7">
      <w:pPr>
        <w:ind w:left="1276"/>
        <w:jc w:val="both"/>
        <w:rPr>
          <w:del w:id="913" w:author="Καρμίρης Αγγελος" w:date="2020-01-03T10:45:00Z"/>
          <w:sz w:val="24"/>
          <w:szCs w:val="24"/>
          <w:lang w:val="en-GB"/>
        </w:rPr>
      </w:pPr>
      <w:del w:id="914" w:author="Καρμίρης Αγγελος" w:date="2020-01-03T10:45:00Z">
        <w:r w:rsidRPr="004F2441" w:rsidDel="0069794E">
          <w:rPr>
            <w:sz w:val="24"/>
            <w:szCs w:val="24"/>
            <w:lang w:val="en-GB"/>
          </w:rPr>
          <w:delText>The design</w:delText>
        </w:r>
        <w:r w:rsidR="003D71CF" w:rsidRPr="004F2441" w:rsidDel="0069794E">
          <w:rPr>
            <w:sz w:val="24"/>
            <w:szCs w:val="24"/>
            <w:lang w:val="en-GB"/>
          </w:rPr>
          <w:delText xml:space="preserve"> must be </w:delText>
        </w:r>
        <w:r w:rsidRPr="004F2441" w:rsidDel="0069794E">
          <w:rPr>
            <w:sz w:val="24"/>
            <w:szCs w:val="24"/>
            <w:lang w:val="en-GB"/>
          </w:rPr>
          <w:delText xml:space="preserve">of </w:delText>
        </w:r>
        <w:r w:rsidR="003D71CF" w:rsidRPr="004F2441" w:rsidDel="0069794E">
          <w:rPr>
            <w:sz w:val="24"/>
            <w:szCs w:val="24"/>
            <w:lang w:val="en-GB"/>
          </w:rPr>
          <w:delText xml:space="preserve">such </w:delText>
        </w:r>
        <w:r w:rsidRPr="004F2441" w:rsidDel="0069794E">
          <w:rPr>
            <w:sz w:val="24"/>
            <w:szCs w:val="24"/>
            <w:lang w:val="en-GB"/>
          </w:rPr>
          <w:delText xml:space="preserve">a type </w:delText>
        </w:r>
        <w:r w:rsidR="003D71CF" w:rsidRPr="004F2441" w:rsidDel="0069794E">
          <w:rPr>
            <w:sz w:val="24"/>
            <w:szCs w:val="24"/>
            <w:lang w:val="en-GB"/>
          </w:rPr>
          <w:delText xml:space="preserve">as the </w:delText>
        </w:r>
        <w:r w:rsidRPr="004F2441" w:rsidDel="0069794E">
          <w:rPr>
            <w:sz w:val="24"/>
            <w:szCs w:val="24"/>
            <w:lang w:val="en-GB"/>
          </w:rPr>
          <w:delText>direct contact between air and oil to be avoided</w:delText>
        </w:r>
        <w:r w:rsidR="003D71CF" w:rsidRPr="004F2441" w:rsidDel="0069794E">
          <w:rPr>
            <w:sz w:val="24"/>
            <w:szCs w:val="24"/>
            <w:lang w:val="en-GB"/>
          </w:rPr>
          <w:delText xml:space="preserve">. To avoid </w:delText>
        </w:r>
        <w:r w:rsidRPr="004F2441" w:rsidDel="0069794E">
          <w:rPr>
            <w:sz w:val="24"/>
            <w:szCs w:val="24"/>
            <w:lang w:val="en-GB"/>
          </w:rPr>
          <w:delText xml:space="preserve">moisture entering in the oil of the conservator tank </w:delText>
        </w:r>
        <w:r w:rsidR="000D6452" w:rsidRPr="004F2441" w:rsidDel="0069794E">
          <w:rPr>
            <w:sz w:val="24"/>
            <w:szCs w:val="24"/>
            <w:lang w:val="en-GB"/>
          </w:rPr>
          <w:delText xml:space="preserve">during the oil </w:delText>
        </w:r>
        <w:r w:rsidRPr="004F2441" w:rsidDel="0069794E">
          <w:rPr>
            <w:sz w:val="24"/>
            <w:szCs w:val="24"/>
            <w:lang w:val="en-GB"/>
          </w:rPr>
          <w:delText>volume</w:delText>
        </w:r>
        <w:r w:rsidR="000D6452" w:rsidRPr="004F2441" w:rsidDel="0069794E">
          <w:rPr>
            <w:sz w:val="24"/>
            <w:szCs w:val="24"/>
            <w:lang w:val="en-GB"/>
          </w:rPr>
          <w:delText xml:space="preserve"> fluctuations, </w:delText>
        </w:r>
        <w:r w:rsidRPr="004F2441" w:rsidDel="0069794E">
          <w:rPr>
            <w:sz w:val="24"/>
            <w:szCs w:val="24"/>
            <w:lang w:val="en-GB"/>
          </w:rPr>
          <w:delText>the tank</w:delText>
        </w:r>
        <w:r w:rsidR="000D6452" w:rsidRPr="004F2441" w:rsidDel="0069794E">
          <w:rPr>
            <w:sz w:val="24"/>
            <w:szCs w:val="24"/>
            <w:lang w:val="en-GB"/>
          </w:rPr>
          <w:delText xml:space="preserve"> </w:delText>
        </w:r>
        <w:r w:rsidR="003D71CF" w:rsidRPr="004F2441" w:rsidDel="0069794E">
          <w:rPr>
            <w:sz w:val="24"/>
            <w:szCs w:val="24"/>
            <w:lang w:val="en-GB"/>
          </w:rPr>
          <w:delText xml:space="preserve">will be </w:delText>
        </w:r>
        <w:r w:rsidRPr="004F2441" w:rsidDel="0069794E">
          <w:rPr>
            <w:sz w:val="24"/>
            <w:szCs w:val="24"/>
            <w:lang w:val="en-GB"/>
          </w:rPr>
          <w:delText xml:space="preserve">fitted </w:delText>
        </w:r>
        <w:r w:rsidR="003D71CF" w:rsidRPr="004F2441" w:rsidDel="0069794E">
          <w:rPr>
            <w:sz w:val="24"/>
            <w:szCs w:val="24"/>
            <w:lang w:val="en-GB"/>
          </w:rPr>
          <w:delText>with</w:delText>
        </w:r>
        <w:r w:rsidR="00E4003E" w:rsidRPr="004F2441" w:rsidDel="0069794E">
          <w:rPr>
            <w:sz w:val="24"/>
            <w:szCs w:val="24"/>
            <w:lang w:val="en-GB"/>
          </w:rPr>
          <w:delText xml:space="preserve"> a</w:delText>
        </w:r>
        <w:r w:rsidR="003D71CF" w:rsidRPr="004F2441" w:rsidDel="0069794E">
          <w:rPr>
            <w:sz w:val="24"/>
            <w:szCs w:val="24"/>
            <w:lang w:val="en-GB"/>
          </w:rPr>
          <w:delText xml:space="preserve"> </w:delText>
        </w:r>
        <w:r w:rsidRPr="004F2441" w:rsidDel="0069794E">
          <w:rPr>
            <w:sz w:val="24"/>
            <w:szCs w:val="24"/>
            <w:lang w:val="en-GB"/>
          </w:rPr>
          <w:delText>breather</w:delText>
        </w:r>
        <w:r w:rsidR="00DE750D" w:rsidDel="0069794E">
          <w:rPr>
            <w:sz w:val="24"/>
            <w:szCs w:val="24"/>
            <w:lang w:val="en-GB"/>
          </w:rPr>
          <w:delText xml:space="preserve"> per separate room,</w:delText>
        </w:r>
        <w:r w:rsidR="003D71CF" w:rsidRPr="004F2441" w:rsidDel="0069794E">
          <w:rPr>
            <w:sz w:val="24"/>
            <w:szCs w:val="24"/>
            <w:lang w:val="en-GB"/>
          </w:rPr>
          <w:delText xml:space="preserve"> which </w:delText>
        </w:r>
        <w:r w:rsidR="00E4003E" w:rsidRPr="004F2441" w:rsidDel="0069794E">
          <w:rPr>
            <w:sz w:val="24"/>
            <w:szCs w:val="24"/>
            <w:lang w:val="en-GB"/>
          </w:rPr>
          <w:delText xml:space="preserve">shall </w:delText>
        </w:r>
        <w:r w:rsidR="003D71CF" w:rsidRPr="004F2441" w:rsidDel="0069794E">
          <w:rPr>
            <w:sz w:val="24"/>
            <w:szCs w:val="24"/>
            <w:lang w:val="en-GB"/>
          </w:rPr>
          <w:delText xml:space="preserve">contain </w:delText>
        </w:r>
        <w:r w:rsidR="00EE32C4" w:rsidRPr="004F2441" w:rsidDel="0069794E">
          <w:rPr>
            <w:sz w:val="24"/>
            <w:szCs w:val="24"/>
            <w:lang w:val="en-GB"/>
          </w:rPr>
          <w:delText xml:space="preserve">an absorbent material </w:delText>
        </w:r>
        <w:r w:rsidRPr="004F2441" w:rsidDel="0069794E">
          <w:rPr>
            <w:sz w:val="24"/>
            <w:szCs w:val="24"/>
            <w:lang w:val="en-GB"/>
          </w:rPr>
          <w:delText>(silicagel</w:delText>
        </w:r>
        <w:r w:rsidR="00EE32C4" w:rsidRPr="004F2441" w:rsidDel="0069794E">
          <w:rPr>
            <w:sz w:val="24"/>
            <w:szCs w:val="24"/>
            <w:lang w:val="en-GB"/>
          </w:rPr>
          <w:delText>)</w:delText>
        </w:r>
        <w:r w:rsidRPr="004F2441" w:rsidDel="0069794E">
          <w:rPr>
            <w:sz w:val="24"/>
            <w:szCs w:val="24"/>
            <w:lang w:val="en-GB"/>
          </w:rPr>
          <w:delText xml:space="preserve"> </w:delText>
        </w:r>
        <w:r w:rsidR="003D71CF" w:rsidRPr="004F2441" w:rsidDel="0069794E">
          <w:rPr>
            <w:sz w:val="24"/>
            <w:szCs w:val="24"/>
            <w:lang w:val="en-GB"/>
          </w:rPr>
          <w:delText>and a drainage</w:delText>
        </w:r>
        <w:r w:rsidR="00EE32C4" w:rsidRPr="004F2441" w:rsidDel="0069794E">
          <w:rPr>
            <w:sz w:val="24"/>
            <w:szCs w:val="24"/>
            <w:lang w:val="en-GB"/>
          </w:rPr>
          <w:delText xml:space="preserve"> tank</w:delText>
        </w:r>
        <w:r w:rsidR="003D71CF" w:rsidRPr="004F2441" w:rsidDel="0069794E">
          <w:rPr>
            <w:sz w:val="24"/>
            <w:szCs w:val="24"/>
            <w:lang w:val="en-GB"/>
          </w:rPr>
          <w:delText xml:space="preserve">. </w:delText>
        </w:r>
        <w:r w:rsidR="00DE750D" w:rsidRPr="00DE750D" w:rsidDel="0069794E">
          <w:rPr>
            <w:sz w:val="24"/>
            <w:szCs w:val="24"/>
          </w:rPr>
          <w:delText>The breathers shall be designed and tested following EN 50216-1 and EN 50216-5 standards. The test certificates shall be presented to IPTO inspector.</w:delText>
        </w:r>
        <w:r w:rsidR="00DE750D" w:rsidDel="0069794E">
          <w:rPr>
            <w:sz w:val="24"/>
            <w:szCs w:val="24"/>
          </w:rPr>
          <w:delText xml:space="preserve"> </w:delText>
        </w:r>
        <w:r w:rsidR="003D71CF" w:rsidRPr="004F2441" w:rsidDel="0069794E">
          <w:rPr>
            <w:sz w:val="24"/>
            <w:szCs w:val="24"/>
            <w:lang w:val="en-GB"/>
          </w:rPr>
          <w:delText>Also for that reason</w:delText>
        </w:r>
        <w:r w:rsidR="00EE32C4" w:rsidRPr="004F2441" w:rsidDel="0069794E">
          <w:rPr>
            <w:sz w:val="24"/>
            <w:szCs w:val="24"/>
            <w:lang w:val="en-GB"/>
          </w:rPr>
          <w:delText>,</w:delText>
        </w:r>
        <w:r w:rsidR="00E4003E" w:rsidRPr="004F2441" w:rsidDel="0069794E">
          <w:rPr>
            <w:sz w:val="24"/>
            <w:szCs w:val="24"/>
            <w:lang w:val="en-GB"/>
          </w:rPr>
          <w:delText xml:space="preserve"> a dry </w:delText>
        </w:r>
        <w:r w:rsidR="006138F8" w:rsidRPr="004F2441" w:rsidDel="0069794E">
          <w:rPr>
            <w:sz w:val="24"/>
            <w:szCs w:val="24"/>
            <w:lang w:val="en-GB"/>
          </w:rPr>
          <w:delText xml:space="preserve">air </w:delText>
        </w:r>
        <w:r w:rsidRPr="004F2441" w:rsidDel="0069794E">
          <w:rPr>
            <w:sz w:val="24"/>
            <w:szCs w:val="24"/>
            <w:lang w:val="en-GB"/>
          </w:rPr>
          <w:delText>c</w:delText>
        </w:r>
        <w:r w:rsidR="00E4003E" w:rsidRPr="004F2441" w:rsidDel="0069794E">
          <w:rPr>
            <w:sz w:val="24"/>
            <w:szCs w:val="24"/>
            <w:lang w:val="en-GB"/>
          </w:rPr>
          <w:delText>ushion</w:delText>
        </w:r>
        <w:r w:rsidRPr="004F2441" w:rsidDel="0069794E">
          <w:rPr>
            <w:sz w:val="24"/>
            <w:szCs w:val="24"/>
            <w:lang w:val="en-GB"/>
          </w:rPr>
          <w:delText xml:space="preserve"> will float on the oil surface and </w:delText>
        </w:r>
        <w:r w:rsidR="00E4003E" w:rsidRPr="004F2441" w:rsidDel="0069794E">
          <w:rPr>
            <w:sz w:val="24"/>
            <w:szCs w:val="24"/>
            <w:lang w:val="en-GB"/>
          </w:rPr>
          <w:delText xml:space="preserve">will increase or decrease </w:delText>
        </w:r>
        <w:r w:rsidR="006138F8" w:rsidRPr="004F2441" w:rsidDel="0069794E">
          <w:rPr>
            <w:sz w:val="24"/>
            <w:szCs w:val="24"/>
            <w:lang w:val="en-GB"/>
          </w:rPr>
          <w:delText>as the oil volume changes.</w:delText>
        </w:r>
        <w:r w:rsidR="003D71CF" w:rsidRPr="004F2441" w:rsidDel="0069794E">
          <w:rPr>
            <w:sz w:val="24"/>
            <w:szCs w:val="24"/>
            <w:lang w:val="en-GB"/>
          </w:rPr>
          <w:delText xml:space="preserve"> The </w:delText>
        </w:r>
        <w:r w:rsidR="00E4003E" w:rsidRPr="004F2441" w:rsidDel="0069794E">
          <w:rPr>
            <w:sz w:val="24"/>
            <w:szCs w:val="24"/>
            <w:lang w:val="en-GB"/>
          </w:rPr>
          <w:delText>dry air cushion</w:delText>
        </w:r>
        <w:r w:rsidR="006138F8" w:rsidRPr="004F2441" w:rsidDel="0069794E">
          <w:rPr>
            <w:sz w:val="24"/>
            <w:szCs w:val="24"/>
            <w:lang w:val="en-GB"/>
          </w:rPr>
          <w:delText xml:space="preserve"> will be </w:delText>
        </w:r>
        <w:r w:rsidR="00E4003E" w:rsidRPr="004F2441" w:rsidDel="0069794E">
          <w:rPr>
            <w:sz w:val="24"/>
            <w:szCs w:val="24"/>
            <w:lang w:val="en-GB"/>
          </w:rPr>
          <w:delText>in contact</w:delText>
        </w:r>
        <w:r w:rsidR="000D6452" w:rsidRPr="004F2441" w:rsidDel="0069794E">
          <w:rPr>
            <w:sz w:val="24"/>
            <w:szCs w:val="24"/>
            <w:lang w:val="en-GB"/>
          </w:rPr>
          <w:delText xml:space="preserve"> with </w:delText>
        </w:r>
        <w:r w:rsidR="006138F8" w:rsidRPr="004F2441" w:rsidDel="0069794E">
          <w:rPr>
            <w:sz w:val="24"/>
            <w:szCs w:val="24"/>
            <w:lang w:val="en-GB"/>
          </w:rPr>
          <w:delText xml:space="preserve">the breather so that it is always at </w:delText>
        </w:r>
        <w:r w:rsidR="000D6452" w:rsidRPr="004F2441" w:rsidDel="0069794E">
          <w:rPr>
            <w:sz w:val="24"/>
            <w:szCs w:val="24"/>
            <w:lang w:val="en-GB"/>
          </w:rPr>
          <w:delText xml:space="preserve">atmospheric pressure and the incoming air </w:delText>
        </w:r>
        <w:r w:rsidR="006138F8" w:rsidRPr="004F2441" w:rsidDel="0069794E">
          <w:rPr>
            <w:sz w:val="24"/>
            <w:szCs w:val="24"/>
            <w:lang w:val="en-GB"/>
          </w:rPr>
          <w:delText xml:space="preserve">is </w:delText>
        </w:r>
        <w:r w:rsidR="000D6452" w:rsidRPr="004F2441" w:rsidDel="0069794E">
          <w:rPr>
            <w:sz w:val="24"/>
            <w:szCs w:val="24"/>
            <w:lang w:val="en-GB"/>
          </w:rPr>
          <w:delText>always dry.</w:delText>
        </w:r>
        <w:r w:rsidR="003D71CF" w:rsidRPr="004F2441" w:rsidDel="0069794E">
          <w:rPr>
            <w:sz w:val="24"/>
            <w:szCs w:val="24"/>
            <w:lang w:val="en-GB"/>
          </w:rPr>
          <w:delText xml:space="preserve"> </w:delText>
        </w:r>
      </w:del>
    </w:p>
    <w:p w:rsidR="007F7379" w:rsidRPr="004F2441" w:rsidDel="0069794E" w:rsidRDefault="00E15C03" w:rsidP="005558C7">
      <w:pPr>
        <w:ind w:left="1276"/>
        <w:jc w:val="both"/>
        <w:rPr>
          <w:del w:id="915" w:author="Καρμίρης Αγγελος" w:date="2020-01-03T10:45:00Z"/>
          <w:sz w:val="24"/>
          <w:szCs w:val="24"/>
          <w:lang w:val="en-GB"/>
        </w:rPr>
      </w:pPr>
      <w:del w:id="916" w:author="Καρμίρης Αγγελος" w:date="2020-01-03T10:45:00Z">
        <w:r w:rsidRPr="004F2441" w:rsidDel="0069794E">
          <w:rPr>
            <w:sz w:val="24"/>
            <w:szCs w:val="24"/>
            <w:lang w:val="en-GB"/>
          </w:rPr>
          <w:delText>The silica</w:delText>
        </w:r>
        <w:r w:rsidR="006138F8" w:rsidRPr="004F2441" w:rsidDel="0069794E">
          <w:rPr>
            <w:sz w:val="24"/>
            <w:szCs w:val="24"/>
            <w:lang w:val="en-GB"/>
          </w:rPr>
          <w:delText>gel</w:delText>
        </w:r>
        <w:r w:rsidR="0033784E" w:rsidRPr="004F2441" w:rsidDel="0069794E">
          <w:rPr>
            <w:sz w:val="24"/>
            <w:szCs w:val="24"/>
            <w:lang w:val="en-GB"/>
          </w:rPr>
          <w:delText xml:space="preserve"> crystal</w:delText>
        </w:r>
        <w:r w:rsidR="006138F8" w:rsidRPr="004F2441" w:rsidDel="0069794E">
          <w:rPr>
            <w:sz w:val="24"/>
            <w:szCs w:val="24"/>
            <w:lang w:val="en-GB"/>
          </w:rPr>
          <w:delText>s</w:delText>
        </w:r>
        <w:r w:rsidR="0033784E" w:rsidRPr="004F2441" w:rsidDel="0069794E">
          <w:rPr>
            <w:sz w:val="24"/>
            <w:szCs w:val="24"/>
            <w:lang w:val="en-GB"/>
          </w:rPr>
          <w:delText xml:space="preserve"> must be active </w:delText>
        </w:r>
        <w:r w:rsidR="006138F8" w:rsidRPr="004F2441" w:rsidDel="0069794E">
          <w:rPr>
            <w:sz w:val="24"/>
            <w:szCs w:val="24"/>
            <w:lang w:val="en-GB"/>
          </w:rPr>
          <w:delText xml:space="preserve">in order to be able to absorb moisture </w:delText>
        </w:r>
        <w:r w:rsidR="0033784E" w:rsidRPr="004F2441" w:rsidDel="0069794E">
          <w:rPr>
            <w:sz w:val="24"/>
            <w:szCs w:val="24"/>
            <w:lang w:val="en-GB"/>
          </w:rPr>
          <w:delText xml:space="preserve">and this </w:delText>
        </w:r>
        <w:r w:rsidR="005B5DE6" w:rsidDel="0069794E">
          <w:rPr>
            <w:sz w:val="24"/>
            <w:szCs w:val="24"/>
            <w:lang w:val="en-GB"/>
          </w:rPr>
          <w:delText>property will be checked by</w:delText>
        </w:r>
        <w:r w:rsidR="006138F8" w:rsidRPr="004F2441" w:rsidDel="0069794E">
          <w:rPr>
            <w:sz w:val="24"/>
            <w:szCs w:val="24"/>
            <w:lang w:val="en-GB"/>
          </w:rPr>
          <w:delText xml:space="preserve"> </w:delText>
        </w:r>
        <w:r w:rsidR="0033784E" w:rsidRPr="004F2441" w:rsidDel="0069794E">
          <w:rPr>
            <w:sz w:val="24"/>
            <w:szCs w:val="24"/>
            <w:lang w:val="en-GB"/>
          </w:rPr>
          <w:delText xml:space="preserve">periodical optical </w:delText>
        </w:r>
        <w:r w:rsidR="006138F8" w:rsidRPr="004F2441" w:rsidDel="0069794E">
          <w:rPr>
            <w:sz w:val="24"/>
            <w:szCs w:val="24"/>
            <w:lang w:val="en-GB"/>
          </w:rPr>
          <w:delText>inspection</w:delText>
        </w:r>
        <w:r w:rsidR="00EE32C4" w:rsidRPr="004F2441" w:rsidDel="0069794E">
          <w:rPr>
            <w:sz w:val="24"/>
            <w:szCs w:val="24"/>
            <w:lang w:val="en-GB"/>
          </w:rPr>
          <w:delText>s</w:delText>
        </w:r>
        <w:r w:rsidR="006138F8" w:rsidRPr="004F2441" w:rsidDel="0069794E">
          <w:rPr>
            <w:sz w:val="24"/>
            <w:szCs w:val="24"/>
            <w:lang w:val="en-GB"/>
          </w:rPr>
          <w:delText xml:space="preserve"> of the silicagel crystals colour</w:delText>
        </w:r>
        <w:r w:rsidR="0033784E" w:rsidRPr="004F2441" w:rsidDel="0069794E">
          <w:rPr>
            <w:sz w:val="24"/>
            <w:szCs w:val="24"/>
            <w:lang w:val="en-GB"/>
          </w:rPr>
          <w:delText>.</w:delText>
        </w:r>
        <w:r w:rsidR="007F7379" w:rsidRPr="004F2441" w:rsidDel="0069794E">
          <w:rPr>
            <w:sz w:val="24"/>
            <w:szCs w:val="24"/>
            <w:lang w:val="en-GB"/>
          </w:rPr>
          <w:delText xml:space="preserve"> </w:delText>
        </w:r>
        <w:r w:rsidR="00D00785" w:rsidRPr="004F2441" w:rsidDel="0069794E">
          <w:rPr>
            <w:sz w:val="24"/>
            <w:szCs w:val="24"/>
            <w:lang w:val="en-GB"/>
          </w:rPr>
          <w:delText>E</w:delText>
        </w:r>
        <w:r w:rsidR="007F7379" w:rsidRPr="004F2441" w:rsidDel="0069794E">
          <w:rPr>
            <w:sz w:val="24"/>
            <w:szCs w:val="24"/>
            <w:lang w:val="en-GB"/>
          </w:rPr>
          <w:delText>xcept f</w:delText>
        </w:r>
        <w:r w:rsidR="00D00785" w:rsidRPr="004F2441" w:rsidDel="0069794E">
          <w:rPr>
            <w:sz w:val="24"/>
            <w:szCs w:val="24"/>
            <w:lang w:val="en-GB"/>
          </w:rPr>
          <w:delText>or</w:delText>
        </w:r>
        <w:r w:rsidR="007F7379" w:rsidRPr="004F2441" w:rsidDel="0069794E">
          <w:rPr>
            <w:sz w:val="24"/>
            <w:szCs w:val="24"/>
            <w:lang w:val="en-GB"/>
          </w:rPr>
          <w:delText xml:space="preserve"> the </w:delText>
        </w:r>
        <w:r w:rsidR="00D00785" w:rsidRPr="004F2441" w:rsidDel="0069794E">
          <w:rPr>
            <w:sz w:val="24"/>
            <w:szCs w:val="24"/>
            <w:lang w:val="en-GB"/>
          </w:rPr>
          <w:delText>oil level indicator a drain valve will be mounted on the tank.</w:delText>
        </w:r>
      </w:del>
    </w:p>
    <w:p w:rsidR="008D1AA4" w:rsidDel="0069794E" w:rsidRDefault="00697EBB" w:rsidP="00CF2DCF">
      <w:pPr>
        <w:ind w:left="1276"/>
        <w:jc w:val="both"/>
        <w:rPr>
          <w:del w:id="917" w:author="Καρμίρης Αγγελος" w:date="2020-01-03T10:45:00Z"/>
          <w:sz w:val="24"/>
          <w:szCs w:val="24"/>
          <w:lang w:val="en-GB"/>
        </w:rPr>
      </w:pPr>
      <w:del w:id="918" w:author="Καρμίρης Αγγελος" w:date="2020-01-03T10:45:00Z">
        <w:r w:rsidDel="0069794E">
          <w:rPr>
            <w:sz w:val="24"/>
            <w:szCs w:val="24"/>
            <w:lang w:val="en-GB"/>
          </w:rPr>
          <w:delText>If the conservator tank is not mounted on the autotransformer tank</w:delText>
        </w:r>
        <w:r w:rsidR="00042912" w:rsidRPr="00CF2DCF" w:rsidDel="0069794E">
          <w:rPr>
            <w:sz w:val="24"/>
            <w:szCs w:val="24"/>
          </w:rPr>
          <w:delText xml:space="preserve">, </w:delText>
        </w:r>
        <w:r w:rsidR="00042912" w:rsidDel="0069794E">
          <w:rPr>
            <w:sz w:val="24"/>
            <w:szCs w:val="24"/>
          </w:rPr>
          <w:delText>but on a separate metallic support</w:delText>
        </w:r>
        <w:r w:rsidDel="0069794E">
          <w:rPr>
            <w:sz w:val="24"/>
            <w:szCs w:val="24"/>
            <w:lang w:val="en-GB"/>
          </w:rPr>
          <w:delText>, t</w:delText>
        </w:r>
        <w:r w:rsidRPr="00697EBB" w:rsidDel="0069794E">
          <w:rPr>
            <w:sz w:val="24"/>
            <w:szCs w:val="24"/>
            <w:lang w:val="en-GB"/>
          </w:rPr>
          <w:delText>he oil pipe</w:delText>
        </w:r>
        <w:r w:rsidRPr="00CF2DCF" w:rsidDel="0069794E">
          <w:rPr>
            <w:sz w:val="24"/>
            <w:szCs w:val="24"/>
            <w:lang w:val="en-GB"/>
          </w:rPr>
          <w:delText xml:space="preserve"> between </w:delText>
        </w:r>
        <w:r w:rsidDel="0069794E">
          <w:rPr>
            <w:sz w:val="24"/>
            <w:szCs w:val="24"/>
            <w:lang w:val="en-GB"/>
          </w:rPr>
          <w:delText>conservator tank</w:delText>
        </w:r>
        <w:r w:rsidRPr="00CF2DCF" w:rsidDel="0069794E">
          <w:rPr>
            <w:sz w:val="24"/>
            <w:szCs w:val="24"/>
            <w:lang w:val="en-GB"/>
          </w:rPr>
          <w:delText xml:space="preserve"> and autotransformer tank will include</w:delText>
        </w:r>
        <w:r w:rsidDel="0069794E">
          <w:rPr>
            <w:sz w:val="24"/>
            <w:szCs w:val="24"/>
            <w:lang w:val="en-GB"/>
          </w:rPr>
          <w:delText xml:space="preserve"> a</w:delText>
        </w:r>
        <w:r w:rsidRPr="00CF2DCF" w:rsidDel="0069794E">
          <w:rPr>
            <w:sz w:val="24"/>
            <w:szCs w:val="24"/>
            <w:lang w:val="en-GB"/>
          </w:rPr>
          <w:delText xml:space="preserve"> flexible </w:delText>
        </w:r>
        <w:r w:rsidRPr="00697EBB" w:rsidDel="0069794E">
          <w:rPr>
            <w:sz w:val="24"/>
            <w:szCs w:val="24"/>
            <w:lang w:val="en-GB"/>
          </w:rPr>
          <w:delText>metallic link</w:delText>
        </w:r>
        <w:r w:rsidRPr="00CF2DCF" w:rsidDel="0069794E">
          <w:rPr>
            <w:sz w:val="24"/>
            <w:szCs w:val="24"/>
            <w:lang w:val="en-GB"/>
          </w:rPr>
          <w:delText>, in order to withstand any seismic stress (acceleration 0.5g horizontally and 0.25g vertically).</w:delText>
        </w:r>
      </w:del>
    </w:p>
    <w:p w:rsidR="00697EBB" w:rsidRPr="004F2441" w:rsidDel="0069794E" w:rsidRDefault="00697EBB" w:rsidP="00CF2DCF">
      <w:pPr>
        <w:ind w:left="1276"/>
        <w:jc w:val="both"/>
        <w:rPr>
          <w:del w:id="919" w:author="Καρμίρης Αγγελος" w:date="2020-01-03T10:45:00Z"/>
          <w:sz w:val="24"/>
          <w:szCs w:val="24"/>
          <w:lang w:val="en-GB"/>
        </w:rPr>
      </w:pPr>
    </w:p>
    <w:p w:rsidR="007F7379" w:rsidRPr="004F2441" w:rsidDel="0069794E" w:rsidRDefault="000E522B" w:rsidP="000124D3">
      <w:pPr>
        <w:numPr>
          <w:ilvl w:val="1"/>
          <w:numId w:val="2"/>
        </w:numPr>
        <w:tabs>
          <w:tab w:val="clear" w:pos="2145"/>
          <w:tab w:val="num" w:pos="1276"/>
        </w:tabs>
        <w:ind w:hanging="1436"/>
        <w:jc w:val="both"/>
        <w:rPr>
          <w:del w:id="920" w:author="Καρμίρης Αγγελος" w:date="2020-01-03T10:45:00Z"/>
          <w:b/>
          <w:bCs/>
          <w:sz w:val="24"/>
          <w:szCs w:val="24"/>
          <w:u w:val="single"/>
          <w:lang w:val="en-GB"/>
        </w:rPr>
      </w:pPr>
      <w:del w:id="921" w:author="Καρμίρης Αγγελος" w:date="2020-01-03T10:45:00Z">
        <w:r w:rsidRPr="004F2441" w:rsidDel="0069794E">
          <w:rPr>
            <w:b/>
            <w:bCs/>
            <w:sz w:val="24"/>
            <w:szCs w:val="24"/>
            <w:u w:val="single"/>
            <w:lang w:val="en-GB"/>
          </w:rPr>
          <w:delText xml:space="preserve">Valves </w:delText>
        </w:r>
      </w:del>
    </w:p>
    <w:p w:rsidR="000E522B" w:rsidRPr="004F2441" w:rsidDel="0069794E" w:rsidRDefault="000E522B" w:rsidP="000E522B">
      <w:pPr>
        <w:tabs>
          <w:tab w:val="left" w:pos="709"/>
          <w:tab w:val="left" w:pos="1276"/>
        </w:tabs>
        <w:jc w:val="both"/>
        <w:rPr>
          <w:del w:id="922" w:author="Καρμίρης Αγγελος" w:date="2020-01-03T10:45:00Z"/>
          <w:sz w:val="24"/>
          <w:szCs w:val="24"/>
          <w:lang w:val="en-GB"/>
        </w:rPr>
      </w:pPr>
      <w:del w:id="923" w:author="Καρμίρης Αγγελος" w:date="2020-01-03T10:45:00Z">
        <w:r w:rsidRPr="004F2441" w:rsidDel="0069794E">
          <w:rPr>
            <w:sz w:val="24"/>
            <w:szCs w:val="24"/>
            <w:lang w:val="en-GB"/>
          </w:rPr>
          <w:tab/>
        </w:r>
        <w:r w:rsidRPr="004F2441" w:rsidDel="0069794E">
          <w:rPr>
            <w:sz w:val="24"/>
            <w:szCs w:val="24"/>
            <w:lang w:val="en-GB"/>
          </w:rPr>
          <w:tab/>
        </w:r>
      </w:del>
    </w:p>
    <w:p w:rsidR="006E786F" w:rsidRPr="004F2441" w:rsidDel="0069794E" w:rsidRDefault="00151F9C" w:rsidP="00BD2A9F">
      <w:pPr>
        <w:ind w:left="1276"/>
        <w:jc w:val="both"/>
        <w:rPr>
          <w:del w:id="924" w:author="Καρμίρης Αγγελος" w:date="2020-01-03T10:45:00Z"/>
          <w:sz w:val="24"/>
          <w:szCs w:val="24"/>
          <w:lang w:val="en-GB"/>
        </w:rPr>
      </w:pPr>
      <w:del w:id="925" w:author="Καρμίρης Αγγελος" w:date="2020-01-03T10:45:00Z">
        <w:r w:rsidRPr="004F2441" w:rsidDel="0069794E">
          <w:rPr>
            <w:sz w:val="24"/>
            <w:szCs w:val="24"/>
            <w:lang w:val="en-GB"/>
          </w:rPr>
          <w:delText>Each auto-transformer wi</w:delText>
        </w:r>
        <w:r w:rsidR="000E522B" w:rsidRPr="004F2441" w:rsidDel="0069794E">
          <w:rPr>
            <w:sz w:val="24"/>
            <w:szCs w:val="24"/>
            <w:lang w:val="en-GB"/>
          </w:rPr>
          <w:delText xml:space="preserve">ll be equipped with the necessary quantity of valves e.g. for draining the tank, sampling </w:delText>
        </w:r>
        <w:r w:rsidR="009D3366" w:rsidRPr="004F2441" w:rsidDel="0069794E">
          <w:rPr>
            <w:sz w:val="24"/>
            <w:szCs w:val="24"/>
            <w:lang w:val="en-GB"/>
          </w:rPr>
          <w:delText>oil</w:delText>
        </w:r>
        <w:r w:rsidR="00711C57" w:rsidRPr="004F2441" w:rsidDel="0069794E">
          <w:rPr>
            <w:sz w:val="24"/>
            <w:szCs w:val="24"/>
            <w:lang w:val="en-GB"/>
          </w:rPr>
          <w:delText>,</w:delText>
        </w:r>
        <w:r w:rsidRPr="004F2441" w:rsidDel="0069794E">
          <w:rPr>
            <w:sz w:val="24"/>
            <w:szCs w:val="24"/>
            <w:lang w:val="en-GB"/>
          </w:rPr>
          <w:delText xml:space="preserve"> isolating each cooler unit</w:delText>
        </w:r>
        <w:r w:rsidR="002D324B" w:rsidRPr="004F2441" w:rsidDel="0069794E">
          <w:rPr>
            <w:sz w:val="24"/>
            <w:szCs w:val="24"/>
            <w:lang w:val="en-GB"/>
          </w:rPr>
          <w:delText xml:space="preserve"> etc</w:delText>
        </w:r>
        <w:r w:rsidR="009D3366" w:rsidRPr="004F2441" w:rsidDel="0069794E">
          <w:rPr>
            <w:sz w:val="24"/>
            <w:szCs w:val="24"/>
            <w:lang w:val="en-GB"/>
          </w:rPr>
          <w:delText xml:space="preserve">. </w:delText>
        </w:r>
        <w:r w:rsidR="002D324B" w:rsidRPr="004F2441" w:rsidDel="0069794E">
          <w:rPr>
            <w:sz w:val="24"/>
            <w:szCs w:val="24"/>
            <w:lang w:val="en-GB"/>
          </w:rPr>
          <w:delText>Oil</w:delText>
        </w:r>
        <w:r w:rsidR="004166A3" w:rsidDel="0069794E">
          <w:rPr>
            <w:sz w:val="24"/>
            <w:szCs w:val="24"/>
            <w:lang w:val="en-GB"/>
          </w:rPr>
          <w:delText xml:space="preserve"> filling valve,</w:delText>
        </w:r>
        <w:r w:rsidR="002D324B" w:rsidRPr="004F2441" w:rsidDel="0069794E">
          <w:rPr>
            <w:sz w:val="24"/>
            <w:szCs w:val="24"/>
            <w:lang w:val="en-GB"/>
          </w:rPr>
          <w:delText xml:space="preserve"> f</w:delText>
        </w:r>
        <w:r w:rsidR="00A67576" w:rsidRPr="004F2441" w:rsidDel="0069794E">
          <w:rPr>
            <w:sz w:val="24"/>
            <w:szCs w:val="24"/>
            <w:lang w:val="en-GB"/>
          </w:rPr>
          <w:delText>iltering valve</w:delText>
        </w:r>
        <w:r w:rsidR="006E786F" w:rsidRPr="004F2441" w:rsidDel="0069794E">
          <w:rPr>
            <w:sz w:val="24"/>
            <w:szCs w:val="24"/>
            <w:lang w:val="en-GB"/>
          </w:rPr>
          <w:delText xml:space="preserve"> and vacuum connection valve shall be provided</w:delText>
        </w:r>
        <w:r w:rsidRPr="004F2441" w:rsidDel="0069794E">
          <w:rPr>
            <w:sz w:val="24"/>
            <w:szCs w:val="24"/>
            <w:lang w:val="en-GB"/>
          </w:rPr>
          <w:delText>.</w:delText>
        </w:r>
        <w:r w:rsidR="001660F5" w:rsidRPr="001660F5" w:rsidDel="0069794E">
          <w:rPr>
            <w:sz w:val="24"/>
            <w:szCs w:val="24"/>
          </w:rPr>
          <w:delText xml:space="preserve"> One oil sampling va</w:delText>
        </w:r>
        <w:r w:rsidR="001660F5" w:rsidDel="0069794E">
          <w:rPr>
            <w:sz w:val="24"/>
            <w:szCs w:val="24"/>
          </w:rPr>
          <w:delText>lve shall be placed at a</w:delText>
        </w:r>
        <w:r w:rsidR="001660F5" w:rsidRPr="001660F5" w:rsidDel="0069794E">
          <w:rPr>
            <w:sz w:val="24"/>
            <w:szCs w:val="24"/>
          </w:rPr>
          <w:delText xml:space="preserve"> pipe</w:delText>
        </w:r>
        <w:r w:rsidR="001660F5" w:rsidDel="0069794E">
          <w:rPr>
            <w:sz w:val="24"/>
            <w:szCs w:val="24"/>
          </w:rPr>
          <w:delText xml:space="preserve"> connecting the cooling system</w:delText>
        </w:r>
        <w:r w:rsidR="001660F5" w:rsidRPr="001660F5" w:rsidDel="0069794E">
          <w:rPr>
            <w:sz w:val="24"/>
            <w:szCs w:val="24"/>
          </w:rPr>
          <w:delText xml:space="preserve"> with the </w:delText>
        </w:r>
        <w:r w:rsidR="001660F5" w:rsidDel="0069794E">
          <w:rPr>
            <w:sz w:val="24"/>
            <w:szCs w:val="24"/>
          </w:rPr>
          <w:delText xml:space="preserve">autotransformer </w:delText>
        </w:r>
        <w:r w:rsidR="001660F5" w:rsidRPr="001660F5" w:rsidDel="0069794E">
          <w:rPr>
            <w:sz w:val="24"/>
            <w:szCs w:val="24"/>
          </w:rPr>
          <w:delText>tank, at the outlet side of the pumps.</w:delText>
        </w:r>
        <w:r w:rsidR="00847576" w:rsidRPr="00847576" w:rsidDel="0069794E">
          <w:delText xml:space="preserve"> </w:delText>
        </w:r>
        <w:r w:rsidR="00847576" w:rsidRPr="00847576" w:rsidDel="0069794E">
          <w:rPr>
            <w:sz w:val="24"/>
            <w:szCs w:val="24"/>
            <w:lang w:val="en-GB"/>
          </w:rPr>
          <w:delText xml:space="preserve">All </w:delText>
        </w:r>
        <w:r w:rsidR="00847576" w:rsidDel="0069794E">
          <w:rPr>
            <w:sz w:val="24"/>
            <w:szCs w:val="24"/>
            <w:lang w:val="en-GB"/>
          </w:rPr>
          <w:delText xml:space="preserve">vacuum </w:delText>
        </w:r>
        <w:r w:rsidR="00847576" w:rsidRPr="00847576" w:rsidDel="0069794E">
          <w:rPr>
            <w:sz w:val="24"/>
            <w:szCs w:val="24"/>
            <w:lang w:val="en-GB"/>
          </w:rPr>
          <w:delText>valves shall be designed and tested following EN 12266-1, -2 standards.</w:delText>
        </w:r>
        <w:r w:rsidR="00167422" w:rsidRPr="00167422" w:rsidDel="0069794E">
          <w:delText xml:space="preserve"> </w:delText>
        </w:r>
        <w:r w:rsidR="00167422" w:rsidRPr="00167422" w:rsidDel="0069794E">
          <w:rPr>
            <w:sz w:val="24"/>
            <w:szCs w:val="24"/>
            <w:lang w:val="en-GB"/>
          </w:rPr>
          <w:delText xml:space="preserve">The </w:delText>
        </w:r>
        <w:r w:rsidR="00847576" w:rsidDel="0069794E">
          <w:rPr>
            <w:sz w:val="24"/>
            <w:szCs w:val="24"/>
            <w:lang w:val="en-GB"/>
          </w:rPr>
          <w:delText>butterfly</w:delText>
        </w:r>
        <w:r w:rsidR="00167422" w:rsidRPr="00167422" w:rsidDel="0069794E">
          <w:rPr>
            <w:sz w:val="24"/>
            <w:szCs w:val="24"/>
            <w:lang w:val="en-GB"/>
          </w:rPr>
          <w:delText xml:space="preserve"> valves shall be designed and tested following EN 50216-1 and EN 50216-8 standards. The test certificates shall be presented to IPTO inspector.</w:delText>
        </w:r>
        <w:r w:rsidR="00847576" w:rsidDel="0069794E">
          <w:rPr>
            <w:sz w:val="24"/>
            <w:szCs w:val="24"/>
            <w:lang w:val="en-GB"/>
          </w:rPr>
          <w:delText xml:space="preserve"> </w:delText>
        </w:r>
      </w:del>
    </w:p>
    <w:p w:rsidR="004F305F" w:rsidRPr="004F2441" w:rsidDel="0069794E" w:rsidRDefault="004F305F" w:rsidP="006E786F">
      <w:pPr>
        <w:ind w:left="1418"/>
        <w:jc w:val="both"/>
        <w:rPr>
          <w:del w:id="926" w:author="Καρμίρης Αγγελος" w:date="2020-01-03T10:45:00Z"/>
          <w:sz w:val="24"/>
          <w:szCs w:val="24"/>
          <w:lang w:val="en-GB"/>
        </w:rPr>
      </w:pPr>
    </w:p>
    <w:p w:rsidR="001517F7" w:rsidRPr="004F2441" w:rsidDel="0069794E" w:rsidRDefault="00151F9C" w:rsidP="000124D3">
      <w:pPr>
        <w:numPr>
          <w:ilvl w:val="1"/>
          <w:numId w:val="2"/>
        </w:numPr>
        <w:tabs>
          <w:tab w:val="clear" w:pos="2145"/>
          <w:tab w:val="num" w:pos="1276"/>
        </w:tabs>
        <w:ind w:hanging="1436"/>
        <w:jc w:val="both"/>
        <w:rPr>
          <w:del w:id="927" w:author="Καρμίρης Αγγελος" w:date="2020-01-03T10:45:00Z"/>
          <w:b/>
          <w:bCs/>
          <w:sz w:val="24"/>
          <w:szCs w:val="24"/>
          <w:u w:val="single"/>
          <w:lang w:val="en-GB"/>
        </w:rPr>
      </w:pPr>
      <w:del w:id="928" w:author="Καρμίρης Αγγελος" w:date="2020-01-03T10:45:00Z">
        <w:r w:rsidRPr="004F2441" w:rsidDel="0069794E">
          <w:rPr>
            <w:b/>
            <w:bCs/>
            <w:sz w:val="24"/>
            <w:szCs w:val="24"/>
            <w:u w:val="single"/>
            <w:lang w:val="en-GB"/>
          </w:rPr>
          <w:delText>C</w:delText>
        </w:r>
        <w:r w:rsidR="001517F7" w:rsidRPr="004F2441" w:rsidDel="0069794E">
          <w:rPr>
            <w:b/>
            <w:bCs/>
            <w:sz w:val="24"/>
            <w:szCs w:val="24"/>
            <w:u w:val="single"/>
            <w:lang w:val="en-GB"/>
          </w:rPr>
          <w:delText>onnecting material</w:delText>
        </w:r>
      </w:del>
    </w:p>
    <w:p w:rsidR="001517F7" w:rsidRPr="004F2441" w:rsidDel="0069794E" w:rsidRDefault="001517F7" w:rsidP="001517F7">
      <w:pPr>
        <w:ind w:left="1418"/>
        <w:jc w:val="both"/>
        <w:rPr>
          <w:del w:id="929" w:author="Καρμίρης Αγγελος" w:date="2020-01-03T10:45:00Z"/>
          <w:sz w:val="24"/>
          <w:szCs w:val="24"/>
          <w:lang w:val="en-GB"/>
        </w:rPr>
      </w:pPr>
    </w:p>
    <w:p w:rsidR="001517F7" w:rsidRPr="004F2441" w:rsidDel="0069794E" w:rsidRDefault="005B5DE6" w:rsidP="00BD2A9F">
      <w:pPr>
        <w:ind w:left="1276"/>
        <w:jc w:val="both"/>
        <w:rPr>
          <w:del w:id="930" w:author="Καρμίρης Αγγελος" w:date="2020-01-03T10:45:00Z"/>
          <w:sz w:val="24"/>
          <w:szCs w:val="24"/>
          <w:lang w:val="en-GB"/>
        </w:rPr>
      </w:pPr>
      <w:del w:id="931" w:author="Καρμίρης Αγγελος" w:date="2020-01-03T10:45:00Z">
        <w:r w:rsidDel="0069794E">
          <w:rPr>
            <w:sz w:val="24"/>
            <w:szCs w:val="24"/>
            <w:lang w:val="en-GB"/>
          </w:rPr>
          <w:delText xml:space="preserve">All connecting material, </w:delText>
        </w:r>
        <w:r w:rsidR="009B1B37" w:rsidDel="0069794E">
          <w:rPr>
            <w:sz w:val="24"/>
            <w:szCs w:val="24"/>
            <w:lang w:val="en-GB"/>
          </w:rPr>
          <w:delText>such as</w:delText>
        </w:r>
        <w:r w:rsidR="001517F7" w:rsidRPr="004F2441" w:rsidDel="0069794E">
          <w:rPr>
            <w:sz w:val="24"/>
            <w:szCs w:val="24"/>
            <w:lang w:val="en-GB"/>
          </w:rPr>
          <w:delText xml:space="preserve"> bolts, nuts and lock washers must be hot-dip galvanized.</w:delText>
        </w:r>
      </w:del>
    </w:p>
    <w:p w:rsidR="007A77CE" w:rsidRPr="004F2441" w:rsidDel="0069794E" w:rsidRDefault="007A77CE" w:rsidP="001517F7">
      <w:pPr>
        <w:ind w:left="1418"/>
        <w:jc w:val="both"/>
        <w:rPr>
          <w:del w:id="932" w:author="Καρμίρης Αγγελος" w:date="2020-01-03T10:45:00Z"/>
          <w:sz w:val="24"/>
          <w:szCs w:val="24"/>
          <w:lang w:val="en-GB"/>
        </w:rPr>
      </w:pPr>
    </w:p>
    <w:p w:rsidR="004F305F" w:rsidRPr="004F2441" w:rsidDel="0069794E" w:rsidRDefault="00151F9C" w:rsidP="000124D3">
      <w:pPr>
        <w:numPr>
          <w:ilvl w:val="1"/>
          <w:numId w:val="2"/>
        </w:numPr>
        <w:tabs>
          <w:tab w:val="clear" w:pos="2145"/>
          <w:tab w:val="num" w:pos="1276"/>
        </w:tabs>
        <w:ind w:hanging="1436"/>
        <w:jc w:val="both"/>
        <w:rPr>
          <w:del w:id="933" w:author="Καρμίρης Αγγελος" w:date="2020-01-03T10:45:00Z"/>
          <w:b/>
          <w:bCs/>
          <w:sz w:val="24"/>
          <w:szCs w:val="24"/>
          <w:u w:val="single"/>
          <w:lang w:val="en-GB"/>
        </w:rPr>
      </w:pPr>
      <w:del w:id="934" w:author="Καρμίρης Αγγελος" w:date="2020-01-03T10:45:00Z">
        <w:r w:rsidRPr="004F2441" w:rsidDel="0069794E">
          <w:rPr>
            <w:b/>
            <w:bCs/>
            <w:sz w:val="24"/>
            <w:szCs w:val="24"/>
            <w:u w:val="single"/>
            <w:lang w:val="en-GB"/>
          </w:rPr>
          <w:delText>T</w:delText>
        </w:r>
        <w:r w:rsidR="001517F7" w:rsidRPr="004F2441" w:rsidDel="0069794E">
          <w:rPr>
            <w:b/>
            <w:bCs/>
            <w:sz w:val="24"/>
            <w:szCs w:val="24"/>
            <w:u w:val="single"/>
            <w:lang w:val="en-GB"/>
          </w:rPr>
          <w:delText>ubing</w:delText>
        </w:r>
      </w:del>
    </w:p>
    <w:p w:rsidR="001517F7" w:rsidRPr="004F2441" w:rsidDel="0069794E" w:rsidRDefault="001517F7" w:rsidP="001517F7">
      <w:pPr>
        <w:tabs>
          <w:tab w:val="left" w:pos="1276"/>
        </w:tabs>
        <w:ind w:left="709"/>
        <w:jc w:val="both"/>
        <w:rPr>
          <w:del w:id="935" w:author="Καρμίρης Αγγελος" w:date="2020-01-03T10:45:00Z"/>
          <w:b/>
          <w:bCs/>
          <w:sz w:val="24"/>
          <w:szCs w:val="24"/>
          <w:u w:val="single"/>
          <w:lang w:val="en-GB"/>
        </w:rPr>
      </w:pPr>
    </w:p>
    <w:p w:rsidR="001517F7" w:rsidRPr="004F2441" w:rsidDel="0069794E" w:rsidRDefault="001517F7" w:rsidP="00BD2A9F">
      <w:pPr>
        <w:ind w:left="1276"/>
        <w:jc w:val="both"/>
        <w:rPr>
          <w:del w:id="936" w:author="Καρμίρης Αγγελος" w:date="2020-01-03T10:45:00Z"/>
          <w:sz w:val="24"/>
          <w:szCs w:val="24"/>
          <w:lang w:val="en-GB"/>
        </w:rPr>
      </w:pPr>
      <w:del w:id="937" w:author="Καρμίρης Αγγελος" w:date="2020-01-03T10:45:00Z">
        <w:r w:rsidRPr="004F2441" w:rsidDel="0069794E">
          <w:rPr>
            <w:sz w:val="24"/>
            <w:szCs w:val="24"/>
            <w:lang w:val="en-GB"/>
          </w:rPr>
          <w:delText>The tubing on the body of the autotransformer must be as little as possible and must be arranged in a logical manner.</w:delText>
        </w:r>
        <w:r w:rsidR="00206A7B" w:rsidRPr="004F2441" w:rsidDel="0069794E">
          <w:rPr>
            <w:sz w:val="24"/>
            <w:szCs w:val="24"/>
            <w:lang w:val="en-GB"/>
          </w:rPr>
          <w:delText xml:space="preserve"> Under any </w:delText>
        </w:r>
        <w:r w:rsidR="00151F9C" w:rsidRPr="004F2441" w:rsidDel="0069794E">
          <w:rPr>
            <w:sz w:val="24"/>
            <w:szCs w:val="24"/>
            <w:lang w:val="en-GB"/>
          </w:rPr>
          <w:delText>operating</w:delText>
        </w:r>
        <w:r w:rsidRPr="004F2441" w:rsidDel="0069794E">
          <w:rPr>
            <w:sz w:val="24"/>
            <w:szCs w:val="24"/>
            <w:lang w:val="en-GB"/>
          </w:rPr>
          <w:delText xml:space="preserve"> conditions</w:delText>
        </w:r>
        <w:r w:rsidR="00206A7B" w:rsidRPr="004F2441" w:rsidDel="0069794E">
          <w:rPr>
            <w:sz w:val="24"/>
            <w:szCs w:val="24"/>
            <w:lang w:val="en-GB"/>
          </w:rPr>
          <w:delText>,</w:delText>
        </w:r>
        <w:r w:rsidRPr="004F2441" w:rsidDel="0069794E">
          <w:rPr>
            <w:sz w:val="24"/>
            <w:szCs w:val="24"/>
            <w:lang w:val="en-GB"/>
          </w:rPr>
          <w:delText xml:space="preserve"> </w:delText>
        </w:r>
        <w:r w:rsidR="00151F9C" w:rsidRPr="004F2441" w:rsidDel="0069794E">
          <w:rPr>
            <w:sz w:val="24"/>
            <w:szCs w:val="24"/>
            <w:lang w:val="en-GB"/>
          </w:rPr>
          <w:delText>oil leaks from the tank joint</w:delText>
        </w:r>
        <w:r w:rsidR="00C6168A" w:rsidRPr="004F2441" w:rsidDel="0069794E">
          <w:rPr>
            <w:sz w:val="24"/>
            <w:szCs w:val="24"/>
            <w:lang w:val="en-GB"/>
          </w:rPr>
          <w:delText>s</w:delText>
        </w:r>
        <w:r w:rsidR="00151F9C" w:rsidRPr="004F2441" w:rsidDel="0069794E">
          <w:rPr>
            <w:sz w:val="24"/>
            <w:szCs w:val="24"/>
            <w:lang w:val="en-GB"/>
          </w:rPr>
          <w:delText xml:space="preserve"> or </w:delText>
        </w:r>
        <w:r w:rsidR="00206A7B" w:rsidRPr="004F2441" w:rsidDel="0069794E">
          <w:rPr>
            <w:sz w:val="24"/>
            <w:szCs w:val="24"/>
            <w:lang w:val="en-GB"/>
          </w:rPr>
          <w:delText xml:space="preserve">from joints of the oil circuit </w:delText>
        </w:r>
        <w:r w:rsidR="00151F9C" w:rsidRPr="004F2441" w:rsidDel="0069794E">
          <w:rPr>
            <w:sz w:val="24"/>
            <w:szCs w:val="24"/>
            <w:lang w:val="en-GB"/>
          </w:rPr>
          <w:delText>are not acceptable.</w:delText>
        </w:r>
      </w:del>
    </w:p>
    <w:p w:rsidR="005B5DE6" w:rsidRPr="004F2441" w:rsidDel="0069794E" w:rsidRDefault="005B5DE6" w:rsidP="005B5DE6">
      <w:pPr>
        <w:tabs>
          <w:tab w:val="left" w:pos="1276"/>
        </w:tabs>
        <w:jc w:val="both"/>
        <w:rPr>
          <w:del w:id="938" w:author="Καρμίρης Αγγελος" w:date="2020-01-03T10:45:00Z"/>
          <w:b/>
          <w:bCs/>
          <w:sz w:val="24"/>
          <w:szCs w:val="24"/>
          <w:u w:val="single"/>
          <w:lang w:val="en-GB"/>
        </w:rPr>
      </w:pPr>
    </w:p>
    <w:p w:rsidR="004F305F" w:rsidRPr="004F2441" w:rsidDel="0069794E" w:rsidRDefault="004264FE" w:rsidP="000124D3">
      <w:pPr>
        <w:numPr>
          <w:ilvl w:val="1"/>
          <w:numId w:val="2"/>
        </w:numPr>
        <w:tabs>
          <w:tab w:val="clear" w:pos="2145"/>
          <w:tab w:val="num" w:pos="1276"/>
        </w:tabs>
        <w:ind w:hanging="1436"/>
        <w:jc w:val="both"/>
        <w:rPr>
          <w:del w:id="939" w:author="Καρμίρης Αγγελος" w:date="2020-01-03T10:45:00Z"/>
          <w:b/>
          <w:bCs/>
          <w:sz w:val="24"/>
          <w:szCs w:val="24"/>
          <w:u w:val="single"/>
          <w:lang w:val="en-GB"/>
        </w:rPr>
      </w:pPr>
      <w:del w:id="940" w:author="Καρμίρης Αγγελος" w:date="2020-01-03T10:45:00Z">
        <w:r w:rsidDel="0069794E">
          <w:rPr>
            <w:b/>
            <w:bCs/>
            <w:sz w:val="24"/>
            <w:szCs w:val="24"/>
            <w:u w:val="single"/>
            <w:lang w:val="en-GB"/>
          </w:rPr>
          <w:delText>Insulating</w:delText>
        </w:r>
        <w:r w:rsidR="00DD3E5F" w:rsidRPr="004F2441" w:rsidDel="0069794E">
          <w:rPr>
            <w:b/>
            <w:bCs/>
            <w:sz w:val="24"/>
            <w:szCs w:val="24"/>
            <w:u w:val="single"/>
            <w:lang w:val="en-GB"/>
          </w:rPr>
          <w:delText xml:space="preserve"> oil</w:delText>
        </w:r>
        <w:r w:rsidR="003C2F0A" w:rsidDel="0069794E">
          <w:rPr>
            <w:b/>
            <w:bCs/>
            <w:sz w:val="24"/>
            <w:szCs w:val="24"/>
            <w:u w:val="single"/>
            <w:lang w:val="en-GB"/>
          </w:rPr>
          <w:delText xml:space="preserve"> and paper</w:delText>
        </w:r>
      </w:del>
    </w:p>
    <w:p w:rsidR="00BD2A9F" w:rsidRPr="004F2441" w:rsidDel="0069794E" w:rsidRDefault="009D3366" w:rsidP="00BD2A9F">
      <w:pPr>
        <w:ind w:left="1276"/>
        <w:jc w:val="both"/>
        <w:rPr>
          <w:del w:id="941" w:author="Καρμίρης Αγγελος" w:date="2020-01-03T10:45:00Z"/>
          <w:sz w:val="24"/>
          <w:szCs w:val="24"/>
          <w:lang w:val="en-GB"/>
        </w:rPr>
      </w:pPr>
      <w:del w:id="942" w:author="Καρμίρης Αγγελος" w:date="2020-01-03T10:45:00Z">
        <w:r w:rsidRPr="004F2441" w:rsidDel="0069794E">
          <w:rPr>
            <w:sz w:val="24"/>
            <w:szCs w:val="24"/>
            <w:lang w:val="en-GB"/>
          </w:rPr>
          <w:delText xml:space="preserve">                            </w:delText>
        </w:r>
      </w:del>
    </w:p>
    <w:p w:rsidR="00BD2A9F" w:rsidRPr="004F2441" w:rsidDel="0069794E" w:rsidRDefault="00BD2A9F" w:rsidP="00BD2A9F">
      <w:pPr>
        <w:ind w:left="1276"/>
        <w:jc w:val="both"/>
        <w:rPr>
          <w:del w:id="943" w:author="Καρμίρης Αγγελος" w:date="2020-01-03T10:45:00Z"/>
          <w:sz w:val="24"/>
          <w:szCs w:val="24"/>
          <w:lang w:val="en-GB"/>
        </w:rPr>
      </w:pPr>
      <w:del w:id="944" w:author="Καρμίρης Αγγελος" w:date="2020-01-03T10:45:00Z">
        <w:r w:rsidRPr="004F2441" w:rsidDel="0069794E">
          <w:rPr>
            <w:sz w:val="24"/>
            <w:szCs w:val="24"/>
            <w:lang w:val="en-GB"/>
          </w:rPr>
          <w:delText xml:space="preserve">The </w:delText>
        </w:r>
        <w:r w:rsidR="00C802A6" w:rsidRPr="004F2441" w:rsidDel="0069794E">
          <w:rPr>
            <w:sz w:val="24"/>
            <w:szCs w:val="24"/>
            <w:lang w:val="en-GB"/>
          </w:rPr>
          <w:delText>auto</w:delText>
        </w:r>
        <w:r w:rsidRPr="004F2441" w:rsidDel="0069794E">
          <w:rPr>
            <w:sz w:val="24"/>
            <w:szCs w:val="24"/>
            <w:lang w:val="en-GB"/>
          </w:rPr>
          <w:delText>transformer insulati</w:delText>
        </w:r>
        <w:r w:rsidR="00167422" w:rsidDel="0069794E">
          <w:rPr>
            <w:sz w:val="24"/>
            <w:szCs w:val="24"/>
            <w:lang w:val="en-GB"/>
          </w:rPr>
          <w:delText>ng</w:delText>
        </w:r>
        <w:r w:rsidRPr="004F2441" w:rsidDel="0069794E">
          <w:rPr>
            <w:sz w:val="24"/>
            <w:szCs w:val="24"/>
            <w:lang w:val="en-GB"/>
          </w:rPr>
          <w:delText xml:space="preserve"> </w:delText>
        </w:r>
        <w:r w:rsidR="00140C8C" w:rsidDel="0069794E">
          <w:rPr>
            <w:sz w:val="24"/>
            <w:szCs w:val="24"/>
            <w:lang w:val="en-GB"/>
          </w:rPr>
          <w:delText>fluid</w:delText>
        </w:r>
        <w:r w:rsidRPr="004F2441" w:rsidDel="0069794E">
          <w:rPr>
            <w:sz w:val="24"/>
            <w:szCs w:val="24"/>
            <w:lang w:val="en-GB"/>
          </w:rPr>
          <w:delText xml:space="preserve"> </w:delText>
        </w:r>
        <w:r w:rsidR="00151F9C" w:rsidRPr="004F2441" w:rsidDel="0069794E">
          <w:rPr>
            <w:sz w:val="24"/>
            <w:szCs w:val="24"/>
            <w:lang w:val="en-GB"/>
          </w:rPr>
          <w:delText>wi</w:delText>
        </w:r>
        <w:r w:rsidRPr="004F2441" w:rsidDel="0069794E">
          <w:rPr>
            <w:sz w:val="24"/>
            <w:szCs w:val="24"/>
            <w:lang w:val="en-GB"/>
          </w:rPr>
          <w:delText>ll be</w:delText>
        </w:r>
        <w:r w:rsidR="00140C8C" w:rsidDel="0069794E">
          <w:rPr>
            <w:sz w:val="24"/>
            <w:szCs w:val="24"/>
            <w:lang w:val="en-GB"/>
          </w:rPr>
          <w:delText xml:space="preserve"> unused</w:delText>
        </w:r>
        <w:r w:rsidRPr="004F2441" w:rsidDel="0069794E">
          <w:rPr>
            <w:sz w:val="24"/>
            <w:szCs w:val="24"/>
            <w:lang w:val="en-GB"/>
          </w:rPr>
          <w:delText xml:space="preserve"> </w:delText>
        </w:r>
        <w:r w:rsidR="00C802A6" w:rsidRPr="004F2441" w:rsidDel="0069794E">
          <w:rPr>
            <w:sz w:val="24"/>
            <w:szCs w:val="24"/>
            <w:lang w:val="en-GB"/>
          </w:rPr>
          <w:delText>mineral</w:delText>
        </w:r>
        <w:r w:rsidR="00140C8C" w:rsidDel="0069794E">
          <w:rPr>
            <w:sz w:val="24"/>
            <w:szCs w:val="24"/>
            <w:lang w:val="en-GB"/>
          </w:rPr>
          <w:delText xml:space="preserve"> oil of the “inhibited transformer oil (I)” class,</w:delText>
        </w:r>
        <w:r w:rsidR="00C802A6" w:rsidRPr="004F2441" w:rsidDel="0069794E">
          <w:rPr>
            <w:sz w:val="24"/>
            <w:szCs w:val="24"/>
            <w:lang w:val="en-GB"/>
          </w:rPr>
          <w:delText xml:space="preserve"> </w:delText>
        </w:r>
        <w:r w:rsidRPr="004F2441" w:rsidDel="0069794E">
          <w:rPr>
            <w:sz w:val="24"/>
            <w:szCs w:val="24"/>
            <w:lang w:val="en-GB"/>
          </w:rPr>
          <w:delText xml:space="preserve">in accordance </w:delText>
        </w:r>
        <w:r w:rsidR="00151F9C" w:rsidRPr="004F2441" w:rsidDel="0069794E">
          <w:rPr>
            <w:sz w:val="24"/>
            <w:szCs w:val="24"/>
            <w:lang w:val="en-GB"/>
          </w:rPr>
          <w:delText>with</w:delText>
        </w:r>
        <w:r w:rsidR="00C802A6" w:rsidRPr="004F2441" w:rsidDel="0069794E">
          <w:rPr>
            <w:sz w:val="24"/>
            <w:szCs w:val="24"/>
            <w:lang w:val="en-GB"/>
          </w:rPr>
          <w:delText xml:space="preserve"> IEC</w:delText>
        </w:r>
        <w:r w:rsidR="00140C8C" w:rsidDel="0069794E">
          <w:rPr>
            <w:sz w:val="24"/>
            <w:szCs w:val="24"/>
            <w:lang w:val="en-GB"/>
          </w:rPr>
          <w:delText xml:space="preserve"> </w:delText>
        </w:r>
        <w:r w:rsidR="00C802A6" w:rsidRPr="004F2441" w:rsidDel="0069794E">
          <w:rPr>
            <w:sz w:val="24"/>
            <w:szCs w:val="24"/>
            <w:lang w:val="en-GB"/>
          </w:rPr>
          <w:delText>60296</w:delText>
        </w:r>
        <w:r w:rsidR="00D435A0" w:rsidDel="0069794E">
          <w:rPr>
            <w:sz w:val="24"/>
            <w:szCs w:val="24"/>
            <w:lang w:val="en-GB"/>
          </w:rPr>
          <w:delText xml:space="preserve"> </w:delText>
        </w:r>
        <w:r w:rsidR="00140C8C" w:rsidDel="0069794E">
          <w:rPr>
            <w:sz w:val="24"/>
            <w:szCs w:val="24"/>
            <w:lang w:val="en-GB"/>
          </w:rPr>
          <w:delText>s</w:delText>
        </w:r>
        <w:r w:rsidR="00C802A6" w:rsidRPr="004F2441" w:rsidDel="0069794E">
          <w:rPr>
            <w:sz w:val="24"/>
            <w:szCs w:val="24"/>
            <w:lang w:val="en-GB"/>
          </w:rPr>
          <w:delText>tandard</w:delText>
        </w:r>
        <w:r w:rsidR="00206A7B" w:rsidRPr="004F2441" w:rsidDel="0069794E">
          <w:rPr>
            <w:sz w:val="24"/>
            <w:szCs w:val="24"/>
            <w:lang w:val="en-GB"/>
          </w:rPr>
          <w:delText>.</w:delText>
        </w:r>
        <w:r w:rsidRPr="004F2441" w:rsidDel="0069794E">
          <w:rPr>
            <w:sz w:val="24"/>
            <w:szCs w:val="24"/>
            <w:lang w:val="en-GB"/>
          </w:rPr>
          <w:delText xml:space="preserve"> </w:delText>
        </w:r>
        <w:r w:rsidR="00206A7B" w:rsidRPr="004F2441" w:rsidDel="0069794E">
          <w:rPr>
            <w:sz w:val="24"/>
            <w:szCs w:val="24"/>
            <w:lang w:val="en-GB"/>
          </w:rPr>
          <w:delText>It shall be non-toxic and biodegradable without PCBs</w:delText>
        </w:r>
        <w:r w:rsidR="00140C8C" w:rsidDel="0069794E">
          <w:rPr>
            <w:sz w:val="24"/>
            <w:szCs w:val="24"/>
            <w:lang w:val="en-GB"/>
          </w:rPr>
          <w:delText>,</w:delText>
        </w:r>
        <w:r w:rsidR="00206A7B" w:rsidRPr="004F2441" w:rsidDel="0069794E">
          <w:rPr>
            <w:sz w:val="24"/>
            <w:szCs w:val="24"/>
            <w:lang w:val="en-GB"/>
          </w:rPr>
          <w:delText xml:space="preserve"> PCTs</w:delText>
        </w:r>
        <w:r w:rsidR="00770C3D" w:rsidDel="0069794E">
          <w:rPr>
            <w:sz w:val="24"/>
            <w:szCs w:val="24"/>
            <w:lang w:val="en-GB"/>
          </w:rPr>
          <w:delText xml:space="preserve"> and</w:delText>
        </w:r>
        <w:r w:rsidR="00140C8C" w:rsidDel="0069794E">
          <w:rPr>
            <w:sz w:val="24"/>
            <w:szCs w:val="24"/>
            <w:lang w:val="en-GB"/>
          </w:rPr>
          <w:delText xml:space="preserve"> corrosive sulphur. The only allowed inhibitors are DBPC and DBP with content within 0.30% – 0.40% in weight.</w:delText>
        </w:r>
        <w:r w:rsidR="004264FE" w:rsidDel="0069794E">
          <w:rPr>
            <w:sz w:val="24"/>
            <w:szCs w:val="24"/>
            <w:lang w:val="en-GB"/>
          </w:rPr>
          <w:delText xml:space="preserve"> The lowest cold start energizing temperature (LCSET) of the oil shall not exceed -30</w:delText>
        </w:r>
        <w:r w:rsidR="004264FE" w:rsidRPr="00CF2DCF" w:rsidDel="0069794E">
          <w:rPr>
            <w:sz w:val="24"/>
            <w:szCs w:val="24"/>
          </w:rPr>
          <w:delText>°</w:delText>
        </w:r>
        <w:r w:rsidR="004264FE" w:rsidDel="0069794E">
          <w:rPr>
            <w:sz w:val="24"/>
            <w:szCs w:val="24"/>
          </w:rPr>
          <w:delText>C.</w:delText>
        </w:r>
      </w:del>
    </w:p>
    <w:p w:rsidR="000165AC" w:rsidDel="0069794E" w:rsidRDefault="00151F9C" w:rsidP="006035C4">
      <w:pPr>
        <w:ind w:left="1276" w:firstLine="44"/>
        <w:jc w:val="both"/>
        <w:rPr>
          <w:del w:id="945" w:author="Καρμίρης Αγγελος" w:date="2020-01-03T10:45:00Z"/>
          <w:sz w:val="24"/>
          <w:szCs w:val="24"/>
          <w:lang w:val="en-GB"/>
        </w:rPr>
      </w:pPr>
      <w:del w:id="946" w:author="Καρμίρης Αγγελος" w:date="2020-01-03T10:45:00Z">
        <w:r w:rsidRPr="004F2441" w:rsidDel="0069794E">
          <w:rPr>
            <w:sz w:val="24"/>
            <w:szCs w:val="24"/>
            <w:lang w:val="en-GB"/>
          </w:rPr>
          <w:delText>Under no circumstances forced oil circulation will create a stat</w:delText>
        </w:r>
        <w:r w:rsidR="00CB4DF5" w:rsidRPr="004F2441" w:rsidDel="0069794E">
          <w:rPr>
            <w:sz w:val="24"/>
            <w:szCs w:val="24"/>
            <w:lang w:val="en-GB"/>
          </w:rPr>
          <w:delText>ic electrification hazard in any</w:delText>
        </w:r>
        <w:r w:rsidRPr="004F2441" w:rsidDel="0069794E">
          <w:rPr>
            <w:sz w:val="24"/>
            <w:szCs w:val="24"/>
            <w:lang w:val="en-GB"/>
          </w:rPr>
          <w:delText xml:space="preserve"> part of autotransformer.</w:delText>
        </w:r>
      </w:del>
    </w:p>
    <w:p w:rsidR="003C2F0A" w:rsidRPr="004F2441" w:rsidDel="0069794E" w:rsidRDefault="00291A46" w:rsidP="006035C4">
      <w:pPr>
        <w:ind w:left="1276" w:firstLine="44"/>
        <w:jc w:val="both"/>
        <w:rPr>
          <w:del w:id="947" w:author="Καρμίρης Αγγελος" w:date="2020-01-03T10:45:00Z"/>
          <w:sz w:val="24"/>
          <w:szCs w:val="24"/>
          <w:lang w:val="en-GB"/>
        </w:rPr>
      </w:pPr>
      <w:del w:id="948" w:author="Καρμίρης Αγγελος" w:date="2020-01-03T10:45:00Z">
        <w:r w:rsidDel="0069794E">
          <w:rPr>
            <w:sz w:val="24"/>
            <w:szCs w:val="24"/>
            <w:lang w:val="en-GB"/>
          </w:rPr>
          <w:delText>The conductors of all windings, as well as all connecting conductors</w:delText>
        </w:r>
        <w:r w:rsidR="00D346F5" w:rsidDel="0069794E">
          <w:rPr>
            <w:sz w:val="24"/>
            <w:szCs w:val="24"/>
            <w:lang w:val="en-GB"/>
          </w:rPr>
          <w:delText xml:space="preserve"> in the tank</w:delText>
        </w:r>
        <w:r w:rsidDel="0069794E">
          <w:rPr>
            <w:sz w:val="24"/>
            <w:szCs w:val="24"/>
            <w:lang w:val="en-GB"/>
          </w:rPr>
          <w:delText>, will be insulated by thermally upgraded paper</w:delText>
        </w:r>
        <w:r w:rsidR="0083357C" w:rsidDel="0069794E">
          <w:rPr>
            <w:sz w:val="24"/>
            <w:szCs w:val="24"/>
            <w:lang w:val="en-GB"/>
          </w:rPr>
          <w:delText xml:space="preserve"> (TUP)</w:delText>
        </w:r>
        <w:r w:rsidR="004F50F7" w:rsidDel="0069794E">
          <w:rPr>
            <w:sz w:val="24"/>
            <w:szCs w:val="24"/>
            <w:lang w:val="en-GB"/>
          </w:rPr>
          <w:delText>, made by 10</w:delText>
        </w:r>
        <w:r w:rsidR="00D346F5" w:rsidDel="0069794E">
          <w:rPr>
            <w:sz w:val="24"/>
            <w:szCs w:val="24"/>
            <w:lang w:val="en-GB"/>
          </w:rPr>
          <w:delText>0</w:delText>
        </w:r>
        <w:r w:rsidR="004F50F7" w:rsidDel="0069794E">
          <w:rPr>
            <w:sz w:val="24"/>
            <w:szCs w:val="24"/>
            <w:lang w:val="en-GB"/>
          </w:rPr>
          <w:delText>% sulphate wood pulp</w:delText>
        </w:r>
        <w:r w:rsidR="00D346F5" w:rsidDel="0069794E">
          <w:rPr>
            <w:sz w:val="24"/>
            <w:szCs w:val="24"/>
            <w:lang w:val="en-GB"/>
          </w:rPr>
          <w:delText>, manufactured and tested according to IEC 60641</w:delText>
        </w:r>
        <w:r w:rsidR="00153570" w:rsidDel="0069794E">
          <w:rPr>
            <w:sz w:val="24"/>
            <w:szCs w:val="24"/>
            <w:lang w:val="en-GB"/>
          </w:rPr>
          <w:delText xml:space="preserve"> series of</w:delText>
        </w:r>
        <w:r w:rsidR="00D346F5" w:rsidDel="0069794E">
          <w:rPr>
            <w:sz w:val="24"/>
            <w:szCs w:val="24"/>
            <w:lang w:val="en-GB"/>
          </w:rPr>
          <w:delText xml:space="preserve"> standards</w:delText>
        </w:r>
        <w:r w:rsidDel="0069794E">
          <w:rPr>
            <w:sz w:val="24"/>
            <w:szCs w:val="24"/>
            <w:lang w:val="en-GB"/>
          </w:rPr>
          <w:delText xml:space="preserve">. </w:delText>
        </w:r>
        <w:r w:rsidR="0083468D" w:rsidDel="0069794E">
          <w:rPr>
            <w:sz w:val="24"/>
            <w:szCs w:val="24"/>
            <w:lang w:val="en-GB"/>
          </w:rPr>
          <w:delText xml:space="preserve">According </w:delText>
        </w:r>
        <w:r w:rsidR="0083468D" w:rsidDel="0069794E">
          <w:rPr>
            <w:sz w:val="24"/>
            <w:szCs w:val="24"/>
          </w:rPr>
          <w:delText xml:space="preserve">to </w:delText>
        </w:r>
        <w:r w:rsidR="0083468D" w:rsidDel="0069794E">
          <w:rPr>
            <w:sz w:val="24"/>
            <w:szCs w:val="24"/>
            <w:lang w:val="en-GB"/>
          </w:rPr>
          <w:delText>IEC 60076-2, p</w:delText>
        </w:r>
        <w:r w:rsidDel="0069794E">
          <w:rPr>
            <w:sz w:val="24"/>
            <w:szCs w:val="24"/>
            <w:lang w:val="en-GB"/>
          </w:rPr>
          <w:delText xml:space="preserve">aper is considered as </w:delText>
        </w:r>
        <w:r w:rsidR="00B01C50" w:rsidDel="0069794E">
          <w:rPr>
            <w:sz w:val="24"/>
            <w:szCs w:val="24"/>
            <w:lang w:val="en-GB"/>
          </w:rPr>
          <w:delText>thermally</w:delText>
        </w:r>
        <w:r w:rsidDel="0069794E">
          <w:rPr>
            <w:sz w:val="24"/>
            <w:szCs w:val="24"/>
            <w:lang w:val="en-GB"/>
          </w:rPr>
          <w:delText xml:space="preserve"> upgraded, if it retains 50% of its original tensile strength after </w:delText>
        </w:r>
        <w:r w:rsidR="0083468D" w:rsidDel="0069794E">
          <w:rPr>
            <w:sz w:val="24"/>
            <w:szCs w:val="24"/>
          </w:rPr>
          <w:delText xml:space="preserve">remaining </w:delText>
        </w:r>
        <w:r w:rsidDel="0069794E">
          <w:rPr>
            <w:sz w:val="24"/>
            <w:szCs w:val="24"/>
            <w:lang w:val="en-GB"/>
          </w:rPr>
          <w:delText>65000 hours in a sealed tube with mineral oil</w:delText>
        </w:r>
        <w:r w:rsidR="00B01C50" w:rsidDel="0069794E">
          <w:rPr>
            <w:sz w:val="24"/>
            <w:szCs w:val="24"/>
            <w:lang w:val="en-GB"/>
          </w:rPr>
          <w:delText xml:space="preserve"> at 110</w:delText>
        </w:r>
        <w:r w:rsidR="00B01C50" w:rsidRPr="00CF2DCF" w:rsidDel="0069794E">
          <w:rPr>
            <w:sz w:val="24"/>
            <w:szCs w:val="24"/>
          </w:rPr>
          <w:delText>°</w:delText>
        </w:r>
        <w:r w:rsidR="00B01C50" w:rsidDel="0069794E">
          <w:rPr>
            <w:sz w:val="24"/>
            <w:szCs w:val="24"/>
          </w:rPr>
          <w:delText>C</w:delText>
        </w:r>
        <w:r w:rsidDel="0069794E">
          <w:rPr>
            <w:sz w:val="24"/>
            <w:szCs w:val="24"/>
            <w:lang w:val="en-GB"/>
          </w:rPr>
          <w:delText>.</w:delText>
        </w:r>
        <w:r w:rsidR="0083468D" w:rsidDel="0069794E">
          <w:rPr>
            <w:sz w:val="24"/>
            <w:szCs w:val="24"/>
            <w:lang w:val="en-GB"/>
          </w:rPr>
          <w:delText xml:space="preserve"> The paper wi</w:delText>
        </w:r>
        <w:r w:rsidR="0083357C" w:rsidDel="0069794E">
          <w:rPr>
            <w:sz w:val="24"/>
            <w:szCs w:val="24"/>
            <w:lang w:val="en-GB"/>
          </w:rPr>
          <w:delText>ll contain 1%</w:delText>
        </w:r>
        <w:r w:rsidR="0049346E" w:rsidRPr="00CF2DCF" w:rsidDel="0069794E">
          <w:rPr>
            <w:sz w:val="24"/>
            <w:szCs w:val="24"/>
          </w:rPr>
          <w:delText xml:space="preserve"> – </w:delText>
        </w:r>
        <w:r w:rsidR="0083357C" w:rsidDel="0069794E">
          <w:rPr>
            <w:sz w:val="24"/>
            <w:szCs w:val="24"/>
            <w:lang w:val="en-GB"/>
          </w:rPr>
          <w:delText>4%</w:delText>
        </w:r>
        <w:r w:rsidR="002B7DD9" w:rsidDel="0069794E">
          <w:rPr>
            <w:sz w:val="24"/>
            <w:szCs w:val="24"/>
            <w:lang w:val="en-GB"/>
          </w:rPr>
          <w:delText xml:space="preserve"> of organic</w:delText>
        </w:r>
        <w:r w:rsidR="0083357C" w:rsidDel="0069794E">
          <w:rPr>
            <w:sz w:val="24"/>
            <w:szCs w:val="24"/>
            <w:lang w:val="en-GB"/>
          </w:rPr>
          <w:delText xml:space="preserve"> nitrogen, measured according to ASTM D982.</w:delText>
        </w:r>
      </w:del>
    </w:p>
    <w:p w:rsidR="00334735" w:rsidDel="0069794E" w:rsidRDefault="005E731D" w:rsidP="000E522B">
      <w:pPr>
        <w:jc w:val="both"/>
        <w:rPr>
          <w:del w:id="949" w:author="Καρμίρης Αγγελος" w:date="2020-01-03T10:45:00Z"/>
          <w:sz w:val="24"/>
          <w:szCs w:val="24"/>
          <w:lang w:val="en-GB"/>
        </w:rPr>
      </w:pPr>
      <w:del w:id="950" w:author="Καρμίρης Αγγελος" w:date="2020-01-03T10:45:00Z">
        <w:r w:rsidRPr="004F2441" w:rsidDel="0069794E">
          <w:rPr>
            <w:sz w:val="24"/>
            <w:szCs w:val="24"/>
            <w:lang w:val="en-GB"/>
          </w:rPr>
          <w:delText xml:space="preserve"> </w:delText>
        </w:r>
        <w:r w:rsidR="009D3366" w:rsidRPr="004F2441" w:rsidDel="0069794E">
          <w:rPr>
            <w:sz w:val="24"/>
            <w:szCs w:val="24"/>
            <w:lang w:val="en-GB"/>
          </w:rPr>
          <w:delText xml:space="preserve">                </w:delText>
        </w:r>
      </w:del>
    </w:p>
    <w:p w:rsidR="00334735" w:rsidDel="0069794E" w:rsidRDefault="00334735" w:rsidP="000E522B">
      <w:pPr>
        <w:jc w:val="both"/>
        <w:rPr>
          <w:del w:id="951" w:author="Καρμίρης Αγγελος" w:date="2020-01-03T10:45:00Z"/>
          <w:sz w:val="24"/>
          <w:szCs w:val="24"/>
          <w:lang w:val="en-GB"/>
        </w:rPr>
      </w:pPr>
    </w:p>
    <w:p w:rsidR="00334735" w:rsidDel="0069794E" w:rsidRDefault="00334735" w:rsidP="000E522B">
      <w:pPr>
        <w:jc w:val="both"/>
        <w:rPr>
          <w:del w:id="952" w:author="Καρμίρης Αγγελος" w:date="2020-01-03T10:45:00Z"/>
          <w:sz w:val="24"/>
          <w:szCs w:val="24"/>
          <w:lang w:val="en-GB"/>
        </w:rPr>
      </w:pPr>
    </w:p>
    <w:p w:rsidR="000E522B" w:rsidRPr="004F2441" w:rsidDel="0069794E" w:rsidRDefault="009D3366" w:rsidP="000E522B">
      <w:pPr>
        <w:jc w:val="both"/>
        <w:rPr>
          <w:del w:id="953" w:author="Καρμίρης Αγγελος" w:date="2020-01-03T10:45:00Z"/>
          <w:sz w:val="24"/>
          <w:szCs w:val="24"/>
          <w:lang w:val="en-GB"/>
        </w:rPr>
      </w:pPr>
      <w:del w:id="954" w:author="Καρμίρης Αγγελος" w:date="2020-01-03T10:45:00Z">
        <w:r w:rsidRPr="004F2441" w:rsidDel="0069794E">
          <w:rPr>
            <w:sz w:val="24"/>
            <w:szCs w:val="24"/>
            <w:lang w:val="en-GB"/>
          </w:rPr>
          <w:delText xml:space="preserve">                                                                                                                                                                                                                    </w:delText>
        </w:r>
      </w:del>
    </w:p>
    <w:p w:rsidR="007F7379" w:rsidRPr="004F2441" w:rsidDel="0069794E" w:rsidRDefault="004F305F" w:rsidP="000124D3">
      <w:pPr>
        <w:numPr>
          <w:ilvl w:val="1"/>
          <w:numId w:val="2"/>
        </w:numPr>
        <w:tabs>
          <w:tab w:val="clear" w:pos="2145"/>
          <w:tab w:val="num" w:pos="1276"/>
        </w:tabs>
        <w:ind w:hanging="1436"/>
        <w:jc w:val="both"/>
        <w:rPr>
          <w:del w:id="955" w:author="Καρμίρης Αγγελος" w:date="2020-01-03T10:45:00Z"/>
          <w:b/>
          <w:bCs/>
          <w:sz w:val="24"/>
          <w:szCs w:val="24"/>
          <w:u w:val="single"/>
          <w:lang w:val="en-GB"/>
        </w:rPr>
      </w:pPr>
      <w:del w:id="956" w:author="Καρμίρης Αγγελος" w:date="2020-01-03T10:45:00Z">
        <w:r w:rsidRPr="004F2441" w:rsidDel="0069794E">
          <w:rPr>
            <w:b/>
            <w:bCs/>
            <w:sz w:val="24"/>
            <w:szCs w:val="24"/>
            <w:u w:val="single"/>
            <w:lang w:val="en-GB"/>
          </w:rPr>
          <w:delText xml:space="preserve">Bushings </w:delText>
        </w:r>
      </w:del>
    </w:p>
    <w:p w:rsidR="004F305F" w:rsidRPr="004F2441" w:rsidDel="0069794E" w:rsidRDefault="004F305F" w:rsidP="004F305F">
      <w:pPr>
        <w:tabs>
          <w:tab w:val="left" w:pos="709"/>
          <w:tab w:val="left" w:pos="1276"/>
        </w:tabs>
        <w:jc w:val="both"/>
        <w:rPr>
          <w:del w:id="957" w:author="Καρμίρης Αγγελος" w:date="2020-01-03T10:45:00Z"/>
          <w:sz w:val="24"/>
          <w:szCs w:val="24"/>
          <w:lang w:val="en-GB"/>
        </w:rPr>
      </w:pPr>
    </w:p>
    <w:p w:rsidR="004F305F" w:rsidRPr="004F2441" w:rsidDel="0069794E" w:rsidRDefault="003D725C" w:rsidP="00CF2DCF">
      <w:pPr>
        <w:ind w:left="1276"/>
        <w:jc w:val="both"/>
        <w:rPr>
          <w:del w:id="958" w:author="Καρμίρης Αγγελος" w:date="2020-01-03T10:45:00Z"/>
          <w:sz w:val="24"/>
          <w:szCs w:val="24"/>
          <w:lang w:val="en-GB"/>
        </w:rPr>
      </w:pPr>
      <w:del w:id="959" w:author="Καρμίρης Αγγελος" w:date="2020-01-03T10:45:00Z">
        <w:r w:rsidRPr="004F2441" w:rsidDel="0069794E">
          <w:rPr>
            <w:sz w:val="24"/>
            <w:szCs w:val="24"/>
            <w:lang w:val="en-GB"/>
          </w:rPr>
          <w:delText>The design of bushing</w:delText>
        </w:r>
        <w:r w:rsidR="006420E8" w:rsidRPr="004F2441" w:rsidDel="0069794E">
          <w:rPr>
            <w:sz w:val="24"/>
            <w:szCs w:val="24"/>
            <w:lang w:val="en-GB"/>
          </w:rPr>
          <w:delText>s</w:delText>
        </w:r>
        <w:r w:rsidRPr="004F2441" w:rsidDel="0069794E">
          <w:rPr>
            <w:sz w:val="24"/>
            <w:szCs w:val="24"/>
            <w:lang w:val="en-GB"/>
          </w:rPr>
          <w:delText xml:space="preserve"> will be</w:delText>
        </w:r>
        <w:r w:rsidR="00CB4DF5" w:rsidRPr="004F2441" w:rsidDel="0069794E">
          <w:rPr>
            <w:sz w:val="24"/>
            <w:szCs w:val="24"/>
            <w:lang w:val="en-GB"/>
          </w:rPr>
          <w:delText xml:space="preserve"> in</w:delText>
        </w:r>
        <w:r w:rsidRPr="004F2441" w:rsidDel="0069794E">
          <w:rPr>
            <w:sz w:val="24"/>
            <w:szCs w:val="24"/>
            <w:lang w:val="en-GB"/>
          </w:rPr>
          <w:delText xml:space="preserve"> accordance with </w:delText>
        </w:r>
        <w:r w:rsidR="004F305F" w:rsidRPr="004F2441" w:rsidDel="0069794E">
          <w:rPr>
            <w:sz w:val="24"/>
            <w:szCs w:val="24"/>
            <w:lang w:val="en-GB"/>
          </w:rPr>
          <w:delText>IEC 60137</w:delText>
        </w:r>
        <w:r w:rsidR="00D53600" w:rsidDel="0069794E">
          <w:rPr>
            <w:sz w:val="24"/>
            <w:szCs w:val="24"/>
            <w:lang w:val="en-GB"/>
          </w:rPr>
          <w:delText xml:space="preserve"> and EN 50458</w:delText>
        </w:r>
        <w:r w:rsidR="004F305F" w:rsidRPr="004F2441" w:rsidDel="0069794E">
          <w:rPr>
            <w:sz w:val="24"/>
            <w:szCs w:val="24"/>
            <w:lang w:val="en-GB"/>
          </w:rPr>
          <w:delText xml:space="preserve"> </w:delText>
        </w:r>
        <w:r w:rsidR="00D53600" w:rsidDel="0069794E">
          <w:rPr>
            <w:sz w:val="24"/>
            <w:szCs w:val="24"/>
            <w:lang w:val="en-GB"/>
          </w:rPr>
          <w:delText>s</w:delText>
        </w:r>
        <w:r w:rsidR="00A94C33" w:rsidRPr="004F2441" w:rsidDel="0069794E">
          <w:rPr>
            <w:sz w:val="24"/>
            <w:szCs w:val="24"/>
            <w:lang w:val="en-GB"/>
          </w:rPr>
          <w:delText>tandard</w:delText>
        </w:r>
        <w:r w:rsidR="00D53600" w:rsidDel="0069794E">
          <w:rPr>
            <w:sz w:val="24"/>
            <w:szCs w:val="24"/>
            <w:lang w:val="en-GB"/>
          </w:rPr>
          <w:delText>s</w:delText>
        </w:r>
        <w:r w:rsidR="004F305F" w:rsidRPr="004F2441" w:rsidDel="0069794E">
          <w:rPr>
            <w:sz w:val="24"/>
            <w:szCs w:val="24"/>
            <w:lang w:val="en-GB"/>
          </w:rPr>
          <w:delText xml:space="preserve">. </w:delText>
        </w:r>
      </w:del>
    </w:p>
    <w:p w:rsidR="006035C4" w:rsidRPr="004F2441" w:rsidDel="0069794E" w:rsidRDefault="006035C4" w:rsidP="006035C4">
      <w:pPr>
        <w:tabs>
          <w:tab w:val="left" w:pos="709"/>
          <w:tab w:val="left" w:pos="1276"/>
        </w:tabs>
        <w:jc w:val="both"/>
        <w:rPr>
          <w:del w:id="960" w:author="Καρμίρης Αγγελος" w:date="2020-01-03T10:45:00Z"/>
          <w:sz w:val="24"/>
          <w:szCs w:val="24"/>
          <w:lang w:val="en-GB"/>
        </w:rPr>
      </w:pPr>
    </w:p>
    <w:p w:rsidR="003D725C" w:rsidRPr="004F2441" w:rsidDel="0069794E" w:rsidRDefault="00E87962" w:rsidP="0029388F">
      <w:pPr>
        <w:numPr>
          <w:ilvl w:val="1"/>
          <w:numId w:val="17"/>
        </w:numPr>
        <w:tabs>
          <w:tab w:val="left" w:pos="709"/>
          <w:tab w:val="left" w:pos="1276"/>
        </w:tabs>
        <w:jc w:val="both"/>
        <w:rPr>
          <w:del w:id="961" w:author="Καρμίρης Αγγελος" w:date="2020-01-03T10:45:00Z"/>
          <w:sz w:val="24"/>
          <w:szCs w:val="24"/>
          <w:lang w:val="en-GB"/>
        </w:rPr>
      </w:pPr>
      <w:del w:id="962" w:author="Καρμίρης Αγγελος" w:date="2020-01-03T10:45:00Z">
        <w:r w:rsidRPr="0029388F" w:rsidDel="0069794E">
          <w:rPr>
            <w:sz w:val="24"/>
            <w:szCs w:val="24"/>
          </w:rPr>
          <w:delText xml:space="preserve">   </w:delText>
        </w:r>
        <w:r w:rsidR="003C556C" w:rsidDel="0069794E">
          <w:rPr>
            <w:sz w:val="24"/>
            <w:szCs w:val="24"/>
            <w:lang w:val="en-GB"/>
          </w:rPr>
          <w:delText>All</w:delText>
        </w:r>
        <w:r w:rsidR="003C556C" w:rsidRPr="004F2441" w:rsidDel="0069794E">
          <w:rPr>
            <w:sz w:val="24"/>
            <w:szCs w:val="24"/>
            <w:lang w:val="en-GB"/>
          </w:rPr>
          <w:delText xml:space="preserve"> </w:delText>
        </w:r>
        <w:r w:rsidR="003D725C" w:rsidRPr="004F2441" w:rsidDel="0069794E">
          <w:rPr>
            <w:sz w:val="24"/>
            <w:szCs w:val="24"/>
            <w:lang w:val="en-GB"/>
          </w:rPr>
          <w:delText xml:space="preserve">bushings of </w:delText>
        </w:r>
        <w:r w:rsidR="0081616F" w:rsidDel="0069794E">
          <w:rPr>
            <w:sz w:val="24"/>
            <w:szCs w:val="24"/>
            <w:lang w:val="en-GB"/>
          </w:rPr>
          <w:delText>the</w:delText>
        </w:r>
        <w:r w:rsidR="0081616F" w:rsidRPr="004F2441" w:rsidDel="0069794E">
          <w:rPr>
            <w:sz w:val="24"/>
            <w:szCs w:val="24"/>
            <w:lang w:val="en-GB"/>
          </w:rPr>
          <w:delText xml:space="preserve"> </w:delText>
        </w:r>
        <w:r w:rsidR="003D725C" w:rsidRPr="004F2441" w:rsidDel="0069794E">
          <w:rPr>
            <w:sz w:val="24"/>
            <w:szCs w:val="24"/>
            <w:lang w:val="en-GB"/>
          </w:rPr>
          <w:delText xml:space="preserve">autotransformer will be of outdoor – </w:delText>
        </w:r>
      </w:del>
    </w:p>
    <w:p w:rsidR="00E85F2F" w:rsidRPr="004F2441" w:rsidDel="0069794E" w:rsidRDefault="00C85878" w:rsidP="003D725C">
      <w:pPr>
        <w:tabs>
          <w:tab w:val="left" w:pos="709"/>
          <w:tab w:val="left" w:pos="1843"/>
        </w:tabs>
        <w:ind w:left="1843"/>
        <w:jc w:val="both"/>
        <w:rPr>
          <w:del w:id="963" w:author="Καρμίρης Αγγελος" w:date="2020-01-03T10:45:00Z"/>
          <w:sz w:val="24"/>
          <w:szCs w:val="24"/>
          <w:lang w:val="en-GB"/>
        </w:rPr>
      </w:pPr>
      <w:del w:id="964" w:author="Καρμίρης Αγγελος" w:date="2020-01-03T10:45:00Z">
        <w:r w:rsidDel="0069794E">
          <w:rPr>
            <w:sz w:val="24"/>
            <w:szCs w:val="24"/>
            <w:lang w:val="en-GB"/>
          </w:rPr>
          <w:delText>capacitance graded</w:delText>
        </w:r>
        <w:r w:rsidR="008508BE" w:rsidRPr="004F2441" w:rsidDel="0069794E">
          <w:rPr>
            <w:sz w:val="24"/>
            <w:szCs w:val="24"/>
            <w:lang w:val="en-GB"/>
          </w:rPr>
          <w:delText xml:space="preserve"> </w:delText>
        </w:r>
        <w:r w:rsidR="003D725C" w:rsidRPr="004F2441" w:rsidDel="0069794E">
          <w:rPr>
            <w:sz w:val="24"/>
            <w:szCs w:val="24"/>
            <w:lang w:val="en-GB"/>
          </w:rPr>
          <w:delText>type with one end exposed in ambient air and the other end immersed in the autotransformer oil.</w:delText>
        </w:r>
      </w:del>
    </w:p>
    <w:p w:rsidR="00206A7B" w:rsidRPr="004F2441" w:rsidDel="0069794E" w:rsidRDefault="00206A7B" w:rsidP="003D725C">
      <w:pPr>
        <w:tabs>
          <w:tab w:val="left" w:pos="709"/>
          <w:tab w:val="left" w:pos="1843"/>
        </w:tabs>
        <w:ind w:left="1843"/>
        <w:jc w:val="both"/>
        <w:rPr>
          <w:del w:id="965" w:author="Καρμίρης Αγγελος" w:date="2020-01-03T10:45:00Z"/>
          <w:sz w:val="24"/>
          <w:szCs w:val="24"/>
          <w:lang w:val="en-GB"/>
        </w:rPr>
      </w:pPr>
    </w:p>
    <w:p w:rsidR="00E317C5" w:rsidRPr="00282FCF" w:rsidDel="0069794E" w:rsidRDefault="000922E2" w:rsidP="00CF2DCF">
      <w:pPr>
        <w:numPr>
          <w:ilvl w:val="1"/>
          <w:numId w:val="17"/>
        </w:numPr>
        <w:tabs>
          <w:tab w:val="clear" w:pos="1636"/>
          <w:tab w:val="left" w:pos="709"/>
          <w:tab w:val="num" w:pos="1276"/>
          <w:tab w:val="left" w:pos="1843"/>
        </w:tabs>
        <w:ind w:left="1843" w:hanging="567"/>
        <w:jc w:val="both"/>
        <w:rPr>
          <w:del w:id="966" w:author="Καρμίρης Αγγελος" w:date="2020-01-03T10:45:00Z"/>
          <w:sz w:val="24"/>
          <w:szCs w:val="24"/>
          <w:lang w:val="en-GB"/>
        </w:rPr>
      </w:pPr>
      <w:del w:id="967" w:author="Καρμίρης Αγγελος" w:date="2020-01-03T10:45:00Z">
        <w:r w:rsidRPr="00282FCF" w:rsidDel="0069794E">
          <w:rPr>
            <w:sz w:val="24"/>
            <w:szCs w:val="24"/>
            <w:lang w:val="en-GB"/>
          </w:rPr>
          <w:delText>The acti</w:delText>
        </w:r>
        <w:r w:rsidR="005F530C" w:rsidRPr="00282FCF" w:rsidDel="0069794E">
          <w:rPr>
            <w:sz w:val="24"/>
            <w:szCs w:val="24"/>
            <w:lang w:val="en-GB"/>
          </w:rPr>
          <w:delText xml:space="preserve">ve part of </w:delText>
        </w:r>
        <w:r w:rsidR="00023162" w:rsidRPr="00F91B41" w:rsidDel="0069794E">
          <w:rPr>
            <w:sz w:val="24"/>
            <w:szCs w:val="24"/>
            <w:lang w:val="en-GB"/>
          </w:rPr>
          <w:delText>the bushing will consist of a</w:delText>
        </w:r>
        <w:r w:rsidR="00D032CD" w:rsidRPr="00D032CD" w:rsidDel="0069794E">
          <w:rPr>
            <w:sz w:val="24"/>
            <w:szCs w:val="24"/>
            <w:lang w:val="en-GB"/>
          </w:rPr>
          <w:delText xml:space="preserve"> </w:delText>
        </w:r>
        <w:r w:rsidR="00D032CD" w:rsidRPr="00282FCF" w:rsidDel="0069794E">
          <w:rPr>
            <w:sz w:val="24"/>
            <w:szCs w:val="24"/>
            <w:lang w:val="en-GB"/>
          </w:rPr>
          <w:delText>condenser type core</w:delText>
        </w:r>
        <w:r w:rsidR="00D032CD" w:rsidRPr="00CF2DCF" w:rsidDel="0069794E">
          <w:rPr>
            <w:sz w:val="24"/>
            <w:szCs w:val="24"/>
          </w:rPr>
          <w:delText xml:space="preserve">, </w:delText>
        </w:r>
        <w:r w:rsidR="00D032CD" w:rsidDel="0069794E">
          <w:rPr>
            <w:sz w:val="24"/>
            <w:szCs w:val="24"/>
          </w:rPr>
          <w:delText>with insulation of</w:delText>
        </w:r>
        <w:r w:rsidR="00023162" w:rsidRPr="00F91B41" w:rsidDel="0069794E">
          <w:rPr>
            <w:sz w:val="24"/>
            <w:szCs w:val="24"/>
            <w:lang w:val="en-GB"/>
          </w:rPr>
          <w:delText xml:space="preserve"> O</w:delText>
        </w:r>
        <w:r w:rsidR="005F530C" w:rsidRPr="00282FCF" w:rsidDel="0069794E">
          <w:rPr>
            <w:sz w:val="24"/>
            <w:szCs w:val="24"/>
            <w:lang w:val="en-GB"/>
          </w:rPr>
          <w:delText>il Impregnated</w:delText>
        </w:r>
        <w:r w:rsidR="00023162" w:rsidRPr="00282FCF" w:rsidDel="0069794E">
          <w:rPr>
            <w:sz w:val="24"/>
            <w:szCs w:val="24"/>
            <w:lang w:val="en-GB"/>
          </w:rPr>
          <w:delText xml:space="preserve"> Paper</w:delText>
        </w:r>
        <w:r w:rsidR="00BD6EE8" w:rsidDel="0069794E">
          <w:rPr>
            <w:sz w:val="24"/>
            <w:szCs w:val="24"/>
            <w:lang w:val="en-GB"/>
          </w:rPr>
          <w:delText> </w:delText>
        </w:r>
        <w:r w:rsidR="00023162" w:rsidRPr="00282FCF" w:rsidDel="0069794E">
          <w:rPr>
            <w:sz w:val="24"/>
            <w:szCs w:val="24"/>
            <w:lang w:val="en-GB"/>
          </w:rPr>
          <w:delText>(OIP).</w:delText>
        </w:r>
        <w:r w:rsidR="005F530C" w:rsidRPr="00282FCF" w:rsidDel="0069794E">
          <w:rPr>
            <w:sz w:val="24"/>
            <w:szCs w:val="24"/>
            <w:lang w:val="en-GB"/>
          </w:rPr>
          <w:delText xml:space="preserve"> </w:delText>
        </w:r>
        <w:r w:rsidR="00282FCF" w:rsidRPr="00282FCF" w:rsidDel="0069794E">
          <w:rPr>
            <w:sz w:val="24"/>
            <w:szCs w:val="24"/>
            <w:lang w:val="en-GB"/>
          </w:rPr>
          <w:delText xml:space="preserve">For the LV bushings, the active part </w:delText>
        </w:r>
        <w:r w:rsidR="00BD6EE8" w:rsidDel="0069794E">
          <w:rPr>
            <w:sz w:val="24"/>
            <w:szCs w:val="24"/>
            <w:lang w:val="en-GB"/>
          </w:rPr>
          <w:delText>can</w:delText>
        </w:r>
        <w:r w:rsidR="00282FCF" w:rsidRPr="00282FCF" w:rsidDel="0069794E">
          <w:rPr>
            <w:sz w:val="24"/>
            <w:szCs w:val="24"/>
            <w:lang w:val="en-GB"/>
          </w:rPr>
          <w:delText xml:space="preserve"> </w:delText>
        </w:r>
        <w:r w:rsidR="00D032CD" w:rsidDel="0069794E">
          <w:rPr>
            <w:sz w:val="24"/>
            <w:szCs w:val="24"/>
            <w:lang w:val="en-GB"/>
          </w:rPr>
          <w:delText>have</w:delText>
        </w:r>
        <w:r w:rsidR="00282FCF" w:rsidRPr="00282FCF" w:rsidDel="0069794E">
          <w:rPr>
            <w:sz w:val="24"/>
            <w:szCs w:val="24"/>
            <w:lang w:val="en-GB"/>
          </w:rPr>
          <w:delText xml:space="preserve"> alternatively </w:delText>
        </w:r>
        <w:r w:rsidR="00D032CD" w:rsidDel="0069794E">
          <w:rPr>
            <w:sz w:val="24"/>
            <w:szCs w:val="24"/>
            <w:lang w:val="en-GB"/>
          </w:rPr>
          <w:delText xml:space="preserve">insulation </w:delText>
        </w:r>
        <w:r w:rsidR="00282FCF" w:rsidRPr="00282FCF" w:rsidDel="0069794E">
          <w:rPr>
            <w:sz w:val="24"/>
            <w:szCs w:val="24"/>
            <w:lang w:val="en-GB"/>
          </w:rPr>
          <w:delText>of Resin Impregnated Paper (RIP).</w:delText>
        </w:r>
      </w:del>
    </w:p>
    <w:p w:rsidR="00206A7B" w:rsidRPr="004F2441" w:rsidDel="0069794E" w:rsidRDefault="00E317C5" w:rsidP="00206A7B">
      <w:pPr>
        <w:tabs>
          <w:tab w:val="left" w:pos="709"/>
          <w:tab w:val="left" w:pos="1843"/>
        </w:tabs>
        <w:ind w:left="1276"/>
        <w:jc w:val="both"/>
        <w:rPr>
          <w:del w:id="968" w:author="Καρμίρης Αγγελος" w:date="2020-01-03T10:45:00Z"/>
          <w:sz w:val="24"/>
          <w:szCs w:val="24"/>
          <w:lang w:val="en-GB"/>
        </w:rPr>
      </w:pPr>
      <w:del w:id="969" w:author="Καρμίρης Αγγελος" w:date="2020-01-03T10:45:00Z">
        <w:r w:rsidRPr="004F2441" w:rsidDel="0069794E">
          <w:rPr>
            <w:sz w:val="24"/>
            <w:szCs w:val="24"/>
            <w:lang w:val="en-GB"/>
          </w:rPr>
          <w:tab/>
        </w:r>
      </w:del>
    </w:p>
    <w:p w:rsidR="00CE77F7" w:rsidRPr="004F2441" w:rsidDel="0069794E" w:rsidRDefault="00365CA3" w:rsidP="00CF2DCF">
      <w:pPr>
        <w:numPr>
          <w:ilvl w:val="1"/>
          <w:numId w:val="17"/>
        </w:numPr>
        <w:tabs>
          <w:tab w:val="clear" w:pos="1636"/>
          <w:tab w:val="left" w:pos="709"/>
          <w:tab w:val="num" w:pos="1276"/>
          <w:tab w:val="left" w:pos="1843"/>
        </w:tabs>
        <w:ind w:left="1843" w:hanging="567"/>
        <w:jc w:val="both"/>
        <w:rPr>
          <w:del w:id="970" w:author="Καρμίρης Αγγελος" w:date="2020-01-03T10:45:00Z"/>
          <w:sz w:val="24"/>
          <w:szCs w:val="24"/>
          <w:lang w:val="en-GB"/>
        </w:rPr>
      </w:pPr>
      <w:del w:id="971" w:author="Καρμίρης Αγγελος" w:date="2020-01-03T10:45:00Z">
        <w:r w:rsidRPr="00866227" w:rsidDel="0069794E">
          <w:rPr>
            <w:sz w:val="24"/>
            <w:szCs w:val="24"/>
            <w:lang w:val="en-GB"/>
          </w:rPr>
          <w:delText>The insulation housing</w:delText>
        </w:r>
        <w:r w:rsidR="00E317C5" w:rsidRPr="00866227" w:rsidDel="0069794E">
          <w:rPr>
            <w:sz w:val="24"/>
            <w:szCs w:val="24"/>
            <w:lang w:val="en-GB"/>
          </w:rPr>
          <w:delText xml:space="preserve"> </w:delText>
        </w:r>
        <w:r w:rsidR="00C802A6" w:rsidRPr="00866227" w:rsidDel="0069794E">
          <w:rPr>
            <w:sz w:val="24"/>
            <w:szCs w:val="24"/>
            <w:lang w:val="en-GB"/>
          </w:rPr>
          <w:delText xml:space="preserve">of  </w:delText>
        </w:r>
        <w:r w:rsidR="00CE77F7" w:rsidRPr="00866227" w:rsidDel="0069794E">
          <w:rPr>
            <w:sz w:val="24"/>
            <w:szCs w:val="24"/>
            <w:lang w:val="en-GB"/>
          </w:rPr>
          <w:delText>H</w:delText>
        </w:r>
        <w:r w:rsidR="00F2117A" w:rsidRPr="00866227" w:rsidDel="0069794E">
          <w:rPr>
            <w:sz w:val="24"/>
            <w:szCs w:val="24"/>
            <w:lang w:val="en-GB"/>
          </w:rPr>
          <w:delText>V</w:delText>
        </w:r>
        <w:r w:rsidR="008508BE" w:rsidRPr="00866227" w:rsidDel="0069794E">
          <w:rPr>
            <w:sz w:val="24"/>
            <w:szCs w:val="24"/>
            <w:lang w:val="en-GB"/>
          </w:rPr>
          <w:delText xml:space="preserve">, MV, LV and neutral </w:delText>
        </w:r>
        <w:r w:rsidR="00CE77F7" w:rsidRPr="00866227" w:rsidDel="0069794E">
          <w:rPr>
            <w:sz w:val="24"/>
            <w:szCs w:val="24"/>
            <w:lang w:val="en-GB"/>
          </w:rPr>
          <w:delText xml:space="preserve"> bushing</w:delText>
        </w:r>
        <w:r w:rsidR="008508BE" w:rsidRPr="00866227" w:rsidDel="0069794E">
          <w:rPr>
            <w:sz w:val="24"/>
            <w:szCs w:val="24"/>
            <w:lang w:val="en-GB"/>
          </w:rPr>
          <w:delText>s</w:delText>
        </w:r>
        <w:r w:rsidR="00CE77F7" w:rsidRPr="00866227" w:rsidDel="0069794E">
          <w:rPr>
            <w:sz w:val="24"/>
            <w:szCs w:val="24"/>
            <w:lang w:val="en-GB"/>
          </w:rPr>
          <w:delText xml:space="preserve"> will be of high grade porcelain</w:delText>
        </w:r>
        <w:r w:rsidR="008508BE" w:rsidRPr="00866227" w:rsidDel="0069794E">
          <w:rPr>
            <w:sz w:val="24"/>
            <w:szCs w:val="24"/>
            <w:lang w:val="en-GB"/>
          </w:rPr>
          <w:delText>.</w:delText>
        </w:r>
        <w:r w:rsidR="00CE77F7" w:rsidRPr="00866227" w:rsidDel="0069794E">
          <w:rPr>
            <w:sz w:val="24"/>
            <w:szCs w:val="24"/>
            <w:lang w:val="en-GB"/>
          </w:rPr>
          <w:delText xml:space="preserve"> The porcelain housing will comply in all relevant respects with IEC</w:delText>
        </w:r>
        <w:r w:rsidR="00B44610" w:rsidRPr="00866227" w:rsidDel="0069794E">
          <w:rPr>
            <w:sz w:val="24"/>
            <w:szCs w:val="24"/>
            <w:lang w:val="en-GB"/>
          </w:rPr>
          <w:delText xml:space="preserve"> </w:delText>
        </w:r>
        <w:r w:rsidR="00CE77F7" w:rsidRPr="00866227" w:rsidDel="0069794E">
          <w:rPr>
            <w:sz w:val="24"/>
            <w:szCs w:val="24"/>
            <w:lang w:val="en-GB"/>
          </w:rPr>
          <w:delText>6</w:delText>
        </w:r>
        <w:r w:rsidR="00B44610" w:rsidRPr="00866227" w:rsidDel="0069794E">
          <w:rPr>
            <w:sz w:val="24"/>
            <w:szCs w:val="24"/>
            <w:lang w:val="en-GB"/>
          </w:rPr>
          <w:delText>2155</w:delText>
        </w:r>
        <w:r w:rsidR="00CE77F7" w:rsidRPr="00866227" w:rsidDel="0069794E">
          <w:rPr>
            <w:sz w:val="24"/>
            <w:szCs w:val="24"/>
            <w:lang w:val="en-GB"/>
          </w:rPr>
          <w:delText>.</w:delText>
        </w:r>
        <w:r w:rsidR="00866227" w:rsidDel="0069794E">
          <w:rPr>
            <w:sz w:val="24"/>
            <w:szCs w:val="24"/>
            <w:lang w:val="en-GB"/>
          </w:rPr>
          <w:delText xml:space="preserve"> </w:delText>
        </w:r>
        <w:r w:rsidR="00866227" w:rsidRPr="00282FCF" w:rsidDel="0069794E">
          <w:rPr>
            <w:sz w:val="24"/>
            <w:szCs w:val="24"/>
            <w:lang w:val="en-GB"/>
          </w:rPr>
          <w:delText>For the LV bushings</w:delText>
        </w:r>
        <w:r w:rsidR="00866227" w:rsidDel="0069794E">
          <w:rPr>
            <w:sz w:val="24"/>
            <w:szCs w:val="24"/>
            <w:lang w:val="en-GB"/>
          </w:rPr>
          <w:delText xml:space="preserve"> of RIP type</w:delText>
        </w:r>
        <w:r w:rsidR="00866227" w:rsidRPr="00282FCF" w:rsidDel="0069794E">
          <w:rPr>
            <w:sz w:val="24"/>
            <w:szCs w:val="24"/>
            <w:lang w:val="en-GB"/>
          </w:rPr>
          <w:delText>,</w:delText>
        </w:r>
        <w:r w:rsidR="00866227" w:rsidDel="0069794E">
          <w:rPr>
            <w:sz w:val="24"/>
            <w:szCs w:val="24"/>
            <w:lang w:val="en-GB"/>
          </w:rPr>
          <w:delText xml:space="preserve"> the</w:delText>
        </w:r>
        <w:r w:rsidR="00866227" w:rsidRPr="00282FCF" w:rsidDel="0069794E">
          <w:rPr>
            <w:sz w:val="24"/>
            <w:szCs w:val="24"/>
            <w:lang w:val="en-GB"/>
          </w:rPr>
          <w:delText xml:space="preserve"> </w:delText>
        </w:r>
        <w:r w:rsidR="00866227" w:rsidRPr="00866227" w:rsidDel="0069794E">
          <w:rPr>
            <w:sz w:val="24"/>
            <w:szCs w:val="24"/>
            <w:lang w:val="en-GB"/>
          </w:rPr>
          <w:delText>insulation housing</w:delText>
        </w:r>
        <w:r w:rsidR="00866227" w:rsidDel="0069794E">
          <w:rPr>
            <w:sz w:val="24"/>
            <w:szCs w:val="24"/>
            <w:lang w:val="en-GB"/>
          </w:rPr>
          <w:delText xml:space="preserve"> can</w:delText>
        </w:r>
        <w:r w:rsidR="00866227" w:rsidRPr="00866227" w:rsidDel="0069794E">
          <w:rPr>
            <w:sz w:val="24"/>
            <w:szCs w:val="24"/>
            <w:lang w:val="en-GB"/>
          </w:rPr>
          <w:delText xml:space="preserve"> be</w:delText>
        </w:r>
        <w:r w:rsidR="00866227" w:rsidDel="0069794E">
          <w:rPr>
            <w:sz w:val="24"/>
            <w:szCs w:val="24"/>
            <w:lang w:val="en-GB"/>
          </w:rPr>
          <w:delText xml:space="preserve"> alternatively</w:delText>
        </w:r>
        <w:r w:rsidR="00866227" w:rsidRPr="00866227" w:rsidDel="0069794E">
          <w:rPr>
            <w:sz w:val="24"/>
            <w:szCs w:val="24"/>
            <w:lang w:val="en-GB"/>
          </w:rPr>
          <w:delText xml:space="preserve"> of </w:delText>
        </w:r>
        <w:r w:rsidR="00866227" w:rsidDel="0069794E">
          <w:rPr>
            <w:sz w:val="24"/>
            <w:szCs w:val="24"/>
            <w:lang w:val="en-GB"/>
          </w:rPr>
          <w:delText>silicon rubber</w:delText>
        </w:r>
        <w:r w:rsidR="00866227" w:rsidRPr="00282FCF" w:rsidDel="0069794E">
          <w:rPr>
            <w:sz w:val="24"/>
            <w:szCs w:val="24"/>
            <w:lang w:val="en-GB"/>
          </w:rPr>
          <w:delText>.</w:delText>
        </w:r>
      </w:del>
    </w:p>
    <w:p w:rsidR="005674F7" w:rsidRPr="004F2441" w:rsidDel="0069794E" w:rsidRDefault="00CE77F7" w:rsidP="006035C4">
      <w:pPr>
        <w:tabs>
          <w:tab w:val="left" w:pos="709"/>
          <w:tab w:val="left" w:pos="1276"/>
        </w:tabs>
        <w:ind w:left="1276"/>
        <w:jc w:val="both"/>
        <w:rPr>
          <w:del w:id="972" w:author="Καρμίρης Αγγελος" w:date="2020-01-03T10:45:00Z"/>
          <w:sz w:val="24"/>
          <w:szCs w:val="24"/>
          <w:lang w:val="en-GB"/>
        </w:rPr>
      </w:pPr>
      <w:del w:id="973" w:author="Καρμίρης Αγγελος" w:date="2020-01-03T10:45:00Z">
        <w:r w:rsidRPr="004F2441" w:rsidDel="0069794E">
          <w:rPr>
            <w:sz w:val="24"/>
            <w:szCs w:val="24"/>
            <w:lang w:val="en-GB"/>
          </w:rPr>
          <w:tab/>
        </w:r>
        <w:r w:rsidRPr="004F2441" w:rsidDel="0069794E">
          <w:rPr>
            <w:sz w:val="24"/>
            <w:szCs w:val="24"/>
            <w:lang w:val="en-GB"/>
          </w:rPr>
          <w:tab/>
        </w:r>
      </w:del>
    </w:p>
    <w:p w:rsidR="005674F7" w:rsidDel="0069794E" w:rsidRDefault="005674F7" w:rsidP="000124D3">
      <w:pPr>
        <w:numPr>
          <w:ilvl w:val="1"/>
          <w:numId w:val="17"/>
        </w:numPr>
        <w:tabs>
          <w:tab w:val="clear" w:pos="1636"/>
          <w:tab w:val="left" w:pos="709"/>
          <w:tab w:val="num" w:pos="1276"/>
          <w:tab w:val="left" w:pos="1843"/>
        </w:tabs>
        <w:ind w:left="1843" w:hanging="567"/>
        <w:jc w:val="both"/>
        <w:rPr>
          <w:del w:id="974" w:author="Καρμίρης Αγγελος" w:date="2020-01-03T10:45:00Z"/>
          <w:sz w:val="24"/>
          <w:szCs w:val="24"/>
          <w:lang w:val="en-GB"/>
        </w:rPr>
      </w:pPr>
      <w:del w:id="975" w:author="Καρμίρης Αγγελος" w:date="2020-01-03T10:45:00Z">
        <w:r w:rsidRPr="004F2441" w:rsidDel="0069794E">
          <w:rPr>
            <w:sz w:val="24"/>
            <w:szCs w:val="24"/>
            <w:lang w:val="en-GB"/>
          </w:rPr>
          <w:delText xml:space="preserve">The </w:delText>
        </w:r>
        <w:r w:rsidR="00CE77F7" w:rsidRPr="004F2441" w:rsidDel="0069794E">
          <w:rPr>
            <w:sz w:val="24"/>
            <w:szCs w:val="24"/>
            <w:lang w:val="en-GB"/>
          </w:rPr>
          <w:delText>bushing</w:delText>
        </w:r>
        <w:r w:rsidR="006420E8" w:rsidRPr="004F2441" w:rsidDel="0069794E">
          <w:rPr>
            <w:sz w:val="24"/>
            <w:szCs w:val="24"/>
            <w:lang w:val="en-GB"/>
          </w:rPr>
          <w:delText>s</w:delText>
        </w:r>
        <w:r w:rsidR="00CE77F7" w:rsidRPr="004F2441" w:rsidDel="0069794E">
          <w:rPr>
            <w:sz w:val="24"/>
            <w:szCs w:val="24"/>
            <w:lang w:val="en-GB"/>
          </w:rPr>
          <w:delText xml:space="preserve"> of Autotransformer are required to be of the following </w:delText>
        </w:r>
        <w:r w:rsidR="00E8775B" w:rsidDel="0069794E">
          <w:rPr>
            <w:sz w:val="24"/>
            <w:szCs w:val="24"/>
            <w:lang w:val="en-GB"/>
          </w:rPr>
          <w:delText xml:space="preserve"> </w:delText>
        </w:r>
        <w:r w:rsidR="00CE77F7" w:rsidRPr="004F2441" w:rsidDel="0069794E">
          <w:rPr>
            <w:sz w:val="24"/>
            <w:szCs w:val="24"/>
            <w:lang w:val="en-GB"/>
          </w:rPr>
          <w:delText>rating</w:delText>
        </w:r>
        <w:r w:rsidR="00E8775B" w:rsidDel="0069794E">
          <w:rPr>
            <w:sz w:val="24"/>
            <w:szCs w:val="24"/>
            <w:lang w:val="en-GB"/>
          </w:rPr>
          <w:delText xml:space="preserve"> </w:delText>
        </w:r>
        <w:r w:rsidR="00CE77F7" w:rsidRPr="004F2441" w:rsidDel="0069794E">
          <w:rPr>
            <w:sz w:val="24"/>
            <w:szCs w:val="24"/>
            <w:lang w:val="en-GB"/>
          </w:rPr>
          <w:delText>characteristics</w:delText>
        </w:r>
        <w:r w:rsidRPr="004F2441" w:rsidDel="0069794E">
          <w:rPr>
            <w:sz w:val="24"/>
            <w:szCs w:val="24"/>
            <w:lang w:val="en-GB"/>
          </w:rPr>
          <w:delText>:</w:delText>
        </w:r>
      </w:del>
    </w:p>
    <w:p w:rsidR="005674F7" w:rsidDel="0069794E" w:rsidRDefault="005674F7" w:rsidP="006035C4">
      <w:pPr>
        <w:tabs>
          <w:tab w:val="left" w:pos="709"/>
          <w:tab w:val="left" w:pos="1276"/>
        </w:tabs>
        <w:ind w:left="1276"/>
        <w:jc w:val="both"/>
        <w:rPr>
          <w:del w:id="976" w:author="Καρμίρης Αγγελος" w:date="2020-01-03T10:45:00Z"/>
          <w:sz w:val="24"/>
          <w:szCs w:val="24"/>
          <w:lang w:val="en-G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1559"/>
        <w:gridCol w:w="1701"/>
        <w:gridCol w:w="1701"/>
        <w:gridCol w:w="1560"/>
      </w:tblGrid>
      <w:tr w:rsidR="008508BE" w:rsidRPr="00936CBF" w:rsidDel="0069794E" w:rsidTr="0029388F">
        <w:trPr>
          <w:cantSplit/>
          <w:del w:id="977" w:author="Καρμίρης Αγγελος" w:date="2020-01-03T10:45:00Z"/>
        </w:trPr>
        <w:tc>
          <w:tcPr>
            <w:tcW w:w="3119" w:type="dxa"/>
            <w:shd w:val="clear" w:color="auto" w:fill="auto"/>
          </w:tcPr>
          <w:p w:rsidR="008508BE" w:rsidRPr="00936CBF" w:rsidDel="0069794E" w:rsidRDefault="008508BE" w:rsidP="00936CBF">
            <w:pPr>
              <w:tabs>
                <w:tab w:val="left" w:pos="709"/>
                <w:tab w:val="left" w:pos="1276"/>
              </w:tabs>
              <w:rPr>
                <w:del w:id="978" w:author="Καρμίρης Αγγελος" w:date="2020-01-03T10:45:00Z"/>
                <w:sz w:val="24"/>
                <w:lang w:val="en-GB"/>
              </w:rPr>
            </w:pPr>
          </w:p>
        </w:tc>
        <w:tc>
          <w:tcPr>
            <w:tcW w:w="1559" w:type="dxa"/>
            <w:shd w:val="clear" w:color="auto" w:fill="auto"/>
          </w:tcPr>
          <w:p w:rsidR="008508BE" w:rsidRPr="00CF2DCF" w:rsidDel="0069794E" w:rsidRDefault="008508BE" w:rsidP="00936CBF">
            <w:pPr>
              <w:tabs>
                <w:tab w:val="left" w:pos="709"/>
                <w:tab w:val="left" w:pos="1276"/>
              </w:tabs>
              <w:jc w:val="center"/>
              <w:rPr>
                <w:del w:id="979" w:author="Καρμίρης Αγγελος" w:date="2020-01-03T10:45:00Z"/>
                <w:sz w:val="24"/>
                <w:szCs w:val="24"/>
                <w:lang w:val="el-GR"/>
              </w:rPr>
            </w:pPr>
            <w:del w:id="980" w:author="Καρμίρης Αγγελος" w:date="2020-01-03T10:45:00Z">
              <w:r w:rsidRPr="00936CBF" w:rsidDel="0069794E">
                <w:rPr>
                  <w:sz w:val="24"/>
                  <w:szCs w:val="24"/>
                </w:rPr>
                <w:delText>HV</w:delText>
              </w:r>
            </w:del>
          </w:p>
        </w:tc>
        <w:tc>
          <w:tcPr>
            <w:tcW w:w="1701" w:type="dxa"/>
            <w:shd w:val="clear" w:color="auto" w:fill="auto"/>
          </w:tcPr>
          <w:p w:rsidR="008508BE" w:rsidRPr="00CF2DCF" w:rsidDel="0069794E" w:rsidRDefault="008508BE" w:rsidP="00936CBF">
            <w:pPr>
              <w:tabs>
                <w:tab w:val="left" w:pos="709"/>
                <w:tab w:val="left" w:pos="1276"/>
              </w:tabs>
              <w:jc w:val="center"/>
              <w:rPr>
                <w:del w:id="981" w:author="Καρμίρης Αγγελος" w:date="2020-01-03T10:45:00Z"/>
                <w:sz w:val="24"/>
                <w:szCs w:val="24"/>
                <w:lang w:val="el-GR"/>
              </w:rPr>
            </w:pPr>
            <w:del w:id="982" w:author="Καρμίρης Αγγελος" w:date="2020-01-03T10:45:00Z">
              <w:r w:rsidRPr="00936CBF" w:rsidDel="0069794E">
                <w:rPr>
                  <w:sz w:val="24"/>
                  <w:szCs w:val="24"/>
                </w:rPr>
                <w:delText>MV</w:delText>
              </w:r>
            </w:del>
          </w:p>
        </w:tc>
        <w:tc>
          <w:tcPr>
            <w:tcW w:w="1701" w:type="dxa"/>
            <w:shd w:val="clear" w:color="auto" w:fill="auto"/>
          </w:tcPr>
          <w:p w:rsidR="008508BE" w:rsidRPr="00CF2DCF" w:rsidDel="0069794E" w:rsidRDefault="008508BE" w:rsidP="00936CBF">
            <w:pPr>
              <w:tabs>
                <w:tab w:val="left" w:pos="709"/>
                <w:tab w:val="left" w:pos="1276"/>
              </w:tabs>
              <w:jc w:val="center"/>
              <w:rPr>
                <w:del w:id="983" w:author="Καρμίρης Αγγελος" w:date="2020-01-03T10:45:00Z"/>
                <w:sz w:val="24"/>
                <w:szCs w:val="24"/>
                <w:lang w:val="el-GR"/>
              </w:rPr>
            </w:pPr>
            <w:del w:id="984" w:author="Καρμίρης Αγγελος" w:date="2020-01-03T10:45:00Z">
              <w:r w:rsidRPr="00936CBF" w:rsidDel="0069794E">
                <w:rPr>
                  <w:sz w:val="24"/>
                  <w:szCs w:val="24"/>
                </w:rPr>
                <w:delText>LV</w:delText>
              </w:r>
            </w:del>
          </w:p>
        </w:tc>
        <w:tc>
          <w:tcPr>
            <w:tcW w:w="1560" w:type="dxa"/>
            <w:shd w:val="clear" w:color="auto" w:fill="auto"/>
          </w:tcPr>
          <w:p w:rsidR="008508BE" w:rsidRPr="00936CBF" w:rsidDel="0069794E" w:rsidRDefault="000E5E39" w:rsidP="00936CBF">
            <w:pPr>
              <w:tabs>
                <w:tab w:val="left" w:pos="709"/>
                <w:tab w:val="left" w:pos="1276"/>
              </w:tabs>
              <w:jc w:val="center"/>
              <w:rPr>
                <w:del w:id="985" w:author="Καρμίρης Αγγελος" w:date="2020-01-03T10:45:00Z"/>
                <w:sz w:val="24"/>
                <w:szCs w:val="24"/>
                <w:lang w:val="en-GB"/>
              </w:rPr>
            </w:pPr>
            <w:del w:id="986" w:author="Καρμίρης Αγγελος" w:date="2020-01-03T10:45:00Z">
              <w:r w:rsidRPr="00936CBF" w:rsidDel="0069794E">
                <w:rPr>
                  <w:sz w:val="24"/>
                  <w:szCs w:val="24"/>
                </w:rPr>
                <w:delText>Neutral</w:delText>
              </w:r>
            </w:del>
          </w:p>
        </w:tc>
      </w:tr>
      <w:tr w:rsidR="008508BE" w:rsidRPr="00936CBF" w:rsidDel="0069794E" w:rsidTr="0029388F">
        <w:trPr>
          <w:cantSplit/>
          <w:del w:id="987" w:author="Καρμίρης Αγγελος" w:date="2020-01-03T10:45:00Z"/>
        </w:trPr>
        <w:tc>
          <w:tcPr>
            <w:tcW w:w="3119" w:type="dxa"/>
            <w:shd w:val="clear" w:color="auto" w:fill="auto"/>
          </w:tcPr>
          <w:p w:rsidR="00FD1E37" w:rsidRPr="00936CBF" w:rsidDel="0069794E" w:rsidRDefault="008508BE" w:rsidP="00936CBF">
            <w:pPr>
              <w:tabs>
                <w:tab w:val="left" w:pos="709"/>
                <w:tab w:val="left" w:pos="1276"/>
              </w:tabs>
              <w:rPr>
                <w:del w:id="988" w:author="Καρμίρης Αγγελος" w:date="2020-01-03T10:45:00Z"/>
                <w:sz w:val="24"/>
                <w:lang w:val="en-GB"/>
              </w:rPr>
            </w:pPr>
            <w:del w:id="989" w:author="Καρμίρης Αγγελος" w:date="2020-01-03T10:45:00Z">
              <w:r w:rsidRPr="00936CBF" w:rsidDel="0069794E">
                <w:rPr>
                  <w:sz w:val="24"/>
                  <w:lang w:val="en-GB"/>
                </w:rPr>
                <w:delText>1.</w:delText>
              </w:r>
              <w:r w:rsidR="00FD1E37" w:rsidRPr="00936CBF" w:rsidDel="0069794E">
                <w:rPr>
                  <w:sz w:val="24"/>
                  <w:lang w:val="en-GB"/>
                </w:rPr>
                <w:delText xml:space="preserve"> </w:delText>
              </w:r>
              <w:r w:rsidRPr="00936CBF" w:rsidDel="0069794E">
                <w:rPr>
                  <w:sz w:val="24"/>
                  <w:lang w:val="en-GB"/>
                </w:rPr>
                <w:delText xml:space="preserve">Highest rated Voltage </w:delText>
              </w:r>
              <w:r w:rsidR="00FD1E37" w:rsidRPr="00936CBF" w:rsidDel="0069794E">
                <w:rPr>
                  <w:sz w:val="24"/>
                  <w:lang w:val="en-GB"/>
                </w:rPr>
                <w:delText xml:space="preserve">  </w:delText>
              </w:r>
            </w:del>
          </w:p>
          <w:p w:rsidR="00FD1E37" w:rsidRPr="00936CBF" w:rsidDel="0069794E" w:rsidRDefault="00FD1E37" w:rsidP="00936CBF">
            <w:pPr>
              <w:tabs>
                <w:tab w:val="left" w:pos="709"/>
                <w:tab w:val="left" w:pos="1276"/>
              </w:tabs>
              <w:rPr>
                <w:del w:id="990" w:author="Καρμίρης Αγγελος" w:date="2020-01-03T10:45:00Z"/>
                <w:sz w:val="24"/>
                <w:lang w:val="en-GB"/>
              </w:rPr>
            </w:pPr>
            <w:del w:id="991" w:author="Καρμίρης Αγγελος" w:date="2020-01-03T10:45:00Z">
              <w:r w:rsidRPr="00936CBF" w:rsidDel="0069794E">
                <w:rPr>
                  <w:sz w:val="24"/>
                  <w:lang w:val="en-GB"/>
                </w:rPr>
                <w:delText xml:space="preserve">    </w:delText>
              </w:r>
              <w:r w:rsidR="008508BE" w:rsidRPr="00936CBF" w:rsidDel="0069794E">
                <w:rPr>
                  <w:sz w:val="24"/>
                  <w:lang w:val="en-GB"/>
                </w:rPr>
                <w:delText xml:space="preserve">(phase to phase) (Um) </w:delText>
              </w:r>
            </w:del>
          </w:p>
          <w:p w:rsidR="008508BE" w:rsidRPr="00936CBF" w:rsidDel="0069794E" w:rsidRDefault="00FD1E37" w:rsidP="00936CBF">
            <w:pPr>
              <w:tabs>
                <w:tab w:val="left" w:pos="709"/>
                <w:tab w:val="left" w:pos="1276"/>
              </w:tabs>
              <w:rPr>
                <w:del w:id="992" w:author="Καρμίρης Αγγελος" w:date="2020-01-03T10:45:00Z"/>
                <w:sz w:val="24"/>
                <w:lang w:val="en-GB"/>
              </w:rPr>
            </w:pPr>
            <w:del w:id="993" w:author="Καρμίρης Αγγελος" w:date="2020-01-03T10:45:00Z">
              <w:r w:rsidRPr="00936CBF" w:rsidDel="0069794E">
                <w:rPr>
                  <w:sz w:val="24"/>
                  <w:lang w:val="en-GB"/>
                </w:rPr>
                <w:delText xml:space="preserve">    </w:delText>
              </w:r>
              <w:r w:rsidR="008508BE" w:rsidRPr="00936CBF" w:rsidDel="0069794E">
                <w:rPr>
                  <w:sz w:val="24"/>
                  <w:lang w:val="en-GB"/>
                </w:rPr>
                <w:delText>(</w:delText>
              </w:r>
              <w:r w:rsidR="00F42981" w:rsidDel="0069794E">
                <w:rPr>
                  <w:sz w:val="24"/>
                </w:rPr>
                <w:delText>k</w:delText>
              </w:r>
              <w:r w:rsidR="008508BE" w:rsidRPr="00936CBF" w:rsidDel="0069794E">
                <w:rPr>
                  <w:sz w:val="24"/>
                  <w:lang w:val="en-GB"/>
                </w:rPr>
                <w:delText>V-r.m.s.)</w:delText>
              </w:r>
            </w:del>
          </w:p>
        </w:tc>
        <w:tc>
          <w:tcPr>
            <w:tcW w:w="1559" w:type="dxa"/>
            <w:shd w:val="clear" w:color="auto" w:fill="auto"/>
          </w:tcPr>
          <w:p w:rsidR="008508BE" w:rsidRPr="00936CBF" w:rsidDel="0069794E" w:rsidRDefault="008508BE" w:rsidP="00936CBF">
            <w:pPr>
              <w:tabs>
                <w:tab w:val="left" w:pos="709"/>
                <w:tab w:val="left" w:pos="1276"/>
              </w:tabs>
              <w:jc w:val="center"/>
              <w:rPr>
                <w:del w:id="994" w:author="Καρμίρης Αγγελος" w:date="2020-01-03T10:45:00Z"/>
                <w:sz w:val="24"/>
                <w:lang w:val="en-GB"/>
              </w:rPr>
            </w:pPr>
            <w:del w:id="995" w:author="Καρμίρης Αγγελος" w:date="2020-01-03T10:45:00Z">
              <w:r w:rsidRPr="00936CBF" w:rsidDel="0069794E">
                <w:rPr>
                  <w:sz w:val="24"/>
                  <w:lang w:val="en-GB"/>
                </w:rPr>
                <w:delText>420</w:delText>
              </w:r>
            </w:del>
          </w:p>
        </w:tc>
        <w:tc>
          <w:tcPr>
            <w:tcW w:w="1701" w:type="dxa"/>
            <w:shd w:val="clear" w:color="auto" w:fill="auto"/>
          </w:tcPr>
          <w:p w:rsidR="008508BE" w:rsidRPr="00936CBF" w:rsidDel="0069794E" w:rsidRDefault="008508BE" w:rsidP="00936CBF">
            <w:pPr>
              <w:tabs>
                <w:tab w:val="left" w:pos="709"/>
                <w:tab w:val="left" w:pos="1276"/>
              </w:tabs>
              <w:jc w:val="center"/>
              <w:rPr>
                <w:del w:id="996" w:author="Καρμίρης Αγγελος" w:date="2020-01-03T10:45:00Z"/>
                <w:sz w:val="24"/>
                <w:lang w:val="en-GB"/>
              </w:rPr>
            </w:pPr>
            <w:del w:id="997" w:author="Καρμίρης Αγγελος" w:date="2020-01-03T10:45:00Z">
              <w:r w:rsidRPr="00936CBF" w:rsidDel="0069794E">
                <w:rPr>
                  <w:sz w:val="24"/>
                  <w:lang w:val="en-GB"/>
                </w:rPr>
                <w:delText>170</w:delText>
              </w:r>
            </w:del>
          </w:p>
        </w:tc>
        <w:tc>
          <w:tcPr>
            <w:tcW w:w="1701" w:type="dxa"/>
            <w:shd w:val="clear" w:color="auto" w:fill="auto"/>
          </w:tcPr>
          <w:p w:rsidR="008508BE" w:rsidRPr="00936CBF" w:rsidDel="0069794E" w:rsidRDefault="008508BE" w:rsidP="00936CBF">
            <w:pPr>
              <w:tabs>
                <w:tab w:val="left" w:pos="709"/>
                <w:tab w:val="left" w:pos="1276"/>
              </w:tabs>
              <w:jc w:val="center"/>
              <w:rPr>
                <w:del w:id="998" w:author="Καρμίρης Αγγελος" w:date="2020-01-03T10:45:00Z"/>
                <w:sz w:val="24"/>
                <w:lang w:val="en-GB"/>
              </w:rPr>
            </w:pPr>
            <w:del w:id="999" w:author="Καρμίρης Αγγελος" w:date="2020-01-03T10:45:00Z">
              <w:r w:rsidRPr="00936CBF" w:rsidDel="0069794E">
                <w:rPr>
                  <w:sz w:val="24"/>
                  <w:lang w:val="en-GB"/>
                </w:rPr>
                <w:delText>52</w:delText>
              </w:r>
            </w:del>
          </w:p>
        </w:tc>
        <w:tc>
          <w:tcPr>
            <w:tcW w:w="1560" w:type="dxa"/>
            <w:shd w:val="clear" w:color="auto" w:fill="auto"/>
          </w:tcPr>
          <w:p w:rsidR="008508BE" w:rsidRPr="00936CBF" w:rsidDel="0069794E" w:rsidRDefault="000E5E39" w:rsidP="00E939B6">
            <w:pPr>
              <w:tabs>
                <w:tab w:val="left" w:pos="709"/>
                <w:tab w:val="left" w:pos="1276"/>
              </w:tabs>
              <w:jc w:val="center"/>
              <w:rPr>
                <w:del w:id="1000" w:author="Καρμίρης Αγγελος" w:date="2020-01-03T10:45:00Z"/>
                <w:sz w:val="24"/>
                <w:lang w:val="en-GB"/>
              </w:rPr>
            </w:pPr>
            <w:del w:id="1001" w:author="Καρμίρης Αγγελος" w:date="2020-01-03T10:45:00Z">
              <w:r w:rsidRPr="00936CBF" w:rsidDel="0069794E">
                <w:rPr>
                  <w:sz w:val="24"/>
                  <w:lang w:val="en-GB"/>
                </w:rPr>
                <w:delText>123</w:delText>
              </w:r>
            </w:del>
          </w:p>
        </w:tc>
      </w:tr>
      <w:tr w:rsidR="008508BE" w:rsidRPr="00936CBF" w:rsidDel="0069794E" w:rsidTr="0029388F">
        <w:trPr>
          <w:cantSplit/>
          <w:del w:id="1002" w:author="Καρμίρης Αγγελος" w:date="2020-01-03T10:45:00Z"/>
        </w:trPr>
        <w:tc>
          <w:tcPr>
            <w:tcW w:w="3119" w:type="dxa"/>
            <w:shd w:val="clear" w:color="auto" w:fill="auto"/>
          </w:tcPr>
          <w:p w:rsidR="008508BE" w:rsidRPr="00936CBF" w:rsidDel="0069794E" w:rsidRDefault="008508BE" w:rsidP="00936CBF">
            <w:pPr>
              <w:tabs>
                <w:tab w:val="left" w:pos="709"/>
                <w:tab w:val="left" w:pos="1276"/>
              </w:tabs>
              <w:rPr>
                <w:del w:id="1003" w:author="Καρμίρης Αγγελος" w:date="2020-01-03T10:45:00Z"/>
                <w:sz w:val="24"/>
                <w:lang w:val="en-GB"/>
              </w:rPr>
            </w:pPr>
            <w:del w:id="1004" w:author="Καρμίρης Αγγελος" w:date="2020-01-03T10:45:00Z">
              <w:r w:rsidRPr="00936CBF" w:rsidDel="0069794E">
                <w:rPr>
                  <w:sz w:val="24"/>
                  <w:lang w:val="en-GB"/>
                </w:rPr>
                <w:delText>2.</w:delText>
              </w:r>
              <w:r w:rsidR="00FD1E37" w:rsidRPr="00936CBF" w:rsidDel="0069794E">
                <w:rPr>
                  <w:sz w:val="24"/>
                  <w:lang w:val="en-GB"/>
                </w:rPr>
                <w:delText xml:space="preserve"> </w:delText>
              </w:r>
              <w:r w:rsidRPr="00936CBF" w:rsidDel="0069794E">
                <w:rPr>
                  <w:sz w:val="24"/>
                  <w:lang w:val="en-GB"/>
                </w:rPr>
                <w:delText xml:space="preserve">Rated </w:delText>
              </w:r>
              <w:r w:rsidR="000E5E39" w:rsidRPr="00936CBF" w:rsidDel="0069794E">
                <w:rPr>
                  <w:sz w:val="24"/>
                  <w:lang w:val="en-GB"/>
                </w:rPr>
                <w:delText>phase</w:delText>
              </w:r>
              <w:r w:rsidR="00FD1E37" w:rsidRPr="00936CBF" w:rsidDel="0069794E">
                <w:rPr>
                  <w:sz w:val="24"/>
                  <w:lang w:val="en-GB"/>
                </w:rPr>
                <w:delText xml:space="preserve"> to earth</w:delText>
              </w:r>
            </w:del>
          </w:p>
          <w:p w:rsidR="00FD1E37" w:rsidRPr="00936CBF" w:rsidDel="0069794E" w:rsidRDefault="00FD1E37" w:rsidP="00936CBF">
            <w:pPr>
              <w:tabs>
                <w:tab w:val="left" w:pos="709"/>
                <w:tab w:val="left" w:pos="1276"/>
              </w:tabs>
              <w:rPr>
                <w:del w:id="1005" w:author="Καρμίρης Αγγελος" w:date="2020-01-03T10:45:00Z"/>
                <w:sz w:val="24"/>
                <w:lang w:val="en-GB"/>
              </w:rPr>
            </w:pPr>
            <w:del w:id="1006" w:author="Καρμίρης Αγγελος" w:date="2020-01-03T10:45:00Z">
              <w:r w:rsidRPr="00936CBF" w:rsidDel="0069794E">
                <w:rPr>
                  <w:sz w:val="24"/>
                  <w:lang w:val="en-GB"/>
                </w:rPr>
                <w:delText xml:space="preserve">    </w:delText>
              </w:r>
              <w:r w:rsidR="008508BE" w:rsidRPr="00936CBF" w:rsidDel="0069794E">
                <w:rPr>
                  <w:sz w:val="24"/>
                  <w:lang w:val="en-GB"/>
                </w:rPr>
                <w:delText xml:space="preserve">operating voltage </w:delText>
              </w:r>
            </w:del>
          </w:p>
          <w:p w:rsidR="008508BE" w:rsidRPr="00936CBF" w:rsidDel="0069794E" w:rsidRDefault="00FD1E37" w:rsidP="00936CBF">
            <w:pPr>
              <w:tabs>
                <w:tab w:val="left" w:pos="709"/>
                <w:tab w:val="left" w:pos="1276"/>
              </w:tabs>
              <w:rPr>
                <w:del w:id="1007" w:author="Καρμίρης Αγγελος" w:date="2020-01-03T10:45:00Z"/>
                <w:sz w:val="24"/>
                <w:lang w:val="en-GB"/>
              </w:rPr>
            </w:pPr>
            <w:del w:id="1008" w:author="Καρμίρης Αγγελος" w:date="2020-01-03T10:45:00Z">
              <w:r w:rsidRPr="00936CBF" w:rsidDel="0069794E">
                <w:rPr>
                  <w:sz w:val="24"/>
                  <w:lang w:val="en-GB"/>
                </w:rPr>
                <w:delText xml:space="preserve">    </w:delText>
              </w:r>
              <w:r w:rsidR="008508BE" w:rsidRPr="00936CBF" w:rsidDel="0069794E">
                <w:rPr>
                  <w:sz w:val="24"/>
                  <w:lang w:val="en-GB"/>
                </w:rPr>
                <w:delText>(</w:delText>
              </w:r>
              <w:r w:rsidR="00F42981" w:rsidDel="0069794E">
                <w:rPr>
                  <w:sz w:val="24"/>
                  <w:lang w:val="en-GB"/>
                </w:rPr>
                <w:delText>k</w:delText>
              </w:r>
              <w:r w:rsidR="008508BE" w:rsidRPr="00936CBF" w:rsidDel="0069794E">
                <w:rPr>
                  <w:sz w:val="24"/>
                  <w:lang w:val="en-GB"/>
                </w:rPr>
                <w:delText xml:space="preserve">V </w:delText>
              </w:r>
              <w:r w:rsidRPr="00936CBF" w:rsidDel="0069794E">
                <w:rPr>
                  <w:sz w:val="24"/>
                  <w:lang w:val="en-GB"/>
                </w:rPr>
                <w:delText>–</w:delText>
              </w:r>
              <w:r w:rsidR="008508BE" w:rsidRPr="00936CBF" w:rsidDel="0069794E">
                <w:rPr>
                  <w:sz w:val="24"/>
                  <w:lang w:val="en-GB"/>
                </w:rPr>
                <w:delText xml:space="preserve"> r.m.s.)</w:delText>
              </w:r>
            </w:del>
          </w:p>
        </w:tc>
        <w:tc>
          <w:tcPr>
            <w:tcW w:w="1559" w:type="dxa"/>
            <w:shd w:val="clear" w:color="auto" w:fill="auto"/>
          </w:tcPr>
          <w:p w:rsidR="008508BE" w:rsidRPr="00936CBF" w:rsidDel="0069794E" w:rsidRDefault="008508BE" w:rsidP="00936CBF">
            <w:pPr>
              <w:tabs>
                <w:tab w:val="left" w:pos="709"/>
                <w:tab w:val="left" w:pos="1276"/>
              </w:tabs>
              <w:jc w:val="center"/>
              <w:rPr>
                <w:del w:id="1009" w:author="Καρμίρης Αγγελος" w:date="2020-01-03T10:45:00Z"/>
                <w:sz w:val="24"/>
                <w:lang w:val="en-GB"/>
              </w:rPr>
            </w:pPr>
            <w:del w:id="1010" w:author="Καρμίρης Αγγελος" w:date="2020-01-03T10:45:00Z">
              <w:r w:rsidRPr="00936CBF" w:rsidDel="0069794E">
                <w:rPr>
                  <w:sz w:val="24"/>
                  <w:lang w:val="en-GB"/>
                </w:rPr>
                <w:delText>242</w:delText>
              </w:r>
            </w:del>
          </w:p>
        </w:tc>
        <w:tc>
          <w:tcPr>
            <w:tcW w:w="1701" w:type="dxa"/>
            <w:shd w:val="clear" w:color="auto" w:fill="auto"/>
          </w:tcPr>
          <w:p w:rsidR="008508BE" w:rsidRPr="00936CBF" w:rsidDel="0069794E" w:rsidRDefault="008508BE" w:rsidP="00936CBF">
            <w:pPr>
              <w:tabs>
                <w:tab w:val="left" w:pos="709"/>
                <w:tab w:val="left" w:pos="1276"/>
              </w:tabs>
              <w:jc w:val="center"/>
              <w:rPr>
                <w:del w:id="1011" w:author="Καρμίρης Αγγελος" w:date="2020-01-03T10:45:00Z"/>
                <w:sz w:val="24"/>
                <w:lang w:val="en-GB"/>
              </w:rPr>
            </w:pPr>
            <w:del w:id="1012" w:author="Καρμίρης Αγγελος" w:date="2020-01-03T10:45:00Z">
              <w:r w:rsidRPr="00936CBF" w:rsidDel="0069794E">
                <w:rPr>
                  <w:sz w:val="24"/>
                  <w:lang w:val="en-GB"/>
                </w:rPr>
                <w:delText>98</w:delText>
              </w:r>
            </w:del>
          </w:p>
        </w:tc>
        <w:tc>
          <w:tcPr>
            <w:tcW w:w="1701" w:type="dxa"/>
            <w:shd w:val="clear" w:color="auto" w:fill="auto"/>
          </w:tcPr>
          <w:p w:rsidR="008508BE" w:rsidRPr="00936CBF" w:rsidDel="0069794E" w:rsidRDefault="008508BE" w:rsidP="00936CBF">
            <w:pPr>
              <w:tabs>
                <w:tab w:val="left" w:pos="709"/>
                <w:tab w:val="left" w:pos="1276"/>
              </w:tabs>
              <w:jc w:val="center"/>
              <w:rPr>
                <w:del w:id="1013" w:author="Καρμίρης Αγγελος" w:date="2020-01-03T10:45:00Z"/>
                <w:sz w:val="24"/>
                <w:lang w:val="en-GB"/>
              </w:rPr>
            </w:pPr>
            <w:del w:id="1014" w:author="Καρμίρης Αγγελος" w:date="2020-01-03T10:45:00Z">
              <w:r w:rsidRPr="00936CBF" w:rsidDel="0069794E">
                <w:rPr>
                  <w:sz w:val="24"/>
                  <w:lang w:val="en-GB"/>
                </w:rPr>
                <w:delText>30</w:delText>
              </w:r>
            </w:del>
          </w:p>
        </w:tc>
        <w:tc>
          <w:tcPr>
            <w:tcW w:w="1560" w:type="dxa"/>
            <w:shd w:val="clear" w:color="auto" w:fill="auto"/>
          </w:tcPr>
          <w:p w:rsidR="008508BE" w:rsidRPr="00936CBF" w:rsidDel="0069794E" w:rsidRDefault="000E5E39" w:rsidP="00936CBF">
            <w:pPr>
              <w:tabs>
                <w:tab w:val="left" w:pos="709"/>
                <w:tab w:val="left" w:pos="1276"/>
              </w:tabs>
              <w:jc w:val="center"/>
              <w:rPr>
                <w:del w:id="1015" w:author="Καρμίρης Αγγελος" w:date="2020-01-03T10:45:00Z"/>
                <w:sz w:val="24"/>
                <w:lang w:val="en-GB"/>
              </w:rPr>
            </w:pPr>
            <w:del w:id="1016" w:author="Καρμίρης Αγγελος" w:date="2020-01-03T10:45:00Z">
              <w:r w:rsidRPr="00936CBF" w:rsidDel="0069794E">
                <w:rPr>
                  <w:sz w:val="24"/>
                  <w:lang w:val="en-GB"/>
                </w:rPr>
                <w:delText>71</w:delText>
              </w:r>
            </w:del>
          </w:p>
        </w:tc>
      </w:tr>
      <w:tr w:rsidR="008508BE" w:rsidRPr="00936CBF" w:rsidDel="0069794E" w:rsidTr="0029388F">
        <w:trPr>
          <w:cantSplit/>
          <w:del w:id="1017" w:author="Καρμίρης Αγγελος" w:date="2020-01-03T10:45:00Z"/>
        </w:trPr>
        <w:tc>
          <w:tcPr>
            <w:tcW w:w="3119" w:type="dxa"/>
            <w:shd w:val="clear" w:color="auto" w:fill="auto"/>
          </w:tcPr>
          <w:p w:rsidR="008508BE" w:rsidRPr="00936CBF" w:rsidDel="0069794E" w:rsidRDefault="00A67576" w:rsidP="00936CBF">
            <w:pPr>
              <w:tabs>
                <w:tab w:val="left" w:pos="709"/>
                <w:tab w:val="left" w:pos="1276"/>
              </w:tabs>
              <w:rPr>
                <w:del w:id="1018" w:author="Καρμίρης Αγγελος" w:date="2020-01-03T10:45:00Z"/>
                <w:sz w:val="24"/>
                <w:lang w:val="en-GB"/>
              </w:rPr>
            </w:pPr>
            <w:del w:id="1019" w:author="Καρμίρης Αγγελος" w:date="2020-01-03T10:45:00Z">
              <w:r w:rsidRPr="00936CBF" w:rsidDel="0069794E">
                <w:rPr>
                  <w:sz w:val="24"/>
                  <w:lang w:val="en-GB"/>
                </w:rPr>
                <w:delText>3.</w:delText>
              </w:r>
              <w:r w:rsidR="00FD1E37" w:rsidRPr="00936CBF" w:rsidDel="0069794E">
                <w:rPr>
                  <w:sz w:val="24"/>
                  <w:lang w:val="en-GB"/>
                </w:rPr>
                <w:delText xml:space="preserve"> </w:delText>
              </w:r>
              <w:r w:rsidRPr="00936CBF" w:rsidDel="0069794E">
                <w:rPr>
                  <w:sz w:val="24"/>
                  <w:lang w:val="en-GB"/>
                </w:rPr>
                <w:delText>Rated current (Ir</w:delText>
              </w:r>
              <w:r w:rsidR="008508BE" w:rsidRPr="00936CBF" w:rsidDel="0069794E">
                <w:rPr>
                  <w:sz w:val="24"/>
                  <w:lang w:val="en-GB"/>
                </w:rPr>
                <w:delText>)(A)</w:delText>
              </w:r>
            </w:del>
          </w:p>
        </w:tc>
        <w:tc>
          <w:tcPr>
            <w:tcW w:w="1559" w:type="dxa"/>
            <w:shd w:val="clear" w:color="auto" w:fill="auto"/>
          </w:tcPr>
          <w:p w:rsidR="008508BE" w:rsidRPr="00936CBF" w:rsidDel="0069794E" w:rsidRDefault="008508BE" w:rsidP="00936CBF">
            <w:pPr>
              <w:tabs>
                <w:tab w:val="left" w:pos="709"/>
                <w:tab w:val="left" w:pos="1276"/>
              </w:tabs>
              <w:jc w:val="center"/>
              <w:rPr>
                <w:del w:id="1020" w:author="Καρμίρης Αγγελος" w:date="2020-01-03T10:45:00Z"/>
                <w:sz w:val="24"/>
                <w:lang w:val="en-GB"/>
              </w:rPr>
            </w:pPr>
            <w:del w:id="1021" w:author="Καρμίρης Αγγελος" w:date="2020-01-03T10:45:00Z">
              <w:r w:rsidRPr="00936CBF" w:rsidDel="0069794E">
                <w:rPr>
                  <w:sz w:val="24"/>
                  <w:lang w:val="en-GB"/>
                </w:rPr>
                <w:delText>800</w:delText>
              </w:r>
            </w:del>
          </w:p>
        </w:tc>
        <w:tc>
          <w:tcPr>
            <w:tcW w:w="1701" w:type="dxa"/>
            <w:shd w:val="clear" w:color="auto" w:fill="auto"/>
          </w:tcPr>
          <w:p w:rsidR="008508BE" w:rsidRPr="00936CBF" w:rsidDel="0069794E" w:rsidRDefault="008508BE" w:rsidP="00077F97">
            <w:pPr>
              <w:tabs>
                <w:tab w:val="left" w:pos="709"/>
                <w:tab w:val="left" w:pos="1276"/>
              </w:tabs>
              <w:jc w:val="center"/>
              <w:rPr>
                <w:del w:id="1022" w:author="Καρμίρης Αγγελος" w:date="2020-01-03T10:45:00Z"/>
                <w:sz w:val="24"/>
                <w:lang w:val="en-GB"/>
              </w:rPr>
            </w:pPr>
            <w:del w:id="1023" w:author="Καρμίρης Αγγελος" w:date="2020-01-03T10:45:00Z">
              <w:r w:rsidRPr="00936CBF" w:rsidDel="0069794E">
                <w:rPr>
                  <w:sz w:val="24"/>
                  <w:lang w:val="en-GB"/>
                </w:rPr>
                <w:delText>1</w:delText>
              </w:r>
              <w:r w:rsidR="00503E11" w:rsidDel="0069794E">
                <w:rPr>
                  <w:sz w:val="24"/>
                  <w:lang w:val="en-GB"/>
                </w:rPr>
                <w:delText>600</w:delText>
              </w:r>
            </w:del>
          </w:p>
        </w:tc>
        <w:tc>
          <w:tcPr>
            <w:tcW w:w="1701" w:type="dxa"/>
            <w:shd w:val="clear" w:color="auto" w:fill="auto"/>
          </w:tcPr>
          <w:p w:rsidR="008508BE" w:rsidRPr="00936CBF" w:rsidDel="0069794E" w:rsidRDefault="008508BE" w:rsidP="00077F97">
            <w:pPr>
              <w:tabs>
                <w:tab w:val="left" w:pos="709"/>
                <w:tab w:val="left" w:pos="1276"/>
              </w:tabs>
              <w:jc w:val="center"/>
              <w:rPr>
                <w:del w:id="1024" w:author="Καρμίρης Αγγελος" w:date="2020-01-03T10:45:00Z"/>
                <w:sz w:val="24"/>
                <w:lang w:val="en-GB"/>
              </w:rPr>
            </w:pPr>
            <w:del w:id="1025" w:author="Καρμίρης Αγγελος" w:date="2020-01-03T10:45:00Z">
              <w:r w:rsidRPr="00936CBF" w:rsidDel="0069794E">
                <w:rPr>
                  <w:sz w:val="24"/>
                  <w:lang w:val="en-GB"/>
                </w:rPr>
                <w:delText>1</w:delText>
              </w:r>
              <w:r w:rsidR="00503E11" w:rsidDel="0069794E">
                <w:rPr>
                  <w:sz w:val="24"/>
                  <w:lang w:val="en-GB"/>
                </w:rPr>
                <w:delText>600</w:delText>
              </w:r>
            </w:del>
          </w:p>
        </w:tc>
        <w:tc>
          <w:tcPr>
            <w:tcW w:w="1560" w:type="dxa"/>
            <w:shd w:val="clear" w:color="auto" w:fill="auto"/>
          </w:tcPr>
          <w:p w:rsidR="008508BE" w:rsidRPr="00936CBF" w:rsidDel="0069794E" w:rsidRDefault="008508BE" w:rsidP="00077F97">
            <w:pPr>
              <w:tabs>
                <w:tab w:val="left" w:pos="709"/>
                <w:tab w:val="left" w:pos="1276"/>
              </w:tabs>
              <w:jc w:val="center"/>
              <w:rPr>
                <w:del w:id="1026" w:author="Καρμίρης Αγγελος" w:date="2020-01-03T10:45:00Z"/>
                <w:sz w:val="24"/>
                <w:lang w:val="en-GB"/>
              </w:rPr>
            </w:pPr>
            <w:del w:id="1027" w:author="Καρμίρης Αγγελος" w:date="2020-01-03T10:45:00Z">
              <w:r w:rsidRPr="00936CBF" w:rsidDel="0069794E">
                <w:rPr>
                  <w:sz w:val="24"/>
                  <w:lang w:val="en-GB"/>
                </w:rPr>
                <w:delText>1</w:delText>
              </w:r>
              <w:r w:rsidR="00503E11" w:rsidDel="0069794E">
                <w:rPr>
                  <w:sz w:val="24"/>
                  <w:lang w:val="en-GB"/>
                </w:rPr>
                <w:delText>600</w:delText>
              </w:r>
            </w:del>
          </w:p>
        </w:tc>
      </w:tr>
      <w:tr w:rsidR="008508BE" w:rsidRPr="00936CBF" w:rsidDel="0069794E" w:rsidTr="0029388F">
        <w:trPr>
          <w:cantSplit/>
          <w:del w:id="1028" w:author="Καρμίρης Αγγελος" w:date="2020-01-03T10:45:00Z"/>
        </w:trPr>
        <w:tc>
          <w:tcPr>
            <w:tcW w:w="3119" w:type="dxa"/>
            <w:shd w:val="clear" w:color="auto" w:fill="auto"/>
          </w:tcPr>
          <w:p w:rsidR="00FD1E37" w:rsidRPr="00936CBF" w:rsidDel="0069794E" w:rsidRDefault="008508BE" w:rsidP="00936CBF">
            <w:pPr>
              <w:tabs>
                <w:tab w:val="left" w:pos="709"/>
                <w:tab w:val="left" w:pos="1276"/>
              </w:tabs>
              <w:rPr>
                <w:del w:id="1029" w:author="Καρμίρης Αγγελος" w:date="2020-01-03T10:45:00Z"/>
                <w:sz w:val="24"/>
                <w:lang w:val="en-GB"/>
              </w:rPr>
            </w:pPr>
            <w:del w:id="1030" w:author="Καρμίρης Αγγελος" w:date="2020-01-03T10:45:00Z">
              <w:r w:rsidRPr="00936CBF" w:rsidDel="0069794E">
                <w:rPr>
                  <w:sz w:val="24"/>
                  <w:lang w:val="en-GB"/>
                </w:rPr>
                <w:delText>4.</w:delText>
              </w:r>
              <w:r w:rsidR="00FD1E37" w:rsidRPr="00936CBF" w:rsidDel="0069794E">
                <w:rPr>
                  <w:sz w:val="24"/>
                  <w:lang w:val="en-GB"/>
                </w:rPr>
                <w:delText xml:space="preserve"> </w:delText>
              </w:r>
              <w:r w:rsidRPr="00936CBF" w:rsidDel="0069794E">
                <w:rPr>
                  <w:sz w:val="24"/>
                  <w:lang w:val="en-GB"/>
                </w:rPr>
                <w:delText xml:space="preserve">Rated thermal short time </w:delText>
              </w:r>
            </w:del>
          </w:p>
          <w:p w:rsidR="008508BE" w:rsidRPr="00936CBF" w:rsidDel="0069794E" w:rsidRDefault="00FD1E37" w:rsidP="00936CBF">
            <w:pPr>
              <w:tabs>
                <w:tab w:val="left" w:pos="709"/>
                <w:tab w:val="left" w:pos="1276"/>
              </w:tabs>
              <w:rPr>
                <w:del w:id="1031" w:author="Καρμίρης Αγγελος" w:date="2020-01-03T10:45:00Z"/>
                <w:sz w:val="24"/>
                <w:lang w:val="en-GB"/>
              </w:rPr>
            </w:pPr>
            <w:del w:id="1032" w:author="Καρμίρης Αγγελος" w:date="2020-01-03T10:45:00Z">
              <w:r w:rsidRPr="00936CBF" w:rsidDel="0069794E">
                <w:rPr>
                  <w:sz w:val="24"/>
                  <w:lang w:val="en-GB"/>
                </w:rPr>
                <w:delText xml:space="preserve">    </w:delText>
              </w:r>
              <w:r w:rsidR="008508BE" w:rsidRPr="00936CBF" w:rsidDel="0069794E">
                <w:rPr>
                  <w:sz w:val="24"/>
                  <w:lang w:val="en-GB"/>
                </w:rPr>
                <w:delText>current, 1 sec (Ith)</w:delText>
              </w:r>
            </w:del>
          </w:p>
        </w:tc>
        <w:tc>
          <w:tcPr>
            <w:tcW w:w="1559" w:type="dxa"/>
            <w:shd w:val="clear" w:color="auto" w:fill="auto"/>
          </w:tcPr>
          <w:p w:rsidR="008508BE" w:rsidRPr="00936CBF" w:rsidDel="0069794E" w:rsidRDefault="008508BE" w:rsidP="00936CBF">
            <w:pPr>
              <w:tabs>
                <w:tab w:val="left" w:pos="709"/>
                <w:tab w:val="left" w:pos="1276"/>
              </w:tabs>
              <w:jc w:val="center"/>
              <w:rPr>
                <w:del w:id="1033" w:author="Καρμίρης Αγγελος" w:date="2020-01-03T10:45:00Z"/>
                <w:sz w:val="24"/>
                <w:szCs w:val="24"/>
                <w:lang w:val="en-GB"/>
              </w:rPr>
            </w:pPr>
            <w:del w:id="1034" w:author="Καρμίρης Αγγελος" w:date="2020-01-03T10:45:00Z">
              <w:r w:rsidRPr="00936CBF" w:rsidDel="0069794E">
                <w:rPr>
                  <w:sz w:val="24"/>
                  <w:szCs w:val="24"/>
                  <w:lang w:val="en-GB"/>
                </w:rPr>
                <w:delText>25Ir</w:delText>
              </w:r>
            </w:del>
          </w:p>
        </w:tc>
        <w:tc>
          <w:tcPr>
            <w:tcW w:w="1701" w:type="dxa"/>
            <w:shd w:val="clear" w:color="auto" w:fill="auto"/>
          </w:tcPr>
          <w:p w:rsidR="008508BE" w:rsidRPr="00936CBF" w:rsidDel="0069794E" w:rsidRDefault="008508BE" w:rsidP="00936CBF">
            <w:pPr>
              <w:tabs>
                <w:tab w:val="left" w:pos="709"/>
                <w:tab w:val="left" w:pos="1276"/>
              </w:tabs>
              <w:jc w:val="center"/>
              <w:rPr>
                <w:del w:id="1035" w:author="Καρμίρης Αγγελος" w:date="2020-01-03T10:45:00Z"/>
                <w:sz w:val="24"/>
                <w:szCs w:val="24"/>
                <w:lang w:val="en-GB"/>
              </w:rPr>
            </w:pPr>
            <w:del w:id="1036" w:author="Καρμίρης Αγγελος" w:date="2020-01-03T10:45:00Z">
              <w:r w:rsidRPr="00936CBF" w:rsidDel="0069794E">
                <w:rPr>
                  <w:sz w:val="24"/>
                  <w:szCs w:val="24"/>
                  <w:lang w:val="en-GB"/>
                </w:rPr>
                <w:delText>25Ir</w:delText>
              </w:r>
            </w:del>
          </w:p>
        </w:tc>
        <w:tc>
          <w:tcPr>
            <w:tcW w:w="1701" w:type="dxa"/>
            <w:shd w:val="clear" w:color="auto" w:fill="auto"/>
          </w:tcPr>
          <w:p w:rsidR="008508BE" w:rsidRPr="00936CBF" w:rsidDel="0069794E" w:rsidRDefault="008508BE" w:rsidP="00936CBF">
            <w:pPr>
              <w:tabs>
                <w:tab w:val="left" w:pos="709"/>
                <w:tab w:val="left" w:pos="1276"/>
              </w:tabs>
              <w:jc w:val="center"/>
              <w:rPr>
                <w:del w:id="1037" w:author="Καρμίρης Αγγελος" w:date="2020-01-03T10:45:00Z"/>
                <w:sz w:val="24"/>
                <w:szCs w:val="24"/>
                <w:lang w:val="en-GB"/>
              </w:rPr>
            </w:pPr>
            <w:del w:id="1038" w:author="Καρμίρης Αγγελος" w:date="2020-01-03T10:45:00Z">
              <w:r w:rsidRPr="00936CBF" w:rsidDel="0069794E">
                <w:rPr>
                  <w:sz w:val="24"/>
                  <w:szCs w:val="24"/>
                  <w:lang w:val="en-GB"/>
                </w:rPr>
                <w:delText>25Ir</w:delText>
              </w:r>
            </w:del>
          </w:p>
        </w:tc>
        <w:tc>
          <w:tcPr>
            <w:tcW w:w="1560" w:type="dxa"/>
            <w:shd w:val="clear" w:color="auto" w:fill="auto"/>
          </w:tcPr>
          <w:p w:rsidR="008508BE" w:rsidRPr="00936CBF" w:rsidDel="0069794E" w:rsidRDefault="008508BE" w:rsidP="00936CBF">
            <w:pPr>
              <w:tabs>
                <w:tab w:val="left" w:pos="709"/>
                <w:tab w:val="left" w:pos="1276"/>
              </w:tabs>
              <w:jc w:val="center"/>
              <w:rPr>
                <w:del w:id="1039" w:author="Καρμίρης Αγγελος" w:date="2020-01-03T10:45:00Z"/>
                <w:sz w:val="24"/>
                <w:szCs w:val="24"/>
                <w:lang w:val="en-GB"/>
              </w:rPr>
            </w:pPr>
            <w:del w:id="1040" w:author="Καρμίρης Αγγελος" w:date="2020-01-03T10:45:00Z">
              <w:r w:rsidRPr="00936CBF" w:rsidDel="0069794E">
                <w:rPr>
                  <w:sz w:val="24"/>
                  <w:szCs w:val="24"/>
                  <w:lang w:val="en-GB"/>
                </w:rPr>
                <w:delText>25Ir</w:delText>
              </w:r>
            </w:del>
          </w:p>
        </w:tc>
      </w:tr>
      <w:tr w:rsidR="008508BE" w:rsidRPr="00936CBF" w:rsidDel="0069794E" w:rsidTr="0029388F">
        <w:trPr>
          <w:cantSplit/>
          <w:del w:id="1041" w:author="Καρμίρης Αγγελος" w:date="2020-01-03T10:45:00Z"/>
        </w:trPr>
        <w:tc>
          <w:tcPr>
            <w:tcW w:w="3119" w:type="dxa"/>
            <w:shd w:val="clear" w:color="auto" w:fill="auto"/>
          </w:tcPr>
          <w:p w:rsidR="008508BE" w:rsidRPr="00936CBF" w:rsidDel="0069794E" w:rsidRDefault="008508BE" w:rsidP="00936CBF">
            <w:pPr>
              <w:tabs>
                <w:tab w:val="left" w:pos="709"/>
                <w:tab w:val="left" w:pos="1276"/>
              </w:tabs>
              <w:rPr>
                <w:del w:id="1042" w:author="Καρμίρης Αγγελος" w:date="2020-01-03T10:45:00Z"/>
                <w:sz w:val="24"/>
                <w:lang w:val="en-GB"/>
              </w:rPr>
            </w:pPr>
            <w:del w:id="1043" w:author="Καρμίρης Αγγελος" w:date="2020-01-03T10:45:00Z">
              <w:r w:rsidRPr="00936CBF" w:rsidDel="0069794E">
                <w:rPr>
                  <w:sz w:val="24"/>
                  <w:lang w:val="en-GB"/>
                </w:rPr>
                <w:delText>5.</w:delText>
              </w:r>
              <w:r w:rsidR="00FD1E37" w:rsidRPr="00936CBF" w:rsidDel="0069794E">
                <w:rPr>
                  <w:sz w:val="24"/>
                  <w:lang w:val="en-GB"/>
                </w:rPr>
                <w:delText xml:space="preserve"> </w:delText>
              </w:r>
              <w:r w:rsidRPr="00936CBF" w:rsidDel="0069794E">
                <w:rPr>
                  <w:sz w:val="24"/>
                  <w:lang w:val="en-GB"/>
                </w:rPr>
                <w:delText>Rated dynamic current (Id)</w:delText>
              </w:r>
            </w:del>
          </w:p>
        </w:tc>
        <w:tc>
          <w:tcPr>
            <w:tcW w:w="1559" w:type="dxa"/>
            <w:shd w:val="clear" w:color="auto" w:fill="auto"/>
          </w:tcPr>
          <w:p w:rsidR="008508BE" w:rsidRPr="00936CBF" w:rsidDel="0069794E" w:rsidRDefault="008508BE" w:rsidP="00936CBF">
            <w:pPr>
              <w:tabs>
                <w:tab w:val="left" w:pos="709"/>
                <w:tab w:val="left" w:pos="1276"/>
              </w:tabs>
              <w:jc w:val="center"/>
              <w:rPr>
                <w:del w:id="1044" w:author="Καρμίρης Αγγελος" w:date="2020-01-03T10:45:00Z"/>
                <w:sz w:val="24"/>
                <w:szCs w:val="24"/>
                <w:lang w:val="en-GB"/>
              </w:rPr>
            </w:pPr>
            <w:del w:id="1045" w:author="Καρμίρης Αγγελος" w:date="2020-01-03T10:45:00Z">
              <w:r w:rsidRPr="00936CBF" w:rsidDel="0069794E">
                <w:rPr>
                  <w:sz w:val="24"/>
                  <w:szCs w:val="24"/>
                  <w:lang w:val="en-GB"/>
                </w:rPr>
                <w:delText>2.5Ith</w:delText>
              </w:r>
            </w:del>
          </w:p>
        </w:tc>
        <w:tc>
          <w:tcPr>
            <w:tcW w:w="1701" w:type="dxa"/>
            <w:shd w:val="clear" w:color="auto" w:fill="auto"/>
          </w:tcPr>
          <w:p w:rsidR="008508BE" w:rsidRPr="00936CBF" w:rsidDel="0069794E" w:rsidRDefault="008508BE" w:rsidP="00936CBF">
            <w:pPr>
              <w:tabs>
                <w:tab w:val="left" w:pos="709"/>
                <w:tab w:val="left" w:pos="1276"/>
              </w:tabs>
              <w:jc w:val="center"/>
              <w:rPr>
                <w:del w:id="1046" w:author="Καρμίρης Αγγελος" w:date="2020-01-03T10:45:00Z"/>
                <w:sz w:val="24"/>
                <w:szCs w:val="24"/>
                <w:lang w:val="en-GB"/>
              </w:rPr>
            </w:pPr>
            <w:del w:id="1047" w:author="Καρμίρης Αγγελος" w:date="2020-01-03T10:45:00Z">
              <w:r w:rsidRPr="00936CBF" w:rsidDel="0069794E">
                <w:rPr>
                  <w:sz w:val="24"/>
                  <w:szCs w:val="24"/>
                  <w:lang w:val="en-GB"/>
                </w:rPr>
                <w:delText>2.5Ith</w:delText>
              </w:r>
            </w:del>
          </w:p>
        </w:tc>
        <w:tc>
          <w:tcPr>
            <w:tcW w:w="1701" w:type="dxa"/>
            <w:shd w:val="clear" w:color="auto" w:fill="auto"/>
          </w:tcPr>
          <w:p w:rsidR="008508BE" w:rsidRPr="00936CBF" w:rsidDel="0069794E" w:rsidRDefault="008508BE" w:rsidP="00936CBF">
            <w:pPr>
              <w:tabs>
                <w:tab w:val="left" w:pos="709"/>
                <w:tab w:val="left" w:pos="1276"/>
              </w:tabs>
              <w:jc w:val="center"/>
              <w:rPr>
                <w:del w:id="1048" w:author="Καρμίρης Αγγελος" w:date="2020-01-03T10:45:00Z"/>
                <w:sz w:val="24"/>
                <w:szCs w:val="24"/>
                <w:lang w:val="en-GB"/>
              </w:rPr>
            </w:pPr>
            <w:del w:id="1049" w:author="Καρμίρης Αγγελος" w:date="2020-01-03T10:45:00Z">
              <w:r w:rsidRPr="00936CBF" w:rsidDel="0069794E">
                <w:rPr>
                  <w:sz w:val="24"/>
                  <w:szCs w:val="24"/>
                  <w:lang w:val="en-GB"/>
                </w:rPr>
                <w:delText>2.5Ith</w:delText>
              </w:r>
            </w:del>
          </w:p>
        </w:tc>
        <w:tc>
          <w:tcPr>
            <w:tcW w:w="1560" w:type="dxa"/>
            <w:shd w:val="clear" w:color="auto" w:fill="auto"/>
          </w:tcPr>
          <w:p w:rsidR="008508BE" w:rsidRPr="00936CBF" w:rsidDel="0069794E" w:rsidRDefault="008508BE" w:rsidP="00936CBF">
            <w:pPr>
              <w:tabs>
                <w:tab w:val="left" w:pos="709"/>
                <w:tab w:val="left" w:pos="1276"/>
              </w:tabs>
              <w:jc w:val="center"/>
              <w:rPr>
                <w:del w:id="1050" w:author="Καρμίρης Αγγελος" w:date="2020-01-03T10:45:00Z"/>
                <w:sz w:val="24"/>
                <w:szCs w:val="24"/>
                <w:lang w:val="en-GB"/>
              </w:rPr>
            </w:pPr>
            <w:del w:id="1051" w:author="Καρμίρης Αγγελος" w:date="2020-01-03T10:45:00Z">
              <w:r w:rsidRPr="00936CBF" w:rsidDel="0069794E">
                <w:rPr>
                  <w:sz w:val="24"/>
                  <w:szCs w:val="24"/>
                  <w:lang w:val="en-GB"/>
                </w:rPr>
                <w:delText>2.5Ith</w:delText>
              </w:r>
            </w:del>
          </w:p>
        </w:tc>
      </w:tr>
      <w:tr w:rsidR="000E5E39" w:rsidRPr="00936CBF" w:rsidDel="0069794E" w:rsidTr="0029388F">
        <w:trPr>
          <w:cantSplit/>
          <w:del w:id="1052" w:author="Καρμίρης Αγγελος" w:date="2020-01-03T10:45:00Z"/>
        </w:trPr>
        <w:tc>
          <w:tcPr>
            <w:tcW w:w="3119" w:type="dxa"/>
            <w:shd w:val="clear" w:color="auto" w:fill="auto"/>
          </w:tcPr>
          <w:p w:rsidR="00FD1E37" w:rsidRPr="00936CBF" w:rsidDel="0069794E" w:rsidRDefault="000E5E39" w:rsidP="00936CBF">
            <w:pPr>
              <w:tabs>
                <w:tab w:val="left" w:pos="709"/>
                <w:tab w:val="left" w:pos="1276"/>
              </w:tabs>
              <w:rPr>
                <w:del w:id="1053" w:author="Καρμίρης Αγγελος" w:date="2020-01-03T10:45:00Z"/>
                <w:bCs/>
                <w:sz w:val="24"/>
                <w:lang w:val="en-GB"/>
              </w:rPr>
            </w:pPr>
            <w:del w:id="1054" w:author="Καρμίρης Αγγελος" w:date="2020-01-03T10:45:00Z">
              <w:r w:rsidRPr="00936CBF" w:rsidDel="0069794E">
                <w:rPr>
                  <w:sz w:val="24"/>
                  <w:lang w:val="en-GB"/>
                </w:rPr>
                <w:delText>6.</w:delText>
              </w:r>
              <w:r w:rsidR="00FD1E37" w:rsidRPr="00936CBF" w:rsidDel="0069794E">
                <w:rPr>
                  <w:sz w:val="24"/>
                  <w:lang w:val="en-GB"/>
                </w:rPr>
                <w:delText xml:space="preserve"> </w:delText>
              </w:r>
              <w:r w:rsidRPr="00936CBF" w:rsidDel="0069794E">
                <w:rPr>
                  <w:sz w:val="24"/>
                  <w:lang w:val="en-GB"/>
                </w:rPr>
                <w:delText xml:space="preserve">Minimum </w:delText>
              </w:r>
              <w:r w:rsidRPr="00936CBF" w:rsidDel="0069794E">
                <w:rPr>
                  <w:bCs/>
                  <w:sz w:val="24"/>
                  <w:lang w:val="en-GB"/>
                </w:rPr>
                <w:delText xml:space="preserve">cantilever </w:delText>
              </w:r>
              <w:r w:rsidR="00FD1E37" w:rsidRPr="00936CBF" w:rsidDel="0069794E">
                <w:rPr>
                  <w:bCs/>
                  <w:sz w:val="24"/>
                  <w:lang w:val="en-GB"/>
                </w:rPr>
                <w:delText xml:space="preserve">  </w:delText>
              </w:r>
            </w:del>
          </w:p>
          <w:p w:rsidR="000E5E39" w:rsidRPr="00936CBF" w:rsidDel="0069794E" w:rsidRDefault="00FD1E37" w:rsidP="00936CBF">
            <w:pPr>
              <w:tabs>
                <w:tab w:val="left" w:pos="709"/>
                <w:tab w:val="left" w:pos="1276"/>
              </w:tabs>
              <w:rPr>
                <w:del w:id="1055" w:author="Καρμίρης Αγγελος" w:date="2020-01-03T10:45:00Z"/>
                <w:sz w:val="24"/>
                <w:lang w:val="en-GB"/>
              </w:rPr>
            </w:pPr>
            <w:del w:id="1056" w:author="Καρμίρης Αγγελος" w:date="2020-01-03T10:45:00Z">
              <w:r w:rsidRPr="00936CBF" w:rsidDel="0069794E">
                <w:rPr>
                  <w:bCs/>
                  <w:sz w:val="24"/>
                  <w:lang w:val="en-GB"/>
                </w:rPr>
                <w:delText xml:space="preserve">    </w:delText>
              </w:r>
              <w:r w:rsidR="000E5E39" w:rsidRPr="00936CBF" w:rsidDel="0069794E">
                <w:rPr>
                  <w:bCs/>
                  <w:sz w:val="24"/>
                  <w:lang w:val="en-GB"/>
                </w:rPr>
                <w:delText xml:space="preserve">withstand load (N) </w:delText>
              </w:r>
            </w:del>
          </w:p>
        </w:tc>
        <w:tc>
          <w:tcPr>
            <w:tcW w:w="1559" w:type="dxa"/>
            <w:shd w:val="clear" w:color="auto" w:fill="auto"/>
          </w:tcPr>
          <w:p w:rsidR="000E5E39" w:rsidRPr="00936CBF" w:rsidDel="0069794E" w:rsidRDefault="000E5E39" w:rsidP="00936CBF">
            <w:pPr>
              <w:tabs>
                <w:tab w:val="left" w:pos="709"/>
                <w:tab w:val="left" w:pos="1276"/>
              </w:tabs>
              <w:jc w:val="center"/>
              <w:rPr>
                <w:del w:id="1057" w:author="Καρμίρης Αγγελος" w:date="2020-01-03T10:45:00Z"/>
                <w:sz w:val="24"/>
                <w:szCs w:val="24"/>
                <w:lang w:val="en-GB"/>
              </w:rPr>
            </w:pPr>
            <w:del w:id="1058" w:author="Καρμίρης Αγγελος" w:date="2020-01-03T10:45:00Z">
              <w:r w:rsidRPr="00936CBF" w:rsidDel="0069794E">
                <w:rPr>
                  <w:sz w:val="24"/>
                  <w:szCs w:val="24"/>
                  <w:lang w:val="en-GB"/>
                </w:rPr>
                <w:delText>≥2000</w:delText>
              </w:r>
            </w:del>
          </w:p>
        </w:tc>
        <w:tc>
          <w:tcPr>
            <w:tcW w:w="1701" w:type="dxa"/>
            <w:shd w:val="clear" w:color="auto" w:fill="auto"/>
          </w:tcPr>
          <w:p w:rsidR="000E5E39" w:rsidRPr="00936CBF" w:rsidDel="0069794E" w:rsidRDefault="000E5E39" w:rsidP="00936CBF">
            <w:pPr>
              <w:tabs>
                <w:tab w:val="left" w:pos="709"/>
                <w:tab w:val="left" w:pos="1276"/>
              </w:tabs>
              <w:jc w:val="center"/>
              <w:rPr>
                <w:del w:id="1059" w:author="Καρμίρης Αγγελος" w:date="2020-01-03T10:45:00Z"/>
                <w:sz w:val="24"/>
                <w:szCs w:val="24"/>
                <w:lang w:val="en-GB"/>
              </w:rPr>
            </w:pPr>
            <w:del w:id="1060" w:author="Καρμίρης Αγγελος" w:date="2020-01-03T10:45:00Z">
              <w:r w:rsidRPr="00936CBF" w:rsidDel="0069794E">
                <w:rPr>
                  <w:sz w:val="24"/>
                  <w:szCs w:val="24"/>
                  <w:lang w:val="en-GB"/>
                </w:rPr>
                <w:delText>≥2000</w:delText>
              </w:r>
            </w:del>
          </w:p>
        </w:tc>
        <w:tc>
          <w:tcPr>
            <w:tcW w:w="1701" w:type="dxa"/>
            <w:shd w:val="clear" w:color="auto" w:fill="auto"/>
          </w:tcPr>
          <w:p w:rsidR="000E5E39" w:rsidRPr="00936CBF" w:rsidDel="0069794E" w:rsidRDefault="000E5E39" w:rsidP="00936CBF">
            <w:pPr>
              <w:tabs>
                <w:tab w:val="left" w:pos="709"/>
                <w:tab w:val="left" w:pos="1276"/>
              </w:tabs>
              <w:jc w:val="center"/>
              <w:rPr>
                <w:del w:id="1061" w:author="Καρμίρης Αγγελος" w:date="2020-01-03T10:45:00Z"/>
                <w:sz w:val="24"/>
                <w:szCs w:val="24"/>
                <w:lang w:val="en-GB"/>
              </w:rPr>
            </w:pPr>
            <w:del w:id="1062" w:author="Καρμίρης Αγγελος" w:date="2020-01-03T10:45:00Z">
              <w:r w:rsidRPr="00936CBF" w:rsidDel="0069794E">
                <w:rPr>
                  <w:sz w:val="24"/>
                  <w:szCs w:val="24"/>
                  <w:lang w:val="en-GB"/>
                </w:rPr>
                <w:delText>≥800</w:delText>
              </w:r>
            </w:del>
          </w:p>
        </w:tc>
        <w:tc>
          <w:tcPr>
            <w:tcW w:w="1560" w:type="dxa"/>
            <w:shd w:val="clear" w:color="auto" w:fill="auto"/>
          </w:tcPr>
          <w:p w:rsidR="000E5E39" w:rsidRPr="00936CBF" w:rsidDel="0069794E" w:rsidRDefault="000E5E39" w:rsidP="00936CBF">
            <w:pPr>
              <w:tabs>
                <w:tab w:val="left" w:pos="709"/>
                <w:tab w:val="left" w:pos="1276"/>
              </w:tabs>
              <w:jc w:val="center"/>
              <w:rPr>
                <w:del w:id="1063" w:author="Καρμίρης Αγγελος" w:date="2020-01-03T10:45:00Z"/>
                <w:sz w:val="24"/>
                <w:szCs w:val="24"/>
                <w:lang w:val="en-GB"/>
              </w:rPr>
            </w:pPr>
            <w:del w:id="1064" w:author="Καρμίρης Αγγελος" w:date="2020-01-03T10:45:00Z">
              <w:r w:rsidRPr="00936CBF" w:rsidDel="0069794E">
                <w:rPr>
                  <w:sz w:val="24"/>
                  <w:szCs w:val="24"/>
                  <w:lang w:val="en-GB"/>
                </w:rPr>
                <w:delText>≥1575</w:delText>
              </w:r>
            </w:del>
          </w:p>
        </w:tc>
      </w:tr>
      <w:tr w:rsidR="008508BE" w:rsidRPr="00936CBF" w:rsidDel="0069794E" w:rsidTr="0029388F">
        <w:trPr>
          <w:cantSplit/>
          <w:del w:id="1065" w:author="Καρμίρης Αγγελος" w:date="2020-01-03T10:45:00Z"/>
        </w:trPr>
        <w:tc>
          <w:tcPr>
            <w:tcW w:w="3119" w:type="dxa"/>
            <w:shd w:val="clear" w:color="auto" w:fill="auto"/>
          </w:tcPr>
          <w:p w:rsidR="008508BE" w:rsidRPr="00936CBF" w:rsidDel="0069794E" w:rsidRDefault="008508BE" w:rsidP="00936CBF">
            <w:pPr>
              <w:tabs>
                <w:tab w:val="left" w:pos="709"/>
                <w:tab w:val="left" w:pos="1276"/>
              </w:tabs>
              <w:rPr>
                <w:del w:id="1066" w:author="Καρμίρης Αγγελος" w:date="2020-01-03T10:45:00Z"/>
                <w:sz w:val="24"/>
                <w:lang w:val="en-GB"/>
              </w:rPr>
            </w:pPr>
            <w:del w:id="1067" w:author="Καρμίρης Αγγελος" w:date="2020-01-03T10:45:00Z">
              <w:r w:rsidRPr="00936CBF" w:rsidDel="0069794E">
                <w:rPr>
                  <w:sz w:val="24"/>
                  <w:lang w:val="en-GB"/>
                </w:rPr>
                <w:delText>7. Creepage distance (mm)</w:delText>
              </w:r>
            </w:del>
          </w:p>
        </w:tc>
        <w:tc>
          <w:tcPr>
            <w:tcW w:w="1559" w:type="dxa"/>
            <w:shd w:val="clear" w:color="auto" w:fill="auto"/>
          </w:tcPr>
          <w:p w:rsidR="008508BE" w:rsidRPr="00936CBF" w:rsidDel="0069794E" w:rsidRDefault="008508BE" w:rsidP="00936CBF">
            <w:pPr>
              <w:tabs>
                <w:tab w:val="left" w:pos="709"/>
                <w:tab w:val="left" w:pos="1276"/>
              </w:tabs>
              <w:jc w:val="center"/>
              <w:rPr>
                <w:del w:id="1068" w:author="Καρμίρης Αγγελος" w:date="2020-01-03T10:45:00Z"/>
                <w:sz w:val="24"/>
                <w:szCs w:val="24"/>
                <w:lang w:val="en-GB"/>
              </w:rPr>
            </w:pPr>
            <w:del w:id="1069" w:author="Καρμίρης Αγγελος" w:date="2020-01-03T10:45:00Z">
              <w:r w:rsidRPr="00936CBF" w:rsidDel="0069794E">
                <w:rPr>
                  <w:sz w:val="24"/>
                  <w:szCs w:val="24"/>
                  <w:lang w:val="en-GB"/>
                </w:rPr>
                <w:delText>12600</w:delText>
              </w:r>
            </w:del>
          </w:p>
        </w:tc>
        <w:tc>
          <w:tcPr>
            <w:tcW w:w="1701" w:type="dxa"/>
            <w:shd w:val="clear" w:color="auto" w:fill="auto"/>
          </w:tcPr>
          <w:p w:rsidR="008508BE" w:rsidRPr="00936CBF" w:rsidDel="0069794E" w:rsidRDefault="008508BE" w:rsidP="00936CBF">
            <w:pPr>
              <w:tabs>
                <w:tab w:val="left" w:pos="709"/>
                <w:tab w:val="left" w:pos="1276"/>
              </w:tabs>
              <w:jc w:val="center"/>
              <w:rPr>
                <w:del w:id="1070" w:author="Καρμίρης Αγγελος" w:date="2020-01-03T10:45:00Z"/>
                <w:sz w:val="24"/>
                <w:szCs w:val="24"/>
                <w:lang w:val="en-GB"/>
              </w:rPr>
            </w:pPr>
            <w:del w:id="1071" w:author="Καρμίρης Αγγελος" w:date="2020-01-03T10:45:00Z">
              <w:r w:rsidRPr="00936CBF" w:rsidDel="0069794E">
                <w:rPr>
                  <w:sz w:val="24"/>
                  <w:szCs w:val="24"/>
                  <w:lang w:val="en-GB"/>
                </w:rPr>
                <w:delText>4675</w:delText>
              </w:r>
            </w:del>
          </w:p>
        </w:tc>
        <w:tc>
          <w:tcPr>
            <w:tcW w:w="1701" w:type="dxa"/>
            <w:shd w:val="clear" w:color="auto" w:fill="auto"/>
          </w:tcPr>
          <w:p w:rsidR="008508BE" w:rsidRPr="00936CBF" w:rsidDel="0069794E" w:rsidRDefault="008508BE" w:rsidP="00936CBF">
            <w:pPr>
              <w:tabs>
                <w:tab w:val="left" w:pos="709"/>
                <w:tab w:val="left" w:pos="1276"/>
              </w:tabs>
              <w:jc w:val="center"/>
              <w:rPr>
                <w:del w:id="1072" w:author="Καρμίρης Αγγελος" w:date="2020-01-03T10:45:00Z"/>
                <w:sz w:val="24"/>
                <w:szCs w:val="24"/>
                <w:lang w:val="en-GB"/>
              </w:rPr>
            </w:pPr>
            <w:del w:id="1073" w:author="Καρμίρης Αγγελος" w:date="2020-01-03T10:45:00Z">
              <w:r w:rsidRPr="00936CBF" w:rsidDel="0069794E">
                <w:rPr>
                  <w:sz w:val="24"/>
                  <w:szCs w:val="24"/>
                  <w:lang w:val="en-GB"/>
                </w:rPr>
                <w:delText>1300</w:delText>
              </w:r>
            </w:del>
          </w:p>
        </w:tc>
        <w:tc>
          <w:tcPr>
            <w:tcW w:w="1560" w:type="dxa"/>
            <w:shd w:val="clear" w:color="auto" w:fill="auto"/>
          </w:tcPr>
          <w:p w:rsidR="008508BE" w:rsidRPr="00936CBF" w:rsidDel="0069794E" w:rsidRDefault="000E5E39" w:rsidP="00936CBF">
            <w:pPr>
              <w:tabs>
                <w:tab w:val="left" w:pos="709"/>
                <w:tab w:val="left" w:pos="1276"/>
              </w:tabs>
              <w:jc w:val="center"/>
              <w:rPr>
                <w:del w:id="1074" w:author="Καρμίρης Αγγελος" w:date="2020-01-03T10:45:00Z"/>
                <w:sz w:val="24"/>
                <w:szCs w:val="24"/>
                <w:lang w:val="en-GB"/>
              </w:rPr>
            </w:pPr>
            <w:del w:id="1075" w:author="Καρμίρης Αγγελος" w:date="2020-01-03T10:45:00Z">
              <w:r w:rsidRPr="00936CBF" w:rsidDel="0069794E">
                <w:rPr>
                  <w:sz w:val="24"/>
                  <w:szCs w:val="24"/>
                  <w:lang w:val="en-GB"/>
                </w:rPr>
                <w:delText>3380</w:delText>
              </w:r>
            </w:del>
          </w:p>
        </w:tc>
      </w:tr>
      <w:tr w:rsidR="008508BE" w:rsidRPr="00936CBF" w:rsidDel="0069794E" w:rsidTr="0029388F">
        <w:trPr>
          <w:cantSplit/>
          <w:del w:id="1076" w:author="Καρμίρης Αγγελος" w:date="2020-01-03T10:45:00Z"/>
        </w:trPr>
        <w:tc>
          <w:tcPr>
            <w:tcW w:w="3119" w:type="dxa"/>
            <w:shd w:val="clear" w:color="auto" w:fill="auto"/>
          </w:tcPr>
          <w:p w:rsidR="008508BE" w:rsidRPr="00936CBF" w:rsidDel="0069794E" w:rsidRDefault="008508BE" w:rsidP="00936CBF">
            <w:pPr>
              <w:tabs>
                <w:tab w:val="left" w:pos="709"/>
                <w:tab w:val="left" w:pos="1276"/>
              </w:tabs>
              <w:rPr>
                <w:del w:id="1077" w:author="Καρμίρης Αγγελος" w:date="2020-01-03T10:45:00Z"/>
                <w:sz w:val="24"/>
                <w:lang w:val="en-GB"/>
              </w:rPr>
            </w:pPr>
            <w:del w:id="1078" w:author="Καρμίρης Αγγελος" w:date="2020-01-03T10:45:00Z">
              <w:r w:rsidRPr="00936CBF" w:rsidDel="0069794E">
                <w:rPr>
                  <w:sz w:val="24"/>
                  <w:lang w:val="en-GB"/>
                </w:rPr>
                <w:delText>8.</w:delText>
              </w:r>
              <w:r w:rsidR="00FD1E37" w:rsidRPr="00936CBF" w:rsidDel="0069794E">
                <w:rPr>
                  <w:sz w:val="24"/>
                  <w:lang w:val="en-GB"/>
                </w:rPr>
                <w:delText xml:space="preserve"> </w:delText>
              </w:r>
              <w:r w:rsidRPr="00936CBF" w:rsidDel="0069794E">
                <w:rPr>
                  <w:sz w:val="24"/>
                  <w:lang w:val="en-GB"/>
                </w:rPr>
                <w:delText>Angle of mounting</w:delText>
              </w:r>
            </w:del>
          </w:p>
        </w:tc>
        <w:tc>
          <w:tcPr>
            <w:tcW w:w="1559" w:type="dxa"/>
            <w:shd w:val="clear" w:color="auto" w:fill="auto"/>
          </w:tcPr>
          <w:p w:rsidR="008508BE" w:rsidRPr="00936CBF" w:rsidDel="0069794E" w:rsidRDefault="008508BE" w:rsidP="00936CBF">
            <w:pPr>
              <w:tabs>
                <w:tab w:val="left" w:pos="709"/>
                <w:tab w:val="left" w:pos="1276"/>
              </w:tabs>
              <w:jc w:val="center"/>
              <w:rPr>
                <w:del w:id="1079" w:author="Καρμίρης Αγγελος" w:date="2020-01-03T10:45:00Z"/>
                <w:sz w:val="24"/>
                <w:szCs w:val="24"/>
                <w:lang w:val="en-GB"/>
              </w:rPr>
            </w:pPr>
            <w:del w:id="1080" w:author="Καρμίρης Αγγελος" w:date="2020-01-03T10:45:00Z">
              <w:r w:rsidRPr="00936CBF" w:rsidDel="0069794E">
                <w:rPr>
                  <w:sz w:val="24"/>
                  <w:szCs w:val="24"/>
                  <w:lang w:val="en-GB"/>
                </w:rPr>
                <w:delText>≤30</w:delText>
              </w:r>
              <w:r w:rsidRPr="00936CBF" w:rsidDel="0069794E">
                <w:rPr>
                  <w:sz w:val="24"/>
                  <w:szCs w:val="24"/>
                  <w:vertAlign w:val="superscript"/>
                  <w:lang w:val="en-GB"/>
                </w:rPr>
                <w:delText>o</w:delText>
              </w:r>
              <w:r w:rsidRPr="00936CBF" w:rsidDel="0069794E">
                <w:rPr>
                  <w:sz w:val="24"/>
                  <w:szCs w:val="24"/>
                  <w:lang w:val="en-GB"/>
                </w:rPr>
                <w:delText>/vertical</w:delText>
              </w:r>
            </w:del>
          </w:p>
        </w:tc>
        <w:tc>
          <w:tcPr>
            <w:tcW w:w="1701" w:type="dxa"/>
            <w:shd w:val="clear" w:color="auto" w:fill="auto"/>
          </w:tcPr>
          <w:p w:rsidR="008508BE" w:rsidRPr="00936CBF" w:rsidDel="0069794E" w:rsidRDefault="008508BE" w:rsidP="00936CBF">
            <w:pPr>
              <w:tabs>
                <w:tab w:val="left" w:pos="709"/>
                <w:tab w:val="left" w:pos="1276"/>
              </w:tabs>
              <w:jc w:val="center"/>
              <w:rPr>
                <w:del w:id="1081" w:author="Καρμίρης Αγγελος" w:date="2020-01-03T10:45:00Z"/>
                <w:sz w:val="24"/>
                <w:szCs w:val="24"/>
                <w:lang w:val="en-GB"/>
              </w:rPr>
            </w:pPr>
            <w:del w:id="1082" w:author="Καρμίρης Αγγελος" w:date="2020-01-03T10:45:00Z">
              <w:r w:rsidRPr="00936CBF" w:rsidDel="0069794E">
                <w:rPr>
                  <w:sz w:val="24"/>
                  <w:szCs w:val="24"/>
                  <w:lang w:val="en-GB"/>
                </w:rPr>
                <w:delText>≤30</w:delText>
              </w:r>
              <w:r w:rsidRPr="00936CBF" w:rsidDel="0069794E">
                <w:rPr>
                  <w:sz w:val="24"/>
                  <w:szCs w:val="24"/>
                  <w:vertAlign w:val="superscript"/>
                  <w:lang w:val="en-GB"/>
                </w:rPr>
                <w:delText>o</w:delText>
              </w:r>
              <w:r w:rsidRPr="00936CBF" w:rsidDel="0069794E">
                <w:rPr>
                  <w:sz w:val="24"/>
                  <w:szCs w:val="24"/>
                  <w:lang w:val="en-GB"/>
                </w:rPr>
                <w:delText>/vertical</w:delText>
              </w:r>
            </w:del>
          </w:p>
        </w:tc>
        <w:tc>
          <w:tcPr>
            <w:tcW w:w="1701" w:type="dxa"/>
            <w:shd w:val="clear" w:color="auto" w:fill="auto"/>
          </w:tcPr>
          <w:p w:rsidR="008508BE" w:rsidRPr="00936CBF" w:rsidDel="0069794E" w:rsidRDefault="008508BE" w:rsidP="00936CBF">
            <w:pPr>
              <w:tabs>
                <w:tab w:val="left" w:pos="709"/>
                <w:tab w:val="left" w:pos="1276"/>
              </w:tabs>
              <w:jc w:val="center"/>
              <w:rPr>
                <w:del w:id="1083" w:author="Καρμίρης Αγγελος" w:date="2020-01-03T10:45:00Z"/>
                <w:sz w:val="24"/>
                <w:szCs w:val="24"/>
                <w:lang w:val="en-GB"/>
              </w:rPr>
            </w:pPr>
            <w:del w:id="1084" w:author="Καρμίρης Αγγελος" w:date="2020-01-03T10:45:00Z">
              <w:r w:rsidRPr="00936CBF" w:rsidDel="0069794E">
                <w:rPr>
                  <w:sz w:val="24"/>
                  <w:szCs w:val="24"/>
                  <w:lang w:val="en-GB"/>
                </w:rPr>
                <w:delText>≤30</w:delText>
              </w:r>
              <w:r w:rsidRPr="00936CBF" w:rsidDel="0069794E">
                <w:rPr>
                  <w:sz w:val="24"/>
                  <w:szCs w:val="24"/>
                  <w:vertAlign w:val="superscript"/>
                  <w:lang w:val="en-GB"/>
                </w:rPr>
                <w:delText>o</w:delText>
              </w:r>
              <w:r w:rsidRPr="00936CBF" w:rsidDel="0069794E">
                <w:rPr>
                  <w:sz w:val="24"/>
                  <w:szCs w:val="24"/>
                  <w:lang w:val="en-GB"/>
                </w:rPr>
                <w:delText>/vertical</w:delText>
              </w:r>
            </w:del>
          </w:p>
        </w:tc>
        <w:tc>
          <w:tcPr>
            <w:tcW w:w="1560" w:type="dxa"/>
            <w:shd w:val="clear" w:color="auto" w:fill="auto"/>
          </w:tcPr>
          <w:p w:rsidR="008508BE" w:rsidRPr="00936CBF" w:rsidDel="0069794E" w:rsidRDefault="008508BE" w:rsidP="00936CBF">
            <w:pPr>
              <w:tabs>
                <w:tab w:val="left" w:pos="709"/>
                <w:tab w:val="left" w:pos="1276"/>
              </w:tabs>
              <w:jc w:val="center"/>
              <w:rPr>
                <w:del w:id="1085" w:author="Καρμίρης Αγγελος" w:date="2020-01-03T10:45:00Z"/>
                <w:sz w:val="24"/>
                <w:szCs w:val="24"/>
                <w:lang w:val="en-GB"/>
              </w:rPr>
            </w:pPr>
            <w:del w:id="1086" w:author="Καρμίρης Αγγελος" w:date="2020-01-03T10:45:00Z">
              <w:r w:rsidRPr="00936CBF" w:rsidDel="0069794E">
                <w:rPr>
                  <w:sz w:val="24"/>
                  <w:szCs w:val="24"/>
                  <w:lang w:val="en-GB"/>
                </w:rPr>
                <w:delText>≤30</w:delText>
              </w:r>
              <w:r w:rsidRPr="00936CBF" w:rsidDel="0069794E">
                <w:rPr>
                  <w:sz w:val="24"/>
                  <w:szCs w:val="24"/>
                  <w:vertAlign w:val="superscript"/>
                  <w:lang w:val="en-GB"/>
                </w:rPr>
                <w:delText>o</w:delText>
              </w:r>
              <w:r w:rsidRPr="00936CBF" w:rsidDel="0069794E">
                <w:rPr>
                  <w:sz w:val="24"/>
                  <w:szCs w:val="24"/>
                  <w:lang w:val="en-GB"/>
                </w:rPr>
                <w:delText>/vertical</w:delText>
              </w:r>
            </w:del>
          </w:p>
        </w:tc>
      </w:tr>
      <w:tr w:rsidR="008508BE" w:rsidRPr="00936CBF" w:rsidDel="0069794E" w:rsidTr="0029388F">
        <w:trPr>
          <w:cantSplit/>
          <w:del w:id="1087" w:author="Καρμίρης Αγγελος" w:date="2020-01-03T10:45:00Z"/>
        </w:trPr>
        <w:tc>
          <w:tcPr>
            <w:tcW w:w="3119" w:type="dxa"/>
            <w:shd w:val="clear" w:color="auto" w:fill="auto"/>
          </w:tcPr>
          <w:p w:rsidR="00FD1E37" w:rsidRPr="00936CBF" w:rsidDel="0069794E" w:rsidRDefault="008508BE" w:rsidP="00936CBF">
            <w:pPr>
              <w:tabs>
                <w:tab w:val="left" w:pos="709"/>
                <w:tab w:val="left" w:pos="1276"/>
              </w:tabs>
              <w:rPr>
                <w:del w:id="1088" w:author="Καρμίρης Αγγελος" w:date="2020-01-03T10:45:00Z"/>
                <w:sz w:val="24"/>
                <w:lang w:val="en-GB"/>
              </w:rPr>
            </w:pPr>
            <w:del w:id="1089" w:author="Καρμίρης Αγγελος" w:date="2020-01-03T10:45:00Z">
              <w:r w:rsidRPr="00936CBF" w:rsidDel="0069794E">
                <w:rPr>
                  <w:sz w:val="24"/>
                  <w:lang w:val="en-GB"/>
                </w:rPr>
                <w:delText xml:space="preserve">9.Temperature limits – class </w:delText>
              </w:r>
            </w:del>
          </w:p>
          <w:p w:rsidR="00FD1E37" w:rsidRPr="00936CBF" w:rsidDel="0069794E" w:rsidRDefault="00FD1E37" w:rsidP="00936CBF">
            <w:pPr>
              <w:tabs>
                <w:tab w:val="left" w:pos="709"/>
                <w:tab w:val="left" w:pos="1276"/>
              </w:tabs>
              <w:rPr>
                <w:del w:id="1090" w:author="Καρμίρης Αγγελος" w:date="2020-01-03T10:45:00Z"/>
                <w:sz w:val="24"/>
                <w:lang w:val="en-GB"/>
              </w:rPr>
            </w:pPr>
            <w:del w:id="1091" w:author="Καρμίρης Αγγελος" w:date="2020-01-03T10:45:00Z">
              <w:r w:rsidRPr="00936CBF" w:rsidDel="0069794E">
                <w:rPr>
                  <w:sz w:val="24"/>
                  <w:lang w:val="en-GB"/>
                </w:rPr>
                <w:delText xml:space="preserve">   </w:delText>
              </w:r>
              <w:r w:rsidR="008508BE" w:rsidRPr="00936CBF" w:rsidDel="0069794E">
                <w:rPr>
                  <w:sz w:val="24"/>
                  <w:lang w:val="en-GB"/>
                </w:rPr>
                <w:delText xml:space="preserve">of the insulating material in </w:delText>
              </w:r>
              <w:r w:rsidRPr="00936CBF" w:rsidDel="0069794E">
                <w:rPr>
                  <w:sz w:val="24"/>
                  <w:lang w:val="en-GB"/>
                </w:rPr>
                <w:delText xml:space="preserve"> </w:delText>
              </w:r>
            </w:del>
          </w:p>
          <w:p w:rsidR="008508BE" w:rsidRPr="00936CBF" w:rsidDel="0069794E" w:rsidRDefault="00FD1E37" w:rsidP="00936CBF">
            <w:pPr>
              <w:tabs>
                <w:tab w:val="left" w:pos="709"/>
                <w:tab w:val="left" w:pos="1276"/>
              </w:tabs>
              <w:rPr>
                <w:del w:id="1092" w:author="Καρμίρης Αγγελος" w:date="2020-01-03T10:45:00Z"/>
                <w:sz w:val="24"/>
                <w:lang w:val="en-GB"/>
              </w:rPr>
            </w:pPr>
            <w:del w:id="1093" w:author="Καρμίρης Αγγελος" w:date="2020-01-03T10:45:00Z">
              <w:r w:rsidRPr="00936CBF" w:rsidDel="0069794E">
                <w:rPr>
                  <w:sz w:val="24"/>
                  <w:lang w:val="en-GB"/>
                </w:rPr>
                <w:delText xml:space="preserve">   </w:delText>
              </w:r>
              <w:r w:rsidR="008508BE" w:rsidRPr="00936CBF" w:rsidDel="0069794E">
                <w:rPr>
                  <w:sz w:val="24"/>
                  <w:lang w:val="en-GB"/>
                </w:rPr>
                <w:delText>contact with metal parts</w:delText>
              </w:r>
            </w:del>
          </w:p>
        </w:tc>
        <w:tc>
          <w:tcPr>
            <w:tcW w:w="1559" w:type="dxa"/>
            <w:shd w:val="clear" w:color="auto" w:fill="auto"/>
          </w:tcPr>
          <w:p w:rsidR="008508BE" w:rsidRPr="00936CBF" w:rsidDel="0069794E" w:rsidRDefault="008508BE" w:rsidP="00936CBF">
            <w:pPr>
              <w:tabs>
                <w:tab w:val="left" w:pos="709"/>
                <w:tab w:val="left" w:pos="1276"/>
              </w:tabs>
              <w:jc w:val="center"/>
              <w:rPr>
                <w:del w:id="1094" w:author="Καρμίρης Αγγελος" w:date="2020-01-03T10:45:00Z"/>
                <w:sz w:val="24"/>
                <w:szCs w:val="24"/>
                <w:lang w:val="en-GB"/>
              </w:rPr>
            </w:pPr>
            <w:del w:id="1095" w:author="Καρμίρης Αγγελος" w:date="2020-01-03T10:45:00Z">
              <w:r w:rsidRPr="00936CBF" w:rsidDel="0069794E">
                <w:rPr>
                  <w:sz w:val="24"/>
                  <w:szCs w:val="24"/>
                  <w:lang w:val="en-GB"/>
                </w:rPr>
                <w:delText>105</w:delText>
              </w:r>
              <w:r w:rsidRPr="00936CBF" w:rsidDel="0069794E">
                <w:rPr>
                  <w:sz w:val="24"/>
                  <w:szCs w:val="24"/>
                  <w:vertAlign w:val="superscript"/>
                  <w:lang w:val="en-GB"/>
                </w:rPr>
                <w:delText>o</w:delText>
              </w:r>
              <w:r w:rsidRPr="00936CBF" w:rsidDel="0069794E">
                <w:rPr>
                  <w:sz w:val="24"/>
                  <w:szCs w:val="24"/>
                  <w:lang w:val="en-GB"/>
                </w:rPr>
                <w:delText>C</w:delText>
              </w:r>
            </w:del>
          </w:p>
          <w:p w:rsidR="008508BE" w:rsidRPr="00936CBF" w:rsidDel="0069794E" w:rsidRDefault="008508BE" w:rsidP="00936CBF">
            <w:pPr>
              <w:tabs>
                <w:tab w:val="left" w:pos="709"/>
                <w:tab w:val="left" w:pos="1276"/>
              </w:tabs>
              <w:jc w:val="center"/>
              <w:rPr>
                <w:del w:id="1096" w:author="Καρμίρης Αγγελος" w:date="2020-01-03T10:45:00Z"/>
                <w:sz w:val="24"/>
                <w:szCs w:val="24"/>
                <w:lang w:val="en-GB"/>
              </w:rPr>
            </w:pPr>
            <w:del w:id="1097" w:author="Καρμίρης Αγγελος" w:date="2020-01-03T10:45:00Z">
              <w:r w:rsidRPr="00936CBF" w:rsidDel="0069794E">
                <w:rPr>
                  <w:sz w:val="24"/>
                  <w:szCs w:val="24"/>
                  <w:lang w:val="en-GB"/>
                </w:rPr>
                <w:delText>Class A</w:delText>
              </w:r>
            </w:del>
          </w:p>
        </w:tc>
        <w:tc>
          <w:tcPr>
            <w:tcW w:w="1701" w:type="dxa"/>
            <w:shd w:val="clear" w:color="auto" w:fill="auto"/>
          </w:tcPr>
          <w:p w:rsidR="008508BE" w:rsidRPr="00936CBF" w:rsidDel="0069794E" w:rsidRDefault="008508BE" w:rsidP="00936CBF">
            <w:pPr>
              <w:tabs>
                <w:tab w:val="left" w:pos="709"/>
                <w:tab w:val="left" w:pos="1276"/>
              </w:tabs>
              <w:jc w:val="center"/>
              <w:rPr>
                <w:del w:id="1098" w:author="Καρμίρης Αγγελος" w:date="2020-01-03T10:45:00Z"/>
                <w:sz w:val="24"/>
                <w:szCs w:val="24"/>
                <w:lang w:val="en-GB"/>
              </w:rPr>
            </w:pPr>
            <w:del w:id="1099" w:author="Καρμίρης Αγγελος" w:date="2020-01-03T10:45:00Z">
              <w:r w:rsidRPr="00936CBF" w:rsidDel="0069794E">
                <w:rPr>
                  <w:sz w:val="24"/>
                  <w:szCs w:val="24"/>
                  <w:lang w:val="en-GB"/>
                </w:rPr>
                <w:delText>105</w:delText>
              </w:r>
              <w:r w:rsidRPr="00936CBF" w:rsidDel="0069794E">
                <w:rPr>
                  <w:sz w:val="24"/>
                  <w:szCs w:val="24"/>
                  <w:vertAlign w:val="superscript"/>
                  <w:lang w:val="en-GB"/>
                </w:rPr>
                <w:delText>o</w:delText>
              </w:r>
              <w:r w:rsidRPr="00936CBF" w:rsidDel="0069794E">
                <w:rPr>
                  <w:sz w:val="24"/>
                  <w:szCs w:val="24"/>
                  <w:lang w:val="en-GB"/>
                </w:rPr>
                <w:delText>C</w:delText>
              </w:r>
            </w:del>
          </w:p>
          <w:p w:rsidR="008508BE" w:rsidRPr="00936CBF" w:rsidDel="0069794E" w:rsidRDefault="008508BE" w:rsidP="00936CBF">
            <w:pPr>
              <w:tabs>
                <w:tab w:val="left" w:pos="709"/>
                <w:tab w:val="left" w:pos="1276"/>
              </w:tabs>
              <w:jc w:val="center"/>
              <w:rPr>
                <w:del w:id="1100" w:author="Καρμίρης Αγγελος" w:date="2020-01-03T10:45:00Z"/>
                <w:sz w:val="24"/>
                <w:szCs w:val="24"/>
                <w:lang w:val="en-GB"/>
              </w:rPr>
            </w:pPr>
            <w:del w:id="1101" w:author="Καρμίρης Αγγελος" w:date="2020-01-03T10:45:00Z">
              <w:r w:rsidRPr="00936CBF" w:rsidDel="0069794E">
                <w:rPr>
                  <w:sz w:val="24"/>
                  <w:szCs w:val="24"/>
                  <w:lang w:val="en-GB"/>
                </w:rPr>
                <w:delText>Class A</w:delText>
              </w:r>
            </w:del>
          </w:p>
        </w:tc>
        <w:tc>
          <w:tcPr>
            <w:tcW w:w="1701" w:type="dxa"/>
            <w:shd w:val="clear" w:color="auto" w:fill="auto"/>
          </w:tcPr>
          <w:p w:rsidR="008508BE" w:rsidRPr="00CF2DCF" w:rsidDel="0069794E" w:rsidRDefault="009E314E" w:rsidP="009E314E">
            <w:pPr>
              <w:tabs>
                <w:tab w:val="left" w:pos="709"/>
                <w:tab w:val="left" w:pos="1276"/>
              </w:tabs>
              <w:jc w:val="center"/>
              <w:rPr>
                <w:del w:id="1102" w:author="Καρμίρης Αγγελος" w:date="2020-01-03T10:45:00Z"/>
                <w:sz w:val="24"/>
                <w:szCs w:val="24"/>
              </w:rPr>
            </w:pPr>
            <w:del w:id="1103" w:author="Καρμίρης Αγγελος" w:date="2020-01-03T10:45:00Z">
              <w:r w:rsidDel="0069794E">
                <w:rPr>
                  <w:sz w:val="24"/>
                  <w:szCs w:val="24"/>
                  <w:lang w:val="en-GB"/>
                </w:rPr>
                <w:delText>OIP:</w:delText>
              </w:r>
              <w:r w:rsidDel="0069794E">
                <w:rPr>
                  <w:sz w:val="24"/>
                  <w:szCs w:val="24"/>
                  <w:lang w:val="en-GB"/>
                </w:rPr>
                <w:br/>
              </w:r>
              <w:r w:rsidR="008508BE" w:rsidRPr="00936CBF" w:rsidDel="0069794E">
                <w:rPr>
                  <w:sz w:val="24"/>
                  <w:szCs w:val="24"/>
                  <w:lang w:val="en-GB"/>
                </w:rPr>
                <w:delText>105</w:delText>
              </w:r>
              <w:r w:rsidR="008508BE" w:rsidRPr="00936CBF" w:rsidDel="0069794E">
                <w:rPr>
                  <w:sz w:val="24"/>
                  <w:szCs w:val="24"/>
                  <w:vertAlign w:val="superscript"/>
                  <w:lang w:val="en-GB"/>
                </w:rPr>
                <w:delText>o</w:delText>
              </w:r>
              <w:r w:rsidR="008508BE" w:rsidRPr="00936CBF" w:rsidDel="0069794E">
                <w:rPr>
                  <w:sz w:val="24"/>
                  <w:szCs w:val="24"/>
                  <w:lang w:val="en-GB"/>
                </w:rPr>
                <w:delText>C</w:delText>
              </w:r>
              <w:r w:rsidDel="0069794E">
                <w:rPr>
                  <w:sz w:val="24"/>
                  <w:szCs w:val="24"/>
                  <w:lang w:val="en-GB"/>
                </w:rPr>
                <w:delText xml:space="preserve"> </w:delText>
              </w:r>
              <w:r w:rsidR="008508BE" w:rsidRPr="00936CBF" w:rsidDel="0069794E">
                <w:rPr>
                  <w:sz w:val="24"/>
                  <w:szCs w:val="24"/>
                  <w:lang w:val="en-GB"/>
                </w:rPr>
                <w:delText>Class A</w:delText>
              </w:r>
              <w:r w:rsidDel="0069794E">
                <w:rPr>
                  <w:sz w:val="24"/>
                  <w:szCs w:val="24"/>
                  <w:lang w:val="en-GB"/>
                </w:rPr>
                <w:br/>
                <w:delText>RIP:</w:delText>
              </w:r>
              <w:r w:rsidDel="0069794E">
                <w:rPr>
                  <w:sz w:val="24"/>
                  <w:szCs w:val="24"/>
                  <w:lang w:val="en-GB"/>
                </w:rPr>
                <w:br/>
                <w:delText>120</w:delText>
              </w:r>
              <w:r w:rsidRPr="00CF2DCF" w:rsidDel="0069794E">
                <w:rPr>
                  <w:sz w:val="24"/>
                  <w:szCs w:val="24"/>
                </w:rPr>
                <w:delText>°</w:delText>
              </w:r>
              <w:r w:rsidDel="0069794E">
                <w:rPr>
                  <w:sz w:val="24"/>
                  <w:szCs w:val="24"/>
                </w:rPr>
                <w:delText>C Class E</w:delText>
              </w:r>
            </w:del>
          </w:p>
        </w:tc>
        <w:tc>
          <w:tcPr>
            <w:tcW w:w="1560" w:type="dxa"/>
            <w:shd w:val="clear" w:color="auto" w:fill="auto"/>
          </w:tcPr>
          <w:p w:rsidR="008508BE" w:rsidRPr="00936CBF" w:rsidDel="0069794E" w:rsidRDefault="008508BE" w:rsidP="00936CBF">
            <w:pPr>
              <w:tabs>
                <w:tab w:val="left" w:pos="709"/>
                <w:tab w:val="left" w:pos="1276"/>
              </w:tabs>
              <w:jc w:val="center"/>
              <w:rPr>
                <w:del w:id="1104" w:author="Καρμίρης Αγγελος" w:date="2020-01-03T10:45:00Z"/>
                <w:sz w:val="24"/>
                <w:szCs w:val="24"/>
                <w:lang w:val="en-GB"/>
              </w:rPr>
            </w:pPr>
            <w:del w:id="1105" w:author="Καρμίρης Αγγελος" w:date="2020-01-03T10:45:00Z">
              <w:r w:rsidRPr="00936CBF" w:rsidDel="0069794E">
                <w:rPr>
                  <w:sz w:val="24"/>
                  <w:szCs w:val="24"/>
                  <w:lang w:val="en-GB"/>
                </w:rPr>
                <w:delText>105</w:delText>
              </w:r>
              <w:r w:rsidRPr="00936CBF" w:rsidDel="0069794E">
                <w:rPr>
                  <w:sz w:val="24"/>
                  <w:szCs w:val="24"/>
                  <w:vertAlign w:val="superscript"/>
                  <w:lang w:val="en-GB"/>
                </w:rPr>
                <w:delText>o</w:delText>
              </w:r>
              <w:r w:rsidRPr="00936CBF" w:rsidDel="0069794E">
                <w:rPr>
                  <w:sz w:val="24"/>
                  <w:szCs w:val="24"/>
                  <w:lang w:val="en-GB"/>
                </w:rPr>
                <w:delText>C</w:delText>
              </w:r>
            </w:del>
          </w:p>
          <w:p w:rsidR="008508BE" w:rsidRPr="00936CBF" w:rsidDel="0069794E" w:rsidRDefault="008508BE" w:rsidP="00936CBF">
            <w:pPr>
              <w:tabs>
                <w:tab w:val="left" w:pos="709"/>
                <w:tab w:val="left" w:pos="1276"/>
              </w:tabs>
              <w:jc w:val="center"/>
              <w:rPr>
                <w:del w:id="1106" w:author="Καρμίρης Αγγελος" w:date="2020-01-03T10:45:00Z"/>
                <w:sz w:val="24"/>
                <w:szCs w:val="24"/>
                <w:lang w:val="en-GB"/>
              </w:rPr>
            </w:pPr>
            <w:del w:id="1107" w:author="Καρμίρης Αγγελος" w:date="2020-01-03T10:45:00Z">
              <w:r w:rsidRPr="00936CBF" w:rsidDel="0069794E">
                <w:rPr>
                  <w:sz w:val="24"/>
                  <w:szCs w:val="24"/>
                  <w:lang w:val="en-GB"/>
                </w:rPr>
                <w:delText>Class A</w:delText>
              </w:r>
            </w:del>
          </w:p>
        </w:tc>
      </w:tr>
      <w:tr w:rsidR="008508BE" w:rsidRPr="00936CBF" w:rsidDel="0069794E" w:rsidTr="0029388F">
        <w:trPr>
          <w:cantSplit/>
          <w:del w:id="1108" w:author="Καρμίρης Αγγελος" w:date="2020-01-03T10:45:00Z"/>
        </w:trPr>
        <w:tc>
          <w:tcPr>
            <w:tcW w:w="3119" w:type="dxa"/>
            <w:shd w:val="clear" w:color="auto" w:fill="auto"/>
          </w:tcPr>
          <w:p w:rsidR="00FD1E37" w:rsidRPr="00936CBF" w:rsidDel="0069794E" w:rsidRDefault="008508BE" w:rsidP="00936CBF">
            <w:pPr>
              <w:tabs>
                <w:tab w:val="left" w:pos="709"/>
                <w:tab w:val="left" w:pos="1276"/>
              </w:tabs>
              <w:rPr>
                <w:del w:id="1109" w:author="Καρμίρης Αγγελος" w:date="2020-01-03T10:45:00Z"/>
                <w:sz w:val="24"/>
                <w:lang w:val="en-GB"/>
              </w:rPr>
            </w:pPr>
            <w:del w:id="1110" w:author="Καρμίρης Αγγελος" w:date="2020-01-03T10:45:00Z">
              <w:r w:rsidRPr="00936CBF" w:rsidDel="0069794E">
                <w:rPr>
                  <w:sz w:val="24"/>
                  <w:lang w:val="en-GB"/>
                </w:rPr>
                <w:delText xml:space="preserve">10. Dielectric dissipation </w:delText>
              </w:r>
              <w:r w:rsidR="00FD1E37" w:rsidRPr="00936CBF" w:rsidDel="0069794E">
                <w:rPr>
                  <w:sz w:val="24"/>
                  <w:lang w:val="en-GB"/>
                </w:rPr>
                <w:delText xml:space="preserve"> </w:delText>
              </w:r>
            </w:del>
          </w:p>
          <w:p w:rsidR="00FD1E37" w:rsidRPr="00936CBF" w:rsidDel="0069794E" w:rsidRDefault="00FD1E37" w:rsidP="00936CBF">
            <w:pPr>
              <w:tabs>
                <w:tab w:val="left" w:pos="709"/>
                <w:tab w:val="left" w:pos="1276"/>
              </w:tabs>
              <w:rPr>
                <w:del w:id="1111" w:author="Καρμίρης Αγγελος" w:date="2020-01-03T10:45:00Z"/>
                <w:sz w:val="24"/>
                <w:lang w:val="en-GB"/>
              </w:rPr>
            </w:pPr>
            <w:del w:id="1112" w:author="Καρμίρης Αγγελος" w:date="2020-01-03T10:45:00Z">
              <w:r w:rsidRPr="00936CBF" w:rsidDel="0069794E">
                <w:rPr>
                  <w:sz w:val="24"/>
                  <w:lang w:val="en-GB"/>
                </w:rPr>
                <w:delText xml:space="preserve">      </w:delText>
              </w:r>
              <w:r w:rsidR="008508BE" w:rsidRPr="00936CBF" w:rsidDel="0069794E">
                <w:rPr>
                  <w:sz w:val="24"/>
                  <w:lang w:val="en-GB"/>
                </w:rPr>
                <w:delText xml:space="preserve">factor (tanδ) at </w:delText>
              </w:r>
              <w:r w:rsidRPr="00936CBF" w:rsidDel="0069794E">
                <w:rPr>
                  <w:sz w:val="24"/>
                  <w:lang w:val="en-GB"/>
                </w:rPr>
                <w:delText xml:space="preserve">  </w:delText>
              </w:r>
            </w:del>
          </w:p>
          <w:p w:rsidR="008508BE" w:rsidRPr="00936CBF" w:rsidDel="0069794E" w:rsidRDefault="00FD1E37" w:rsidP="00936CBF">
            <w:pPr>
              <w:tabs>
                <w:tab w:val="left" w:pos="709"/>
                <w:tab w:val="left" w:pos="1276"/>
              </w:tabs>
              <w:rPr>
                <w:del w:id="1113" w:author="Καρμίρης Αγγελος" w:date="2020-01-03T10:45:00Z"/>
                <w:sz w:val="24"/>
                <w:lang w:val="en-GB"/>
              </w:rPr>
            </w:pPr>
            <w:del w:id="1114" w:author="Καρμίρης Αγγελος" w:date="2020-01-03T10:45:00Z">
              <w:r w:rsidRPr="00936CBF" w:rsidDel="0069794E">
                <w:rPr>
                  <w:sz w:val="24"/>
                  <w:lang w:val="en-GB"/>
                </w:rPr>
                <w:delText xml:space="preserve">      </w:delText>
              </w:r>
              <w:r w:rsidR="008508BE" w:rsidRPr="00936CBF" w:rsidDel="0069794E">
                <w:rPr>
                  <w:sz w:val="24"/>
                  <w:lang w:val="en-GB"/>
                </w:rPr>
                <w:delText>1</w:delText>
              </w:r>
              <w:r w:rsidR="0027582B" w:rsidRPr="00936CBF" w:rsidDel="0069794E">
                <w:rPr>
                  <w:sz w:val="24"/>
                  <w:lang w:val="en-GB"/>
                </w:rPr>
                <w:delText>.</w:delText>
              </w:r>
              <w:r w:rsidR="008508BE" w:rsidRPr="00936CBF" w:rsidDel="0069794E">
                <w:rPr>
                  <w:sz w:val="24"/>
                  <w:lang w:val="en-GB"/>
                </w:rPr>
                <w:delText>05Um/</w:delText>
              </w:r>
              <w:r w:rsidRPr="00936CBF" w:rsidDel="0069794E">
                <w:rPr>
                  <w:position w:val="-8"/>
                  <w:sz w:val="24"/>
                  <w:lang w:val="en-GB"/>
                </w:rPr>
                <w:object w:dxaOrig="360" w:dyaOrig="360">
                  <v:shape id="_x0000_i1027" type="#_x0000_t75" style="width:19.5pt;height:19.5pt" o:ole="">
                    <v:imagedata r:id="rId12" o:title=""/>
                  </v:shape>
                  <o:OLEObject Type="Embed" ProgID="Equation.3" ShapeID="_x0000_i1027" DrawAspect="Content" ObjectID="_1639553523" r:id="rId13"/>
                </w:object>
              </w:r>
              <w:r w:rsidR="008508BE" w:rsidRPr="00936CBF" w:rsidDel="0069794E">
                <w:rPr>
                  <w:sz w:val="24"/>
                  <w:lang w:val="en-GB"/>
                </w:rPr>
                <w:delText>voltage</w:delText>
              </w:r>
            </w:del>
          </w:p>
        </w:tc>
        <w:tc>
          <w:tcPr>
            <w:tcW w:w="1559" w:type="dxa"/>
            <w:shd w:val="clear" w:color="auto" w:fill="auto"/>
          </w:tcPr>
          <w:p w:rsidR="008508BE" w:rsidRPr="00936CBF" w:rsidDel="0069794E" w:rsidRDefault="008508BE" w:rsidP="00936CBF">
            <w:pPr>
              <w:tabs>
                <w:tab w:val="left" w:pos="709"/>
                <w:tab w:val="left" w:pos="1276"/>
              </w:tabs>
              <w:jc w:val="center"/>
              <w:rPr>
                <w:del w:id="1115" w:author="Καρμίρης Αγγελος" w:date="2020-01-03T10:45:00Z"/>
                <w:sz w:val="24"/>
                <w:szCs w:val="24"/>
                <w:lang w:val="en-GB"/>
              </w:rPr>
            </w:pPr>
            <w:del w:id="1116" w:author="Καρμίρης Αγγελος" w:date="2020-01-03T10:45:00Z">
              <w:r w:rsidRPr="00936CBF" w:rsidDel="0069794E">
                <w:rPr>
                  <w:sz w:val="24"/>
                  <w:szCs w:val="24"/>
                  <w:lang w:val="en-GB"/>
                </w:rPr>
                <w:delText>≤0.007</w:delText>
              </w:r>
            </w:del>
          </w:p>
        </w:tc>
        <w:tc>
          <w:tcPr>
            <w:tcW w:w="1701" w:type="dxa"/>
            <w:shd w:val="clear" w:color="auto" w:fill="auto"/>
          </w:tcPr>
          <w:p w:rsidR="008508BE" w:rsidRPr="00936CBF" w:rsidDel="0069794E" w:rsidRDefault="008508BE" w:rsidP="00936CBF">
            <w:pPr>
              <w:tabs>
                <w:tab w:val="left" w:pos="709"/>
                <w:tab w:val="left" w:pos="1276"/>
              </w:tabs>
              <w:jc w:val="center"/>
              <w:rPr>
                <w:del w:id="1117" w:author="Καρμίρης Αγγελος" w:date="2020-01-03T10:45:00Z"/>
                <w:sz w:val="24"/>
                <w:szCs w:val="24"/>
                <w:lang w:val="en-GB"/>
              </w:rPr>
            </w:pPr>
            <w:del w:id="1118" w:author="Καρμίρης Αγγελος" w:date="2020-01-03T10:45:00Z">
              <w:r w:rsidRPr="00936CBF" w:rsidDel="0069794E">
                <w:rPr>
                  <w:sz w:val="24"/>
                  <w:szCs w:val="24"/>
                  <w:lang w:val="en-GB"/>
                </w:rPr>
                <w:delText>≤0.007</w:delText>
              </w:r>
            </w:del>
          </w:p>
        </w:tc>
        <w:tc>
          <w:tcPr>
            <w:tcW w:w="1701" w:type="dxa"/>
            <w:shd w:val="clear" w:color="auto" w:fill="auto"/>
          </w:tcPr>
          <w:p w:rsidR="008508BE" w:rsidRPr="00936CBF" w:rsidDel="0069794E" w:rsidRDefault="008508BE" w:rsidP="00936CBF">
            <w:pPr>
              <w:tabs>
                <w:tab w:val="left" w:pos="709"/>
                <w:tab w:val="left" w:pos="1276"/>
              </w:tabs>
              <w:jc w:val="center"/>
              <w:rPr>
                <w:del w:id="1119" w:author="Καρμίρης Αγγελος" w:date="2020-01-03T10:45:00Z"/>
                <w:sz w:val="24"/>
                <w:szCs w:val="24"/>
                <w:lang w:val="en-GB"/>
              </w:rPr>
            </w:pPr>
            <w:del w:id="1120" w:author="Καρμίρης Αγγελος" w:date="2020-01-03T10:45:00Z">
              <w:r w:rsidRPr="00936CBF" w:rsidDel="0069794E">
                <w:rPr>
                  <w:sz w:val="24"/>
                  <w:szCs w:val="24"/>
                  <w:lang w:val="en-GB"/>
                </w:rPr>
                <w:delText>≤0.007</w:delText>
              </w:r>
            </w:del>
          </w:p>
        </w:tc>
        <w:tc>
          <w:tcPr>
            <w:tcW w:w="1560" w:type="dxa"/>
            <w:shd w:val="clear" w:color="auto" w:fill="auto"/>
          </w:tcPr>
          <w:p w:rsidR="008508BE" w:rsidRPr="00936CBF" w:rsidDel="0069794E" w:rsidRDefault="008508BE" w:rsidP="00936CBF">
            <w:pPr>
              <w:tabs>
                <w:tab w:val="left" w:pos="709"/>
                <w:tab w:val="left" w:pos="1276"/>
              </w:tabs>
              <w:jc w:val="center"/>
              <w:rPr>
                <w:del w:id="1121" w:author="Καρμίρης Αγγελος" w:date="2020-01-03T10:45:00Z"/>
                <w:sz w:val="24"/>
                <w:szCs w:val="24"/>
                <w:lang w:val="en-GB"/>
              </w:rPr>
            </w:pPr>
            <w:del w:id="1122" w:author="Καρμίρης Αγγελος" w:date="2020-01-03T10:45:00Z">
              <w:r w:rsidRPr="00936CBF" w:rsidDel="0069794E">
                <w:rPr>
                  <w:sz w:val="24"/>
                  <w:szCs w:val="24"/>
                  <w:lang w:val="en-GB"/>
                </w:rPr>
                <w:delText>≤0.007</w:delText>
              </w:r>
            </w:del>
          </w:p>
        </w:tc>
      </w:tr>
      <w:tr w:rsidR="008508BE" w:rsidRPr="00936CBF" w:rsidDel="0069794E" w:rsidTr="0029388F">
        <w:trPr>
          <w:cantSplit/>
          <w:del w:id="1123" w:author="Καρμίρης Αγγελος" w:date="2020-01-03T10:45:00Z"/>
        </w:trPr>
        <w:tc>
          <w:tcPr>
            <w:tcW w:w="3119" w:type="dxa"/>
            <w:shd w:val="clear" w:color="auto" w:fill="auto"/>
          </w:tcPr>
          <w:p w:rsidR="00FD1E37" w:rsidRPr="00936CBF" w:rsidDel="0069794E" w:rsidRDefault="008508BE" w:rsidP="00936CBF">
            <w:pPr>
              <w:tabs>
                <w:tab w:val="left" w:pos="709"/>
                <w:tab w:val="left" w:pos="1276"/>
              </w:tabs>
              <w:rPr>
                <w:del w:id="1124" w:author="Καρμίρης Αγγελος" w:date="2020-01-03T10:45:00Z"/>
                <w:sz w:val="24"/>
                <w:lang w:val="en-GB"/>
              </w:rPr>
            </w:pPr>
            <w:del w:id="1125" w:author="Καρμίρης Αγγελος" w:date="2020-01-03T10:45:00Z">
              <w:r w:rsidRPr="00936CBF" w:rsidDel="0069794E">
                <w:rPr>
                  <w:sz w:val="24"/>
                  <w:lang w:val="en-GB"/>
                </w:rPr>
                <w:delText xml:space="preserve">11. Maximum value of partial </w:delText>
              </w:r>
              <w:r w:rsidR="00FD1E37" w:rsidRPr="00936CBF" w:rsidDel="0069794E">
                <w:rPr>
                  <w:sz w:val="24"/>
                  <w:lang w:val="en-GB"/>
                </w:rPr>
                <w:delText xml:space="preserve"> </w:delText>
              </w:r>
            </w:del>
          </w:p>
          <w:p w:rsidR="00FD1E37" w:rsidRPr="00936CBF" w:rsidDel="0069794E" w:rsidRDefault="00FD1E37" w:rsidP="00936CBF">
            <w:pPr>
              <w:tabs>
                <w:tab w:val="left" w:pos="709"/>
                <w:tab w:val="left" w:pos="1276"/>
              </w:tabs>
              <w:rPr>
                <w:del w:id="1126" w:author="Καρμίρης Αγγελος" w:date="2020-01-03T10:45:00Z"/>
                <w:sz w:val="24"/>
                <w:lang w:val="en-GB"/>
              </w:rPr>
            </w:pPr>
            <w:del w:id="1127" w:author="Καρμίρης Αγγελος" w:date="2020-01-03T10:45:00Z">
              <w:r w:rsidRPr="00936CBF" w:rsidDel="0069794E">
                <w:rPr>
                  <w:sz w:val="24"/>
                  <w:lang w:val="en-GB"/>
                </w:rPr>
                <w:delText xml:space="preserve">      </w:delText>
              </w:r>
              <w:r w:rsidR="008508BE" w:rsidRPr="00936CBF" w:rsidDel="0069794E">
                <w:rPr>
                  <w:sz w:val="24"/>
                  <w:lang w:val="en-GB"/>
                </w:rPr>
                <w:delText xml:space="preserve">discharge quantity at Um </w:delText>
              </w:r>
              <w:r w:rsidRPr="00936CBF" w:rsidDel="0069794E">
                <w:rPr>
                  <w:sz w:val="24"/>
                  <w:lang w:val="en-GB"/>
                </w:rPr>
                <w:delText xml:space="preserve">  </w:delText>
              </w:r>
            </w:del>
          </w:p>
          <w:p w:rsidR="008508BE" w:rsidRPr="00936CBF" w:rsidDel="0069794E" w:rsidRDefault="00FD1E37" w:rsidP="00936CBF">
            <w:pPr>
              <w:tabs>
                <w:tab w:val="left" w:pos="709"/>
                <w:tab w:val="left" w:pos="1276"/>
              </w:tabs>
              <w:rPr>
                <w:del w:id="1128" w:author="Καρμίρης Αγγελος" w:date="2020-01-03T10:45:00Z"/>
                <w:sz w:val="24"/>
                <w:lang w:val="en-GB"/>
              </w:rPr>
            </w:pPr>
            <w:del w:id="1129" w:author="Καρμίρης Αγγελος" w:date="2020-01-03T10:45:00Z">
              <w:r w:rsidRPr="00936CBF" w:rsidDel="0069794E">
                <w:rPr>
                  <w:sz w:val="24"/>
                  <w:lang w:val="en-GB"/>
                </w:rPr>
                <w:delText xml:space="preserve">      </w:delText>
              </w:r>
              <w:r w:rsidR="008508BE" w:rsidRPr="00936CBF" w:rsidDel="0069794E">
                <w:rPr>
                  <w:sz w:val="24"/>
                  <w:lang w:val="en-GB"/>
                </w:rPr>
                <w:delText xml:space="preserve">operating voltage </w:delText>
              </w:r>
            </w:del>
          </w:p>
        </w:tc>
        <w:tc>
          <w:tcPr>
            <w:tcW w:w="1559" w:type="dxa"/>
            <w:shd w:val="clear" w:color="auto" w:fill="auto"/>
          </w:tcPr>
          <w:p w:rsidR="008508BE" w:rsidRPr="00936CBF" w:rsidDel="0069794E" w:rsidRDefault="008508BE" w:rsidP="00936CBF">
            <w:pPr>
              <w:tabs>
                <w:tab w:val="left" w:pos="709"/>
                <w:tab w:val="left" w:pos="1276"/>
              </w:tabs>
              <w:jc w:val="center"/>
              <w:rPr>
                <w:del w:id="1130" w:author="Καρμίρης Αγγελος" w:date="2020-01-03T10:45:00Z"/>
                <w:sz w:val="24"/>
                <w:szCs w:val="24"/>
                <w:lang w:val="en-GB"/>
              </w:rPr>
            </w:pPr>
            <w:del w:id="1131" w:author="Καρμίρης Αγγελος" w:date="2020-01-03T10:45:00Z">
              <w:r w:rsidRPr="00936CBF" w:rsidDel="0069794E">
                <w:rPr>
                  <w:sz w:val="24"/>
                  <w:szCs w:val="24"/>
                  <w:lang w:val="en-GB"/>
                </w:rPr>
                <w:delText>≤10pC</w:delText>
              </w:r>
            </w:del>
          </w:p>
        </w:tc>
        <w:tc>
          <w:tcPr>
            <w:tcW w:w="1701" w:type="dxa"/>
            <w:shd w:val="clear" w:color="auto" w:fill="auto"/>
          </w:tcPr>
          <w:p w:rsidR="008508BE" w:rsidRPr="00936CBF" w:rsidDel="0069794E" w:rsidRDefault="008508BE" w:rsidP="00936CBF">
            <w:pPr>
              <w:tabs>
                <w:tab w:val="left" w:pos="709"/>
                <w:tab w:val="left" w:pos="1276"/>
              </w:tabs>
              <w:jc w:val="center"/>
              <w:rPr>
                <w:del w:id="1132" w:author="Καρμίρης Αγγελος" w:date="2020-01-03T10:45:00Z"/>
                <w:sz w:val="24"/>
                <w:szCs w:val="24"/>
                <w:lang w:val="en-GB"/>
              </w:rPr>
            </w:pPr>
            <w:del w:id="1133" w:author="Καρμίρης Αγγελος" w:date="2020-01-03T10:45:00Z">
              <w:r w:rsidRPr="00936CBF" w:rsidDel="0069794E">
                <w:rPr>
                  <w:sz w:val="24"/>
                  <w:szCs w:val="24"/>
                  <w:lang w:val="en-GB"/>
                </w:rPr>
                <w:delText>≤10pC</w:delText>
              </w:r>
            </w:del>
          </w:p>
        </w:tc>
        <w:tc>
          <w:tcPr>
            <w:tcW w:w="1701" w:type="dxa"/>
            <w:shd w:val="clear" w:color="auto" w:fill="auto"/>
          </w:tcPr>
          <w:p w:rsidR="008508BE" w:rsidRPr="00936CBF" w:rsidDel="0069794E" w:rsidRDefault="008508BE" w:rsidP="00936CBF">
            <w:pPr>
              <w:tabs>
                <w:tab w:val="left" w:pos="709"/>
                <w:tab w:val="left" w:pos="1276"/>
              </w:tabs>
              <w:jc w:val="center"/>
              <w:rPr>
                <w:del w:id="1134" w:author="Καρμίρης Αγγελος" w:date="2020-01-03T10:45:00Z"/>
                <w:sz w:val="24"/>
                <w:szCs w:val="24"/>
                <w:lang w:val="en-GB"/>
              </w:rPr>
            </w:pPr>
            <w:del w:id="1135" w:author="Καρμίρης Αγγελος" w:date="2020-01-03T10:45:00Z">
              <w:r w:rsidRPr="00936CBF" w:rsidDel="0069794E">
                <w:rPr>
                  <w:sz w:val="24"/>
                  <w:szCs w:val="24"/>
                  <w:lang w:val="en-GB"/>
                </w:rPr>
                <w:delText>≤10pC</w:delText>
              </w:r>
            </w:del>
          </w:p>
        </w:tc>
        <w:tc>
          <w:tcPr>
            <w:tcW w:w="1560" w:type="dxa"/>
            <w:shd w:val="clear" w:color="auto" w:fill="auto"/>
          </w:tcPr>
          <w:p w:rsidR="008508BE" w:rsidRPr="00936CBF" w:rsidDel="0069794E" w:rsidRDefault="008508BE" w:rsidP="00936CBF">
            <w:pPr>
              <w:tabs>
                <w:tab w:val="left" w:pos="709"/>
                <w:tab w:val="left" w:pos="1276"/>
              </w:tabs>
              <w:jc w:val="center"/>
              <w:rPr>
                <w:del w:id="1136" w:author="Καρμίρης Αγγελος" w:date="2020-01-03T10:45:00Z"/>
                <w:sz w:val="24"/>
                <w:szCs w:val="24"/>
                <w:lang w:val="en-GB"/>
              </w:rPr>
            </w:pPr>
            <w:del w:id="1137" w:author="Καρμίρης Αγγελος" w:date="2020-01-03T10:45:00Z">
              <w:r w:rsidRPr="00936CBF" w:rsidDel="0069794E">
                <w:rPr>
                  <w:sz w:val="24"/>
                  <w:szCs w:val="24"/>
                  <w:lang w:val="en-GB"/>
                </w:rPr>
                <w:delText>≤10pC</w:delText>
              </w:r>
            </w:del>
          </w:p>
        </w:tc>
      </w:tr>
      <w:tr w:rsidR="008508BE" w:rsidRPr="00936CBF" w:rsidDel="0069794E" w:rsidTr="0029388F">
        <w:trPr>
          <w:cantSplit/>
          <w:del w:id="1138" w:author="Καρμίρης Αγγελος" w:date="2020-01-03T10:45:00Z"/>
        </w:trPr>
        <w:tc>
          <w:tcPr>
            <w:tcW w:w="3119" w:type="dxa"/>
            <w:shd w:val="clear" w:color="auto" w:fill="auto"/>
          </w:tcPr>
          <w:p w:rsidR="00FD1E37" w:rsidRPr="00936CBF" w:rsidDel="0069794E" w:rsidRDefault="008508BE" w:rsidP="00936CBF">
            <w:pPr>
              <w:tabs>
                <w:tab w:val="left" w:pos="709"/>
                <w:tab w:val="left" w:pos="1276"/>
              </w:tabs>
              <w:rPr>
                <w:del w:id="1139" w:author="Καρμίρης Αγγελος" w:date="2020-01-03T10:45:00Z"/>
                <w:sz w:val="24"/>
                <w:lang w:val="en-GB"/>
              </w:rPr>
            </w:pPr>
            <w:del w:id="1140" w:author="Καρμίρης Αγγελος" w:date="2020-01-03T10:45:00Z">
              <w:r w:rsidRPr="00936CBF" w:rsidDel="0069794E">
                <w:rPr>
                  <w:sz w:val="24"/>
                  <w:lang w:val="en-GB"/>
                </w:rPr>
                <w:delText>12.</w:delText>
              </w:r>
              <w:r w:rsidR="00FD1E37" w:rsidRPr="00936CBF" w:rsidDel="0069794E">
                <w:rPr>
                  <w:sz w:val="24"/>
                  <w:lang w:val="en-GB"/>
                </w:rPr>
                <w:delText xml:space="preserve"> </w:delText>
              </w:r>
              <w:r w:rsidRPr="00936CBF" w:rsidDel="0069794E">
                <w:rPr>
                  <w:sz w:val="24"/>
                  <w:lang w:val="en-GB"/>
                </w:rPr>
                <w:delText xml:space="preserve">Lightning impulse </w:delText>
              </w:r>
            </w:del>
          </w:p>
          <w:p w:rsidR="008508BE" w:rsidRPr="00936CBF" w:rsidDel="0069794E" w:rsidRDefault="00FD1E37" w:rsidP="00936CBF">
            <w:pPr>
              <w:tabs>
                <w:tab w:val="left" w:pos="709"/>
                <w:tab w:val="left" w:pos="1276"/>
              </w:tabs>
              <w:rPr>
                <w:del w:id="1141" w:author="Καρμίρης Αγγελος" w:date="2020-01-03T10:45:00Z"/>
                <w:sz w:val="24"/>
                <w:lang w:val="en-GB"/>
              </w:rPr>
            </w:pPr>
            <w:del w:id="1142" w:author="Καρμίρης Αγγελος" w:date="2020-01-03T10:45:00Z">
              <w:r w:rsidRPr="00936CBF" w:rsidDel="0069794E">
                <w:rPr>
                  <w:sz w:val="24"/>
                  <w:lang w:val="en-GB"/>
                </w:rPr>
                <w:delText xml:space="preserve">      </w:delText>
              </w:r>
              <w:r w:rsidR="008508BE" w:rsidRPr="00936CBF" w:rsidDel="0069794E">
                <w:rPr>
                  <w:sz w:val="24"/>
                  <w:lang w:val="en-GB"/>
                </w:rPr>
                <w:delText>withstand voltage (</w:delText>
              </w:r>
              <w:r w:rsidR="00F42981" w:rsidDel="0069794E">
                <w:rPr>
                  <w:sz w:val="24"/>
                  <w:lang w:val="en-GB"/>
                </w:rPr>
                <w:delText>k</w:delText>
              </w:r>
              <w:r w:rsidR="008508BE" w:rsidRPr="00936CBF" w:rsidDel="0069794E">
                <w:rPr>
                  <w:sz w:val="24"/>
                  <w:lang w:val="en-GB"/>
                </w:rPr>
                <w:delText>V)</w:delText>
              </w:r>
            </w:del>
          </w:p>
        </w:tc>
        <w:tc>
          <w:tcPr>
            <w:tcW w:w="1559" w:type="dxa"/>
            <w:shd w:val="clear" w:color="auto" w:fill="auto"/>
          </w:tcPr>
          <w:p w:rsidR="008508BE" w:rsidRPr="00936CBF" w:rsidDel="0069794E" w:rsidRDefault="008508BE" w:rsidP="00936CBF">
            <w:pPr>
              <w:tabs>
                <w:tab w:val="left" w:pos="709"/>
                <w:tab w:val="left" w:pos="1276"/>
              </w:tabs>
              <w:jc w:val="center"/>
              <w:rPr>
                <w:del w:id="1143" w:author="Καρμίρης Αγγελος" w:date="2020-01-03T10:45:00Z"/>
                <w:sz w:val="24"/>
                <w:szCs w:val="24"/>
                <w:lang w:val="en-GB"/>
              </w:rPr>
            </w:pPr>
            <w:del w:id="1144" w:author="Καρμίρης Αγγελος" w:date="2020-01-03T10:45:00Z">
              <w:r w:rsidRPr="00936CBF" w:rsidDel="0069794E">
                <w:rPr>
                  <w:sz w:val="24"/>
                  <w:szCs w:val="24"/>
                  <w:lang w:val="en-GB"/>
                </w:rPr>
                <w:delText>1550</w:delText>
              </w:r>
            </w:del>
          </w:p>
        </w:tc>
        <w:tc>
          <w:tcPr>
            <w:tcW w:w="1701" w:type="dxa"/>
            <w:shd w:val="clear" w:color="auto" w:fill="auto"/>
          </w:tcPr>
          <w:p w:rsidR="008508BE" w:rsidRPr="00936CBF" w:rsidDel="0069794E" w:rsidRDefault="008508BE" w:rsidP="00936CBF">
            <w:pPr>
              <w:tabs>
                <w:tab w:val="left" w:pos="709"/>
                <w:tab w:val="left" w:pos="1276"/>
              </w:tabs>
              <w:jc w:val="center"/>
              <w:rPr>
                <w:del w:id="1145" w:author="Καρμίρης Αγγελος" w:date="2020-01-03T10:45:00Z"/>
                <w:sz w:val="24"/>
                <w:szCs w:val="24"/>
                <w:lang w:val="en-GB"/>
              </w:rPr>
            </w:pPr>
            <w:del w:id="1146" w:author="Καρμίρης Αγγελος" w:date="2020-01-03T10:45:00Z">
              <w:r w:rsidRPr="00936CBF" w:rsidDel="0069794E">
                <w:rPr>
                  <w:sz w:val="24"/>
                  <w:szCs w:val="24"/>
                  <w:lang w:val="en-GB"/>
                </w:rPr>
                <w:delText>750</w:delText>
              </w:r>
            </w:del>
          </w:p>
        </w:tc>
        <w:tc>
          <w:tcPr>
            <w:tcW w:w="1701" w:type="dxa"/>
            <w:shd w:val="clear" w:color="auto" w:fill="auto"/>
          </w:tcPr>
          <w:p w:rsidR="008508BE" w:rsidRPr="00936CBF" w:rsidDel="0069794E" w:rsidRDefault="008508BE" w:rsidP="00936CBF">
            <w:pPr>
              <w:tabs>
                <w:tab w:val="left" w:pos="709"/>
                <w:tab w:val="left" w:pos="1276"/>
              </w:tabs>
              <w:jc w:val="center"/>
              <w:rPr>
                <w:del w:id="1147" w:author="Καρμίρης Αγγελος" w:date="2020-01-03T10:45:00Z"/>
                <w:sz w:val="24"/>
                <w:szCs w:val="24"/>
                <w:lang w:val="en-GB"/>
              </w:rPr>
            </w:pPr>
            <w:del w:id="1148" w:author="Καρμίρης Αγγελος" w:date="2020-01-03T10:45:00Z">
              <w:r w:rsidRPr="00936CBF" w:rsidDel="0069794E">
                <w:rPr>
                  <w:sz w:val="24"/>
                  <w:szCs w:val="24"/>
                  <w:lang w:val="en-GB"/>
                </w:rPr>
                <w:delText>250</w:delText>
              </w:r>
            </w:del>
          </w:p>
        </w:tc>
        <w:tc>
          <w:tcPr>
            <w:tcW w:w="1560" w:type="dxa"/>
            <w:shd w:val="clear" w:color="auto" w:fill="auto"/>
          </w:tcPr>
          <w:p w:rsidR="008508BE" w:rsidRPr="00936CBF" w:rsidDel="0069794E" w:rsidRDefault="00A12357" w:rsidP="00936CBF">
            <w:pPr>
              <w:tabs>
                <w:tab w:val="left" w:pos="709"/>
                <w:tab w:val="left" w:pos="1276"/>
              </w:tabs>
              <w:jc w:val="center"/>
              <w:rPr>
                <w:del w:id="1149" w:author="Καρμίρης Αγγελος" w:date="2020-01-03T10:45:00Z"/>
                <w:sz w:val="24"/>
                <w:szCs w:val="24"/>
                <w:lang w:val="en-GB"/>
              </w:rPr>
            </w:pPr>
            <w:del w:id="1150" w:author="Καρμίρης Αγγελος" w:date="2020-01-03T10:45:00Z">
              <w:r w:rsidDel="0069794E">
                <w:rPr>
                  <w:sz w:val="24"/>
                  <w:szCs w:val="24"/>
                  <w:lang w:val="en-GB"/>
                </w:rPr>
                <w:delText>5</w:delText>
              </w:r>
              <w:r w:rsidR="008508BE" w:rsidRPr="00936CBF" w:rsidDel="0069794E">
                <w:rPr>
                  <w:sz w:val="24"/>
                  <w:szCs w:val="24"/>
                  <w:lang w:val="en-GB"/>
                </w:rPr>
                <w:delText>50</w:delText>
              </w:r>
            </w:del>
          </w:p>
        </w:tc>
      </w:tr>
      <w:tr w:rsidR="008508BE" w:rsidRPr="00936CBF" w:rsidDel="0069794E" w:rsidTr="0029388F">
        <w:trPr>
          <w:cantSplit/>
          <w:del w:id="1151" w:author="Καρμίρης Αγγελος" w:date="2020-01-03T10:45:00Z"/>
        </w:trPr>
        <w:tc>
          <w:tcPr>
            <w:tcW w:w="3119" w:type="dxa"/>
            <w:shd w:val="clear" w:color="auto" w:fill="auto"/>
          </w:tcPr>
          <w:p w:rsidR="00FD1E37" w:rsidRPr="00936CBF" w:rsidDel="0069794E" w:rsidRDefault="008508BE" w:rsidP="00936CBF">
            <w:pPr>
              <w:tabs>
                <w:tab w:val="left" w:pos="709"/>
                <w:tab w:val="left" w:pos="1276"/>
              </w:tabs>
              <w:rPr>
                <w:del w:id="1152" w:author="Καρμίρης Αγγελος" w:date="2020-01-03T10:45:00Z"/>
                <w:sz w:val="24"/>
                <w:lang w:val="en-GB"/>
              </w:rPr>
            </w:pPr>
            <w:del w:id="1153" w:author="Καρμίρης Αγγελος" w:date="2020-01-03T10:45:00Z">
              <w:r w:rsidRPr="00936CBF" w:rsidDel="0069794E">
                <w:rPr>
                  <w:sz w:val="24"/>
                  <w:lang w:val="en-GB"/>
                </w:rPr>
                <w:delText>13.</w:delText>
              </w:r>
              <w:r w:rsidR="00FD1E37" w:rsidRPr="00936CBF" w:rsidDel="0069794E">
                <w:rPr>
                  <w:sz w:val="24"/>
                  <w:lang w:val="en-GB"/>
                </w:rPr>
                <w:delText xml:space="preserve"> </w:delText>
              </w:r>
              <w:r w:rsidRPr="00936CBF" w:rsidDel="0069794E">
                <w:rPr>
                  <w:sz w:val="24"/>
                  <w:lang w:val="en-GB"/>
                </w:rPr>
                <w:delText xml:space="preserve">Switching impulse </w:delText>
              </w:r>
            </w:del>
          </w:p>
          <w:p w:rsidR="008508BE" w:rsidRPr="00936CBF" w:rsidDel="0069794E" w:rsidRDefault="00FD1E37" w:rsidP="00936CBF">
            <w:pPr>
              <w:tabs>
                <w:tab w:val="left" w:pos="709"/>
                <w:tab w:val="left" w:pos="1276"/>
              </w:tabs>
              <w:rPr>
                <w:del w:id="1154" w:author="Καρμίρης Αγγελος" w:date="2020-01-03T10:45:00Z"/>
                <w:sz w:val="24"/>
                <w:lang w:val="en-GB"/>
              </w:rPr>
            </w:pPr>
            <w:del w:id="1155" w:author="Καρμίρης Αγγελος" w:date="2020-01-03T10:45:00Z">
              <w:r w:rsidRPr="00936CBF" w:rsidDel="0069794E">
                <w:rPr>
                  <w:sz w:val="24"/>
                  <w:lang w:val="en-GB"/>
                </w:rPr>
                <w:delText xml:space="preserve">      </w:delText>
              </w:r>
              <w:r w:rsidR="008508BE" w:rsidRPr="00936CBF" w:rsidDel="0069794E">
                <w:rPr>
                  <w:sz w:val="24"/>
                  <w:lang w:val="en-GB"/>
                </w:rPr>
                <w:delText>withstand voltage (</w:delText>
              </w:r>
              <w:r w:rsidR="00F42981" w:rsidDel="0069794E">
                <w:rPr>
                  <w:sz w:val="24"/>
                  <w:lang w:val="en-GB"/>
                </w:rPr>
                <w:delText>k</w:delText>
              </w:r>
              <w:r w:rsidR="008508BE" w:rsidRPr="00936CBF" w:rsidDel="0069794E">
                <w:rPr>
                  <w:sz w:val="24"/>
                  <w:lang w:val="en-GB"/>
                </w:rPr>
                <w:delText>V)</w:delText>
              </w:r>
            </w:del>
          </w:p>
        </w:tc>
        <w:tc>
          <w:tcPr>
            <w:tcW w:w="1559" w:type="dxa"/>
            <w:shd w:val="clear" w:color="auto" w:fill="auto"/>
          </w:tcPr>
          <w:p w:rsidR="008508BE" w:rsidRPr="00936CBF" w:rsidDel="0069794E" w:rsidRDefault="008508BE" w:rsidP="00936CBF">
            <w:pPr>
              <w:tabs>
                <w:tab w:val="left" w:pos="709"/>
                <w:tab w:val="left" w:pos="1276"/>
              </w:tabs>
              <w:jc w:val="center"/>
              <w:rPr>
                <w:del w:id="1156" w:author="Καρμίρης Αγγελος" w:date="2020-01-03T10:45:00Z"/>
                <w:sz w:val="24"/>
                <w:szCs w:val="24"/>
                <w:lang w:val="en-GB"/>
              </w:rPr>
            </w:pPr>
            <w:del w:id="1157" w:author="Καρμίρης Αγγελος" w:date="2020-01-03T10:45:00Z">
              <w:r w:rsidRPr="00936CBF" w:rsidDel="0069794E">
                <w:rPr>
                  <w:sz w:val="24"/>
                  <w:szCs w:val="24"/>
                  <w:lang w:val="en-GB"/>
                </w:rPr>
                <w:delText>1175</w:delText>
              </w:r>
            </w:del>
          </w:p>
        </w:tc>
        <w:tc>
          <w:tcPr>
            <w:tcW w:w="1701" w:type="dxa"/>
            <w:shd w:val="clear" w:color="auto" w:fill="auto"/>
          </w:tcPr>
          <w:p w:rsidR="008508BE" w:rsidRPr="00936CBF" w:rsidDel="0069794E" w:rsidRDefault="008508BE" w:rsidP="00936CBF">
            <w:pPr>
              <w:tabs>
                <w:tab w:val="left" w:pos="709"/>
                <w:tab w:val="left" w:pos="1276"/>
              </w:tabs>
              <w:jc w:val="center"/>
              <w:rPr>
                <w:del w:id="1158" w:author="Καρμίρης Αγγελος" w:date="2020-01-03T10:45:00Z"/>
                <w:sz w:val="24"/>
                <w:szCs w:val="24"/>
                <w:lang w:val="en-GB"/>
              </w:rPr>
            </w:pPr>
            <w:del w:id="1159" w:author="Καρμίρης Αγγελος" w:date="2020-01-03T10:45:00Z">
              <w:r w:rsidRPr="00936CBF" w:rsidDel="0069794E">
                <w:rPr>
                  <w:sz w:val="24"/>
                  <w:szCs w:val="24"/>
                  <w:lang w:val="en-GB"/>
                </w:rPr>
                <w:delText>-</w:delText>
              </w:r>
            </w:del>
          </w:p>
        </w:tc>
        <w:tc>
          <w:tcPr>
            <w:tcW w:w="1701" w:type="dxa"/>
            <w:shd w:val="clear" w:color="auto" w:fill="auto"/>
          </w:tcPr>
          <w:p w:rsidR="008508BE" w:rsidRPr="00936CBF" w:rsidDel="0069794E" w:rsidRDefault="008508BE" w:rsidP="00936CBF">
            <w:pPr>
              <w:tabs>
                <w:tab w:val="left" w:pos="709"/>
                <w:tab w:val="left" w:pos="1276"/>
              </w:tabs>
              <w:jc w:val="center"/>
              <w:rPr>
                <w:del w:id="1160" w:author="Καρμίρης Αγγελος" w:date="2020-01-03T10:45:00Z"/>
                <w:sz w:val="24"/>
                <w:szCs w:val="24"/>
                <w:lang w:val="en-GB"/>
              </w:rPr>
            </w:pPr>
            <w:del w:id="1161" w:author="Καρμίρης Αγγελος" w:date="2020-01-03T10:45:00Z">
              <w:r w:rsidRPr="00936CBF" w:rsidDel="0069794E">
                <w:rPr>
                  <w:sz w:val="24"/>
                  <w:szCs w:val="24"/>
                  <w:lang w:val="en-GB"/>
                </w:rPr>
                <w:delText>-</w:delText>
              </w:r>
            </w:del>
          </w:p>
        </w:tc>
        <w:tc>
          <w:tcPr>
            <w:tcW w:w="1560" w:type="dxa"/>
            <w:shd w:val="clear" w:color="auto" w:fill="auto"/>
          </w:tcPr>
          <w:p w:rsidR="008508BE" w:rsidRPr="00936CBF" w:rsidDel="0069794E" w:rsidRDefault="008508BE" w:rsidP="00936CBF">
            <w:pPr>
              <w:tabs>
                <w:tab w:val="left" w:pos="709"/>
                <w:tab w:val="left" w:pos="1276"/>
              </w:tabs>
              <w:jc w:val="center"/>
              <w:rPr>
                <w:del w:id="1162" w:author="Καρμίρης Αγγελος" w:date="2020-01-03T10:45:00Z"/>
                <w:sz w:val="24"/>
                <w:szCs w:val="24"/>
                <w:lang w:val="en-GB"/>
              </w:rPr>
            </w:pPr>
            <w:del w:id="1163" w:author="Καρμίρης Αγγελος" w:date="2020-01-03T10:45:00Z">
              <w:r w:rsidRPr="00936CBF" w:rsidDel="0069794E">
                <w:rPr>
                  <w:sz w:val="24"/>
                  <w:szCs w:val="24"/>
                  <w:lang w:val="en-GB"/>
                </w:rPr>
                <w:delText>-</w:delText>
              </w:r>
            </w:del>
          </w:p>
        </w:tc>
      </w:tr>
      <w:tr w:rsidR="008508BE" w:rsidRPr="00936CBF" w:rsidDel="0069794E" w:rsidTr="0029388F">
        <w:trPr>
          <w:cantSplit/>
          <w:del w:id="1164" w:author="Καρμίρης Αγγελος" w:date="2020-01-03T10:45:00Z"/>
        </w:trPr>
        <w:tc>
          <w:tcPr>
            <w:tcW w:w="3119" w:type="dxa"/>
            <w:shd w:val="clear" w:color="auto" w:fill="auto"/>
          </w:tcPr>
          <w:p w:rsidR="00FD1E37" w:rsidRPr="00936CBF" w:rsidDel="0069794E" w:rsidRDefault="008508BE" w:rsidP="00936CBF">
            <w:pPr>
              <w:tabs>
                <w:tab w:val="left" w:pos="709"/>
                <w:tab w:val="left" w:pos="1276"/>
              </w:tabs>
              <w:rPr>
                <w:del w:id="1165" w:author="Καρμίρης Αγγελος" w:date="2020-01-03T10:45:00Z"/>
                <w:sz w:val="24"/>
                <w:lang w:val="en-GB"/>
              </w:rPr>
            </w:pPr>
            <w:del w:id="1166" w:author="Καρμίρης Αγγελος" w:date="2020-01-03T10:45:00Z">
              <w:r w:rsidRPr="00936CBF" w:rsidDel="0069794E">
                <w:rPr>
                  <w:sz w:val="24"/>
                  <w:lang w:val="en-GB"/>
                </w:rPr>
                <w:delText xml:space="preserve">14. Power frequency </w:delText>
              </w:r>
            </w:del>
          </w:p>
          <w:p w:rsidR="00684820" w:rsidDel="0069794E" w:rsidRDefault="00FD1E37" w:rsidP="00F17EAA">
            <w:pPr>
              <w:tabs>
                <w:tab w:val="left" w:pos="709"/>
                <w:tab w:val="left" w:pos="1276"/>
              </w:tabs>
              <w:rPr>
                <w:del w:id="1167" w:author="Καρμίρης Αγγελος" w:date="2020-01-03T10:45:00Z"/>
                <w:sz w:val="24"/>
                <w:lang w:val="en-GB"/>
              </w:rPr>
            </w:pPr>
            <w:del w:id="1168" w:author="Καρμίρης Αγγελος" w:date="2020-01-03T10:45:00Z">
              <w:r w:rsidRPr="00936CBF" w:rsidDel="0069794E">
                <w:rPr>
                  <w:sz w:val="24"/>
                  <w:lang w:val="en-GB"/>
                </w:rPr>
                <w:delText xml:space="preserve">      </w:delText>
              </w:r>
              <w:r w:rsidR="008508BE" w:rsidRPr="00936CBF" w:rsidDel="0069794E">
                <w:rPr>
                  <w:sz w:val="24"/>
                  <w:lang w:val="en-GB"/>
                </w:rPr>
                <w:delText>withstand voltage</w:delText>
              </w:r>
              <w:r w:rsidR="00684820" w:rsidDel="0069794E">
                <w:rPr>
                  <w:sz w:val="24"/>
                  <w:lang w:val="en-GB"/>
                </w:rPr>
                <w:delText xml:space="preserve"> </w:delText>
              </w:r>
            </w:del>
          </w:p>
          <w:p w:rsidR="00F17EAA" w:rsidDel="0069794E" w:rsidRDefault="00684820" w:rsidP="00F17EAA">
            <w:pPr>
              <w:tabs>
                <w:tab w:val="left" w:pos="709"/>
                <w:tab w:val="left" w:pos="1276"/>
              </w:tabs>
              <w:rPr>
                <w:del w:id="1169" w:author="Καρμίρης Αγγελος" w:date="2020-01-03T10:45:00Z"/>
                <w:sz w:val="24"/>
                <w:lang w:val="en-GB"/>
              </w:rPr>
            </w:pPr>
            <w:del w:id="1170" w:author="Καρμίρης Αγγελος" w:date="2020-01-03T10:45:00Z">
              <w:r w:rsidDel="0069794E">
                <w:rPr>
                  <w:sz w:val="24"/>
                  <w:lang w:val="en-GB"/>
                </w:rPr>
                <w:delText xml:space="preserve">      dry / wet</w:delText>
              </w:r>
              <w:r w:rsidR="008508BE" w:rsidRPr="00936CBF" w:rsidDel="0069794E">
                <w:rPr>
                  <w:sz w:val="24"/>
                  <w:lang w:val="en-GB"/>
                </w:rPr>
                <w:delText xml:space="preserve"> (</w:delText>
              </w:r>
              <w:r w:rsidR="00F42981" w:rsidDel="0069794E">
                <w:rPr>
                  <w:sz w:val="24"/>
                  <w:lang w:val="en-GB"/>
                </w:rPr>
                <w:delText>k</w:delText>
              </w:r>
              <w:r w:rsidR="008508BE" w:rsidRPr="00936CBF" w:rsidDel="0069794E">
                <w:rPr>
                  <w:sz w:val="24"/>
                  <w:lang w:val="en-GB"/>
                </w:rPr>
                <w:delText>V)</w:delText>
              </w:r>
            </w:del>
          </w:p>
          <w:p w:rsidR="008508BE" w:rsidRPr="00936CBF" w:rsidDel="0069794E" w:rsidRDefault="00F17EAA">
            <w:pPr>
              <w:tabs>
                <w:tab w:val="left" w:pos="709"/>
                <w:tab w:val="left" w:pos="1276"/>
              </w:tabs>
              <w:rPr>
                <w:del w:id="1171" w:author="Καρμίρης Αγγελος" w:date="2020-01-03T10:45:00Z"/>
                <w:sz w:val="24"/>
                <w:lang w:val="en-GB"/>
              </w:rPr>
            </w:pPr>
            <w:del w:id="1172" w:author="Καρμίρης Αγγελος" w:date="2020-01-03T10:45:00Z">
              <w:r w:rsidDel="0069794E">
                <w:rPr>
                  <w:sz w:val="24"/>
                  <w:lang w:val="en-GB"/>
                </w:rPr>
                <w:delText xml:space="preserve">       </w:delText>
              </w:r>
            </w:del>
          </w:p>
        </w:tc>
        <w:tc>
          <w:tcPr>
            <w:tcW w:w="1559" w:type="dxa"/>
            <w:shd w:val="clear" w:color="auto" w:fill="auto"/>
          </w:tcPr>
          <w:p w:rsidR="008508BE" w:rsidRPr="00936CBF" w:rsidDel="0069794E" w:rsidRDefault="008508BE" w:rsidP="00846518">
            <w:pPr>
              <w:tabs>
                <w:tab w:val="left" w:pos="709"/>
                <w:tab w:val="left" w:pos="1276"/>
              </w:tabs>
              <w:jc w:val="center"/>
              <w:rPr>
                <w:del w:id="1173" w:author="Καρμίρης Αγγελος" w:date="2020-01-03T10:45:00Z"/>
                <w:sz w:val="24"/>
                <w:szCs w:val="24"/>
                <w:lang w:val="en-GB"/>
              </w:rPr>
            </w:pPr>
            <w:del w:id="1174" w:author="Καρμίρης Αγγελος" w:date="2020-01-03T10:45:00Z">
              <w:r w:rsidRPr="00936CBF" w:rsidDel="0069794E">
                <w:rPr>
                  <w:sz w:val="24"/>
                  <w:szCs w:val="24"/>
                  <w:lang w:val="en-GB"/>
                </w:rPr>
                <w:delText>6</w:delText>
              </w:r>
              <w:r w:rsidR="001614BF" w:rsidDel="0069794E">
                <w:rPr>
                  <w:sz w:val="24"/>
                  <w:szCs w:val="24"/>
                  <w:lang w:val="el-GR"/>
                </w:rPr>
                <w:delText>95</w:delText>
              </w:r>
              <w:r w:rsidR="00F17EAA" w:rsidDel="0069794E">
                <w:rPr>
                  <w:sz w:val="24"/>
                  <w:szCs w:val="24"/>
                  <w:lang w:val="en-GB"/>
                </w:rPr>
                <w:delText xml:space="preserve"> / -</w:delText>
              </w:r>
            </w:del>
          </w:p>
        </w:tc>
        <w:tc>
          <w:tcPr>
            <w:tcW w:w="1701" w:type="dxa"/>
            <w:shd w:val="clear" w:color="auto" w:fill="auto"/>
          </w:tcPr>
          <w:p w:rsidR="008508BE" w:rsidRPr="00936CBF" w:rsidDel="0069794E" w:rsidRDefault="00F17EAA" w:rsidP="00936CBF">
            <w:pPr>
              <w:tabs>
                <w:tab w:val="left" w:pos="709"/>
                <w:tab w:val="left" w:pos="1276"/>
              </w:tabs>
              <w:jc w:val="center"/>
              <w:rPr>
                <w:del w:id="1175" w:author="Καρμίρης Αγγελος" w:date="2020-01-03T10:45:00Z"/>
                <w:sz w:val="24"/>
                <w:szCs w:val="24"/>
                <w:lang w:val="en-GB"/>
              </w:rPr>
            </w:pPr>
            <w:del w:id="1176" w:author="Καρμίρης Αγγελος" w:date="2020-01-03T10:45:00Z">
              <w:r w:rsidDel="0069794E">
                <w:rPr>
                  <w:sz w:val="24"/>
                  <w:szCs w:val="24"/>
                  <w:lang w:val="en-GB"/>
                </w:rPr>
                <w:delText xml:space="preserve">355 / </w:delText>
              </w:r>
              <w:r w:rsidR="008508BE" w:rsidRPr="00936CBF" w:rsidDel="0069794E">
                <w:rPr>
                  <w:sz w:val="24"/>
                  <w:szCs w:val="24"/>
                  <w:lang w:val="en-GB"/>
                </w:rPr>
                <w:delText>325</w:delText>
              </w:r>
            </w:del>
          </w:p>
        </w:tc>
        <w:tc>
          <w:tcPr>
            <w:tcW w:w="1701" w:type="dxa"/>
            <w:shd w:val="clear" w:color="auto" w:fill="auto"/>
          </w:tcPr>
          <w:p w:rsidR="008508BE" w:rsidRPr="00936CBF" w:rsidDel="0069794E" w:rsidRDefault="00F17EAA" w:rsidP="00936CBF">
            <w:pPr>
              <w:tabs>
                <w:tab w:val="left" w:pos="709"/>
                <w:tab w:val="left" w:pos="1276"/>
              </w:tabs>
              <w:jc w:val="center"/>
              <w:rPr>
                <w:del w:id="1177" w:author="Καρμίρης Αγγελος" w:date="2020-01-03T10:45:00Z"/>
                <w:sz w:val="24"/>
                <w:szCs w:val="24"/>
                <w:lang w:val="en-GB"/>
              </w:rPr>
            </w:pPr>
            <w:del w:id="1178" w:author="Καρμίρης Αγγελος" w:date="2020-01-03T10:45:00Z">
              <w:r w:rsidDel="0069794E">
                <w:rPr>
                  <w:sz w:val="24"/>
                  <w:szCs w:val="24"/>
                  <w:lang w:val="en-GB"/>
                </w:rPr>
                <w:delText xml:space="preserve">105 / </w:delText>
              </w:r>
              <w:r w:rsidR="00A67576" w:rsidRPr="00936CBF" w:rsidDel="0069794E">
                <w:rPr>
                  <w:sz w:val="24"/>
                  <w:szCs w:val="24"/>
                  <w:lang w:val="en-GB"/>
                </w:rPr>
                <w:delText>95</w:delText>
              </w:r>
            </w:del>
          </w:p>
        </w:tc>
        <w:tc>
          <w:tcPr>
            <w:tcW w:w="1560" w:type="dxa"/>
            <w:shd w:val="clear" w:color="auto" w:fill="auto"/>
          </w:tcPr>
          <w:p w:rsidR="008508BE" w:rsidRPr="00936CBF" w:rsidDel="0069794E" w:rsidRDefault="00F17EAA" w:rsidP="00A12357">
            <w:pPr>
              <w:tabs>
                <w:tab w:val="left" w:pos="709"/>
                <w:tab w:val="left" w:pos="1276"/>
              </w:tabs>
              <w:jc w:val="center"/>
              <w:rPr>
                <w:del w:id="1179" w:author="Καρμίρης Αγγελος" w:date="2020-01-03T10:45:00Z"/>
                <w:sz w:val="24"/>
                <w:szCs w:val="24"/>
                <w:lang w:val="en-GB"/>
              </w:rPr>
            </w:pPr>
            <w:del w:id="1180" w:author="Καρμίρης Αγγελος" w:date="2020-01-03T10:45:00Z">
              <w:r w:rsidDel="0069794E">
                <w:rPr>
                  <w:sz w:val="24"/>
                  <w:szCs w:val="24"/>
                  <w:lang w:val="en-GB"/>
                </w:rPr>
                <w:delText>2</w:delText>
              </w:r>
              <w:r w:rsidR="00A12357" w:rsidDel="0069794E">
                <w:rPr>
                  <w:sz w:val="24"/>
                  <w:szCs w:val="24"/>
                  <w:lang w:val="en-GB"/>
                </w:rPr>
                <w:delText>55</w:delText>
              </w:r>
              <w:r w:rsidDel="0069794E">
                <w:rPr>
                  <w:sz w:val="24"/>
                  <w:szCs w:val="24"/>
                  <w:lang w:val="en-GB"/>
                </w:rPr>
                <w:delText xml:space="preserve"> / </w:delText>
              </w:r>
              <w:r w:rsidR="00A12357" w:rsidDel="0069794E">
                <w:rPr>
                  <w:sz w:val="24"/>
                  <w:szCs w:val="24"/>
                  <w:lang w:val="en-GB"/>
                </w:rPr>
                <w:delText>230</w:delText>
              </w:r>
            </w:del>
          </w:p>
        </w:tc>
      </w:tr>
      <w:tr w:rsidR="003C556C" w:rsidRPr="00936CBF" w:rsidDel="0069794E" w:rsidTr="00CF2DCF">
        <w:trPr>
          <w:cantSplit/>
          <w:trHeight w:val="427"/>
          <w:del w:id="1181" w:author="Καρμίρης Αγγελος" w:date="2020-01-03T10:45:00Z"/>
        </w:trPr>
        <w:tc>
          <w:tcPr>
            <w:tcW w:w="3119" w:type="dxa"/>
            <w:shd w:val="clear" w:color="auto" w:fill="auto"/>
          </w:tcPr>
          <w:p w:rsidR="003C556C" w:rsidRPr="00CF2DCF" w:rsidDel="0069794E" w:rsidRDefault="003C556C" w:rsidP="003C556C">
            <w:pPr>
              <w:tabs>
                <w:tab w:val="left" w:pos="709"/>
                <w:tab w:val="left" w:pos="1276"/>
              </w:tabs>
              <w:rPr>
                <w:del w:id="1182" w:author="Καρμίρης Αγγελος" w:date="2020-01-03T10:45:00Z"/>
                <w:sz w:val="24"/>
                <w:lang w:val="en-GB"/>
              </w:rPr>
            </w:pPr>
            <w:del w:id="1183" w:author="Καρμίρης Αγγελος" w:date="2020-01-03T10:45:00Z">
              <w:r w:rsidRPr="003C556C" w:rsidDel="0069794E">
                <w:rPr>
                  <w:sz w:val="24"/>
                  <w:lang w:val="en-GB"/>
                </w:rPr>
                <w:delText>15.</w:delText>
              </w:r>
              <w:r w:rsidDel="0069794E">
                <w:rPr>
                  <w:sz w:val="24"/>
                  <w:lang w:val="en-GB"/>
                </w:rPr>
                <w:delText xml:space="preserve"> Type according EN 50458</w:delText>
              </w:r>
            </w:del>
          </w:p>
        </w:tc>
        <w:tc>
          <w:tcPr>
            <w:tcW w:w="1559" w:type="dxa"/>
            <w:shd w:val="clear" w:color="auto" w:fill="auto"/>
          </w:tcPr>
          <w:p w:rsidR="003C556C" w:rsidRPr="00936CBF" w:rsidDel="0069794E" w:rsidRDefault="003C556C" w:rsidP="00846518">
            <w:pPr>
              <w:tabs>
                <w:tab w:val="left" w:pos="709"/>
                <w:tab w:val="left" w:pos="1276"/>
              </w:tabs>
              <w:jc w:val="center"/>
              <w:rPr>
                <w:del w:id="1184" w:author="Καρμίρης Αγγελος" w:date="2020-01-03T10:45:00Z"/>
                <w:sz w:val="24"/>
                <w:szCs w:val="24"/>
                <w:lang w:val="en-GB"/>
              </w:rPr>
            </w:pPr>
            <w:del w:id="1185" w:author="Καρμίρης Αγγελος" w:date="2020-01-03T10:45:00Z">
              <w:r w:rsidDel="0069794E">
                <w:rPr>
                  <w:sz w:val="24"/>
                  <w:szCs w:val="24"/>
                  <w:lang w:val="en-GB"/>
                </w:rPr>
                <w:delText>420/1550/800</w:delText>
              </w:r>
            </w:del>
          </w:p>
        </w:tc>
        <w:tc>
          <w:tcPr>
            <w:tcW w:w="1701" w:type="dxa"/>
            <w:shd w:val="clear" w:color="auto" w:fill="auto"/>
          </w:tcPr>
          <w:p w:rsidR="003C556C" w:rsidDel="0069794E" w:rsidRDefault="003C556C" w:rsidP="00A12357">
            <w:pPr>
              <w:tabs>
                <w:tab w:val="left" w:pos="709"/>
                <w:tab w:val="left" w:pos="1276"/>
              </w:tabs>
              <w:jc w:val="center"/>
              <w:rPr>
                <w:del w:id="1186" w:author="Καρμίρης Αγγελος" w:date="2020-01-03T10:45:00Z"/>
                <w:sz w:val="24"/>
                <w:szCs w:val="24"/>
                <w:lang w:val="en-GB"/>
              </w:rPr>
            </w:pPr>
            <w:del w:id="1187" w:author="Καρμίρης Αγγελος" w:date="2020-01-03T10:45:00Z">
              <w:r w:rsidDel="0069794E">
                <w:rPr>
                  <w:sz w:val="24"/>
                  <w:szCs w:val="24"/>
                  <w:lang w:val="en-GB"/>
                </w:rPr>
                <w:delText>170/750/1</w:delText>
              </w:r>
              <w:r w:rsidR="00A12357" w:rsidDel="0069794E">
                <w:rPr>
                  <w:sz w:val="24"/>
                  <w:szCs w:val="24"/>
                  <w:lang w:val="en-GB"/>
                </w:rPr>
                <w:delText>60</w:delText>
              </w:r>
              <w:r w:rsidDel="0069794E">
                <w:rPr>
                  <w:sz w:val="24"/>
                  <w:szCs w:val="24"/>
                  <w:lang w:val="en-GB"/>
                </w:rPr>
                <w:delText>0</w:delText>
              </w:r>
            </w:del>
          </w:p>
        </w:tc>
        <w:tc>
          <w:tcPr>
            <w:tcW w:w="1701" w:type="dxa"/>
            <w:shd w:val="clear" w:color="auto" w:fill="auto"/>
          </w:tcPr>
          <w:p w:rsidR="003C556C" w:rsidDel="0069794E" w:rsidRDefault="003C556C" w:rsidP="00A12357">
            <w:pPr>
              <w:tabs>
                <w:tab w:val="left" w:pos="709"/>
                <w:tab w:val="left" w:pos="1276"/>
              </w:tabs>
              <w:jc w:val="center"/>
              <w:rPr>
                <w:del w:id="1188" w:author="Καρμίρης Αγγελος" w:date="2020-01-03T10:45:00Z"/>
                <w:sz w:val="24"/>
                <w:szCs w:val="24"/>
                <w:lang w:val="en-GB"/>
              </w:rPr>
            </w:pPr>
            <w:del w:id="1189" w:author="Καρμίρης Αγγελος" w:date="2020-01-03T10:45:00Z">
              <w:r w:rsidDel="0069794E">
                <w:rPr>
                  <w:sz w:val="24"/>
                  <w:szCs w:val="24"/>
                  <w:lang w:val="en-GB"/>
                </w:rPr>
                <w:delText>52/250/1</w:delText>
              </w:r>
              <w:r w:rsidR="00A12357" w:rsidDel="0069794E">
                <w:rPr>
                  <w:sz w:val="24"/>
                  <w:szCs w:val="24"/>
                  <w:lang w:val="en-GB"/>
                </w:rPr>
                <w:delText>60</w:delText>
              </w:r>
              <w:r w:rsidDel="0069794E">
                <w:rPr>
                  <w:sz w:val="24"/>
                  <w:szCs w:val="24"/>
                  <w:lang w:val="en-GB"/>
                </w:rPr>
                <w:delText>0</w:delText>
              </w:r>
            </w:del>
          </w:p>
        </w:tc>
        <w:tc>
          <w:tcPr>
            <w:tcW w:w="1560" w:type="dxa"/>
            <w:shd w:val="clear" w:color="auto" w:fill="auto"/>
          </w:tcPr>
          <w:p w:rsidR="003C556C" w:rsidDel="0069794E" w:rsidRDefault="003C556C" w:rsidP="00A12357">
            <w:pPr>
              <w:tabs>
                <w:tab w:val="left" w:pos="709"/>
                <w:tab w:val="left" w:pos="1276"/>
              </w:tabs>
              <w:jc w:val="center"/>
              <w:rPr>
                <w:del w:id="1190" w:author="Καρμίρης Αγγελος" w:date="2020-01-03T10:45:00Z"/>
                <w:sz w:val="24"/>
                <w:szCs w:val="24"/>
                <w:lang w:val="en-GB"/>
              </w:rPr>
            </w:pPr>
            <w:del w:id="1191" w:author="Καρμίρης Αγγελος" w:date="2020-01-03T10:45:00Z">
              <w:r w:rsidDel="0069794E">
                <w:rPr>
                  <w:sz w:val="24"/>
                  <w:szCs w:val="24"/>
                  <w:lang w:val="en-GB"/>
                </w:rPr>
                <w:delText>1</w:delText>
              </w:r>
              <w:r w:rsidR="00A12357" w:rsidDel="0069794E">
                <w:rPr>
                  <w:sz w:val="24"/>
                  <w:szCs w:val="24"/>
                  <w:lang w:val="en-GB"/>
                </w:rPr>
                <w:delText>23</w:delText>
              </w:r>
              <w:r w:rsidDel="0069794E">
                <w:rPr>
                  <w:sz w:val="24"/>
                  <w:szCs w:val="24"/>
                  <w:lang w:val="en-GB"/>
                </w:rPr>
                <w:delText>/</w:delText>
              </w:r>
              <w:r w:rsidR="00A12357" w:rsidDel="0069794E">
                <w:rPr>
                  <w:sz w:val="24"/>
                  <w:szCs w:val="24"/>
                  <w:lang w:val="en-GB"/>
                </w:rPr>
                <w:delText>5</w:delText>
              </w:r>
              <w:r w:rsidDel="0069794E">
                <w:rPr>
                  <w:sz w:val="24"/>
                  <w:szCs w:val="24"/>
                  <w:lang w:val="en-GB"/>
                </w:rPr>
                <w:delText>50/1</w:delText>
              </w:r>
              <w:r w:rsidR="00A12357" w:rsidDel="0069794E">
                <w:rPr>
                  <w:sz w:val="24"/>
                  <w:szCs w:val="24"/>
                  <w:lang w:val="en-GB"/>
                </w:rPr>
                <w:delText>60</w:delText>
              </w:r>
              <w:r w:rsidDel="0069794E">
                <w:rPr>
                  <w:sz w:val="24"/>
                  <w:szCs w:val="24"/>
                  <w:lang w:val="en-GB"/>
                </w:rPr>
                <w:delText>0</w:delText>
              </w:r>
            </w:del>
          </w:p>
        </w:tc>
      </w:tr>
    </w:tbl>
    <w:p w:rsidR="00002B78" w:rsidDel="0069794E" w:rsidRDefault="00002B78" w:rsidP="005E699E">
      <w:pPr>
        <w:jc w:val="both"/>
        <w:rPr>
          <w:del w:id="1192" w:author="Καρμίρης Αγγελος" w:date="2020-01-03T10:45:00Z"/>
          <w:bCs/>
          <w:sz w:val="24"/>
          <w:szCs w:val="24"/>
        </w:rPr>
      </w:pPr>
    </w:p>
    <w:p w:rsidR="00CE66F7" w:rsidRPr="00CF2DCF" w:rsidDel="0069794E" w:rsidRDefault="00206A7B" w:rsidP="005E699E">
      <w:pPr>
        <w:jc w:val="both"/>
        <w:rPr>
          <w:del w:id="1193" w:author="Καρμίρης Αγγελος" w:date="2020-01-03T10:45:00Z"/>
          <w:bCs/>
          <w:sz w:val="24"/>
          <w:szCs w:val="24"/>
          <w:u w:val="single"/>
        </w:rPr>
      </w:pPr>
      <w:del w:id="1194" w:author="Καρμίρης Αγγελος" w:date="2020-01-03T10:45:00Z">
        <w:r w:rsidRPr="00CF2DCF" w:rsidDel="0069794E">
          <w:rPr>
            <w:bCs/>
            <w:sz w:val="24"/>
            <w:szCs w:val="24"/>
          </w:rPr>
          <w:tab/>
        </w:r>
        <w:r w:rsidR="00E87962" w:rsidRPr="00CF2DCF" w:rsidDel="0069794E">
          <w:rPr>
            <w:bCs/>
            <w:sz w:val="24"/>
            <w:szCs w:val="24"/>
            <w:lang w:val="el-GR"/>
          </w:rPr>
          <w:delText>8</w:delText>
        </w:r>
        <w:r w:rsidR="005E699E" w:rsidRPr="00CF2DCF" w:rsidDel="0069794E">
          <w:rPr>
            <w:bCs/>
            <w:sz w:val="24"/>
            <w:szCs w:val="24"/>
          </w:rPr>
          <w:delText>.</w:delText>
        </w:r>
        <w:r w:rsidRPr="00CF2DCF" w:rsidDel="0069794E">
          <w:rPr>
            <w:bCs/>
            <w:sz w:val="24"/>
            <w:szCs w:val="24"/>
          </w:rPr>
          <w:delText>5</w:delText>
        </w:r>
        <w:r w:rsidR="005E699E" w:rsidRPr="00CF2DCF" w:rsidDel="0069794E">
          <w:rPr>
            <w:bCs/>
            <w:sz w:val="24"/>
            <w:szCs w:val="24"/>
          </w:rPr>
          <w:tab/>
        </w:r>
        <w:r w:rsidR="00A9624B" w:rsidRPr="00CF2DCF" w:rsidDel="0069794E">
          <w:rPr>
            <w:bCs/>
            <w:sz w:val="24"/>
            <w:szCs w:val="24"/>
            <w:u w:val="single"/>
          </w:rPr>
          <w:delText>Additional characteristics of bushings.</w:delText>
        </w:r>
      </w:del>
    </w:p>
    <w:p w:rsidR="005E699E" w:rsidRPr="004F2441" w:rsidDel="0069794E" w:rsidRDefault="005E699E" w:rsidP="005E699E">
      <w:pPr>
        <w:jc w:val="both"/>
        <w:rPr>
          <w:del w:id="1195" w:author="Καρμίρης Αγγελος" w:date="2020-01-03T10:45:00Z"/>
          <w:b/>
          <w:bCs/>
          <w:sz w:val="24"/>
          <w:szCs w:val="24"/>
        </w:rPr>
      </w:pPr>
      <w:del w:id="1196" w:author="Καρμίρης Αγγελος" w:date="2020-01-03T10:45:00Z">
        <w:r w:rsidRPr="004F2441" w:rsidDel="0069794E">
          <w:rPr>
            <w:b/>
            <w:bCs/>
            <w:sz w:val="24"/>
            <w:szCs w:val="24"/>
          </w:rPr>
          <w:tab/>
        </w:r>
      </w:del>
    </w:p>
    <w:p w:rsidR="003969B0" w:rsidRPr="004F2441" w:rsidDel="0069794E" w:rsidRDefault="005E699E" w:rsidP="005E699E">
      <w:pPr>
        <w:tabs>
          <w:tab w:val="left" w:pos="709"/>
          <w:tab w:val="left" w:pos="1276"/>
        </w:tabs>
        <w:jc w:val="both"/>
        <w:rPr>
          <w:del w:id="1197" w:author="Καρμίρης Αγγελος" w:date="2020-01-03T10:45:00Z"/>
          <w:sz w:val="24"/>
          <w:szCs w:val="24"/>
        </w:rPr>
      </w:pPr>
      <w:del w:id="1198" w:author="Καρμίρης Αγγελος" w:date="2020-01-03T10:45:00Z">
        <w:r w:rsidRPr="004F2441" w:rsidDel="0069794E">
          <w:rPr>
            <w:sz w:val="24"/>
            <w:szCs w:val="24"/>
            <w:lang w:val="en-GB"/>
          </w:rPr>
          <w:tab/>
        </w:r>
        <w:r w:rsidRPr="004F2441" w:rsidDel="0069794E">
          <w:rPr>
            <w:sz w:val="24"/>
            <w:szCs w:val="24"/>
            <w:lang w:val="en-GB"/>
          </w:rPr>
          <w:tab/>
        </w:r>
        <w:r w:rsidR="00CE66F7" w:rsidRPr="004F2441" w:rsidDel="0069794E">
          <w:rPr>
            <w:sz w:val="24"/>
            <w:szCs w:val="24"/>
            <w:lang w:val="en-GB"/>
          </w:rPr>
          <w:tab/>
        </w:r>
        <w:r w:rsidR="00CE66F7" w:rsidRPr="004F2441" w:rsidDel="0069794E">
          <w:rPr>
            <w:sz w:val="24"/>
            <w:szCs w:val="24"/>
          </w:rPr>
          <w:delText xml:space="preserve">a. </w:delText>
        </w:r>
        <w:r w:rsidR="003969B0" w:rsidRPr="004F2441" w:rsidDel="0069794E">
          <w:rPr>
            <w:sz w:val="24"/>
            <w:szCs w:val="24"/>
          </w:rPr>
          <w:delText>Seismic withstand capabilities.</w:delText>
        </w:r>
      </w:del>
    </w:p>
    <w:p w:rsidR="000E73A3" w:rsidRPr="00CF2DCF" w:rsidDel="0069794E" w:rsidRDefault="003969B0" w:rsidP="00BA768B">
      <w:pPr>
        <w:tabs>
          <w:tab w:val="left" w:pos="709"/>
          <w:tab w:val="left" w:pos="1701"/>
        </w:tabs>
        <w:ind w:left="1695"/>
        <w:jc w:val="both"/>
        <w:rPr>
          <w:del w:id="1199" w:author="Καρμίρης Αγγελος" w:date="2020-01-03T10:45:00Z"/>
          <w:sz w:val="24"/>
          <w:szCs w:val="24"/>
        </w:rPr>
      </w:pPr>
      <w:del w:id="1200" w:author="Καρμίρης Αγγελος" w:date="2020-01-03T10:45:00Z">
        <w:r w:rsidRPr="004F2441" w:rsidDel="0069794E">
          <w:rPr>
            <w:sz w:val="24"/>
            <w:szCs w:val="24"/>
            <w:lang w:val="en-GB"/>
          </w:rPr>
          <w:tab/>
        </w:r>
        <w:r w:rsidR="00B606A3" w:rsidDel="0069794E">
          <w:rPr>
            <w:sz w:val="24"/>
            <w:szCs w:val="24"/>
            <w:lang w:val="en-GB"/>
          </w:rPr>
          <w:delText>The HV, MV and neutral</w:delText>
        </w:r>
        <w:r w:rsidRPr="004F2441" w:rsidDel="0069794E">
          <w:rPr>
            <w:sz w:val="24"/>
            <w:szCs w:val="24"/>
            <w:lang w:val="en-GB"/>
          </w:rPr>
          <w:delText xml:space="preserve"> bushings shall be capable of withstand the following seismic stresses as per IEC</w:delText>
        </w:r>
        <w:r w:rsidR="006137E4" w:rsidDel="0069794E">
          <w:rPr>
            <w:sz w:val="24"/>
            <w:szCs w:val="24"/>
            <w:lang w:val="en-GB"/>
          </w:rPr>
          <w:delText xml:space="preserve"> </w:delText>
        </w:r>
        <w:r w:rsidRPr="004F2441" w:rsidDel="0069794E">
          <w:rPr>
            <w:sz w:val="24"/>
            <w:szCs w:val="24"/>
            <w:lang w:val="en-GB"/>
          </w:rPr>
          <w:delText>61463 and IEC</w:delText>
        </w:r>
        <w:r w:rsidR="006137E4" w:rsidDel="0069794E">
          <w:rPr>
            <w:sz w:val="24"/>
            <w:szCs w:val="24"/>
            <w:lang w:val="en-GB"/>
          </w:rPr>
          <w:delText xml:space="preserve"> </w:delText>
        </w:r>
        <w:r w:rsidRPr="004F2441" w:rsidDel="0069794E">
          <w:rPr>
            <w:sz w:val="24"/>
            <w:szCs w:val="24"/>
            <w:lang w:val="en-GB"/>
          </w:rPr>
          <w:delText>60068-</w:delText>
        </w:r>
        <w:r w:rsidR="00B540FF" w:rsidRPr="004F2441" w:rsidDel="0069794E">
          <w:rPr>
            <w:sz w:val="24"/>
            <w:szCs w:val="24"/>
            <w:lang w:val="en-GB"/>
          </w:rPr>
          <w:delText>3-3</w:delText>
        </w:r>
        <w:r w:rsidR="000F7F57" w:rsidDel="0069794E">
          <w:rPr>
            <w:sz w:val="24"/>
            <w:szCs w:val="24"/>
          </w:rPr>
          <w:delText>:</w:delText>
        </w:r>
      </w:del>
    </w:p>
    <w:p w:rsidR="001134CC" w:rsidRPr="004F2441" w:rsidDel="0069794E" w:rsidRDefault="000E73A3" w:rsidP="00BA768B">
      <w:pPr>
        <w:tabs>
          <w:tab w:val="left" w:pos="709"/>
          <w:tab w:val="left" w:pos="1701"/>
        </w:tabs>
        <w:ind w:left="1695"/>
        <w:jc w:val="both"/>
        <w:rPr>
          <w:del w:id="1201" w:author="Καρμίρης Αγγελος" w:date="2020-01-03T10:45:00Z"/>
          <w:sz w:val="24"/>
          <w:szCs w:val="24"/>
          <w:lang w:val="en-GB"/>
        </w:rPr>
      </w:pPr>
      <w:del w:id="1202" w:author="Καρμίρης Αγγελος" w:date="2020-01-03T10:45:00Z">
        <w:r w:rsidRPr="004F2441" w:rsidDel="0069794E">
          <w:rPr>
            <w:sz w:val="24"/>
            <w:szCs w:val="24"/>
            <w:lang w:val="en-GB"/>
          </w:rPr>
          <w:delText xml:space="preserve">1. </w:delText>
        </w:r>
        <w:r w:rsidR="003969B0" w:rsidRPr="004F2441" w:rsidDel="0069794E">
          <w:rPr>
            <w:sz w:val="24"/>
            <w:szCs w:val="24"/>
            <w:lang w:val="en-GB"/>
          </w:rPr>
          <w:delText xml:space="preserve"> </w:delText>
        </w:r>
        <w:r w:rsidR="001134CC" w:rsidRPr="004F2441" w:rsidDel="0069794E">
          <w:rPr>
            <w:sz w:val="24"/>
            <w:szCs w:val="24"/>
            <w:lang w:val="en-GB"/>
          </w:rPr>
          <w:delText>Horizontally (axes x and y)  :</w:delText>
        </w:r>
        <w:r w:rsidR="00FD1E37" w:rsidDel="0069794E">
          <w:rPr>
            <w:sz w:val="24"/>
            <w:szCs w:val="24"/>
            <w:lang w:val="en-GB"/>
          </w:rPr>
          <w:delText xml:space="preserve"> </w:delText>
        </w:r>
        <w:r w:rsidR="001134CC" w:rsidRPr="004F2441" w:rsidDel="0069794E">
          <w:rPr>
            <w:sz w:val="24"/>
            <w:szCs w:val="24"/>
            <w:lang w:val="en-GB"/>
          </w:rPr>
          <w:delText>0</w:delText>
        </w:r>
        <w:r w:rsidR="0027582B" w:rsidDel="0069794E">
          <w:rPr>
            <w:sz w:val="24"/>
            <w:szCs w:val="24"/>
            <w:lang w:val="en-GB"/>
          </w:rPr>
          <w:delText>.</w:delText>
        </w:r>
        <w:r w:rsidR="001134CC" w:rsidRPr="004F2441" w:rsidDel="0069794E">
          <w:rPr>
            <w:sz w:val="24"/>
            <w:szCs w:val="24"/>
            <w:lang w:val="en-GB"/>
          </w:rPr>
          <w:delText>5g (5m/s</w:delText>
        </w:r>
        <w:r w:rsidR="001134CC" w:rsidRPr="004F2441" w:rsidDel="0069794E">
          <w:rPr>
            <w:sz w:val="24"/>
            <w:szCs w:val="24"/>
            <w:vertAlign w:val="superscript"/>
            <w:lang w:val="en-GB"/>
          </w:rPr>
          <w:delText>2</w:delText>
        </w:r>
        <w:r w:rsidR="001134CC" w:rsidRPr="004F2441" w:rsidDel="0069794E">
          <w:rPr>
            <w:sz w:val="24"/>
            <w:szCs w:val="24"/>
            <w:lang w:val="en-GB"/>
          </w:rPr>
          <w:delText>)</w:delText>
        </w:r>
      </w:del>
    </w:p>
    <w:p w:rsidR="005E699E" w:rsidRPr="004F2441" w:rsidDel="0069794E" w:rsidRDefault="001134CC" w:rsidP="00BA768B">
      <w:pPr>
        <w:tabs>
          <w:tab w:val="left" w:pos="709"/>
          <w:tab w:val="left" w:pos="1701"/>
        </w:tabs>
        <w:ind w:left="1695"/>
        <w:jc w:val="both"/>
        <w:rPr>
          <w:del w:id="1203" w:author="Καρμίρης Αγγελος" w:date="2020-01-03T10:45:00Z"/>
          <w:sz w:val="24"/>
          <w:szCs w:val="24"/>
          <w:lang w:val="en-GB"/>
        </w:rPr>
      </w:pPr>
      <w:del w:id="1204" w:author="Καρμίρης Αγγελος" w:date="2020-01-03T10:45:00Z">
        <w:r w:rsidRPr="004F2441" w:rsidDel="0069794E">
          <w:rPr>
            <w:sz w:val="24"/>
            <w:szCs w:val="24"/>
            <w:lang w:val="en-GB"/>
          </w:rPr>
          <w:delText xml:space="preserve">2. Vertically (axe Z) </w:delText>
        </w:r>
        <w:r w:rsidRPr="004F2441" w:rsidDel="0069794E">
          <w:rPr>
            <w:sz w:val="24"/>
            <w:szCs w:val="24"/>
            <w:lang w:val="en-GB"/>
          </w:rPr>
          <w:tab/>
          <w:delText xml:space="preserve">       :</w:delText>
        </w:r>
        <w:r w:rsidR="00FD1E37" w:rsidDel="0069794E">
          <w:rPr>
            <w:sz w:val="24"/>
            <w:szCs w:val="24"/>
            <w:lang w:val="en-GB"/>
          </w:rPr>
          <w:delText xml:space="preserve"> </w:delText>
        </w:r>
        <w:r w:rsidRPr="004F2441" w:rsidDel="0069794E">
          <w:rPr>
            <w:sz w:val="24"/>
            <w:szCs w:val="24"/>
            <w:lang w:val="en-GB"/>
          </w:rPr>
          <w:delText>0</w:delText>
        </w:r>
        <w:r w:rsidR="0027582B" w:rsidDel="0069794E">
          <w:rPr>
            <w:sz w:val="24"/>
            <w:szCs w:val="24"/>
            <w:lang w:val="en-GB"/>
          </w:rPr>
          <w:delText>.</w:delText>
        </w:r>
        <w:r w:rsidRPr="004F2441" w:rsidDel="0069794E">
          <w:rPr>
            <w:sz w:val="24"/>
            <w:szCs w:val="24"/>
            <w:lang w:val="en-GB"/>
          </w:rPr>
          <w:delText>25g (2</w:delText>
        </w:r>
        <w:r w:rsidR="0027582B" w:rsidDel="0069794E">
          <w:rPr>
            <w:sz w:val="24"/>
            <w:szCs w:val="24"/>
            <w:lang w:val="en-GB"/>
          </w:rPr>
          <w:delText>.</w:delText>
        </w:r>
        <w:r w:rsidRPr="004F2441" w:rsidDel="0069794E">
          <w:rPr>
            <w:sz w:val="24"/>
            <w:szCs w:val="24"/>
            <w:lang w:val="en-GB"/>
          </w:rPr>
          <w:delText>5m/s</w:delText>
        </w:r>
        <w:r w:rsidRPr="004F2441" w:rsidDel="0069794E">
          <w:rPr>
            <w:sz w:val="24"/>
            <w:szCs w:val="24"/>
            <w:vertAlign w:val="superscript"/>
            <w:lang w:val="en-GB"/>
          </w:rPr>
          <w:delText>2</w:delText>
        </w:r>
        <w:r w:rsidRPr="004F2441" w:rsidDel="0069794E">
          <w:rPr>
            <w:sz w:val="24"/>
            <w:szCs w:val="24"/>
            <w:lang w:val="en-GB"/>
          </w:rPr>
          <w:delText>)</w:delText>
        </w:r>
      </w:del>
    </w:p>
    <w:p w:rsidR="001134CC" w:rsidRPr="004F2441" w:rsidDel="0069794E" w:rsidRDefault="001134CC" w:rsidP="00BA768B">
      <w:pPr>
        <w:tabs>
          <w:tab w:val="left" w:pos="709"/>
          <w:tab w:val="left" w:pos="1701"/>
        </w:tabs>
        <w:ind w:left="1695"/>
        <w:jc w:val="both"/>
        <w:rPr>
          <w:del w:id="1205" w:author="Καρμίρης Αγγελος" w:date="2020-01-03T10:45:00Z"/>
          <w:sz w:val="24"/>
          <w:szCs w:val="24"/>
          <w:lang w:val="en-GB"/>
        </w:rPr>
      </w:pPr>
      <w:del w:id="1206" w:author="Καρμίρης Αγγελος" w:date="2020-01-03T10:45:00Z">
        <w:r w:rsidRPr="004F2441" w:rsidDel="0069794E">
          <w:rPr>
            <w:sz w:val="24"/>
            <w:szCs w:val="24"/>
            <w:lang w:val="en-GB"/>
          </w:rPr>
          <w:delText xml:space="preserve">3. </w:delText>
        </w:r>
        <w:r w:rsidR="00434C77" w:rsidRPr="004F2441" w:rsidDel="0069794E">
          <w:rPr>
            <w:sz w:val="24"/>
            <w:szCs w:val="24"/>
            <w:lang w:val="en-GB"/>
          </w:rPr>
          <w:delText>The frequency range should be 1Hz to 35Hz.</w:delText>
        </w:r>
      </w:del>
    </w:p>
    <w:p w:rsidR="00434C77" w:rsidRPr="004F2441" w:rsidDel="0069794E" w:rsidRDefault="00434C77" w:rsidP="00BA768B">
      <w:pPr>
        <w:tabs>
          <w:tab w:val="left" w:pos="709"/>
          <w:tab w:val="left" w:pos="1701"/>
        </w:tabs>
        <w:ind w:left="1695"/>
        <w:jc w:val="both"/>
        <w:rPr>
          <w:del w:id="1207" w:author="Καρμίρης Αγγελος" w:date="2020-01-03T10:45:00Z"/>
          <w:sz w:val="24"/>
          <w:szCs w:val="24"/>
          <w:lang w:val="en-GB"/>
        </w:rPr>
      </w:pPr>
      <w:del w:id="1208" w:author="Καρμίρης Αγγελος" w:date="2020-01-03T10:45:00Z">
        <w:r w:rsidRPr="004F2441" w:rsidDel="0069794E">
          <w:rPr>
            <w:sz w:val="24"/>
            <w:szCs w:val="24"/>
            <w:lang w:val="en-GB"/>
          </w:rPr>
          <w:delText>4. Acceptable methods of seismic qualification are:</w:delText>
        </w:r>
      </w:del>
    </w:p>
    <w:p w:rsidR="00434C77" w:rsidRPr="004F2441" w:rsidDel="0069794E" w:rsidRDefault="00434C77" w:rsidP="00BA768B">
      <w:pPr>
        <w:tabs>
          <w:tab w:val="left" w:pos="709"/>
          <w:tab w:val="left" w:pos="1701"/>
        </w:tabs>
        <w:ind w:left="1695"/>
        <w:jc w:val="both"/>
        <w:rPr>
          <w:del w:id="1209" w:author="Καρμίρης Αγγελος" w:date="2020-01-03T10:45:00Z"/>
          <w:sz w:val="24"/>
          <w:szCs w:val="24"/>
          <w:lang w:val="en-GB"/>
        </w:rPr>
      </w:pPr>
      <w:del w:id="1210" w:author="Καρμίρης Αγγελος" w:date="2020-01-03T10:45:00Z">
        <w:r w:rsidRPr="004F2441" w:rsidDel="0069794E">
          <w:rPr>
            <w:sz w:val="24"/>
            <w:szCs w:val="24"/>
            <w:lang w:val="en-GB"/>
          </w:rPr>
          <w:tab/>
        </w:r>
        <w:r w:rsidRPr="004F2441" w:rsidDel="0069794E">
          <w:rPr>
            <w:sz w:val="24"/>
            <w:szCs w:val="24"/>
            <w:lang w:val="en-GB"/>
          </w:rPr>
          <w:tab/>
          <w:delText>- Qualification by vibration rest or</w:delText>
        </w:r>
      </w:del>
    </w:p>
    <w:p w:rsidR="00434C77" w:rsidRPr="004F2441" w:rsidDel="0069794E" w:rsidRDefault="00434C77" w:rsidP="00BA768B">
      <w:pPr>
        <w:tabs>
          <w:tab w:val="left" w:pos="709"/>
          <w:tab w:val="left" w:pos="1701"/>
        </w:tabs>
        <w:ind w:left="1695"/>
        <w:jc w:val="both"/>
        <w:rPr>
          <w:del w:id="1211" w:author="Καρμίρης Αγγελος" w:date="2020-01-03T10:45:00Z"/>
          <w:sz w:val="24"/>
          <w:szCs w:val="24"/>
          <w:lang w:val="en-GB"/>
        </w:rPr>
      </w:pPr>
      <w:del w:id="1212" w:author="Καρμίρης Αγγελος" w:date="2020-01-03T10:45:00Z">
        <w:r w:rsidRPr="004F2441" w:rsidDel="0069794E">
          <w:rPr>
            <w:sz w:val="24"/>
            <w:szCs w:val="24"/>
            <w:lang w:val="en-GB"/>
          </w:rPr>
          <w:tab/>
        </w:r>
        <w:r w:rsidRPr="004F2441" w:rsidDel="0069794E">
          <w:rPr>
            <w:sz w:val="24"/>
            <w:szCs w:val="24"/>
            <w:lang w:val="en-GB"/>
          </w:rPr>
          <w:tab/>
          <w:delText>- Qualification by</w:delText>
        </w:r>
        <w:r w:rsidR="002E1255" w:rsidRPr="004F2441" w:rsidDel="0069794E">
          <w:rPr>
            <w:sz w:val="24"/>
            <w:szCs w:val="24"/>
            <w:lang w:val="en-GB"/>
          </w:rPr>
          <w:delText xml:space="preserve"> static calculation or</w:delText>
        </w:r>
      </w:del>
    </w:p>
    <w:p w:rsidR="002E1255" w:rsidRPr="004F2441" w:rsidDel="0069794E" w:rsidRDefault="002E1255" w:rsidP="00BA768B">
      <w:pPr>
        <w:tabs>
          <w:tab w:val="left" w:pos="709"/>
          <w:tab w:val="left" w:pos="1701"/>
        </w:tabs>
        <w:ind w:left="1695"/>
        <w:jc w:val="both"/>
        <w:rPr>
          <w:del w:id="1213" w:author="Καρμίρης Αγγελος" w:date="2020-01-03T10:45:00Z"/>
          <w:sz w:val="24"/>
          <w:szCs w:val="24"/>
          <w:lang w:val="en-GB"/>
        </w:rPr>
      </w:pPr>
      <w:del w:id="1214" w:author="Καρμίρης Αγγελος" w:date="2020-01-03T10:45:00Z">
        <w:r w:rsidRPr="004F2441" w:rsidDel="0069794E">
          <w:rPr>
            <w:sz w:val="24"/>
            <w:szCs w:val="24"/>
            <w:lang w:val="en-GB"/>
          </w:rPr>
          <w:tab/>
        </w:r>
        <w:r w:rsidRPr="004F2441" w:rsidDel="0069794E">
          <w:rPr>
            <w:sz w:val="24"/>
            <w:szCs w:val="24"/>
            <w:lang w:val="en-GB"/>
          </w:rPr>
          <w:tab/>
          <w:delText>- Qualification by dynamic analysis</w:delText>
        </w:r>
      </w:del>
    </w:p>
    <w:p w:rsidR="002E1255" w:rsidRPr="004F2441" w:rsidDel="0069794E" w:rsidRDefault="002E1255" w:rsidP="00BA768B">
      <w:pPr>
        <w:tabs>
          <w:tab w:val="left" w:pos="709"/>
          <w:tab w:val="left" w:pos="1701"/>
        </w:tabs>
        <w:ind w:left="1695"/>
        <w:jc w:val="both"/>
        <w:rPr>
          <w:del w:id="1215" w:author="Καρμίρης Αγγελος" w:date="2020-01-03T10:45:00Z"/>
          <w:sz w:val="24"/>
          <w:szCs w:val="24"/>
          <w:lang w:val="en-GB"/>
        </w:rPr>
      </w:pPr>
    </w:p>
    <w:p w:rsidR="002E1255" w:rsidRPr="004F2441" w:rsidDel="0069794E" w:rsidRDefault="002E1255" w:rsidP="00FD1E37">
      <w:pPr>
        <w:tabs>
          <w:tab w:val="left" w:pos="709"/>
          <w:tab w:val="left" w:pos="1701"/>
        </w:tabs>
        <w:ind w:left="1701"/>
        <w:jc w:val="both"/>
        <w:rPr>
          <w:del w:id="1216" w:author="Καρμίρης Αγγελος" w:date="2020-01-03T10:45:00Z"/>
          <w:sz w:val="24"/>
          <w:szCs w:val="24"/>
          <w:lang w:val="en-GB"/>
        </w:rPr>
      </w:pPr>
      <w:del w:id="1217" w:author="Καρμίρης Αγγελος" w:date="2020-01-03T10:45:00Z">
        <w:r w:rsidRPr="004F2441" w:rsidDel="0069794E">
          <w:rPr>
            <w:sz w:val="24"/>
            <w:szCs w:val="24"/>
            <w:lang w:val="en-GB"/>
          </w:rPr>
          <w:delText>Bidders are oblige</w:delText>
        </w:r>
        <w:r w:rsidR="00A67576" w:rsidRPr="004F2441" w:rsidDel="0069794E">
          <w:rPr>
            <w:sz w:val="24"/>
            <w:szCs w:val="24"/>
            <w:lang w:val="en-GB"/>
          </w:rPr>
          <w:delText>d</w:delText>
        </w:r>
        <w:r w:rsidRPr="004F2441" w:rsidDel="0069794E">
          <w:rPr>
            <w:sz w:val="24"/>
            <w:szCs w:val="24"/>
            <w:lang w:val="en-GB"/>
          </w:rPr>
          <w:delText xml:space="preserve"> to submit in their offers, test reports or calculation by dynamic analysis, or static calculation.</w:delText>
        </w:r>
      </w:del>
    </w:p>
    <w:p w:rsidR="002E1255" w:rsidDel="0069794E" w:rsidRDefault="002E1255" w:rsidP="00FD1E37">
      <w:pPr>
        <w:tabs>
          <w:tab w:val="left" w:pos="709"/>
          <w:tab w:val="left" w:pos="1701"/>
        </w:tabs>
        <w:ind w:left="1695" w:firstLine="6"/>
        <w:jc w:val="both"/>
        <w:rPr>
          <w:del w:id="1218" w:author="Καρμίρης Αγγελος" w:date="2020-01-03T10:45:00Z"/>
          <w:sz w:val="24"/>
          <w:szCs w:val="24"/>
          <w:lang w:val="en-GB"/>
        </w:rPr>
      </w:pPr>
      <w:del w:id="1219" w:author="Καρμίρης Αγγελος" w:date="2020-01-03T10:45:00Z">
        <w:r w:rsidRPr="004F2441" w:rsidDel="0069794E">
          <w:rPr>
            <w:sz w:val="24"/>
            <w:szCs w:val="24"/>
            <w:lang w:val="en-GB"/>
          </w:rPr>
          <w:delText>Approval or not of all the above</w:delText>
        </w:r>
        <w:r w:rsidR="00FD1E37" w:rsidDel="0069794E">
          <w:rPr>
            <w:sz w:val="24"/>
            <w:szCs w:val="24"/>
            <w:lang w:val="en-GB"/>
          </w:rPr>
          <w:delText>,</w:delText>
        </w:r>
        <w:r w:rsidRPr="004F2441" w:rsidDel="0069794E">
          <w:rPr>
            <w:sz w:val="24"/>
            <w:szCs w:val="24"/>
            <w:lang w:val="en-GB"/>
          </w:rPr>
          <w:delText xml:space="preserve"> lies on </w:delText>
        </w:r>
        <w:r w:rsidR="00AA0CB1" w:rsidDel="0069794E">
          <w:rPr>
            <w:sz w:val="24"/>
            <w:szCs w:val="24"/>
            <w:lang w:val="en-GB"/>
          </w:rPr>
          <w:delText>IPTO</w:delText>
        </w:r>
        <w:r w:rsidRPr="004F2441" w:rsidDel="0069794E">
          <w:rPr>
            <w:sz w:val="24"/>
            <w:szCs w:val="24"/>
            <w:lang w:val="en-GB"/>
          </w:rPr>
          <w:delText>’s judgment.</w:delText>
        </w:r>
      </w:del>
    </w:p>
    <w:p w:rsidR="00225606" w:rsidRPr="004F2441" w:rsidDel="0069794E" w:rsidRDefault="00225606" w:rsidP="00FD1E37">
      <w:pPr>
        <w:tabs>
          <w:tab w:val="left" w:pos="709"/>
          <w:tab w:val="left" w:pos="1701"/>
        </w:tabs>
        <w:ind w:left="1695" w:firstLine="6"/>
        <w:jc w:val="both"/>
        <w:rPr>
          <w:del w:id="1220" w:author="Καρμίρης Αγγελος" w:date="2020-01-03T10:45:00Z"/>
          <w:sz w:val="24"/>
          <w:szCs w:val="24"/>
          <w:lang w:val="en-GB"/>
        </w:rPr>
      </w:pPr>
    </w:p>
    <w:p w:rsidR="00EF57EE" w:rsidRPr="004F2441" w:rsidDel="0069794E" w:rsidRDefault="002E1255" w:rsidP="00EF57EE">
      <w:pPr>
        <w:tabs>
          <w:tab w:val="left" w:pos="709"/>
          <w:tab w:val="left" w:pos="1418"/>
          <w:tab w:val="left" w:pos="1701"/>
          <w:tab w:val="left" w:pos="1985"/>
        </w:tabs>
        <w:ind w:left="1695" w:hanging="1695"/>
        <w:jc w:val="both"/>
        <w:rPr>
          <w:del w:id="1221" w:author="Καρμίρης Αγγελος" w:date="2020-01-03T10:45:00Z"/>
          <w:sz w:val="24"/>
          <w:szCs w:val="24"/>
          <w:lang w:val="en-GB"/>
        </w:rPr>
      </w:pPr>
      <w:del w:id="1222" w:author="Καρμίρης Αγγελος" w:date="2020-01-03T10:45:00Z">
        <w:r w:rsidRPr="004F2441" w:rsidDel="0069794E">
          <w:rPr>
            <w:sz w:val="24"/>
            <w:szCs w:val="24"/>
            <w:lang w:val="en-GB"/>
          </w:rPr>
          <w:tab/>
        </w:r>
        <w:r w:rsidRPr="004F2441" w:rsidDel="0069794E">
          <w:rPr>
            <w:sz w:val="24"/>
            <w:szCs w:val="24"/>
            <w:lang w:val="en-GB"/>
          </w:rPr>
          <w:tab/>
          <w:delText>b</w:delText>
        </w:r>
        <w:r w:rsidR="009A2BC9" w:rsidRPr="004F2441" w:rsidDel="0069794E">
          <w:rPr>
            <w:sz w:val="24"/>
            <w:szCs w:val="24"/>
            <w:lang w:val="en-GB"/>
          </w:rPr>
          <w:delText>.</w:delText>
        </w:r>
        <w:r w:rsidR="009A2BC9" w:rsidRPr="004F2441" w:rsidDel="0069794E">
          <w:rPr>
            <w:sz w:val="24"/>
            <w:szCs w:val="24"/>
            <w:lang w:val="en-GB"/>
          </w:rPr>
          <w:tab/>
          <w:delText>Bushings sha</w:delText>
        </w:r>
        <w:r w:rsidR="00EF57EE" w:rsidRPr="004F2441" w:rsidDel="0069794E">
          <w:rPr>
            <w:sz w:val="24"/>
            <w:szCs w:val="24"/>
            <w:lang w:val="en-GB"/>
          </w:rPr>
          <w:delText xml:space="preserve">ll be </w:delText>
        </w:r>
        <w:r w:rsidR="009A2BC9" w:rsidRPr="004F2441" w:rsidDel="0069794E">
          <w:rPr>
            <w:sz w:val="24"/>
            <w:szCs w:val="24"/>
            <w:lang w:val="en-GB"/>
          </w:rPr>
          <w:delText xml:space="preserve">designed for operation at </w:delText>
        </w:r>
        <w:r w:rsidR="00EF57EE" w:rsidRPr="004F2441" w:rsidDel="0069794E">
          <w:rPr>
            <w:sz w:val="24"/>
            <w:szCs w:val="24"/>
            <w:lang w:val="en-GB"/>
          </w:rPr>
          <w:delText xml:space="preserve">ambient temperature from </w:delText>
        </w:r>
        <w:r w:rsidR="006420E8" w:rsidRPr="004F2441" w:rsidDel="0069794E">
          <w:rPr>
            <w:sz w:val="24"/>
            <w:szCs w:val="24"/>
            <w:lang w:val="en-GB"/>
          </w:rPr>
          <w:delText xml:space="preserve">        -</w:delText>
        </w:r>
        <w:r w:rsidR="00EF57EE" w:rsidRPr="004F2441" w:rsidDel="0069794E">
          <w:rPr>
            <w:sz w:val="24"/>
            <w:szCs w:val="24"/>
            <w:lang w:val="en-GB"/>
          </w:rPr>
          <w:delText>25</w:delText>
        </w:r>
        <w:r w:rsidR="00EF57EE" w:rsidRPr="004F2441" w:rsidDel="0069794E">
          <w:rPr>
            <w:sz w:val="24"/>
            <w:szCs w:val="24"/>
            <w:vertAlign w:val="superscript"/>
            <w:lang w:val="en-GB"/>
          </w:rPr>
          <w:delText>o</w:delText>
        </w:r>
        <w:r w:rsidR="004D0ED4" w:rsidRPr="004F2441" w:rsidDel="0069794E">
          <w:rPr>
            <w:sz w:val="24"/>
            <w:szCs w:val="24"/>
            <w:lang w:val="en-GB"/>
          </w:rPr>
          <w:delText>C to +45</w:delText>
        </w:r>
        <w:r w:rsidR="00EF57EE" w:rsidRPr="004F2441" w:rsidDel="0069794E">
          <w:rPr>
            <w:sz w:val="24"/>
            <w:szCs w:val="24"/>
            <w:vertAlign w:val="superscript"/>
            <w:lang w:val="en-GB"/>
          </w:rPr>
          <w:delText xml:space="preserve"> o</w:delText>
        </w:r>
        <w:r w:rsidR="00EF57EE" w:rsidRPr="004F2441" w:rsidDel="0069794E">
          <w:rPr>
            <w:sz w:val="24"/>
            <w:szCs w:val="24"/>
            <w:lang w:val="en-GB"/>
          </w:rPr>
          <w:delText xml:space="preserve">C and </w:delText>
        </w:r>
        <w:r w:rsidR="009A2BC9" w:rsidRPr="004F2441" w:rsidDel="0069794E">
          <w:rPr>
            <w:sz w:val="24"/>
            <w:szCs w:val="24"/>
            <w:lang w:val="en-GB"/>
          </w:rPr>
          <w:delText xml:space="preserve">an </w:delText>
        </w:r>
        <w:r w:rsidR="00EF57EE" w:rsidRPr="004F2441" w:rsidDel="0069794E">
          <w:rPr>
            <w:sz w:val="24"/>
            <w:szCs w:val="24"/>
            <w:lang w:val="en-GB"/>
          </w:rPr>
          <w:delText>altitude no</w:delText>
        </w:r>
        <w:r w:rsidR="009A2BC9" w:rsidRPr="004F2441" w:rsidDel="0069794E">
          <w:rPr>
            <w:sz w:val="24"/>
            <w:szCs w:val="24"/>
            <w:lang w:val="en-GB"/>
          </w:rPr>
          <w:delText xml:space="preserve">t exceeding </w:delText>
        </w:r>
        <w:r w:rsidR="00EF57EE" w:rsidRPr="004F2441" w:rsidDel="0069794E">
          <w:rPr>
            <w:sz w:val="24"/>
            <w:szCs w:val="24"/>
            <w:lang w:val="en-GB"/>
          </w:rPr>
          <w:delText>1000m.</w:delText>
        </w:r>
      </w:del>
    </w:p>
    <w:p w:rsidR="00EF57EE" w:rsidRPr="004F2441" w:rsidDel="0069794E" w:rsidRDefault="00EF57EE" w:rsidP="00EF57EE">
      <w:pPr>
        <w:tabs>
          <w:tab w:val="left" w:pos="709"/>
          <w:tab w:val="left" w:pos="1418"/>
          <w:tab w:val="left" w:pos="1701"/>
          <w:tab w:val="left" w:pos="1985"/>
        </w:tabs>
        <w:ind w:left="1695" w:hanging="1695"/>
        <w:jc w:val="both"/>
        <w:rPr>
          <w:del w:id="1223" w:author="Καρμίρης Αγγελος" w:date="2020-01-03T10:45:00Z"/>
          <w:sz w:val="24"/>
          <w:szCs w:val="24"/>
          <w:lang w:val="en-GB"/>
        </w:rPr>
      </w:pPr>
    </w:p>
    <w:p w:rsidR="001406D1" w:rsidRPr="004F2441" w:rsidDel="0069794E" w:rsidRDefault="002E1255" w:rsidP="00EF57EE">
      <w:pPr>
        <w:tabs>
          <w:tab w:val="left" w:pos="709"/>
          <w:tab w:val="left" w:pos="1418"/>
          <w:tab w:val="left" w:pos="1701"/>
          <w:tab w:val="left" w:pos="1985"/>
        </w:tabs>
        <w:ind w:left="1695" w:hanging="1695"/>
        <w:jc w:val="both"/>
        <w:rPr>
          <w:del w:id="1224" w:author="Καρμίρης Αγγελος" w:date="2020-01-03T10:45:00Z"/>
          <w:sz w:val="24"/>
          <w:szCs w:val="24"/>
          <w:lang w:val="en-GB"/>
        </w:rPr>
      </w:pPr>
      <w:del w:id="1225" w:author="Καρμίρης Αγγελος" w:date="2020-01-03T10:45:00Z">
        <w:r w:rsidRPr="004F2441" w:rsidDel="0069794E">
          <w:rPr>
            <w:sz w:val="24"/>
            <w:szCs w:val="24"/>
            <w:lang w:val="en-GB"/>
          </w:rPr>
          <w:tab/>
        </w:r>
        <w:r w:rsidRPr="004F2441" w:rsidDel="0069794E">
          <w:rPr>
            <w:sz w:val="24"/>
            <w:szCs w:val="24"/>
            <w:lang w:val="en-GB"/>
          </w:rPr>
          <w:tab/>
          <w:delText>c</w:delText>
        </w:r>
        <w:r w:rsidR="00EF57EE" w:rsidRPr="004F2441" w:rsidDel="0069794E">
          <w:rPr>
            <w:sz w:val="24"/>
            <w:szCs w:val="24"/>
            <w:lang w:val="en-GB"/>
          </w:rPr>
          <w:delText>.</w:delText>
        </w:r>
        <w:r w:rsidR="00EF57EE" w:rsidRPr="004F2441" w:rsidDel="0069794E">
          <w:rPr>
            <w:sz w:val="24"/>
            <w:szCs w:val="24"/>
            <w:lang w:val="en-GB"/>
          </w:rPr>
          <w:tab/>
          <w:delText xml:space="preserve">The maximum oil temperature </w:delText>
        </w:r>
        <w:r w:rsidR="009A2BC9" w:rsidRPr="004F2441" w:rsidDel="0069794E">
          <w:rPr>
            <w:sz w:val="24"/>
            <w:szCs w:val="24"/>
            <w:lang w:val="en-GB"/>
          </w:rPr>
          <w:delText>under emergency</w:delText>
        </w:r>
        <w:r w:rsidR="000F7F57" w:rsidRPr="00CF2DCF" w:rsidDel="0069794E">
          <w:rPr>
            <w:sz w:val="24"/>
            <w:szCs w:val="24"/>
          </w:rPr>
          <w:delText xml:space="preserve"> </w:delText>
        </w:r>
        <w:r w:rsidR="000F7F57" w:rsidDel="0069794E">
          <w:rPr>
            <w:sz w:val="24"/>
            <w:szCs w:val="24"/>
          </w:rPr>
          <w:delText>loading</w:delText>
        </w:r>
        <w:r w:rsidR="009A2BC9" w:rsidRPr="004F2441" w:rsidDel="0069794E">
          <w:rPr>
            <w:sz w:val="24"/>
            <w:szCs w:val="24"/>
            <w:lang w:val="en-GB"/>
          </w:rPr>
          <w:delText xml:space="preserve"> </w:delText>
        </w:r>
        <w:r w:rsidR="00EF57EE" w:rsidRPr="004F2441" w:rsidDel="0069794E">
          <w:rPr>
            <w:sz w:val="24"/>
            <w:szCs w:val="24"/>
            <w:lang w:val="en-GB"/>
          </w:rPr>
          <w:delText xml:space="preserve">conditions </w:delText>
        </w:r>
        <w:r w:rsidR="001406D1" w:rsidRPr="004F2441" w:rsidDel="0069794E">
          <w:rPr>
            <w:sz w:val="24"/>
            <w:szCs w:val="24"/>
            <w:lang w:val="en-GB"/>
          </w:rPr>
          <w:delText>will be 115</w:delText>
        </w:r>
        <w:r w:rsidR="001406D1" w:rsidRPr="004F2441" w:rsidDel="0069794E">
          <w:rPr>
            <w:sz w:val="24"/>
            <w:szCs w:val="24"/>
            <w:vertAlign w:val="superscript"/>
            <w:lang w:val="en-GB"/>
          </w:rPr>
          <w:delText xml:space="preserve"> o</w:delText>
        </w:r>
        <w:r w:rsidR="001406D1" w:rsidRPr="004F2441" w:rsidDel="0069794E">
          <w:rPr>
            <w:sz w:val="24"/>
            <w:szCs w:val="24"/>
            <w:lang w:val="en-GB"/>
          </w:rPr>
          <w:delText>C.</w:delText>
        </w:r>
      </w:del>
    </w:p>
    <w:p w:rsidR="001406D1" w:rsidRPr="004F2441" w:rsidDel="0069794E" w:rsidRDefault="001406D1" w:rsidP="00EF57EE">
      <w:pPr>
        <w:tabs>
          <w:tab w:val="left" w:pos="709"/>
          <w:tab w:val="left" w:pos="1418"/>
          <w:tab w:val="left" w:pos="1701"/>
          <w:tab w:val="left" w:pos="1985"/>
        </w:tabs>
        <w:ind w:left="1695" w:hanging="1695"/>
        <w:jc w:val="both"/>
        <w:rPr>
          <w:del w:id="1226" w:author="Καρμίρης Αγγελος" w:date="2020-01-03T10:45:00Z"/>
          <w:sz w:val="24"/>
          <w:szCs w:val="24"/>
          <w:lang w:val="en-GB"/>
        </w:rPr>
      </w:pPr>
    </w:p>
    <w:p w:rsidR="00B44610" w:rsidRPr="00B44610" w:rsidDel="0069794E" w:rsidRDefault="002E1255" w:rsidP="00B44610">
      <w:pPr>
        <w:tabs>
          <w:tab w:val="left" w:pos="709"/>
          <w:tab w:val="left" w:pos="1418"/>
          <w:tab w:val="left" w:pos="1701"/>
          <w:tab w:val="left" w:pos="1985"/>
        </w:tabs>
        <w:ind w:left="1695" w:hanging="1695"/>
        <w:jc w:val="both"/>
        <w:rPr>
          <w:del w:id="1227" w:author="Καρμίρης Αγγελος" w:date="2020-01-03T10:45:00Z"/>
          <w:sz w:val="24"/>
          <w:szCs w:val="24"/>
          <w:lang w:val="en-GB"/>
        </w:rPr>
      </w:pPr>
      <w:del w:id="1228" w:author="Καρμίρης Αγγελος" w:date="2020-01-03T10:45:00Z">
        <w:r w:rsidRPr="004F2441" w:rsidDel="0069794E">
          <w:rPr>
            <w:sz w:val="24"/>
            <w:szCs w:val="24"/>
            <w:lang w:val="en-GB"/>
          </w:rPr>
          <w:tab/>
        </w:r>
        <w:r w:rsidR="00B44610" w:rsidDel="0069794E">
          <w:rPr>
            <w:sz w:val="24"/>
            <w:szCs w:val="24"/>
            <w:lang w:val="en-GB"/>
          </w:rPr>
          <w:tab/>
        </w:r>
        <w:r w:rsidR="00B44610" w:rsidRPr="00B44610" w:rsidDel="0069794E">
          <w:rPr>
            <w:sz w:val="24"/>
            <w:szCs w:val="24"/>
            <w:lang w:val="en-GB"/>
          </w:rPr>
          <w:delText>d.</w:delText>
        </w:r>
        <w:r w:rsidR="00B44610" w:rsidRPr="00B44610" w:rsidDel="0069794E">
          <w:rPr>
            <w:sz w:val="24"/>
            <w:szCs w:val="24"/>
            <w:lang w:val="en-GB"/>
          </w:rPr>
          <w:tab/>
          <w:delText xml:space="preserve">The </w:delText>
        </w:r>
        <w:r w:rsidR="00F20FEB" w:rsidDel="0069794E">
          <w:rPr>
            <w:sz w:val="24"/>
            <w:szCs w:val="24"/>
            <w:lang w:val="en-GB"/>
          </w:rPr>
          <w:delText>420</w:delText>
        </w:r>
        <w:r w:rsidR="00440912" w:rsidDel="0069794E">
          <w:rPr>
            <w:sz w:val="24"/>
            <w:szCs w:val="24"/>
            <w:lang w:val="en-GB"/>
          </w:rPr>
          <w:delText>kV</w:delText>
        </w:r>
        <w:r w:rsidR="00F20FEB" w:rsidDel="0069794E">
          <w:rPr>
            <w:sz w:val="24"/>
            <w:szCs w:val="24"/>
            <w:lang w:val="en-GB"/>
          </w:rPr>
          <w:delText xml:space="preserve"> </w:delText>
        </w:r>
        <w:r w:rsidR="00B44610" w:rsidRPr="00B44610" w:rsidDel="0069794E">
          <w:rPr>
            <w:sz w:val="24"/>
            <w:szCs w:val="24"/>
            <w:lang w:val="en-GB"/>
          </w:rPr>
          <w:delText>bushing</w:delText>
        </w:r>
        <w:r w:rsidR="00B44610" w:rsidRPr="0029388F" w:rsidDel="0069794E">
          <w:rPr>
            <w:sz w:val="24"/>
            <w:szCs w:val="24"/>
            <w:lang w:val="en-GB"/>
          </w:rPr>
          <w:delText>s</w:delText>
        </w:r>
        <w:r w:rsidR="00B44610" w:rsidRPr="00B44610" w:rsidDel="0069794E">
          <w:rPr>
            <w:sz w:val="24"/>
            <w:szCs w:val="24"/>
            <w:lang w:val="en-GB"/>
          </w:rPr>
          <w:delText xml:space="preserve"> shall have a tin plated aluminium terminal of cyli</w:delText>
        </w:r>
        <w:r w:rsidR="00B44610" w:rsidDel="0069794E">
          <w:rPr>
            <w:sz w:val="24"/>
            <w:szCs w:val="24"/>
            <w:lang w:val="en-GB"/>
          </w:rPr>
          <w:delText xml:space="preserve">ndrical shape with diameter of </w:delText>
        </w:r>
        <w:r w:rsidR="00F20FEB" w:rsidDel="0069794E">
          <w:rPr>
            <w:sz w:val="24"/>
            <w:szCs w:val="24"/>
            <w:lang w:val="en-GB"/>
          </w:rPr>
          <w:delText>3</w:delText>
        </w:r>
        <w:r w:rsidR="00B44610" w:rsidRPr="00B44610" w:rsidDel="0069794E">
          <w:rPr>
            <w:sz w:val="24"/>
            <w:szCs w:val="24"/>
            <w:lang w:val="en-GB"/>
          </w:rPr>
          <w:delText>0mm and length of about 100mm.</w:delText>
        </w:r>
        <w:r w:rsidR="00F20FEB" w:rsidRPr="00F20FEB" w:rsidDel="0069794E">
          <w:rPr>
            <w:sz w:val="24"/>
            <w:szCs w:val="24"/>
            <w:lang w:val="en-GB"/>
          </w:rPr>
          <w:delText xml:space="preserve"> </w:delText>
        </w:r>
        <w:r w:rsidR="00F20FEB" w:rsidRPr="00B44610" w:rsidDel="0069794E">
          <w:rPr>
            <w:sz w:val="24"/>
            <w:szCs w:val="24"/>
            <w:lang w:val="en-GB"/>
          </w:rPr>
          <w:delText xml:space="preserve">The </w:delText>
        </w:r>
        <w:r w:rsidR="00440912" w:rsidDel="0069794E">
          <w:rPr>
            <w:sz w:val="24"/>
            <w:szCs w:val="24"/>
            <w:lang w:val="en-GB"/>
          </w:rPr>
          <w:delText>170kV</w:delText>
        </w:r>
        <w:r w:rsidR="006A56D4" w:rsidDel="0069794E">
          <w:rPr>
            <w:sz w:val="24"/>
            <w:szCs w:val="24"/>
            <w:lang w:val="en-GB"/>
          </w:rPr>
          <w:delText>, neutral</w:delText>
        </w:r>
        <w:r w:rsidR="00440912" w:rsidDel="0069794E">
          <w:rPr>
            <w:sz w:val="24"/>
            <w:szCs w:val="24"/>
            <w:lang w:val="en-GB"/>
          </w:rPr>
          <w:delText xml:space="preserve"> and </w:delText>
        </w:r>
        <w:r w:rsidR="00F20FEB" w:rsidDel="0069794E">
          <w:rPr>
            <w:sz w:val="24"/>
            <w:szCs w:val="24"/>
            <w:lang w:val="en-GB"/>
          </w:rPr>
          <w:delText xml:space="preserve">52kV </w:delText>
        </w:r>
        <w:r w:rsidR="00F20FEB" w:rsidRPr="00B44610" w:rsidDel="0069794E">
          <w:rPr>
            <w:sz w:val="24"/>
            <w:szCs w:val="24"/>
            <w:lang w:val="en-GB"/>
          </w:rPr>
          <w:delText>bushing</w:delText>
        </w:r>
        <w:r w:rsidR="00F20FEB" w:rsidRPr="004075B0" w:rsidDel="0069794E">
          <w:rPr>
            <w:sz w:val="24"/>
            <w:szCs w:val="24"/>
            <w:lang w:val="en-GB"/>
          </w:rPr>
          <w:delText>s</w:delText>
        </w:r>
        <w:r w:rsidR="00F20FEB" w:rsidRPr="00B44610" w:rsidDel="0069794E">
          <w:rPr>
            <w:sz w:val="24"/>
            <w:szCs w:val="24"/>
            <w:lang w:val="en-GB"/>
          </w:rPr>
          <w:delText xml:space="preserve"> s</w:delText>
        </w:r>
        <w:r w:rsidR="00F20FEB" w:rsidDel="0069794E">
          <w:rPr>
            <w:sz w:val="24"/>
            <w:szCs w:val="24"/>
            <w:lang w:val="en-GB"/>
          </w:rPr>
          <w:delText>hall have a tin plated copper</w:delText>
        </w:r>
        <w:r w:rsidR="00F20FEB" w:rsidRPr="00B44610" w:rsidDel="0069794E">
          <w:rPr>
            <w:sz w:val="24"/>
            <w:szCs w:val="24"/>
            <w:lang w:val="en-GB"/>
          </w:rPr>
          <w:delText xml:space="preserve"> terminal of cyli</w:delText>
        </w:r>
        <w:r w:rsidR="00F20FEB" w:rsidDel="0069794E">
          <w:rPr>
            <w:sz w:val="24"/>
            <w:szCs w:val="24"/>
            <w:lang w:val="en-GB"/>
          </w:rPr>
          <w:delText>ndrical shape with diameter of 3</w:delText>
        </w:r>
        <w:r w:rsidR="00F20FEB" w:rsidRPr="00B44610" w:rsidDel="0069794E">
          <w:rPr>
            <w:sz w:val="24"/>
            <w:szCs w:val="24"/>
            <w:lang w:val="en-GB"/>
          </w:rPr>
          <w:delText>0mm and length of about 100mm.</w:delText>
        </w:r>
      </w:del>
    </w:p>
    <w:p w:rsidR="00B44610" w:rsidRPr="00B44610" w:rsidDel="0069794E" w:rsidRDefault="00B44610" w:rsidP="00B44610">
      <w:pPr>
        <w:tabs>
          <w:tab w:val="left" w:pos="709"/>
          <w:tab w:val="left" w:pos="1418"/>
          <w:tab w:val="left" w:pos="1701"/>
          <w:tab w:val="left" w:pos="1985"/>
        </w:tabs>
        <w:ind w:left="1695" w:hanging="1695"/>
        <w:jc w:val="both"/>
        <w:rPr>
          <w:del w:id="1229" w:author="Καρμίρης Αγγελος" w:date="2020-01-03T10:45:00Z"/>
          <w:sz w:val="24"/>
          <w:szCs w:val="24"/>
          <w:lang w:val="en-GB"/>
        </w:rPr>
      </w:pPr>
    </w:p>
    <w:p w:rsidR="00225606" w:rsidRPr="004F2441" w:rsidDel="0069794E" w:rsidRDefault="00225606" w:rsidP="00225606">
      <w:pPr>
        <w:tabs>
          <w:tab w:val="left" w:pos="709"/>
          <w:tab w:val="left" w:pos="1418"/>
          <w:tab w:val="left" w:pos="1701"/>
          <w:tab w:val="left" w:pos="1985"/>
        </w:tabs>
        <w:ind w:left="1695" w:hanging="1695"/>
        <w:jc w:val="both"/>
        <w:rPr>
          <w:del w:id="1230" w:author="Καρμίρης Αγγελος" w:date="2020-01-03T10:45:00Z"/>
          <w:sz w:val="24"/>
          <w:szCs w:val="24"/>
          <w:lang w:val="en-GB"/>
        </w:rPr>
      </w:pPr>
      <w:del w:id="1231" w:author="Καρμίρης Αγγελος" w:date="2020-01-03T10:45:00Z">
        <w:r w:rsidDel="0069794E">
          <w:rPr>
            <w:sz w:val="24"/>
            <w:szCs w:val="24"/>
            <w:lang w:val="en-GB"/>
          </w:rPr>
          <w:tab/>
        </w:r>
        <w:r w:rsidDel="0069794E">
          <w:rPr>
            <w:sz w:val="24"/>
            <w:szCs w:val="24"/>
            <w:lang w:val="en-GB"/>
          </w:rPr>
          <w:tab/>
          <w:delText>e</w:delText>
        </w:r>
        <w:r w:rsidRPr="004F2441" w:rsidDel="0069794E">
          <w:rPr>
            <w:sz w:val="24"/>
            <w:szCs w:val="24"/>
            <w:lang w:val="en-GB"/>
          </w:rPr>
          <w:delText>.</w:delText>
        </w:r>
        <w:r w:rsidRPr="004F2441" w:rsidDel="0069794E">
          <w:rPr>
            <w:sz w:val="24"/>
            <w:szCs w:val="24"/>
            <w:lang w:val="en-GB"/>
          </w:rPr>
          <w:tab/>
        </w:r>
        <w:r w:rsidDel="0069794E">
          <w:rPr>
            <w:sz w:val="24"/>
            <w:szCs w:val="24"/>
            <w:lang w:val="en-GB"/>
          </w:rPr>
          <w:delText>In case of failure, it will be possible to interchange any bushing with another, even from another manufacturer, having the same type and designation</w:delText>
        </w:r>
        <w:r w:rsidRPr="00D53600" w:rsidDel="0069794E">
          <w:rPr>
            <w:sz w:val="24"/>
            <w:szCs w:val="24"/>
            <w:lang w:val="en-GB"/>
          </w:rPr>
          <w:delText xml:space="preserve"> </w:delText>
        </w:r>
        <w:r w:rsidDel="0069794E">
          <w:rPr>
            <w:sz w:val="24"/>
            <w:szCs w:val="24"/>
            <w:lang w:val="en-GB"/>
          </w:rPr>
          <w:delText>according to EN 50458. The autotransformer manufacturer shall respect the connection details, the maximum bushing dimensions and the minimum clearance distance in oil, following EN 50458.</w:delText>
        </w:r>
      </w:del>
    </w:p>
    <w:p w:rsidR="00225606" w:rsidRPr="004F2441" w:rsidDel="0069794E" w:rsidRDefault="00225606" w:rsidP="00225606">
      <w:pPr>
        <w:tabs>
          <w:tab w:val="left" w:pos="709"/>
          <w:tab w:val="left" w:pos="1418"/>
          <w:tab w:val="left" w:pos="1701"/>
          <w:tab w:val="left" w:pos="1985"/>
        </w:tabs>
        <w:ind w:left="1695" w:hanging="1695"/>
        <w:jc w:val="both"/>
        <w:rPr>
          <w:del w:id="1232" w:author="Καρμίρης Αγγελος" w:date="2020-01-03T10:45:00Z"/>
          <w:sz w:val="24"/>
          <w:szCs w:val="24"/>
          <w:lang w:val="en-GB"/>
        </w:rPr>
      </w:pPr>
    </w:p>
    <w:p w:rsidR="00B44610" w:rsidRPr="00B44610" w:rsidDel="0069794E" w:rsidRDefault="00B44610" w:rsidP="00B44610">
      <w:pPr>
        <w:tabs>
          <w:tab w:val="left" w:pos="709"/>
          <w:tab w:val="left" w:pos="1418"/>
          <w:tab w:val="left" w:pos="1701"/>
          <w:tab w:val="left" w:pos="1985"/>
        </w:tabs>
        <w:ind w:left="1695" w:hanging="1695"/>
        <w:jc w:val="both"/>
        <w:rPr>
          <w:del w:id="1233" w:author="Καρμίρης Αγγελος" w:date="2020-01-03T10:45:00Z"/>
          <w:sz w:val="24"/>
          <w:szCs w:val="24"/>
          <w:lang w:val="en-GB"/>
        </w:rPr>
      </w:pPr>
      <w:del w:id="1234" w:author="Καρμίρης Αγγελος" w:date="2020-01-03T10:45:00Z">
        <w:r w:rsidDel="0069794E">
          <w:rPr>
            <w:sz w:val="24"/>
            <w:szCs w:val="24"/>
            <w:lang w:val="en-GB"/>
          </w:rPr>
          <w:tab/>
        </w:r>
        <w:r w:rsidDel="0069794E">
          <w:rPr>
            <w:sz w:val="24"/>
            <w:szCs w:val="24"/>
            <w:lang w:val="en-GB"/>
          </w:rPr>
          <w:tab/>
        </w:r>
        <w:r w:rsidR="00225606" w:rsidDel="0069794E">
          <w:rPr>
            <w:sz w:val="24"/>
            <w:szCs w:val="24"/>
            <w:lang w:val="en-GB"/>
          </w:rPr>
          <w:delText>f</w:delText>
        </w:r>
        <w:r w:rsidRPr="00B44610" w:rsidDel="0069794E">
          <w:rPr>
            <w:sz w:val="24"/>
            <w:szCs w:val="24"/>
            <w:lang w:val="en-GB"/>
          </w:rPr>
          <w:delText>.</w:delText>
        </w:r>
        <w:r w:rsidRPr="00B44610" w:rsidDel="0069794E">
          <w:rPr>
            <w:sz w:val="24"/>
            <w:szCs w:val="24"/>
            <w:lang w:val="en-GB"/>
          </w:rPr>
          <w:tab/>
          <w:delText xml:space="preserve">If the bushings are of a drawn lead or drawn rod type, the cross-section of the lead or rod will be selected according to the </w:delText>
        </w:r>
        <w:r w:rsidRPr="0029388F" w:rsidDel="0069794E">
          <w:rPr>
            <w:sz w:val="24"/>
            <w:szCs w:val="24"/>
            <w:lang w:val="en-GB"/>
          </w:rPr>
          <w:delText>instructions</w:delText>
        </w:r>
        <w:r w:rsidRPr="00B44610" w:rsidDel="0069794E">
          <w:rPr>
            <w:sz w:val="24"/>
            <w:szCs w:val="24"/>
            <w:lang w:val="en-GB"/>
          </w:rPr>
          <w:delText xml:space="preserve"> of the bushing manufacturer, in order the </w:delText>
        </w:r>
        <w:r w:rsidRPr="0029388F" w:rsidDel="0069794E">
          <w:rPr>
            <w:sz w:val="24"/>
            <w:szCs w:val="24"/>
            <w:lang w:val="en-GB"/>
          </w:rPr>
          <w:delText xml:space="preserve">complete </w:delText>
        </w:r>
        <w:r w:rsidRPr="00B44610" w:rsidDel="0069794E">
          <w:rPr>
            <w:sz w:val="24"/>
            <w:szCs w:val="24"/>
            <w:lang w:val="en-GB"/>
          </w:rPr>
          <w:delText>bushings to have a continuous current rating of at least 1</w:delText>
        </w:r>
        <w:r w:rsidR="00077F97" w:rsidDel="0069794E">
          <w:rPr>
            <w:sz w:val="24"/>
            <w:szCs w:val="24"/>
            <w:lang w:val="en-GB"/>
          </w:rPr>
          <w:delText>30</w:delText>
        </w:r>
        <w:r w:rsidRPr="00B44610" w:rsidDel="0069794E">
          <w:rPr>
            <w:sz w:val="24"/>
            <w:szCs w:val="24"/>
            <w:lang w:val="en-GB"/>
          </w:rPr>
          <w:delText xml:space="preserve">% of the rated </w:delText>
        </w:r>
        <w:r w:rsidR="001D345F" w:rsidDel="0069794E">
          <w:rPr>
            <w:sz w:val="24"/>
            <w:szCs w:val="24"/>
            <w:lang w:val="en-GB"/>
          </w:rPr>
          <w:delText>tapping</w:delText>
        </w:r>
        <w:r w:rsidR="001D345F" w:rsidRPr="00B44610" w:rsidDel="0069794E">
          <w:rPr>
            <w:sz w:val="24"/>
            <w:szCs w:val="24"/>
            <w:lang w:val="en-GB"/>
          </w:rPr>
          <w:delText xml:space="preserve"> </w:delText>
        </w:r>
        <w:r w:rsidRPr="00B44610" w:rsidDel="0069794E">
          <w:rPr>
            <w:sz w:val="24"/>
            <w:szCs w:val="24"/>
            <w:lang w:val="en-GB"/>
          </w:rPr>
          <w:delText>current</w:delText>
        </w:r>
        <w:r w:rsidDel="0069794E">
          <w:rPr>
            <w:sz w:val="24"/>
            <w:szCs w:val="24"/>
            <w:lang w:val="en-GB"/>
          </w:rPr>
          <w:delText xml:space="preserve"> at the</w:delText>
        </w:r>
        <w:r w:rsidR="001D345F" w:rsidDel="0069794E">
          <w:rPr>
            <w:sz w:val="24"/>
            <w:szCs w:val="24"/>
            <w:lang w:val="en-GB"/>
          </w:rPr>
          <w:delText xml:space="preserve"> maximum current</w:delText>
        </w:r>
        <w:r w:rsidDel="0069794E">
          <w:rPr>
            <w:sz w:val="24"/>
            <w:szCs w:val="24"/>
            <w:lang w:val="en-GB"/>
          </w:rPr>
          <w:delText xml:space="preserve"> tap No.1</w:delText>
        </w:r>
        <w:r w:rsidR="001D345F" w:rsidDel="0069794E">
          <w:rPr>
            <w:sz w:val="24"/>
            <w:szCs w:val="24"/>
            <w:lang w:val="en-GB"/>
          </w:rPr>
          <w:delText>5 for the HV, MV bushings and</w:delText>
        </w:r>
        <w:r w:rsidR="00077F97" w:rsidRPr="00077F97" w:rsidDel="0069794E">
          <w:rPr>
            <w:sz w:val="24"/>
            <w:szCs w:val="24"/>
            <w:lang w:val="en-GB"/>
          </w:rPr>
          <w:delText xml:space="preserve"> </w:delText>
        </w:r>
        <w:r w:rsidR="00077F97" w:rsidRPr="00B44610" w:rsidDel="0069794E">
          <w:rPr>
            <w:sz w:val="24"/>
            <w:szCs w:val="24"/>
            <w:lang w:val="en-GB"/>
          </w:rPr>
          <w:delText>of at least 1</w:delText>
        </w:r>
        <w:r w:rsidR="00077F97" w:rsidDel="0069794E">
          <w:rPr>
            <w:sz w:val="24"/>
            <w:szCs w:val="24"/>
            <w:lang w:val="en-GB"/>
          </w:rPr>
          <w:delText>25</w:delText>
        </w:r>
        <w:r w:rsidR="00077F97" w:rsidRPr="00B44610" w:rsidDel="0069794E">
          <w:rPr>
            <w:sz w:val="24"/>
            <w:szCs w:val="24"/>
            <w:lang w:val="en-GB"/>
          </w:rPr>
          <w:delText xml:space="preserve">% of the rated </w:delText>
        </w:r>
        <w:r w:rsidR="00077F97" w:rsidDel="0069794E">
          <w:rPr>
            <w:sz w:val="24"/>
            <w:szCs w:val="24"/>
            <w:lang w:val="en-GB"/>
          </w:rPr>
          <w:delText>tapping</w:delText>
        </w:r>
        <w:r w:rsidR="00077F97" w:rsidRPr="00B44610" w:rsidDel="0069794E">
          <w:rPr>
            <w:sz w:val="24"/>
            <w:szCs w:val="24"/>
            <w:lang w:val="en-GB"/>
          </w:rPr>
          <w:delText xml:space="preserve"> current</w:delText>
        </w:r>
        <w:r w:rsidR="001D345F" w:rsidDel="0069794E">
          <w:rPr>
            <w:sz w:val="24"/>
            <w:szCs w:val="24"/>
            <w:lang w:val="en-GB"/>
          </w:rPr>
          <w:delText xml:space="preserve"> at </w:delText>
        </w:r>
        <w:r w:rsidR="000740F3" w:rsidDel="0069794E">
          <w:rPr>
            <w:sz w:val="24"/>
            <w:szCs w:val="24"/>
            <w:lang w:val="en-GB"/>
          </w:rPr>
          <w:delText xml:space="preserve">extreme </w:delText>
        </w:r>
        <w:r w:rsidR="001D345F" w:rsidDel="0069794E">
          <w:rPr>
            <w:sz w:val="24"/>
            <w:szCs w:val="24"/>
            <w:lang w:val="en-GB"/>
          </w:rPr>
          <w:delText>tap No.1 for the LV bushings</w:delText>
        </w:r>
        <w:r w:rsidRPr="00B44610" w:rsidDel="0069794E">
          <w:rPr>
            <w:sz w:val="24"/>
            <w:szCs w:val="24"/>
            <w:lang w:val="en-GB"/>
          </w:rPr>
          <w:delText>.</w:delText>
        </w:r>
      </w:del>
    </w:p>
    <w:p w:rsidR="00B44610" w:rsidRPr="00B44610" w:rsidDel="0069794E" w:rsidRDefault="00B44610" w:rsidP="00B44610">
      <w:pPr>
        <w:tabs>
          <w:tab w:val="left" w:pos="709"/>
          <w:tab w:val="left" w:pos="1418"/>
          <w:tab w:val="left" w:pos="1701"/>
          <w:tab w:val="left" w:pos="1985"/>
        </w:tabs>
        <w:ind w:left="1695" w:hanging="1695"/>
        <w:jc w:val="both"/>
        <w:rPr>
          <w:del w:id="1235" w:author="Καρμίρης Αγγελος" w:date="2020-01-03T10:45:00Z"/>
          <w:sz w:val="24"/>
          <w:szCs w:val="24"/>
          <w:lang w:val="en-GB"/>
        </w:rPr>
      </w:pPr>
    </w:p>
    <w:p w:rsidR="004D0013" w:rsidRPr="004F2441" w:rsidDel="0069794E" w:rsidRDefault="002E1255" w:rsidP="00EF57EE">
      <w:pPr>
        <w:tabs>
          <w:tab w:val="left" w:pos="709"/>
          <w:tab w:val="left" w:pos="1418"/>
          <w:tab w:val="left" w:pos="1701"/>
          <w:tab w:val="left" w:pos="1985"/>
        </w:tabs>
        <w:ind w:left="1695" w:hanging="1695"/>
        <w:jc w:val="both"/>
        <w:rPr>
          <w:del w:id="1236" w:author="Καρμίρης Αγγελος" w:date="2020-01-03T10:45:00Z"/>
          <w:sz w:val="24"/>
          <w:szCs w:val="24"/>
          <w:lang w:val="en-GB"/>
        </w:rPr>
      </w:pPr>
      <w:del w:id="1237" w:author="Καρμίρης Αγγελος" w:date="2020-01-03T10:45:00Z">
        <w:r w:rsidRPr="004F2441" w:rsidDel="0069794E">
          <w:rPr>
            <w:sz w:val="24"/>
            <w:szCs w:val="24"/>
            <w:lang w:val="en-GB"/>
          </w:rPr>
          <w:tab/>
        </w:r>
        <w:r w:rsidR="00B44610" w:rsidDel="0069794E">
          <w:rPr>
            <w:sz w:val="24"/>
            <w:szCs w:val="24"/>
            <w:lang w:val="en-GB"/>
          </w:rPr>
          <w:tab/>
        </w:r>
        <w:r w:rsidR="00225606" w:rsidDel="0069794E">
          <w:rPr>
            <w:sz w:val="24"/>
            <w:szCs w:val="24"/>
            <w:lang w:val="en-GB"/>
          </w:rPr>
          <w:delText>g</w:delText>
        </w:r>
        <w:r w:rsidR="001406D1" w:rsidRPr="004F2441" w:rsidDel="0069794E">
          <w:rPr>
            <w:sz w:val="24"/>
            <w:szCs w:val="24"/>
            <w:lang w:val="en-GB"/>
          </w:rPr>
          <w:delText>.</w:delText>
        </w:r>
        <w:r w:rsidR="001406D1" w:rsidRPr="004F2441" w:rsidDel="0069794E">
          <w:rPr>
            <w:sz w:val="24"/>
            <w:szCs w:val="24"/>
            <w:lang w:val="en-GB"/>
          </w:rPr>
          <w:tab/>
        </w:r>
        <w:r w:rsidRPr="004F2441" w:rsidDel="0069794E">
          <w:rPr>
            <w:sz w:val="24"/>
            <w:szCs w:val="24"/>
            <w:lang w:val="en-GB"/>
          </w:rPr>
          <w:delText xml:space="preserve">If after taking into consideration the above stated operating characteristics, the above indicated bushings </w:delText>
        </w:r>
        <w:r w:rsidR="00A67576" w:rsidRPr="004F2441" w:rsidDel="0069794E">
          <w:rPr>
            <w:sz w:val="24"/>
            <w:szCs w:val="24"/>
            <w:lang w:val="en-GB"/>
          </w:rPr>
          <w:delText xml:space="preserve">rating </w:delText>
        </w:r>
        <w:r w:rsidRPr="004F2441" w:rsidDel="0069794E">
          <w:rPr>
            <w:sz w:val="24"/>
            <w:szCs w:val="24"/>
            <w:lang w:val="en-GB"/>
          </w:rPr>
          <w:delText xml:space="preserve">current is less than what it should, then </w:delText>
        </w:r>
        <w:r w:rsidR="000A307F" w:rsidDel="0069794E">
          <w:rPr>
            <w:sz w:val="24"/>
            <w:szCs w:val="24"/>
            <w:lang w:val="en-GB"/>
          </w:rPr>
          <w:delText>bidders</w:delText>
        </w:r>
        <w:r w:rsidRPr="004F2441" w:rsidDel="0069794E">
          <w:rPr>
            <w:sz w:val="24"/>
            <w:szCs w:val="24"/>
            <w:lang w:val="en-GB"/>
          </w:rPr>
          <w:delText xml:space="preserve"> must offer bushings with suitable rating.</w:delText>
        </w:r>
      </w:del>
    </w:p>
    <w:p w:rsidR="00024FEC" w:rsidRPr="004F2441" w:rsidDel="0069794E" w:rsidRDefault="00024FEC" w:rsidP="00EF57EE">
      <w:pPr>
        <w:tabs>
          <w:tab w:val="left" w:pos="709"/>
          <w:tab w:val="left" w:pos="1418"/>
          <w:tab w:val="left" w:pos="1701"/>
          <w:tab w:val="left" w:pos="1985"/>
        </w:tabs>
        <w:ind w:left="1695" w:hanging="1695"/>
        <w:jc w:val="both"/>
        <w:rPr>
          <w:del w:id="1238" w:author="Καρμίρης Αγγελος" w:date="2020-01-03T10:45:00Z"/>
          <w:sz w:val="24"/>
          <w:szCs w:val="24"/>
          <w:lang w:val="en-GB"/>
        </w:rPr>
      </w:pPr>
    </w:p>
    <w:p w:rsidR="00AA0C56" w:rsidRPr="00CF2DCF" w:rsidDel="0069794E" w:rsidRDefault="005E699E" w:rsidP="00AA0C56">
      <w:pPr>
        <w:jc w:val="both"/>
        <w:rPr>
          <w:del w:id="1239" w:author="Καρμίρης Αγγελος" w:date="2020-01-03T10:45:00Z"/>
          <w:bCs/>
          <w:sz w:val="24"/>
          <w:szCs w:val="24"/>
          <w:u w:val="single"/>
        </w:rPr>
      </w:pPr>
      <w:del w:id="1240" w:author="Καρμίρης Αγγελος" w:date="2020-01-03T10:45:00Z">
        <w:r w:rsidRPr="00CF2DCF" w:rsidDel="0069794E">
          <w:rPr>
            <w:bCs/>
            <w:sz w:val="24"/>
            <w:szCs w:val="24"/>
          </w:rPr>
          <w:tab/>
        </w:r>
        <w:r w:rsidR="00E87962" w:rsidRPr="00CF2DCF" w:rsidDel="0069794E">
          <w:rPr>
            <w:bCs/>
            <w:sz w:val="24"/>
            <w:szCs w:val="24"/>
          </w:rPr>
          <w:delText>8</w:delText>
        </w:r>
        <w:r w:rsidR="00206A7B" w:rsidRPr="00CF2DCF" w:rsidDel="0069794E">
          <w:rPr>
            <w:bCs/>
            <w:sz w:val="24"/>
            <w:szCs w:val="24"/>
          </w:rPr>
          <w:delText>.</w:delText>
        </w:r>
        <w:r w:rsidRPr="00CF2DCF" w:rsidDel="0069794E">
          <w:rPr>
            <w:bCs/>
            <w:sz w:val="24"/>
            <w:szCs w:val="24"/>
          </w:rPr>
          <w:delText>6</w:delText>
        </w:r>
        <w:r w:rsidRPr="00CF2DCF" w:rsidDel="0069794E">
          <w:rPr>
            <w:bCs/>
            <w:sz w:val="24"/>
            <w:szCs w:val="24"/>
          </w:rPr>
          <w:tab/>
        </w:r>
        <w:r w:rsidR="00AA0C56" w:rsidRPr="00CF2DCF" w:rsidDel="0069794E">
          <w:rPr>
            <w:bCs/>
            <w:sz w:val="24"/>
            <w:szCs w:val="24"/>
            <w:u w:val="single"/>
          </w:rPr>
          <w:delText>Accessories</w:delText>
        </w:r>
        <w:r w:rsidR="00AA0C56" w:rsidRPr="00CF2DCF" w:rsidDel="0069794E">
          <w:rPr>
            <w:bCs/>
            <w:sz w:val="24"/>
            <w:szCs w:val="24"/>
            <w:u w:val="single"/>
            <w:lang w:val="en-GB"/>
          </w:rPr>
          <w:delText>:</w:delText>
        </w:r>
      </w:del>
    </w:p>
    <w:p w:rsidR="00024FEC" w:rsidDel="0069794E" w:rsidRDefault="00024FEC" w:rsidP="00AA0C56">
      <w:pPr>
        <w:ind w:left="698" w:firstLine="720"/>
        <w:jc w:val="both"/>
        <w:rPr>
          <w:del w:id="1241" w:author="Καρμίρης Αγγελος" w:date="2020-01-03T10:45:00Z"/>
          <w:bCs/>
          <w:sz w:val="24"/>
          <w:szCs w:val="24"/>
        </w:rPr>
      </w:pPr>
    </w:p>
    <w:p w:rsidR="006B4D80" w:rsidRPr="004F2441" w:rsidDel="0069794E" w:rsidRDefault="005E699E" w:rsidP="00AA0C56">
      <w:pPr>
        <w:ind w:left="698" w:firstLine="720"/>
        <w:jc w:val="both"/>
        <w:rPr>
          <w:del w:id="1242" w:author="Καρμίρης Αγγελος" w:date="2020-01-03T10:45:00Z"/>
          <w:bCs/>
          <w:sz w:val="24"/>
          <w:szCs w:val="24"/>
        </w:rPr>
      </w:pPr>
      <w:del w:id="1243" w:author="Καρμίρης Αγγελος" w:date="2020-01-03T10:45:00Z">
        <w:r w:rsidRPr="004F2441" w:rsidDel="0069794E">
          <w:rPr>
            <w:bCs/>
            <w:sz w:val="24"/>
            <w:szCs w:val="24"/>
          </w:rPr>
          <w:delText xml:space="preserve">Bushings </w:delText>
        </w:r>
        <w:r w:rsidR="009A2BC9" w:rsidRPr="004F2441" w:rsidDel="0069794E">
          <w:rPr>
            <w:bCs/>
            <w:sz w:val="24"/>
            <w:szCs w:val="24"/>
          </w:rPr>
          <w:delText>will</w:delText>
        </w:r>
        <w:r w:rsidRPr="004F2441" w:rsidDel="0069794E">
          <w:rPr>
            <w:bCs/>
            <w:sz w:val="24"/>
            <w:szCs w:val="24"/>
          </w:rPr>
          <w:delText xml:space="preserve"> be </w:delText>
        </w:r>
        <w:r w:rsidR="006B4D80" w:rsidRPr="004F2441" w:rsidDel="0069794E">
          <w:rPr>
            <w:bCs/>
            <w:sz w:val="24"/>
            <w:szCs w:val="24"/>
          </w:rPr>
          <w:delText>equipped</w:delText>
        </w:r>
        <w:r w:rsidRPr="004F2441" w:rsidDel="0069794E">
          <w:rPr>
            <w:bCs/>
            <w:sz w:val="24"/>
            <w:szCs w:val="24"/>
          </w:rPr>
          <w:delText xml:space="preserve"> </w:delText>
        </w:r>
        <w:r w:rsidR="006B4D80" w:rsidRPr="004F2441" w:rsidDel="0069794E">
          <w:rPr>
            <w:bCs/>
            <w:sz w:val="24"/>
            <w:szCs w:val="24"/>
          </w:rPr>
          <w:delText>with the accessories below:</w:delText>
        </w:r>
      </w:del>
    </w:p>
    <w:p w:rsidR="00586F24" w:rsidRPr="004F2441" w:rsidDel="0069794E" w:rsidRDefault="00586F24" w:rsidP="00586F24">
      <w:pPr>
        <w:tabs>
          <w:tab w:val="left" w:pos="1418"/>
          <w:tab w:val="left" w:pos="1701"/>
        </w:tabs>
        <w:ind w:left="3038"/>
        <w:jc w:val="both"/>
        <w:rPr>
          <w:del w:id="1244" w:author="Καρμίρης Αγγελος" w:date="2020-01-03T10:45:00Z"/>
          <w:bCs/>
          <w:sz w:val="24"/>
          <w:szCs w:val="24"/>
        </w:rPr>
      </w:pPr>
    </w:p>
    <w:p w:rsidR="004D0013" w:rsidRPr="004F2441" w:rsidDel="0069794E" w:rsidRDefault="009A2BC9" w:rsidP="00CF2DCF">
      <w:pPr>
        <w:numPr>
          <w:ilvl w:val="1"/>
          <w:numId w:val="32"/>
        </w:numPr>
        <w:tabs>
          <w:tab w:val="left" w:pos="1418"/>
          <w:tab w:val="left" w:pos="1701"/>
        </w:tabs>
        <w:ind w:left="1701" w:hanging="283"/>
        <w:jc w:val="both"/>
        <w:rPr>
          <w:del w:id="1245" w:author="Καρμίρης Αγγελος" w:date="2020-01-03T10:45:00Z"/>
          <w:bCs/>
          <w:sz w:val="24"/>
          <w:szCs w:val="24"/>
        </w:rPr>
      </w:pPr>
      <w:del w:id="1246" w:author="Καρμίρης Αγγελος" w:date="2020-01-03T10:45:00Z">
        <w:r w:rsidRPr="004F2441" w:rsidDel="0069794E">
          <w:rPr>
            <w:bCs/>
            <w:sz w:val="24"/>
            <w:szCs w:val="24"/>
          </w:rPr>
          <w:delText>O</w:delText>
        </w:r>
        <w:r w:rsidR="00CF38C8" w:rsidRPr="004F2441" w:rsidDel="0069794E">
          <w:rPr>
            <w:bCs/>
            <w:sz w:val="24"/>
            <w:szCs w:val="24"/>
          </w:rPr>
          <w:delText>il level</w:delText>
        </w:r>
        <w:r w:rsidRPr="004F2441" w:rsidDel="0069794E">
          <w:rPr>
            <w:bCs/>
            <w:sz w:val="24"/>
            <w:szCs w:val="24"/>
          </w:rPr>
          <w:delText xml:space="preserve"> indicator</w:delText>
        </w:r>
        <w:r w:rsidR="00CF38C8" w:rsidRPr="004F2441" w:rsidDel="0069794E">
          <w:rPr>
            <w:bCs/>
            <w:sz w:val="24"/>
            <w:szCs w:val="24"/>
          </w:rPr>
          <w:delText>.</w:delText>
        </w:r>
        <w:r w:rsidR="00F20FEB" w:rsidDel="0069794E">
          <w:rPr>
            <w:bCs/>
            <w:sz w:val="24"/>
            <w:szCs w:val="24"/>
          </w:rPr>
          <w:delText xml:space="preserve"> For the 420kV bushings, the oil indicator will be of the magnetic type.</w:delText>
        </w:r>
      </w:del>
    </w:p>
    <w:p w:rsidR="009A2BC9" w:rsidRPr="004F2441" w:rsidDel="0069794E" w:rsidRDefault="009A2BC9" w:rsidP="009A2BC9">
      <w:pPr>
        <w:tabs>
          <w:tab w:val="left" w:pos="1418"/>
          <w:tab w:val="left" w:pos="1701"/>
        </w:tabs>
        <w:ind w:left="1418"/>
        <w:jc w:val="both"/>
        <w:rPr>
          <w:del w:id="1247" w:author="Καρμίρης Αγγελος" w:date="2020-01-03T10:45:00Z"/>
          <w:bCs/>
          <w:sz w:val="24"/>
          <w:szCs w:val="24"/>
        </w:rPr>
      </w:pPr>
    </w:p>
    <w:p w:rsidR="00F676D1" w:rsidRPr="004F2441" w:rsidDel="0069794E" w:rsidRDefault="009A2BC9" w:rsidP="00CF2DCF">
      <w:pPr>
        <w:numPr>
          <w:ilvl w:val="1"/>
          <w:numId w:val="32"/>
        </w:numPr>
        <w:tabs>
          <w:tab w:val="left" w:pos="1418"/>
          <w:tab w:val="left" w:pos="1701"/>
        </w:tabs>
        <w:ind w:left="1701" w:hanging="283"/>
        <w:jc w:val="both"/>
        <w:rPr>
          <w:del w:id="1248" w:author="Καρμίρης Αγγελος" w:date="2020-01-03T10:45:00Z"/>
          <w:bCs/>
          <w:sz w:val="24"/>
          <w:szCs w:val="24"/>
        </w:rPr>
      </w:pPr>
      <w:del w:id="1249" w:author="Καρμίρης Αγγελος" w:date="2020-01-03T10:45:00Z">
        <w:r w:rsidRPr="004F2441" w:rsidDel="0069794E">
          <w:rPr>
            <w:bCs/>
            <w:sz w:val="24"/>
            <w:szCs w:val="24"/>
          </w:rPr>
          <w:delText xml:space="preserve">Test </w:delText>
        </w:r>
        <w:r w:rsidR="000A307F" w:rsidDel="0069794E">
          <w:rPr>
            <w:bCs/>
            <w:sz w:val="24"/>
            <w:szCs w:val="24"/>
          </w:rPr>
          <w:delText>socket</w:delText>
        </w:r>
        <w:r w:rsidRPr="004F2441" w:rsidDel="0069794E">
          <w:rPr>
            <w:bCs/>
            <w:sz w:val="24"/>
            <w:szCs w:val="24"/>
          </w:rPr>
          <w:delText xml:space="preserve"> </w:delText>
        </w:r>
        <w:r w:rsidR="0022177F" w:rsidRPr="004F2441" w:rsidDel="0069794E">
          <w:rPr>
            <w:bCs/>
            <w:sz w:val="24"/>
            <w:szCs w:val="24"/>
          </w:rPr>
          <w:delText>(tan</w:delText>
        </w:r>
        <w:r w:rsidR="0022177F" w:rsidRPr="004F2441" w:rsidDel="0069794E">
          <w:rPr>
            <w:bCs/>
            <w:sz w:val="24"/>
            <w:szCs w:val="24"/>
            <w:lang w:val="el-GR"/>
          </w:rPr>
          <w:delText>δ</w:delText>
        </w:r>
        <w:r w:rsidR="0022177F" w:rsidRPr="004F2441" w:rsidDel="0069794E">
          <w:rPr>
            <w:bCs/>
            <w:sz w:val="24"/>
            <w:szCs w:val="24"/>
          </w:rPr>
          <w:delText xml:space="preserve"> tap) </w:delText>
        </w:r>
        <w:r w:rsidRPr="004F2441" w:rsidDel="0069794E">
          <w:rPr>
            <w:bCs/>
            <w:sz w:val="24"/>
            <w:szCs w:val="24"/>
          </w:rPr>
          <w:delText>suitable for measurement of the dielectric dissipation factor,</w:delText>
        </w:r>
        <w:r w:rsidR="00EE34DD" w:rsidDel="0069794E">
          <w:rPr>
            <w:bCs/>
            <w:sz w:val="24"/>
            <w:szCs w:val="24"/>
          </w:rPr>
          <w:delText xml:space="preserve"> </w:delText>
        </w:r>
        <w:r w:rsidRPr="004F2441" w:rsidDel="0069794E">
          <w:rPr>
            <w:bCs/>
            <w:sz w:val="24"/>
            <w:szCs w:val="24"/>
          </w:rPr>
          <w:delText xml:space="preserve">capacitance </w:delText>
        </w:r>
        <w:r w:rsidR="00EE3255" w:rsidRPr="004F2441" w:rsidDel="0069794E">
          <w:rPr>
            <w:bCs/>
            <w:sz w:val="24"/>
            <w:szCs w:val="24"/>
          </w:rPr>
          <w:delText xml:space="preserve">and </w:delText>
        </w:r>
        <w:r w:rsidR="0022177F" w:rsidRPr="004F2441" w:rsidDel="0069794E">
          <w:rPr>
            <w:bCs/>
            <w:sz w:val="24"/>
            <w:szCs w:val="24"/>
          </w:rPr>
          <w:delText xml:space="preserve">partial discharge </w:delText>
        </w:r>
        <w:r w:rsidR="00EE3255" w:rsidRPr="004F2441" w:rsidDel="0069794E">
          <w:rPr>
            <w:bCs/>
            <w:sz w:val="24"/>
            <w:szCs w:val="24"/>
          </w:rPr>
          <w:delText>value of the bushing</w:delText>
        </w:r>
        <w:r w:rsidRPr="004F2441" w:rsidDel="0069794E">
          <w:rPr>
            <w:bCs/>
            <w:sz w:val="24"/>
            <w:szCs w:val="24"/>
          </w:rPr>
          <w:delText xml:space="preserve">. </w:delText>
        </w:r>
        <w:r w:rsidR="0022177F" w:rsidRPr="004F2441" w:rsidDel="0069794E">
          <w:rPr>
            <w:bCs/>
            <w:sz w:val="24"/>
            <w:szCs w:val="24"/>
          </w:rPr>
          <w:delText>T</w:delText>
        </w:r>
        <w:r w:rsidR="00EE3255" w:rsidRPr="004F2441" w:rsidDel="0069794E">
          <w:rPr>
            <w:bCs/>
            <w:sz w:val="24"/>
            <w:szCs w:val="24"/>
          </w:rPr>
          <w:delText>he test tap</w:delText>
        </w:r>
        <w:r w:rsidRPr="004F2441" w:rsidDel="0069794E">
          <w:rPr>
            <w:bCs/>
            <w:sz w:val="24"/>
            <w:szCs w:val="24"/>
          </w:rPr>
          <w:delText xml:space="preserve"> will be electrically isolated from the mounting flange and will be always earthed</w:delText>
        </w:r>
        <w:r w:rsidR="0022177F" w:rsidRPr="004F2441" w:rsidDel="0069794E">
          <w:rPr>
            <w:bCs/>
            <w:sz w:val="24"/>
            <w:szCs w:val="24"/>
          </w:rPr>
          <w:delText xml:space="preserve"> directly when it is not used</w:delText>
        </w:r>
        <w:r w:rsidRPr="004F2441" w:rsidDel="0069794E">
          <w:rPr>
            <w:bCs/>
            <w:sz w:val="24"/>
            <w:szCs w:val="24"/>
          </w:rPr>
          <w:delText>.</w:delText>
        </w:r>
        <w:r w:rsidR="00B2692C" w:rsidRPr="004F2441" w:rsidDel="0069794E">
          <w:rPr>
            <w:bCs/>
            <w:sz w:val="24"/>
            <w:szCs w:val="24"/>
          </w:rPr>
          <w:delText xml:space="preserve"> </w:delText>
        </w:r>
      </w:del>
    </w:p>
    <w:p w:rsidR="004A2976" w:rsidRPr="004F2441" w:rsidDel="0069794E" w:rsidRDefault="004A2976" w:rsidP="004A2976">
      <w:pPr>
        <w:tabs>
          <w:tab w:val="left" w:pos="1418"/>
          <w:tab w:val="left" w:pos="1701"/>
        </w:tabs>
        <w:ind w:left="1701"/>
        <w:jc w:val="both"/>
        <w:rPr>
          <w:del w:id="1250" w:author="Καρμίρης Αγγελος" w:date="2020-01-03T10:45:00Z"/>
          <w:bCs/>
          <w:sz w:val="24"/>
          <w:szCs w:val="24"/>
        </w:rPr>
      </w:pPr>
    </w:p>
    <w:p w:rsidR="00E05A53" w:rsidRPr="004F2441" w:rsidDel="0069794E" w:rsidRDefault="00E05A53" w:rsidP="00CF2DCF">
      <w:pPr>
        <w:numPr>
          <w:ilvl w:val="1"/>
          <w:numId w:val="32"/>
        </w:numPr>
        <w:tabs>
          <w:tab w:val="left" w:pos="1418"/>
          <w:tab w:val="left" w:pos="1701"/>
        </w:tabs>
        <w:ind w:left="1701" w:hanging="283"/>
        <w:jc w:val="both"/>
        <w:rPr>
          <w:del w:id="1251" w:author="Καρμίρης Αγγελος" w:date="2020-01-03T10:45:00Z"/>
          <w:bCs/>
          <w:sz w:val="24"/>
          <w:szCs w:val="24"/>
        </w:rPr>
      </w:pPr>
      <w:del w:id="1252" w:author="Καρμίρης Αγγελος" w:date="2020-01-03T10:45:00Z">
        <w:r w:rsidRPr="004F2441" w:rsidDel="0069794E">
          <w:rPr>
            <w:bCs/>
            <w:sz w:val="24"/>
            <w:szCs w:val="24"/>
          </w:rPr>
          <w:delText>Air</w:delText>
        </w:r>
        <w:r w:rsidR="009A2BC9" w:rsidRPr="004F2441" w:rsidDel="0069794E">
          <w:rPr>
            <w:bCs/>
            <w:sz w:val="24"/>
            <w:szCs w:val="24"/>
          </w:rPr>
          <w:delText xml:space="preserve"> release plug.</w:delText>
        </w:r>
      </w:del>
    </w:p>
    <w:p w:rsidR="004A2976" w:rsidRPr="004F2441" w:rsidDel="0069794E" w:rsidRDefault="004A2976" w:rsidP="004A2976">
      <w:pPr>
        <w:tabs>
          <w:tab w:val="left" w:pos="1418"/>
          <w:tab w:val="left" w:pos="1701"/>
        </w:tabs>
        <w:ind w:left="1418"/>
        <w:jc w:val="both"/>
        <w:rPr>
          <w:del w:id="1253" w:author="Καρμίρης Αγγελος" w:date="2020-01-03T10:45:00Z"/>
          <w:bCs/>
          <w:sz w:val="24"/>
          <w:szCs w:val="24"/>
        </w:rPr>
      </w:pPr>
    </w:p>
    <w:p w:rsidR="001A0031" w:rsidRPr="004F2441" w:rsidDel="0069794E" w:rsidRDefault="00FF050A" w:rsidP="00CF2DCF">
      <w:pPr>
        <w:numPr>
          <w:ilvl w:val="1"/>
          <w:numId w:val="32"/>
        </w:numPr>
        <w:tabs>
          <w:tab w:val="left" w:pos="1418"/>
          <w:tab w:val="left" w:pos="1701"/>
        </w:tabs>
        <w:ind w:left="1701" w:hanging="283"/>
        <w:jc w:val="both"/>
        <w:rPr>
          <w:del w:id="1254" w:author="Καρμίρης Αγγελος" w:date="2020-01-03T10:45:00Z"/>
          <w:bCs/>
          <w:sz w:val="24"/>
          <w:szCs w:val="24"/>
        </w:rPr>
      </w:pPr>
      <w:del w:id="1255" w:author="Καρμίρης Αγγελος" w:date="2020-01-03T10:45:00Z">
        <w:r w:rsidRPr="004F2441" w:rsidDel="0069794E">
          <w:rPr>
            <w:bCs/>
            <w:sz w:val="24"/>
            <w:szCs w:val="24"/>
          </w:rPr>
          <w:delText xml:space="preserve">Oil expansion </w:delText>
        </w:r>
        <w:r w:rsidR="00EE34DD" w:rsidRPr="004F2441" w:rsidDel="0069794E">
          <w:rPr>
            <w:bCs/>
            <w:sz w:val="24"/>
            <w:szCs w:val="24"/>
          </w:rPr>
          <w:delText>compensator</w:delText>
        </w:r>
        <w:r w:rsidRPr="004F2441" w:rsidDel="0069794E">
          <w:rPr>
            <w:bCs/>
            <w:sz w:val="24"/>
            <w:szCs w:val="24"/>
          </w:rPr>
          <w:delText>.</w:delText>
        </w:r>
      </w:del>
    </w:p>
    <w:p w:rsidR="004A2976" w:rsidRPr="004F2441" w:rsidDel="0069794E" w:rsidRDefault="004A2976" w:rsidP="004A2976">
      <w:pPr>
        <w:tabs>
          <w:tab w:val="left" w:pos="1418"/>
          <w:tab w:val="left" w:pos="1701"/>
        </w:tabs>
        <w:ind w:left="1418"/>
        <w:jc w:val="both"/>
        <w:rPr>
          <w:del w:id="1256" w:author="Καρμίρης Αγγελος" w:date="2020-01-03T10:45:00Z"/>
          <w:bCs/>
          <w:sz w:val="24"/>
          <w:szCs w:val="24"/>
        </w:rPr>
      </w:pPr>
    </w:p>
    <w:p w:rsidR="00E05A53" w:rsidRPr="004F2441" w:rsidDel="0069794E" w:rsidRDefault="00FF050A" w:rsidP="00CF2DCF">
      <w:pPr>
        <w:numPr>
          <w:ilvl w:val="1"/>
          <w:numId w:val="32"/>
        </w:numPr>
        <w:tabs>
          <w:tab w:val="left" w:pos="1418"/>
          <w:tab w:val="left" w:pos="1701"/>
        </w:tabs>
        <w:ind w:left="1701" w:hanging="283"/>
        <w:jc w:val="both"/>
        <w:rPr>
          <w:del w:id="1257" w:author="Καρμίρης Αγγελος" w:date="2020-01-03T10:45:00Z"/>
          <w:bCs/>
          <w:sz w:val="24"/>
          <w:szCs w:val="24"/>
        </w:rPr>
      </w:pPr>
      <w:del w:id="1258" w:author="Καρμίρης Αγγελος" w:date="2020-01-03T10:45:00Z">
        <w:r w:rsidRPr="004F2441" w:rsidDel="0069794E">
          <w:rPr>
            <w:bCs/>
            <w:sz w:val="24"/>
            <w:szCs w:val="24"/>
          </w:rPr>
          <w:delText>Oil sampling and oil filling plugs.</w:delText>
        </w:r>
        <w:r w:rsidR="001A0031" w:rsidRPr="004F2441" w:rsidDel="0069794E">
          <w:rPr>
            <w:bCs/>
            <w:sz w:val="24"/>
            <w:szCs w:val="24"/>
          </w:rPr>
          <w:delText xml:space="preserve"> </w:delText>
        </w:r>
      </w:del>
    </w:p>
    <w:p w:rsidR="00E05A53" w:rsidRPr="004F2441" w:rsidDel="0069794E" w:rsidRDefault="00E05A53" w:rsidP="001A0031">
      <w:pPr>
        <w:tabs>
          <w:tab w:val="left" w:pos="1418"/>
          <w:tab w:val="left" w:pos="1701"/>
        </w:tabs>
        <w:jc w:val="both"/>
        <w:rPr>
          <w:del w:id="1259" w:author="Καρμίρης Αγγελος" w:date="2020-01-03T10:45:00Z"/>
          <w:bCs/>
          <w:sz w:val="24"/>
          <w:szCs w:val="24"/>
        </w:rPr>
      </w:pPr>
    </w:p>
    <w:p w:rsidR="0022177F" w:rsidRPr="004F2441" w:rsidDel="0069794E" w:rsidRDefault="001A0031" w:rsidP="00CF2DCF">
      <w:pPr>
        <w:numPr>
          <w:ilvl w:val="1"/>
          <w:numId w:val="32"/>
        </w:numPr>
        <w:tabs>
          <w:tab w:val="left" w:pos="1418"/>
          <w:tab w:val="left" w:pos="1701"/>
        </w:tabs>
        <w:ind w:left="1701" w:hanging="283"/>
        <w:jc w:val="both"/>
        <w:rPr>
          <w:del w:id="1260" w:author="Καρμίρης Αγγελος" w:date="2020-01-03T10:45:00Z"/>
          <w:bCs/>
          <w:sz w:val="24"/>
          <w:szCs w:val="24"/>
        </w:rPr>
      </w:pPr>
      <w:del w:id="1261" w:author="Καρμίρης Αγγελος" w:date="2020-01-03T10:45:00Z">
        <w:r w:rsidRPr="004F2441" w:rsidDel="0069794E">
          <w:rPr>
            <w:bCs/>
            <w:sz w:val="24"/>
            <w:szCs w:val="24"/>
          </w:rPr>
          <w:delText>Lift</w:delText>
        </w:r>
        <w:r w:rsidR="00FF050A" w:rsidRPr="004F2441" w:rsidDel="0069794E">
          <w:rPr>
            <w:bCs/>
            <w:sz w:val="24"/>
            <w:szCs w:val="24"/>
          </w:rPr>
          <w:delText>ing</w:delText>
        </w:r>
        <w:r w:rsidRPr="004F2441" w:rsidDel="0069794E">
          <w:rPr>
            <w:bCs/>
            <w:sz w:val="24"/>
            <w:szCs w:val="24"/>
          </w:rPr>
          <w:delText xml:space="preserve"> </w:delText>
        </w:r>
        <w:r w:rsidR="00FF050A" w:rsidRPr="004F2441" w:rsidDel="0069794E">
          <w:rPr>
            <w:bCs/>
            <w:sz w:val="24"/>
            <w:szCs w:val="24"/>
          </w:rPr>
          <w:delText>lugs</w:delText>
        </w:r>
        <w:r w:rsidR="0022177F" w:rsidRPr="004F2441" w:rsidDel="0069794E">
          <w:rPr>
            <w:bCs/>
            <w:sz w:val="24"/>
            <w:szCs w:val="24"/>
          </w:rPr>
          <w:delText xml:space="preserve"> if required by the manufacturer and there are no other means of </w:delText>
        </w:r>
      </w:del>
    </w:p>
    <w:p w:rsidR="00E05A53" w:rsidRPr="004F2441" w:rsidDel="0069794E" w:rsidRDefault="0022177F" w:rsidP="0022177F">
      <w:pPr>
        <w:tabs>
          <w:tab w:val="left" w:pos="1418"/>
          <w:tab w:val="left" w:pos="1701"/>
        </w:tabs>
        <w:jc w:val="both"/>
        <w:rPr>
          <w:del w:id="1262" w:author="Καρμίρης Αγγελος" w:date="2020-01-03T10:45:00Z"/>
          <w:bCs/>
          <w:sz w:val="24"/>
          <w:szCs w:val="24"/>
        </w:rPr>
      </w:pPr>
      <w:del w:id="1263" w:author="Καρμίρης Αγγελος" w:date="2020-01-03T10:45:00Z">
        <w:r w:rsidRPr="004F2441" w:rsidDel="0069794E">
          <w:rPr>
            <w:bCs/>
            <w:sz w:val="24"/>
            <w:szCs w:val="24"/>
          </w:rPr>
          <w:tab/>
        </w:r>
        <w:r w:rsidRPr="004F2441" w:rsidDel="0069794E">
          <w:rPr>
            <w:bCs/>
            <w:sz w:val="24"/>
            <w:szCs w:val="24"/>
          </w:rPr>
          <w:tab/>
          <w:delText>lifting the bushings</w:delText>
        </w:r>
        <w:r w:rsidR="00FF050A" w:rsidRPr="004F2441" w:rsidDel="0069794E">
          <w:rPr>
            <w:bCs/>
            <w:sz w:val="24"/>
            <w:szCs w:val="24"/>
          </w:rPr>
          <w:delText>.</w:delText>
        </w:r>
      </w:del>
    </w:p>
    <w:p w:rsidR="00E05A53" w:rsidRPr="004F2441" w:rsidDel="0069794E" w:rsidRDefault="00E05A53" w:rsidP="00E05A53">
      <w:pPr>
        <w:tabs>
          <w:tab w:val="left" w:pos="1418"/>
          <w:tab w:val="left" w:pos="1701"/>
        </w:tabs>
        <w:jc w:val="both"/>
        <w:rPr>
          <w:del w:id="1264" w:author="Καρμίρης Αγγελος" w:date="2020-01-03T10:45:00Z"/>
          <w:bCs/>
          <w:sz w:val="24"/>
          <w:szCs w:val="24"/>
        </w:rPr>
      </w:pPr>
    </w:p>
    <w:p w:rsidR="0022177F" w:rsidRPr="00CF2DCF" w:rsidDel="0069794E" w:rsidRDefault="00E87962" w:rsidP="0029388F">
      <w:pPr>
        <w:numPr>
          <w:ilvl w:val="1"/>
          <w:numId w:val="18"/>
        </w:numPr>
        <w:jc w:val="both"/>
        <w:rPr>
          <w:del w:id="1265" w:author="Καρμίρης Αγγελος" w:date="2020-01-03T10:45:00Z"/>
          <w:bCs/>
          <w:sz w:val="24"/>
          <w:szCs w:val="24"/>
        </w:rPr>
      </w:pPr>
      <w:del w:id="1266" w:author="Καρμίρης Αγγελος" w:date="2020-01-03T10:45:00Z">
        <w:r w:rsidRPr="00CF2DCF" w:rsidDel="0069794E">
          <w:rPr>
            <w:bCs/>
            <w:sz w:val="24"/>
            <w:szCs w:val="24"/>
            <w:lang w:val="el-GR"/>
          </w:rPr>
          <w:delText xml:space="preserve">      </w:delText>
        </w:r>
        <w:r w:rsidR="006C2BCD" w:rsidRPr="00CF2DCF" w:rsidDel="0069794E">
          <w:rPr>
            <w:bCs/>
            <w:sz w:val="24"/>
            <w:szCs w:val="24"/>
            <w:u w:val="single"/>
          </w:rPr>
          <w:delText>Note</w:delText>
        </w:r>
      </w:del>
    </w:p>
    <w:p w:rsidR="006137E4" w:rsidDel="0069794E" w:rsidRDefault="006137E4" w:rsidP="006C2BCD">
      <w:pPr>
        <w:ind w:left="1440"/>
        <w:jc w:val="both"/>
        <w:rPr>
          <w:del w:id="1267" w:author="Καρμίρης Αγγελος" w:date="2020-01-03T10:45:00Z"/>
          <w:bCs/>
          <w:sz w:val="24"/>
          <w:szCs w:val="24"/>
        </w:rPr>
      </w:pPr>
    </w:p>
    <w:p w:rsidR="006C2BCD" w:rsidRPr="004F2441" w:rsidDel="0069794E" w:rsidRDefault="006C2BCD" w:rsidP="006C2BCD">
      <w:pPr>
        <w:ind w:left="1440"/>
        <w:jc w:val="both"/>
        <w:rPr>
          <w:del w:id="1268" w:author="Καρμίρης Αγγελος" w:date="2020-01-03T10:45:00Z"/>
          <w:bCs/>
          <w:sz w:val="24"/>
          <w:szCs w:val="24"/>
        </w:rPr>
      </w:pPr>
      <w:del w:id="1269" w:author="Καρμίρης Αγγελος" w:date="2020-01-03T10:45:00Z">
        <w:r w:rsidRPr="004F2441" w:rsidDel="0069794E">
          <w:rPr>
            <w:bCs/>
            <w:sz w:val="24"/>
            <w:szCs w:val="24"/>
          </w:rPr>
          <w:delText>Bushings with insulating housing</w:delText>
        </w:r>
        <w:r w:rsidR="000F7F57" w:rsidRPr="000F7F57" w:rsidDel="0069794E">
          <w:rPr>
            <w:bCs/>
            <w:sz w:val="24"/>
            <w:szCs w:val="24"/>
          </w:rPr>
          <w:delText xml:space="preserve"> </w:delText>
        </w:r>
        <w:r w:rsidR="000F7F57" w:rsidDel="0069794E">
          <w:rPr>
            <w:bCs/>
            <w:sz w:val="24"/>
            <w:szCs w:val="24"/>
          </w:rPr>
          <w:delText>following IEC 61462,</w:delText>
        </w:r>
        <w:r w:rsidRPr="004F2441" w:rsidDel="0069794E">
          <w:rPr>
            <w:bCs/>
            <w:sz w:val="24"/>
            <w:szCs w:val="24"/>
          </w:rPr>
          <w:delText xml:space="preserve"> </w:delText>
        </w:r>
        <w:r w:rsidR="00A63E4F" w:rsidRPr="004F2441" w:rsidDel="0069794E">
          <w:rPr>
            <w:bCs/>
            <w:sz w:val="24"/>
            <w:szCs w:val="24"/>
          </w:rPr>
          <w:delText xml:space="preserve">which consists of a resin impregnated </w:delText>
        </w:r>
        <w:r w:rsidR="00EE34DD" w:rsidRPr="004F2441" w:rsidDel="0069794E">
          <w:rPr>
            <w:bCs/>
            <w:sz w:val="24"/>
            <w:szCs w:val="24"/>
          </w:rPr>
          <w:delText>fiber</w:delText>
        </w:r>
        <w:r w:rsidR="00A63E4F" w:rsidRPr="004F2441" w:rsidDel="0069794E">
          <w:rPr>
            <w:bCs/>
            <w:sz w:val="24"/>
            <w:szCs w:val="24"/>
          </w:rPr>
          <w:delText xml:space="preserve"> tube and silicon rubber covering can be accepted</w:delText>
        </w:r>
        <w:r w:rsidR="000F7F57" w:rsidDel="0069794E">
          <w:rPr>
            <w:bCs/>
            <w:sz w:val="24"/>
            <w:szCs w:val="24"/>
          </w:rPr>
          <w:delText>,</w:delText>
        </w:r>
        <w:r w:rsidR="00A63E4F" w:rsidRPr="004F2441" w:rsidDel="0069794E">
          <w:rPr>
            <w:bCs/>
            <w:sz w:val="24"/>
            <w:szCs w:val="24"/>
          </w:rPr>
          <w:delText xml:space="preserve"> providing </w:delText>
        </w:r>
        <w:r w:rsidR="00F565E7" w:rsidDel="0069794E">
          <w:rPr>
            <w:bCs/>
            <w:sz w:val="24"/>
            <w:szCs w:val="24"/>
          </w:rPr>
          <w:delText xml:space="preserve">if </w:delText>
        </w:r>
        <w:r w:rsidR="00A63E4F" w:rsidRPr="004F2441" w:rsidDel="0069794E">
          <w:rPr>
            <w:bCs/>
            <w:sz w:val="24"/>
            <w:szCs w:val="24"/>
          </w:rPr>
          <w:delText>they cover the requirements of paragraph IX-</w:delText>
        </w:r>
        <w:r w:rsidR="003070DF" w:rsidDel="0069794E">
          <w:rPr>
            <w:bCs/>
            <w:sz w:val="24"/>
            <w:szCs w:val="24"/>
          </w:rPr>
          <w:delText>8</w:delText>
        </w:r>
      </w:del>
    </w:p>
    <w:p w:rsidR="00A63E4F" w:rsidRPr="004F2441" w:rsidDel="0069794E" w:rsidRDefault="00A63E4F" w:rsidP="006C2BCD">
      <w:pPr>
        <w:ind w:left="1440"/>
        <w:jc w:val="both"/>
        <w:rPr>
          <w:del w:id="1270" w:author="Καρμίρης Αγγελος" w:date="2020-01-03T10:45:00Z"/>
          <w:bCs/>
          <w:sz w:val="24"/>
          <w:szCs w:val="24"/>
        </w:rPr>
      </w:pPr>
    </w:p>
    <w:p w:rsidR="007A77CE" w:rsidRPr="00CF2DCF" w:rsidDel="0069794E" w:rsidRDefault="002D459D" w:rsidP="000124D3">
      <w:pPr>
        <w:numPr>
          <w:ilvl w:val="1"/>
          <w:numId w:val="18"/>
        </w:numPr>
        <w:tabs>
          <w:tab w:val="clear" w:pos="1069"/>
          <w:tab w:val="num" w:pos="1418"/>
        </w:tabs>
        <w:jc w:val="both"/>
        <w:rPr>
          <w:del w:id="1271" w:author="Καρμίρης Αγγελος" w:date="2020-01-03T10:45:00Z"/>
          <w:bCs/>
          <w:sz w:val="24"/>
          <w:szCs w:val="24"/>
        </w:rPr>
      </w:pPr>
      <w:del w:id="1272" w:author="Καρμίρης Αγγελος" w:date="2020-01-03T10:45:00Z">
        <w:r w:rsidRPr="00B36BD1" w:rsidDel="0069794E">
          <w:rPr>
            <w:bCs/>
            <w:sz w:val="24"/>
            <w:szCs w:val="24"/>
          </w:rPr>
          <w:delText xml:space="preserve">     </w:delText>
        </w:r>
        <w:r w:rsidRPr="00B36BD1" w:rsidDel="0069794E">
          <w:rPr>
            <w:bCs/>
            <w:sz w:val="24"/>
            <w:szCs w:val="24"/>
          </w:rPr>
          <w:tab/>
        </w:r>
        <w:r w:rsidR="00FF050A" w:rsidRPr="00CF2DCF" w:rsidDel="0069794E">
          <w:rPr>
            <w:bCs/>
            <w:sz w:val="24"/>
            <w:szCs w:val="24"/>
            <w:u w:val="single"/>
          </w:rPr>
          <w:delText>Rating</w:delText>
        </w:r>
        <w:r w:rsidR="006B4D80" w:rsidRPr="00CF2DCF" w:rsidDel="0069794E">
          <w:rPr>
            <w:bCs/>
            <w:sz w:val="24"/>
            <w:szCs w:val="24"/>
            <w:u w:val="single"/>
          </w:rPr>
          <w:delText xml:space="preserve"> plates – marking</w:delText>
        </w:r>
        <w:r w:rsidR="00FF050A" w:rsidRPr="00CF2DCF" w:rsidDel="0069794E">
          <w:rPr>
            <w:bCs/>
            <w:sz w:val="24"/>
            <w:szCs w:val="24"/>
            <w:u w:val="single"/>
          </w:rPr>
          <w:delText>s</w:delText>
        </w:r>
        <w:r w:rsidR="006B4D80" w:rsidRPr="00CF2DCF" w:rsidDel="0069794E">
          <w:rPr>
            <w:bCs/>
            <w:sz w:val="24"/>
            <w:szCs w:val="24"/>
          </w:rPr>
          <w:delText xml:space="preserve"> </w:delText>
        </w:r>
      </w:del>
    </w:p>
    <w:p w:rsidR="003070DF" w:rsidDel="0069794E" w:rsidRDefault="003070DF" w:rsidP="000A1B02">
      <w:pPr>
        <w:ind w:left="1440"/>
        <w:jc w:val="both"/>
        <w:rPr>
          <w:del w:id="1273" w:author="Καρμίρης Αγγελος" w:date="2020-01-03T10:45:00Z"/>
          <w:bCs/>
          <w:sz w:val="24"/>
          <w:szCs w:val="24"/>
        </w:rPr>
      </w:pPr>
    </w:p>
    <w:p w:rsidR="000A1B02" w:rsidRPr="004F2441" w:rsidDel="0069794E" w:rsidRDefault="00FF050A" w:rsidP="000A1B02">
      <w:pPr>
        <w:ind w:left="1440"/>
        <w:jc w:val="both"/>
        <w:rPr>
          <w:del w:id="1274" w:author="Καρμίρης Αγγελος" w:date="2020-01-03T10:45:00Z"/>
          <w:bCs/>
          <w:sz w:val="24"/>
          <w:szCs w:val="24"/>
          <w:lang w:val="en-GB"/>
        </w:rPr>
      </w:pPr>
      <w:del w:id="1275" w:author="Καρμίρης Αγγελος" w:date="2020-01-03T10:45:00Z">
        <w:r w:rsidRPr="004F2441" w:rsidDel="0069794E">
          <w:rPr>
            <w:bCs/>
            <w:sz w:val="24"/>
            <w:szCs w:val="24"/>
          </w:rPr>
          <w:delText>The</w:delText>
        </w:r>
        <w:r w:rsidR="00636984" w:rsidRPr="004F2441" w:rsidDel="0069794E">
          <w:rPr>
            <w:bCs/>
            <w:sz w:val="24"/>
            <w:szCs w:val="24"/>
          </w:rPr>
          <w:delText xml:space="preserve"> H.V</w:delText>
        </w:r>
        <w:r w:rsidR="00EE34DD" w:rsidDel="0069794E">
          <w:rPr>
            <w:bCs/>
            <w:sz w:val="24"/>
            <w:szCs w:val="24"/>
          </w:rPr>
          <w:delText>,</w:delText>
        </w:r>
        <w:r w:rsidR="00636984" w:rsidRPr="004F2441" w:rsidDel="0069794E">
          <w:rPr>
            <w:bCs/>
            <w:sz w:val="24"/>
            <w:szCs w:val="24"/>
          </w:rPr>
          <w:delText xml:space="preserve"> </w:delText>
        </w:r>
        <w:r w:rsidR="0004101A" w:rsidRPr="004F2441" w:rsidDel="0069794E">
          <w:rPr>
            <w:bCs/>
            <w:sz w:val="24"/>
            <w:szCs w:val="24"/>
          </w:rPr>
          <w:delText>M.</w:delText>
        </w:r>
        <w:r w:rsidR="00636984" w:rsidRPr="004F2441" w:rsidDel="0069794E">
          <w:rPr>
            <w:bCs/>
            <w:sz w:val="24"/>
            <w:szCs w:val="24"/>
          </w:rPr>
          <w:delText>V</w:delText>
        </w:r>
        <w:r w:rsidR="0004101A" w:rsidRPr="004F2441" w:rsidDel="0069794E">
          <w:rPr>
            <w:bCs/>
            <w:sz w:val="24"/>
            <w:szCs w:val="24"/>
          </w:rPr>
          <w:delText>. and neutral</w:delText>
        </w:r>
        <w:r w:rsidR="00636984" w:rsidRPr="004F2441" w:rsidDel="0069794E">
          <w:rPr>
            <w:bCs/>
            <w:sz w:val="24"/>
            <w:szCs w:val="24"/>
          </w:rPr>
          <w:delText xml:space="preserve"> </w:delText>
        </w:r>
        <w:r w:rsidRPr="004F2441" w:rsidDel="0069794E">
          <w:rPr>
            <w:bCs/>
            <w:sz w:val="24"/>
            <w:szCs w:val="24"/>
          </w:rPr>
          <w:delText xml:space="preserve">bushings </w:delText>
        </w:r>
        <w:r w:rsidR="00636984" w:rsidRPr="004F2441" w:rsidDel="0069794E">
          <w:rPr>
            <w:bCs/>
            <w:sz w:val="24"/>
            <w:szCs w:val="24"/>
          </w:rPr>
          <w:delText xml:space="preserve">shall </w:delText>
        </w:r>
        <w:r w:rsidRPr="004F2441" w:rsidDel="0069794E">
          <w:rPr>
            <w:bCs/>
            <w:sz w:val="24"/>
            <w:szCs w:val="24"/>
          </w:rPr>
          <w:delText>carry a rating plate including the following markings.</w:delText>
        </w:r>
      </w:del>
    </w:p>
    <w:p w:rsidR="004A2976" w:rsidRPr="004F2441" w:rsidDel="0069794E" w:rsidRDefault="00636984" w:rsidP="00636984">
      <w:pPr>
        <w:tabs>
          <w:tab w:val="left" w:pos="5954"/>
        </w:tabs>
        <w:ind w:left="5954" w:hanging="4514"/>
        <w:jc w:val="both"/>
        <w:rPr>
          <w:del w:id="1276" w:author="Καρμίρης Αγγελος" w:date="2020-01-03T10:45:00Z"/>
          <w:sz w:val="24"/>
          <w:szCs w:val="24"/>
          <w:lang w:val="en-GB"/>
        </w:rPr>
      </w:pPr>
      <w:del w:id="1277" w:author="Καρμίρης Αγγελος" w:date="2020-01-03T10:45:00Z">
        <w:r w:rsidRPr="004F2441" w:rsidDel="0069794E">
          <w:rPr>
            <w:bCs/>
            <w:sz w:val="24"/>
            <w:szCs w:val="24"/>
          </w:rPr>
          <w:delText>Markings</w:delText>
        </w:r>
        <w:r w:rsidR="00FF050A" w:rsidRPr="004F2441" w:rsidDel="0069794E">
          <w:rPr>
            <w:bCs/>
            <w:sz w:val="24"/>
            <w:szCs w:val="24"/>
          </w:rPr>
          <w:delText xml:space="preserve"> for L.V.</w:delText>
        </w:r>
        <w:r w:rsidRPr="004F2441" w:rsidDel="0069794E">
          <w:rPr>
            <w:bCs/>
            <w:sz w:val="24"/>
            <w:szCs w:val="24"/>
          </w:rPr>
          <w:delText xml:space="preserve"> bushings that </w:delText>
        </w:r>
        <w:r w:rsidR="00A33B74" w:rsidRPr="004F2441" w:rsidDel="0069794E">
          <w:rPr>
            <w:bCs/>
            <w:sz w:val="24"/>
            <w:szCs w:val="24"/>
          </w:rPr>
          <w:delText>indicated</w:delText>
        </w:r>
        <w:r w:rsidRPr="004F2441" w:rsidDel="0069794E">
          <w:rPr>
            <w:bCs/>
            <w:sz w:val="24"/>
            <w:szCs w:val="24"/>
          </w:rPr>
          <w:delText xml:space="preserve"> below with </w:delText>
        </w:r>
        <w:r w:rsidRPr="004F2441" w:rsidDel="0069794E">
          <w:rPr>
            <w:sz w:val="24"/>
            <w:szCs w:val="24"/>
            <w:lang w:val="en-GB"/>
          </w:rPr>
          <w:delText xml:space="preserve">■ </w:delText>
        </w:r>
        <w:r w:rsidR="00A33B74" w:rsidRPr="004F2441" w:rsidDel="0069794E">
          <w:rPr>
            <w:sz w:val="24"/>
            <w:szCs w:val="24"/>
            <w:lang w:val="en-GB"/>
          </w:rPr>
          <w:delText>are</w:delText>
        </w:r>
        <w:r w:rsidRPr="004F2441" w:rsidDel="0069794E">
          <w:rPr>
            <w:sz w:val="24"/>
            <w:szCs w:val="24"/>
            <w:lang w:val="en-GB"/>
          </w:rPr>
          <w:delText xml:space="preserve"> adequate</w:delText>
        </w:r>
        <w:r w:rsidR="004A2976" w:rsidRPr="004F2441" w:rsidDel="0069794E">
          <w:rPr>
            <w:sz w:val="24"/>
            <w:szCs w:val="24"/>
            <w:lang w:val="en-GB"/>
          </w:rPr>
          <w:delText xml:space="preserve">: </w:delText>
        </w:r>
      </w:del>
    </w:p>
    <w:p w:rsidR="00636984" w:rsidRPr="004F2441" w:rsidDel="0069794E" w:rsidRDefault="00636984" w:rsidP="00636984">
      <w:pPr>
        <w:tabs>
          <w:tab w:val="left" w:pos="5954"/>
        </w:tabs>
        <w:ind w:left="5954" w:hanging="4514"/>
        <w:jc w:val="both"/>
        <w:rPr>
          <w:del w:id="1278" w:author="Καρμίρης Αγγελος" w:date="2020-01-03T10:45:00Z"/>
          <w:sz w:val="24"/>
          <w:szCs w:val="24"/>
          <w:lang w:val="en-GB"/>
        </w:rPr>
      </w:pPr>
    </w:p>
    <w:p w:rsidR="004A2976" w:rsidRPr="004F2441" w:rsidDel="0069794E" w:rsidRDefault="004A2976" w:rsidP="004A2976">
      <w:pPr>
        <w:tabs>
          <w:tab w:val="left" w:pos="1080"/>
        </w:tabs>
        <w:autoSpaceDE/>
        <w:autoSpaceDN/>
        <w:ind w:left="1418"/>
        <w:jc w:val="both"/>
        <w:rPr>
          <w:del w:id="1279" w:author="Καρμίρης Αγγελος" w:date="2020-01-03T10:45:00Z"/>
          <w:bCs/>
          <w:sz w:val="24"/>
          <w:szCs w:val="24"/>
        </w:rPr>
      </w:pPr>
      <w:del w:id="1280" w:author="Καρμίρης Αγγελος" w:date="2020-01-03T10:45:00Z">
        <w:r w:rsidRPr="004F2441" w:rsidDel="0069794E">
          <w:rPr>
            <w:sz w:val="24"/>
            <w:szCs w:val="24"/>
            <w:lang w:val="en-GB"/>
          </w:rPr>
          <w:delText>■</w:delText>
        </w:r>
        <w:r w:rsidRPr="004F2441" w:rsidDel="0069794E">
          <w:rPr>
            <w:sz w:val="24"/>
            <w:szCs w:val="24"/>
            <w:lang w:val="en-GB"/>
          </w:rPr>
          <w:tab/>
        </w:r>
        <w:r w:rsidR="007A77CE" w:rsidDel="0069794E">
          <w:rPr>
            <w:sz w:val="24"/>
            <w:szCs w:val="24"/>
            <w:lang w:val="en-GB"/>
          </w:rPr>
          <w:delText>Manufacture’s</w:delText>
        </w:r>
        <w:r w:rsidRPr="004F2441" w:rsidDel="0069794E">
          <w:rPr>
            <w:bCs/>
            <w:sz w:val="24"/>
            <w:szCs w:val="24"/>
          </w:rPr>
          <w:delText xml:space="preserve"> name.</w:delText>
        </w:r>
      </w:del>
    </w:p>
    <w:p w:rsidR="004A2976" w:rsidRPr="004F2441" w:rsidDel="0069794E" w:rsidRDefault="004A2976" w:rsidP="004A2976">
      <w:pPr>
        <w:tabs>
          <w:tab w:val="left" w:pos="2127"/>
        </w:tabs>
        <w:ind w:left="5954" w:hanging="4514"/>
        <w:jc w:val="both"/>
        <w:rPr>
          <w:del w:id="1281" w:author="Καρμίρης Αγγελος" w:date="2020-01-03T10:45:00Z"/>
          <w:bCs/>
          <w:sz w:val="24"/>
          <w:szCs w:val="24"/>
        </w:rPr>
      </w:pPr>
      <w:del w:id="1282" w:author="Καρμίρης Αγγελος" w:date="2020-01-03T10:45:00Z">
        <w:r w:rsidRPr="004F2441" w:rsidDel="0069794E">
          <w:rPr>
            <w:sz w:val="24"/>
            <w:szCs w:val="24"/>
            <w:lang w:val="en-GB"/>
          </w:rPr>
          <w:delText>■</w:delText>
        </w:r>
        <w:r w:rsidRPr="004F2441" w:rsidDel="0069794E">
          <w:rPr>
            <w:sz w:val="24"/>
            <w:szCs w:val="24"/>
            <w:lang w:val="en-GB"/>
          </w:rPr>
          <w:tab/>
        </w:r>
        <w:r w:rsidRPr="004F2441" w:rsidDel="0069794E">
          <w:rPr>
            <w:lang w:val="en-GB"/>
          </w:rPr>
          <w:delText xml:space="preserve"> </w:delText>
        </w:r>
        <w:r w:rsidR="00A33B74" w:rsidRPr="004F2441" w:rsidDel="0069794E">
          <w:rPr>
            <w:bCs/>
            <w:sz w:val="24"/>
            <w:szCs w:val="24"/>
          </w:rPr>
          <w:delText xml:space="preserve">Year of manufacture and serial number </w:delText>
        </w:r>
      </w:del>
    </w:p>
    <w:p w:rsidR="004A2976" w:rsidRPr="004F2441" w:rsidDel="0069794E" w:rsidRDefault="004A2976" w:rsidP="004A2976">
      <w:pPr>
        <w:ind w:left="2127" w:hanging="709"/>
        <w:jc w:val="both"/>
        <w:rPr>
          <w:del w:id="1283" w:author="Καρμίρης Αγγελος" w:date="2020-01-03T10:45:00Z"/>
          <w:sz w:val="24"/>
          <w:szCs w:val="24"/>
        </w:rPr>
      </w:pPr>
      <w:del w:id="1284" w:author="Καρμίρης Αγγελος" w:date="2020-01-03T10:45:00Z">
        <w:r w:rsidRPr="004F2441" w:rsidDel="0069794E">
          <w:rPr>
            <w:sz w:val="24"/>
            <w:szCs w:val="24"/>
            <w:lang w:val="en-GB"/>
          </w:rPr>
          <w:delText>■</w:delText>
        </w:r>
        <w:r w:rsidRPr="004F2441" w:rsidDel="0069794E">
          <w:rPr>
            <w:sz w:val="24"/>
            <w:szCs w:val="24"/>
          </w:rPr>
          <w:tab/>
          <w:delText>Maximum operati</w:delText>
        </w:r>
        <w:r w:rsidR="00A33B74" w:rsidRPr="004F2441" w:rsidDel="0069794E">
          <w:rPr>
            <w:sz w:val="24"/>
            <w:szCs w:val="24"/>
          </w:rPr>
          <w:delText>ng</w:delText>
        </w:r>
        <w:r w:rsidRPr="004F2441" w:rsidDel="0069794E">
          <w:rPr>
            <w:sz w:val="24"/>
            <w:szCs w:val="24"/>
          </w:rPr>
          <w:delText xml:space="preserve"> </w:delText>
        </w:r>
        <w:r w:rsidR="00A33B74" w:rsidRPr="004F2441" w:rsidDel="0069794E">
          <w:rPr>
            <w:sz w:val="24"/>
            <w:szCs w:val="24"/>
          </w:rPr>
          <w:delText xml:space="preserve">phase – phase </w:delText>
        </w:r>
        <w:r w:rsidRPr="004F2441" w:rsidDel="0069794E">
          <w:rPr>
            <w:sz w:val="24"/>
            <w:szCs w:val="24"/>
          </w:rPr>
          <w:delText>voltage (Um) or rated operati</w:delText>
        </w:r>
        <w:r w:rsidR="00A33B74" w:rsidRPr="004F2441" w:rsidDel="0069794E">
          <w:rPr>
            <w:sz w:val="24"/>
            <w:szCs w:val="24"/>
          </w:rPr>
          <w:delText>ng</w:delText>
        </w:r>
        <w:r w:rsidRPr="004F2441" w:rsidDel="0069794E">
          <w:rPr>
            <w:sz w:val="24"/>
            <w:szCs w:val="24"/>
          </w:rPr>
          <w:delText xml:space="preserve"> phase </w:delText>
        </w:r>
        <w:r w:rsidR="006420E8" w:rsidRPr="004F2441" w:rsidDel="0069794E">
          <w:rPr>
            <w:sz w:val="24"/>
            <w:szCs w:val="24"/>
          </w:rPr>
          <w:delText xml:space="preserve">to earth </w:delText>
        </w:r>
        <w:r w:rsidRPr="004F2441" w:rsidDel="0069794E">
          <w:rPr>
            <w:sz w:val="24"/>
            <w:szCs w:val="24"/>
          </w:rPr>
          <w:delText>voltage</w:delText>
        </w:r>
        <w:r w:rsidR="00CB4DF5" w:rsidRPr="004F2441" w:rsidDel="0069794E">
          <w:rPr>
            <w:sz w:val="24"/>
            <w:szCs w:val="24"/>
          </w:rPr>
          <w:delText xml:space="preserve"> and</w:delText>
        </w:r>
        <w:r w:rsidRPr="004F2441" w:rsidDel="0069794E">
          <w:rPr>
            <w:sz w:val="24"/>
            <w:szCs w:val="24"/>
          </w:rPr>
          <w:delText xml:space="preserve"> </w:delText>
        </w:r>
        <w:r w:rsidR="00A33B74" w:rsidRPr="004F2441" w:rsidDel="0069794E">
          <w:rPr>
            <w:sz w:val="24"/>
            <w:szCs w:val="24"/>
          </w:rPr>
          <w:delText>rated</w:delText>
        </w:r>
        <w:r w:rsidRPr="004F2441" w:rsidDel="0069794E">
          <w:rPr>
            <w:sz w:val="24"/>
            <w:szCs w:val="24"/>
          </w:rPr>
          <w:delText xml:space="preserve"> frequency.</w:delText>
        </w:r>
      </w:del>
    </w:p>
    <w:p w:rsidR="004A2976" w:rsidRPr="004F2441" w:rsidDel="0069794E" w:rsidRDefault="004A2976" w:rsidP="004A2976">
      <w:pPr>
        <w:tabs>
          <w:tab w:val="left" w:pos="2127"/>
        </w:tabs>
        <w:ind w:left="5954" w:hanging="4514"/>
        <w:jc w:val="both"/>
        <w:rPr>
          <w:del w:id="1285" w:author="Καρμίρης Αγγελος" w:date="2020-01-03T10:45:00Z"/>
          <w:sz w:val="24"/>
          <w:szCs w:val="24"/>
        </w:rPr>
      </w:pPr>
      <w:del w:id="1286" w:author="Καρμίρης Αγγελος" w:date="2020-01-03T10:45:00Z">
        <w:r w:rsidRPr="004F2441" w:rsidDel="0069794E">
          <w:rPr>
            <w:sz w:val="24"/>
            <w:szCs w:val="24"/>
            <w:lang w:val="en-GB"/>
          </w:rPr>
          <w:delText>■</w:delText>
        </w:r>
        <w:r w:rsidRPr="004F2441" w:rsidDel="0069794E">
          <w:rPr>
            <w:sz w:val="24"/>
            <w:szCs w:val="24"/>
          </w:rPr>
          <w:tab/>
          <w:delText>Operati</w:delText>
        </w:r>
        <w:r w:rsidR="00A33B74" w:rsidRPr="004F2441" w:rsidDel="0069794E">
          <w:rPr>
            <w:sz w:val="24"/>
            <w:szCs w:val="24"/>
          </w:rPr>
          <w:delText>ng</w:delText>
        </w:r>
        <w:r w:rsidRPr="004F2441" w:rsidDel="0069794E">
          <w:rPr>
            <w:sz w:val="24"/>
            <w:szCs w:val="24"/>
          </w:rPr>
          <w:delText xml:space="preserve"> rated current (Ir)</w:delText>
        </w:r>
      </w:del>
    </w:p>
    <w:p w:rsidR="004A2976" w:rsidRPr="004F2441" w:rsidDel="0069794E" w:rsidRDefault="00644961" w:rsidP="004A2976">
      <w:pPr>
        <w:tabs>
          <w:tab w:val="left" w:pos="2127"/>
        </w:tabs>
        <w:ind w:left="5954" w:hanging="4514"/>
        <w:jc w:val="both"/>
        <w:rPr>
          <w:del w:id="1287" w:author="Καρμίρης Αγγελος" w:date="2020-01-03T10:45:00Z"/>
          <w:bCs/>
          <w:sz w:val="24"/>
          <w:szCs w:val="24"/>
        </w:rPr>
      </w:pPr>
      <w:del w:id="1288" w:author="Καρμίρης Αγγελος" w:date="2020-01-03T10:45:00Z">
        <w:r w:rsidRPr="004F2441" w:rsidDel="0069794E">
          <w:rPr>
            <w:sz w:val="24"/>
            <w:szCs w:val="24"/>
            <w:lang w:val="en-GB"/>
          </w:rPr>
          <w:delText>■</w:delText>
        </w:r>
        <w:r w:rsidR="0004101A" w:rsidRPr="004F2441" w:rsidDel="0069794E">
          <w:rPr>
            <w:bCs/>
            <w:sz w:val="24"/>
            <w:szCs w:val="24"/>
          </w:rPr>
          <w:tab/>
          <w:delText>Insulation levels BIL, SIL, P.F.</w:delText>
        </w:r>
      </w:del>
    </w:p>
    <w:p w:rsidR="004A2976" w:rsidRPr="004F2441" w:rsidDel="0069794E" w:rsidRDefault="00644961" w:rsidP="004A2976">
      <w:pPr>
        <w:tabs>
          <w:tab w:val="left" w:pos="1418"/>
        </w:tabs>
        <w:ind w:left="1418" w:right="-522"/>
        <w:jc w:val="both"/>
        <w:rPr>
          <w:del w:id="1289" w:author="Καρμίρης Αγγελος" w:date="2020-01-03T10:45:00Z"/>
          <w:bCs/>
          <w:sz w:val="24"/>
          <w:szCs w:val="24"/>
        </w:rPr>
      </w:pPr>
      <w:del w:id="1290" w:author="Καρμίρης Αγγελος" w:date="2020-01-03T10:45:00Z">
        <w:r w:rsidRPr="004F2441" w:rsidDel="0069794E">
          <w:rPr>
            <w:sz w:val="24"/>
            <w:szCs w:val="24"/>
            <w:lang w:val="en-GB"/>
          </w:rPr>
          <w:delText>■</w:delText>
        </w:r>
        <w:r w:rsidR="004A2976" w:rsidRPr="004F2441" w:rsidDel="0069794E">
          <w:rPr>
            <w:bCs/>
            <w:sz w:val="24"/>
            <w:szCs w:val="24"/>
          </w:rPr>
          <w:tab/>
          <w:delText>Bushings capacit</w:delText>
        </w:r>
        <w:r w:rsidR="00A33B74" w:rsidRPr="004F2441" w:rsidDel="0069794E">
          <w:rPr>
            <w:bCs/>
            <w:sz w:val="24"/>
            <w:szCs w:val="24"/>
          </w:rPr>
          <w:delText>ance</w:delText>
        </w:r>
        <w:r w:rsidR="004A2976" w:rsidRPr="004F2441" w:rsidDel="0069794E">
          <w:rPr>
            <w:bCs/>
            <w:sz w:val="24"/>
            <w:szCs w:val="24"/>
          </w:rPr>
          <w:delText xml:space="preserve">, </w:delText>
        </w:r>
        <w:r w:rsidR="004A2976" w:rsidRPr="004F2441" w:rsidDel="0069794E">
          <w:rPr>
            <w:sz w:val="24"/>
            <w:lang w:val="en-GB"/>
          </w:rPr>
          <w:delText>dielectric dissipation factor.</w:delText>
        </w:r>
        <w:r w:rsidR="004A2976" w:rsidRPr="004F2441" w:rsidDel="0069794E">
          <w:rPr>
            <w:bCs/>
            <w:sz w:val="24"/>
            <w:szCs w:val="24"/>
          </w:rPr>
          <w:tab/>
        </w:r>
        <w:r w:rsidR="004A2976" w:rsidRPr="004F2441" w:rsidDel="0069794E">
          <w:rPr>
            <w:bCs/>
            <w:sz w:val="24"/>
            <w:szCs w:val="24"/>
          </w:rPr>
          <w:tab/>
        </w:r>
      </w:del>
    </w:p>
    <w:p w:rsidR="004A2976" w:rsidRPr="004F2441" w:rsidDel="0069794E" w:rsidRDefault="00644961" w:rsidP="00916FC0">
      <w:pPr>
        <w:tabs>
          <w:tab w:val="left" w:pos="2127"/>
        </w:tabs>
        <w:ind w:left="5954" w:hanging="4514"/>
        <w:jc w:val="both"/>
        <w:rPr>
          <w:del w:id="1291" w:author="Καρμίρης Αγγελος" w:date="2020-01-03T10:45:00Z"/>
          <w:bCs/>
          <w:sz w:val="24"/>
          <w:szCs w:val="24"/>
          <w:lang w:val="en-GB"/>
        </w:rPr>
      </w:pPr>
      <w:del w:id="1292" w:author="Καρμίρης Αγγελος" w:date="2020-01-03T10:45:00Z">
        <w:r w:rsidRPr="004F2441" w:rsidDel="0069794E">
          <w:rPr>
            <w:sz w:val="24"/>
            <w:szCs w:val="24"/>
            <w:lang w:val="en-GB"/>
          </w:rPr>
          <w:delText>■</w:delText>
        </w:r>
        <w:r w:rsidR="00916FC0" w:rsidRPr="004F2441" w:rsidDel="0069794E">
          <w:rPr>
            <w:bCs/>
            <w:sz w:val="24"/>
            <w:szCs w:val="24"/>
            <w:lang w:val="en-GB"/>
          </w:rPr>
          <w:tab/>
        </w:r>
        <w:r w:rsidR="00F5698D" w:rsidRPr="004F2441" w:rsidDel="0069794E">
          <w:rPr>
            <w:bCs/>
            <w:sz w:val="24"/>
            <w:szCs w:val="24"/>
          </w:rPr>
          <w:delText>Mass</w:delText>
        </w:r>
      </w:del>
    </w:p>
    <w:p w:rsidR="004A2976" w:rsidRPr="004F2441" w:rsidDel="0069794E" w:rsidRDefault="00644961" w:rsidP="00916FC0">
      <w:pPr>
        <w:tabs>
          <w:tab w:val="left" w:pos="2127"/>
        </w:tabs>
        <w:ind w:left="5954" w:hanging="4514"/>
        <w:jc w:val="both"/>
        <w:rPr>
          <w:del w:id="1293" w:author="Καρμίρης Αγγελος" w:date="2020-01-03T10:45:00Z"/>
          <w:bCs/>
          <w:sz w:val="24"/>
          <w:szCs w:val="24"/>
        </w:rPr>
      </w:pPr>
      <w:del w:id="1294" w:author="Καρμίρης Αγγελος" w:date="2020-01-03T10:45:00Z">
        <w:r w:rsidRPr="004F2441" w:rsidDel="0069794E">
          <w:rPr>
            <w:sz w:val="24"/>
            <w:szCs w:val="24"/>
            <w:lang w:val="en-GB"/>
          </w:rPr>
          <w:delText>■</w:delText>
        </w:r>
        <w:r w:rsidR="004A2976" w:rsidRPr="004F2441" w:rsidDel="0069794E">
          <w:rPr>
            <w:bCs/>
            <w:sz w:val="24"/>
            <w:szCs w:val="24"/>
            <w:lang w:val="en-GB"/>
          </w:rPr>
          <w:tab/>
        </w:r>
        <w:r w:rsidR="007A77CE" w:rsidDel="0069794E">
          <w:rPr>
            <w:bCs/>
            <w:sz w:val="24"/>
            <w:szCs w:val="24"/>
            <w:lang w:val="en-GB"/>
          </w:rPr>
          <w:delText>Angle</w:delText>
        </w:r>
        <w:r w:rsidR="004A2976" w:rsidRPr="004F2441" w:rsidDel="0069794E">
          <w:rPr>
            <w:bCs/>
            <w:sz w:val="24"/>
            <w:szCs w:val="24"/>
            <w:lang w:val="en-GB"/>
          </w:rPr>
          <w:delText xml:space="preserve"> </w:delText>
        </w:r>
        <w:r w:rsidR="00A33B74" w:rsidRPr="004F2441" w:rsidDel="0069794E">
          <w:rPr>
            <w:bCs/>
            <w:sz w:val="24"/>
            <w:szCs w:val="24"/>
          </w:rPr>
          <w:delText>of mounting</w:delText>
        </w:r>
      </w:del>
    </w:p>
    <w:p w:rsidR="009B1B37" w:rsidDel="0069794E" w:rsidRDefault="009B1B37" w:rsidP="000A1B02">
      <w:pPr>
        <w:ind w:left="1440"/>
        <w:jc w:val="both"/>
        <w:rPr>
          <w:del w:id="1295" w:author="Καρμίρης Αγγελος" w:date="2020-01-03T10:45:00Z"/>
          <w:b/>
          <w:bCs/>
          <w:sz w:val="24"/>
          <w:szCs w:val="24"/>
          <w:lang w:val="en-GB"/>
        </w:rPr>
      </w:pPr>
    </w:p>
    <w:p w:rsidR="00580FC2" w:rsidDel="0069794E" w:rsidRDefault="00580FC2" w:rsidP="000A1B02">
      <w:pPr>
        <w:ind w:left="1440"/>
        <w:jc w:val="both"/>
        <w:rPr>
          <w:del w:id="1296" w:author="Καρμίρης Αγγελος" w:date="2020-01-03T10:45:00Z"/>
          <w:b/>
          <w:bCs/>
          <w:sz w:val="24"/>
          <w:szCs w:val="24"/>
          <w:lang w:val="en-GB"/>
        </w:rPr>
      </w:pPr>
    </w:p>
    <w:p w:rsidR="00580FC2" w:rsidDel="0069794E" w:rsidRDefault="00580FC2" w:rsidP="000A1B02">
      <w:pPr>
        <w:ind w:left="1440"/>
        <w:jc w:val="both"/>
        <w:rPr>
          <w:del w:id="1297" w:author="Καρμίρης Αγγελος" w:date="2020-01-03T10:45:00Z"/>
          <w:b/>
          <w:bCs/>
          <w:sz w:val="24"/>
          <w:szCs w:val="24"/>
          <w:lang w:val="en-GB"/>
        </w:rPr>
      </w:pPr>
    </w:p>
    <w:p w:rsidR="00580FC2" w:rsidRPr="004F2441" w:rsidDel="0069794E" w:rsidRDefault="00580FC2" w:rsidP="000A1B02">
      <w:pPr>
        <w:ind w:left="1440"/>
        <w:jc w:val="both"/>
        <w:rPr>
          <w:del w:id="1298" w:author="Καρμίρης Αγγελος" w:date="2020-01-03T10:45:00Z"/>
          <w:b/>
          <w:bCs/>
          <w:sz w:val="24"/>
          <w:szCs w:val="24"/>
          <w:lang w:val="en-GB"/>
        </w:rPr>
      </w:pPr>
    </w:p>
    <w:p w:rsidR="006B4D80" w:rsidRPr="00CF2DCF" w:rsidDel="0069794E" w:rsidRDefault="002D459D" w:rsidP="002D459D">
      <w:pPr>
        <w:numPr>
          <w:ilvl w:val="1"/>
          <w:numId w:val="18"/>
        </w:numPr>
        <w:tabs>
          <w:tab w:val="clear" w:pos="1069"/>
          <w:tab w:val="num" w:pos="1418"/>
        </w:tabs>
        <w:jc w:val="both"/>
        <w:rPr>
          <w:del w:id="1299" w:author="Καρμίρης Αγγελος" w:date="2020-01-03T10:45:00Z"/>
          <w:bCs/>
          <w:sz w:val="24"/>
          <w:szCs w:val="24"/>
        </w:rPr>
      </w:pPr>
      <w:del w:id="1300" w:author="Καρμίρης Αγγελος" w:date="2020-01-03T10:45:00Z">
        <w:r w:rsidRPr="00B36BD1" w:rsidDel="0069794E">
          <w:rPr>
            <w:bCs/>
            <w:sz w:val="24"/>
            <w:szCs w:val="24"/>
          </w:rPr>
          <w:delText xml:space="preserve">      </w:delText>
        </w:r>
        <w:r w:rsidR="006B4D80" w:rsidRPr="00CF2DCF" w:rsidDel="0069794E">
          <w:rPr>
            <w:bCs/>
            <w:sz w:val="24"/>
            <w:szCs w:val="24"/>
            <w:u w:val="single"/>
          </w:rPr>
          <w:delText>Tests</w:delText>
        </w:r>
        <w:r w:rsidR="005E699E" w:rsidRPr="00CF2DCF" w:rsidDel="0069794E">
          <w:rPr>
            <w:bCs/>
            <w:sz w:val="24"/>
            <w:szCs w:val="24"/>
          </w:rPr>
          <w:tab/>
        </w:r>
      </w:del>
    </w:p>
    <w:p w:rsidR="006327F5" w:rsidRPr="004F2441" w:rsidDel="0069794E" w:rsidRDefault="006327F5" w:rsidP="006327F5">
      <w:pPr>
        <w:ind w:left="709"/>
        <w:jc w:val="both"/>
        <w:rPr>
          <w:del w:id="1301" w:author="Καρμίρης Αγγελος" w:date="2020-01-03T10:45:00Z"/>
          <w:b/>
          <w:bCs/>
          <w:sz w:val="24"/>
          <w:szCs w:val="24"/>
        </w:rPr>
      </w:pPr>
    </w:p>
    <w:p w:rsidR="001C5F2E" w:rsidRPr="004F2441" w:rsidDel="0069794E" w:rsidRDefault="006327F5" w:rsidP="00C41390">
      <w:pPr>
        <w:ind w:left="1440"/>
        <w:jc w:val="both"/>
        <w:rPr>
          <w:del w:id="1302" w:author="Καρμίρης Αγγελος" w:date="2020-01-03T10:45:00Z"/>
          <w:bCs/>
          <w:sz w:val="24"/>
          <w:szCs w:val="24"/>
        </w:rPr>
      </w:pPr>
      <w:del w:id="1303" w:author="Καρμίρης Αγγελος" w:date="2020-01-03T10:45:00Z">
        <w:r w:rsidRPr="004F2441" w:rsidDel="0069794E">
          <w:rPr>
            <w:bCs/>
            <w:sz w:val="24"/>
            <w:szCs w:val="24"/>
          </w:rPr>
          <w:delText xml:space="preserve">The autotransformer manufacturer is obliged to present to the </w:delText>
        </w:r>
        <w:r w:rsidR="00AA0CB1" w:rsidDel="0069794E">
          <w:rPr>
            <w:bCs/>
            <w:sz w:val="24"/>
            <w:szCs w:val="24"/>
          </w:rPr>
          <w:delText>IPTO</w:delText>
        </w:r>
        <w:r w:rsidRPr="004F2441" w:rsidDel="0069794E">
          <w:rPr>
            <w:bCs/>
            <w:sz w:val="24"/>
            <w:szCs w:val="24"/>
          </w:rPr>
          <w:delText xml:space="preserve"> inspector bushings test reports while the </w:delText>
        </w:r>
        <w:r w:rsidR="00AA0CB1" w:rsidDel="0069794E">
          <w:rPr>
            <w:bCs/>
            <w:sz w:val="24"/>
            <w:szCs w:val="24"/>
          </w:rPr>
          <w:delText>IPTO</w:delText>
        </w:r>
        <w:r w:rsidRPr="004F2441" w:rsidDel="0069794E">
          <w:rPr>
            <w:bCs/>
            <w:sz w:val="24"/>
            <w:szCs w:val="24"/>
          </w:rPr>
          <w:delText xml:space="preserve"> inspector is at the manufacturer’s premises </w:delText>
        </w:r>
        <w:r w:rsidR="00A67576" w:rsidRPr="004F2441" w:rsidDel="0069794E">
          <w:rPr>
            <w:bCs/>
            <w:sz w:val="24"/>
            <w:szCs w:val="24"/>
          </w:rPr>
          <w:delText>f</w:delText>
        </w:r>
        <w:r w:rsidRPr="004F2441" w:rsidDel="0069794E">
          <w:rPr>
            <w:bCs/>
            <w:sz w:val="24"/>
            <w:szCs w:val="24"/>
          </w:rPr>
          <w:delText>or the autotransformer inspection and testing.</w:delText>
        </w:r>
      </w:del>
    </w:p>
    <w:p w:rsidR="00C41390" w:rsidRPr="009B1B37" w:rsidDel="0069794E" w:rsidRDefault="006327F5" w:rsidP="009B1B37">
      <w:pPr>
        <w:ind w:left="1440"/>
        <w:jc w:val="both"/>
        <w:rPr>
          <w:del w:id="1304" w:author="Καρμίρης Αγγελος" w:date="2020-01-03T10:45:00Z"/>
          <w:bCs/>
          <w:sz w:val="24"/>
          <w:szCs w:val="24"/>
        </w:rPr>
      </w:pPr>
      <w:del w:id="1305" w:author="Καρμίρης Αγγελος" w:date="2020-01-03T10:45:00Z">
        <w:r w:rsidRPr="004F2441" w:rsidDel="0069794E">
          <w:rPr>
            <w:bCs/>
            <w:sz w:val="24"/>
            <w:szCs w:val="24"/>
          </w:rPr>
          <w:delText xml:space="preserve">The test reports which are to be presented shall include the following type, routine and special tests: </w:delText>
        </w:r>
      </w:del>
    </w:p>
    <w:p w:rsidR="001C5F2E" w:rsidRPr="004F2441" w:rsidDel="0069794E" w:rsidRDefault="001C5F2E" w:rsidP="001C5F2E">
      <w:pPr>
        <w:ind w:left="1440"/>
        <w:jc w:val="both"/>
        <w:rPr>
          <w:del w:id="1306" w:author="Καρμίρης Αγγελος" w:date="2020-01-03T10:45:00Z"/>
          <w:bCs/>
          <w:sz w:val="24"/>
          <w:szCs w:val="24"/>
        </w:rPr>
      </w:pPr>
      <w:del w:id="1307" w:author="Καρμίρης Αγγελος" w:date="2020-01-03T10:45:00Z">
        <w:r w:rsidRPr="004F2441" w:rsidDel="0069794E">
          <w:rPr>
            <w:bCs/>
            <w:sz w:val="24"/>
            <w:szCs w:val="24"/>
          </w:rPr>
          <w:delText>The test</w:delText>
        </w:r>
        <w:r w:rsidR="00CB4DF5" w:rsidRPr="004F2441" w:rsidDel="0069794E">
          <w:rPr>
            <w:bCs/>
            <w:sz w:val="24"/>
            <w:szCs w:val="24"/>
          </w:rPr>
          <w:delText>s</w:delText>
        </w:r>
        <w:r w:rsidRPr="004F2441" w:rsidDel="0069794E">
          <w:rPr>
            <w:bCs/>
            <w:sz w:val="24"/>
            <w:szCs w:val="24"/>
          </w:rPr>
          <w:delText xml:space="preserve"> will be </w:delText>
        </w:r>
        <w:r w:rsidR="006327F5" w:rsidRPr="004F2441" w:rsidDel="0069794E">
          <w:rPr>
            <w:bCs/>
            <w:sz w:val="24"/>
            <w:szCs w:val="24"/>
          </w:rPr>
          <w:delText>in accordance with</w:delText>
        </w:r>
        <w:r w:rsidRPr="004F2441" w:rsidDel="0069794E">
          <w:rPr>
            <w:bCs/>
            <w:sz w:val="24"/>
            <w:szCs w:val="24"/>
          </w:rPr>
          <w:delText xml:space="preserve"> IEC 60137 </w:delText>
        </w:r>
        <w:r w:rsidR="006420E8" w:rsidRPr="004F2441" w:rsidDel="0069794E">
          <w:rPr>
            <w:bCs/>
            <w:sz w:val="24"/>
            <w:szCs w:val="24"/>
          </w:rPr>
          <w:delText>S</w:delText>
        </w:r>
        <w:r w:rsidRPr="004F2441" w:rsidDel="0069794E">
          <w:rPr>
            <w:bCs/>
            <w:sz w:val="24"/>
            <w:szCs w:val="24"/>
          </w:rPr>
          <w:delText>tandard</w:delText>
        </w:r>
      </w:del>
    </w:p>
    <w:p w:rsidR="00002B78" w:rsidDel="0069794E" w:rsidRDefault="00002B78" w:rsidP="001C1FFC">
      <w:pPr>
        <w:jc w:val="both"/>
        <w:rPr>
          <w:del w:id="1308" w:author="Καρμίρης Αγγελος" w:date="2020-01-03T10:45:00Z"/>
          <w:sz w:val="24"/>
          <w:szCs w:val="24"/>
        </w:rPr>
      </w:pPr>
    </w:p>
    <w:p w:rsidR="001C1FFC" w:rsidRPr="000F7F57" w:rsidDel="0069794E" w:rsidRDefault="001C1FFC" w:rsidP="001C1FFC">
      <w:pPr>
        <w:jc w:val="both"/>
        <w:rPr>
          <w:del w:id="1309" w:author="Καρμίρης Αγγελος" w:date="2020-01-03T10:45:00Z"/>
          <w:sz w:val="24"/>
          <w:szCs w:val="24"/>
        </w:rPr>
      </w:pPr>
      <w:del w:id="1310" w:author="Καρμίρης Αγγελος" w:date="2020-01-03T10:45:00Z">
        <w:r w:rsidRPr="000F7F57" w:rsidDel="0069794E">
          <w:rPr>
            <w:sz w:val="24"/>
            <w:szCs w:val="24"/>
          </w:rPr>
          <w:tab/>
          <w:delText>A.</w:delText>
        </w:r>
        <w:r w:rsidRPr="000F7F57" w:rsidDel="0069794E">
          <w:rPr>
            <w:sz w:val="24"/>
            <w:szCs w:val="24"/>
          </w:rPr>
          <w:tab/>
        </w:r>
        <w:r w:rsidRPr="00B36BD1" w:rsidDel="0069794E">
          <w:rPr>
            <w:sz w:val="24"/>
            <w:szCs w:val="24"/>
            <w:u w:val="single"/>
          </w:rPr>
          <w:delText>Type test</w:delText>
        </w:r>
        <w:r w:rsidR="00CB4DF5" w:rsidRPr="00B36BD1" w:rsidDel="0069794E">
          <w:rPr>
            <w:sz w:val="24"/>
            <w:szCs w:val="24"/>
            <w:u w:val="single"/>
          </w:rPr>
          <w:delText>s</w:delText>
        </w:r>
      </w:del>
    </w:p>
    <w:p w:rsidR="001C1FFC" w:rsidRPr="004F2441" w:rsidDel="0069794E" w:rsidRDefault="001C1FFC" w:rsidP="001C1FFC">
      <w:pPr>
        <w:jc w:val="both"/>
        <w:rPr>
          <w:del w:id="1311" w:author="Καρμίρης Αγγελος" w:date="2020-01-03T10:45:00Z"/>
          <w:sz w:val="24"/>
          <w:szCs w:val="24"/>
        </w:rPr>
      </w:pPr>
    </w:p>
    <w:p w:rsidR="001C1FFC" w:rsidRPr="004F2441" w:rsidDel="0069794E" w:rsidRDefault="001C1FFC" w:rsidP="00CF2DCF">
      <w:pPr>
        <w:tabs>
          <w:tab w:val="left" w:pos="709"/>
        </w:tabs>
        <w:ind w:left="1418" w:hanging="1418"/>
        <w:jc w:val="both"/>
        <w:rPr>
          <w:del w:id="1312" w:author="Καρμίρης Αγγελος" w:date="2020-01-03T10:45:00Z"/>
          <w:sz w:val="24"/>
          <w:szCs w:val="24"/>
        </w:rPr>
      </w:pPr>
      <w:del w:id="1313" w:author="Καρμίρης Αγγελος" w:date="2020-01-03T10:45:00Z">
        <w:r w:rsidRPr="004F2441" w:rsidDel="0069794E">
          <w:rPr>
            <w:sz w:val="24"/>
            <w:szCs w:val="24"/>
          </w:rPr>
          <w:tab/>
          <w:delText>1.</w:delText>
        </w:r>
        <w:r w:rsidRPr="004F2441" w:rsidDel="0069794E">
          <w:rPr>
            <w:sz w:val="24"/>
            <w:szCs w:val="24"/>
          </w:rPr>
          <w:tab/>
        </w:r>
        <w:r w:rsidR="00A33B74" w:rsidRPr="004F2441" w:rsidDel="0069794E">
          <w:rPr>
            <w:sz w:val="24"/>
            <w:szCs w:val="24"/>
          </w:rPr>
          <w:delText>P</w:delText>
        </w:r>
        <w:r w:rsidR="003248CD" w:rsidRPr="004F2441" w:rsidDel="0069794E">
          <w:rPr>
            <w:sz w:val="24"/>
            <w:szCs w:val="24"/>
          </w:rPr>
          <w:delText>ower frequency voltage withstand test</w:delText>
        </w:r>
        <w:r w:rsidR="006161CD" w:rsidDel="0069794E">
          <w:rPr>
            <w:sz w:val="24"/>
            <w:szCs w:val="24"/>
          </w:rPr>
          <w:delText xml:space="preserve">, </w:delText>
        </w:r>
        <w:r w:rsidR="00E0707A" w:rsidDel="0069794E">
          <w:rPr>
            <w:sz w:val="24"/>
            <w:szCs w:val="24"/>
          </w:rPr>
          <w:delText>wet</w:delText>
        </w:r>
        <w:r w:rsidR="003248CD" w:rsidRPr="004F2441" w:rsidDel="0069794E">
          <w:rPr>
            <w:sz w:val="24"/>
            <w:szCs w:val="24"/>
          </w:rPr>
          <w:delText xml:space="preserve"> </w:delText>
        </w:r>
        <w:r w:rsidR="006161CD" w:rsidDel="0069794E">
          <w:rPr>
            <w:sz w:val="24"/>
            <w:szCs w:val="24"/>
          </w:rPr>
          <w:delText>(not for HV bushings)</w:delText>
        </w:r>
      </w:del>
    </w:p>
    <w:p w:rsidR="00E0707A" w:rsidRPr="004F2441" w:rsidDel="0069794E" w:rsidRDefault="00E0707A" w:rsidP="00CF2DCF">
      <w:pPr>
        <w:tabs>
          <w:tab w:val="left" w:pos="709"/>
        </w:tabs>
        <w:ind w:left="1418" w:hanging="1418"/>
        <w:jc w:val="both"/>
        <w:rPr>
          <w:del w:id="1314" w:author="Καρμίρης Αγγελος" w:date="2020-01-03T10:45:00Z"/>
          <w:sz w:val="24"/>
          <w:szCs w:val="24"/>
        </w:rPr>
      </w:pPr>
      <w:del w:id="1315" w:author="Καρμίρης Αγγελος" w:date="2020-01-03T10:45:00Z">
        <w:r w:rsidRPr="004F2441" w:rsidDel="0069794E">
          <w:rPr>
            <w:sz w:val="24"/>
            <w:szCs w:val="24"/>
          </w:rPr>
          <w:tab/>
          <w:delText>2.</w:delText>
        </w:r>
        <w:r w:rsidRPr="004F2441" w:rsidDel="0069794E">
          <w:rPr>
            <w:sz w:val="24"/>
            <w:szCs w:val="24"/>
          </w:rPr>
          <w:tab/>
        </w:r>
        <w:r w:rsidDel="0069794E">
          <w:rPr>
            <w:sz w:val="24"/>
            <w:szCs w:val="24"/>
          </w:rPr>
          <w:delText>Long duration power frequency (ACLD)</w:delText>
        </w:r>
        <w:r w:rsidRPr="004F2441" w:rsidDel="0069794E">
          <w:rPr>
            <w:sz w:val="24"/>
            <w:szCs w:val="24"/>
          </w:rPr>
          <w:delText xml:space="preserve"> voltage withstand test</w:delText>
        </w:r>
        <w:r w:rsidDel="0069794E">
          <w:rPr>
            <w:sz w:val="24"/>
            <w:szCs w:val="24"/>
          </w:rPr>
          <w:delText xml:space="preserve">, with partial discharges measurement </w:delText>
        </w:r>
        <w:r w:rsidRPr="004F2441" w:rsidDel="0069794E">
          <w:rPr>
            <w:sz w:val="24"/>
            <w:szCs w:val="24"/>
          </w:rPr>
          <w:delText>(</w:delText>
        </w:r>
        <w:r w:rsidR="009601AF" w:rsidDel="0069794E">
          <w:rPr>
            <w:sz w:val="24"/>
            <w:szCs w:val="24"/>
          </w:rPr>
          <w:delText>only for H</w:delText>
        </w:r>
        <w:r w:rsidR="006161CD" w:rsidDel="0069794E">
          <w:rPr>
            <w:sz w:val="24"/>
            <w:szCs w:val="24"/>
          </w:rPr>
          <w:delText>V,</w:delText>
        </w:r>
        <w:r w:rsidDel="0069794E">
          <w:rPr>
            <w:sz w:val="24"/>
            <w:szCs w:val="24"/>
          </w:rPr>
          <w:delText xml:space="preserve"> </w:delText>
        </w:r>
        <w:r w:rsidR="009601AF" w:rsidDel="0069794E">
          <w:rPr>
            <w:sz w:val="24"/>
            <w:szCs w:val="24"/>
          </w:rPr>
          <w:delText>M</w:delText>
        </w:r>
        <w:r w:rsidRPr="004F2441" w:rsidDel="0069794E">
          <w:rPr>
            <w:sz w:val="24"/>
            <w:szCs w:val="24"/>
          </w:rPr>
          <w:delText>V</w:delText>
        </w:r>
        <w:r w:rsidR="006161CD" w:rsidDel="0069794E">
          <w:rPr>
            <w:sz w:val="24"/>
            <w:szCs w:val="24"/>
          </w:rPr>
          <w:delText xml:space="preserve"> </w:delText>
        </w:r>
        <w:r w:rsidRPr="004F2441" w:rsidDel="0069794E">
          <w:rPr>
            <w:sz w:val="24"/>
            <w:szCs w:val="24"/>
          </w:rPr>
          <w:delText>bushings)</w:delText>
        </w:r>
      </w:del>
    </w:p>
    <w:p w:rsidR="003248CD" w:rsidRPr="004F2441" w:rsidDel="0069794E" w:rsidRDefault="003248CD" w:rsidP="001C1FFC">
      <w:pPr>
        <w:jc w:val="both"/>
        <w:rPr>
          <w:del w:id="1316" w:author="Καρμίρης Αγγελος" w:date="2020-01-03T10:45:00Z"/>
          <w:sz w:val="24"/>
          <w:szCs w:val="24"/>
        </w:rPr>
      </w:pPr>
      <w:del w:id="1317" w:author="Καρμίρης Αγγελος" w:date="2020-01-03T10:45:00Z">
        <w:r w:rsidRPr="004F2441" w:rsidDel="0069794E">
          <w:rPr>
            <w:sz w:val="24"/>
            <w:szCs w:val="24"/>
          </w:rPr>
          <w:tab/>
        </w:r>
        <w:r w:rsidR="00E0707A" w:rsidDel="0069794E">
          <w:rPr>
            <w:sz w:val="24"/>
            <w:szCs w:val="24"/>
          </w:rPr>
          <w:delText>3</w:delText>
        </w:r>
        <w:r w:rsidRPr="004F2441" w:rsidDel="0069794E">
          <w:rPr>
            <w:sz w:val="24"/>
            <w:szCs w:val="24"/>
          </w:rPr>
          <w:delText>.</w:delText>
        </w:r>
        <w:r w:rsidRPr="004F2441" w:rsidDel="0069794E">
          <w:rPr>
            <w:sz w:val="24"/>
            <w:szCs w:val="24"/>
          </w:rPr>
          <w:tab/>
        </w:r>
        <w:r w:rsidR="00A33B74" w:rsidRPr="004F2441" w:rsidDel="0069794E">
          <w:rPr>
            <w:sz w:val="24"/>
            <w:szCs w:val="24"/>
          </w:rPr>
          <w:delText>L</w:delText>
        </w:r>
        <w:r w:rsidR="00A91633" w:rsidRPr="004F2441" w:rsidDel="0069794E">
          <w:rPr>
            <w:sz w:val="24"/>
            <w:szCs w:val="24"/>
          </w:rPr>
          <w:delText>ightning impulse voltage withstand test</w:delText>
        </w:r>
      </w:del>
    </w:p>
    <w:p w:rsidR="003248CD" w:rsidRPr="004F2441" w:rsidDel="0069794E" w:rsidRDefault="003248CD" w:rsidP="001C1FFC">
      <w:pPr>
        <w:jc w:val="both"/>
        <w:rPr>
          <w:del w:id="1318" w:author="Καρμίρης Αγγελος" w:date="2020-01-03T10:45:00Z"/>
          <w:sz w:val="24"/>
          <w:szCs w:val="24"/>
        </w:rPr>
      </w:pPr>
      <w:del w:id="1319" w:author="Καρμίρης Αγγελος" w:date="2020-01-03T10:45:00Z">
        <w:r w:rsidRPr="004F2441" w:rsidDel="0069794E">
          <w:rPr>
            <w:sz w:val="24"/>
            <w:szCs w:val="24"/>
          </w:rPr>
          <w:tab/>
        </w:r>
        <w:r w:rsidR="00E0707A" w:rsidDel="0069794E">
          <w:rPr>
            <w:sz w:val="24"/>
            <w:szCs w:val="24"/>
          </w:rPr>
          <w:delText>4</w:delText>
        </w:r>
        <w:r w:rsidRPr="004F2441" w:rsidDel="0069794E">
          <w:rPr>
            <w:sz w:val="24"/>
            <w:szCs w:val="24"/>
          </w:rPr>
          <w:delText>.</w:delText>
        </w:r>
        <w:r w:rsidRPr="004F2441" w:rsidDel="0069794E">
          <w:rPr>
            <w:sz w:val="24"/>
            <w:szCs w:val="24"/>
          </w:rPr>
          <w:tab/>
        </w:r>
        <w:r w:rsidR="00A33B74" w:rsidRPr="004F2441" w:rsidDel="0069794E">
          <w:rPr>
            <w:sz w:val="24"/>
            <w:szCs w:val="24"/>
          </w:rPr>
          <w:delText>S</w:delText>
        </w:r>
        <w:r w:rsidRPr="004F2441" w:rsidDel="0069794E">
          <w:rPr>
            <w:sz w:val="24"/>
            <w:szCs w:val="24"/>
          </w:rPr>
          <w:delText>witching impulse voltage withstand test</w:delText>
        </w:r>
        <w:r w:rsidR="00E0707A" w:rsidDel="0069794E">
          <w:rPr>
            <w:sz w:val="24"/>
            <w:szCs w:val="24"/>
          </w:rPr>
          <w:delText>, dry and wet</w:delText>
        </w:r>
        <w:r w:rsidRPr="004F2441" w:rsidDel="0069794E">
          <w:rPr>
            <w:sz w:val="24"/>
            <w:szCs w:val="24"/>
          </w:rPr>
          <w:delText xml:space="preserve"> </w:delText>
        </w:r>
        <w:r w:rsidR="00A33B74" w:rsidRPr="004F2441" w:rsidDel="0069794E">
          <w:rPr>
            <w:sz w:val="24"/>
            <w:szCs w:val="24"/>
          </w:rPr>
          <w:delText>(</w:delText>
        </w:r>
        <w:r w:rsidR="00E0707A" w:rsidDel="0069794E">
          <w:rPr>
            <w:sz w:val="24"/>
            <w:szCs w:val="24"/>
          </w:rPr>
          <w:delText xml:space="preserve">only </w:delText>
        </w:r>
        <w:r w:rsidR="009601AF" w:rsidDel="0069794E">
          <w:rPr>
            <w:sz w:val="24"/>
            <w:szCs w:val="24"/>
          </w:rPr>
          <w:delText xml:space="preserve">for </w:delText>
        </w:r>
        <w:r w:rsidR="00A33B74" w:rsidRPr="004F2441" w:rsidDel="0069794E">
          <w:rPr>
            <w:sz w:val="24"/>
            <w:szCs w:val="24"/>
          </w:rPr>
          <w:delText>HV bushings)</w:delText>
        </w:r>
      </w:del>
    </w:p>
    <w:p w:rsidR="00DC1781" w:rsidRPr="004F2441" w:rsidDel="0069794E" w:rsidRDefault="00DC1781" w:rsidP="00DC1781">
      <w:pPr>
        <w:jc w:val="both"/>
        <w:rPr>
          <w:del w:id="1320" w:author="Καρμίρης Αγγελος" w:date="2020-01-03T10:45:00Z"/>
          <w:sz w:val="24"/>
          <w:szCs w:val="24"/>
        </w:rPr>
      </w:pPr>
      <w:del w:id="1321" w:author="Καρμίρης Αγγελος" w:date="2020-01-03T10:45:00Z">
        <w:r w:rsidRPr="004F2441" w:rsidDel="0069794E">
          <w:rPr>
            <w:sz w:val="24"/>
            <w:szCs w:val="24"/>
          </w:rPr>
          <w:tab/>
        </w:r>
        <w:r w:rsidR="007F2E06" w:rsidDel="0069794E">
          <w:rPr>
            <w:sz w:val="24"/>
            <w:szCs w:val="24"/>
          </w:rPr>
          <w:delText>5</w:delText>
        </w:r>
        <w:r w:rsidRPr="004F2441" w:rsidDel="0069794E">
          <w:rPr>
            <w:sz w:val="24"/>
            <w:szCs w:val="24"/>
          </w:rPr>
          <w:delText>.</w:delText>
        </w:r>
        <w:r w:rsidRPr="004F2441" w:rsidDel="0069794E">
          <w:rPr>
            <w:sz w:val="24"/>
            <w:szCs w:val="24"/>
          </w:rPr>
          <w:tab/>
        </w:r>
        <w:r w:rsidDel="0069794E">
          <w:rPr>
            <w:sz w:val="24"/>
            <w:szCs w:val="24"/>
          </w:rPr>
          <w:delText>Electromagnetic compatibility</w:delText>
        </w:r>
        <w:r w:rsidRPr="004F2441" w:rsidDel="0069794E">
          <w:rPr>
            <w:sz w:val="24"/>
            <w:szCs w:val="24"/>
          </w:rPr>
          <w:delText xml:space="preserve"> test </w:delText>
        </w:r>
        <w:r w:rsidR="007F2E06" w:rsidRPr="004F2441" w:rsidDel="0069794E">
          <w:rPr>
            <w:sz w:val="24"/>
            <w:szCs w:val="24"/>
          </w:rPr>
          <w:delText>(</w:delText>
        </w:r>
        <w:r w:rsidR="007F2E06" w:rsidDel="0069794E">
          <w:rPr>
            <w:sz w:val="24"/>
            <w:szCs w:val="24"/>
          </w:rPr>
          <w:delText xml:space="preserve">only </w:delText>
        </w:r>
        <w:r w:rsidR="009601AF" w:rsidDel="0069794E">
          <w:rPr>
            <w:sz w:val="24"/>
            <w:szCs w:val="24"/>
          </w:rPr>
          <w:delText xml:space="preserve">for </w:delText>
        </w:r>
        <w:r w:rsidR="009601AF" w:rsidDel="0069794E">
          <w:rPr>
            <w:sz w:val="24"/>
            <w:szCs w:val="24"/>
            <w:lang w:val="el-GR"/>
          </w:rPr>
          <w:delText>Η</w:delText>
        </w:r>
        <w:r w:rsidR="007F2E06" w:rsidDel="0069794E">
          <w:rPr>
            <w:sz w:val="24"/>
            <w:szCs w:val="24"/>
          </w:rPr>
          <w:delText xml:space="preserve">V, </w:delText>
        </w:r>
        <w:r w:rsidR="009601AF" w:rsidDel="0069794E">
          <w:rPr>
            <w:sz w:val="24"/>
            <w:szCs w:val="24"/>
            <w:lang w:val="el-GR"/>
          </w:rPr>
          <w:delText>Μ</w:delText>
        </w:r>
        <w:r w:rsidR="007F2E06" w:rsidRPr="004F2441" w:rsidDel="0069794E">
          <w:rPr>
            <w:sz w:val="24"/>
            <w:szCs w:val="24"/>
          </w:rPr>
          <w:delText>V</w:delText>
        </w:r>
        <w:r w:rsidR="007F2E06" w:rsidRPr="00CF2DCF" w:rsidDel="0069794E">
          <w:rPr>
            <w:sz w:val="24"/>
            <w:szCs w:val="24"/>
          </w:rPr>
          <w:delText xml:space="preserve"> </w:delText>
        </w:r>
        <w:r w:rsidR="007F2E06" w:rsidDel="0069794E">
          <w:rPr>
            <w:sz w:val="24"/>
            <w:szCs w:val="24"/>
          </w:rPr>
          <w:delText xml:space="preserve">and neutral </w:delText>
        </w:r>
        <w:r w:rsidR="007F2E06" w:rsidRPr="004F2441" w:rsidDel="0069794E">
          <w:rPr>
            <w:sz w:val="24"/>
            <w:szCs w:val="24"/>
          </w:rPr>
          <w:delText>bushings)</w:delText>
        </w:r>
      </w:del>
    </w:p>
    <w:p w:rsidR="003248CD" w:rsidRPr="004F2441" w:rsidDel="0069794E" w:rsidRDefault="003248CD" w:rsidP="001C1FFC">
      <w:pPr>
        <w:jc w:val="both"/>
        <w:rPr>
          <w:del w:id="1322" w:author="Καρμίρης Αγγελος" w:date="2020-01-03T10:45:00Z"/>
          <w:sz w:val="24"/>
          <w:szCs w:val="24"/>
        </w:rPr>
      </w:pPr>
      <w:del w:id="1323" w:author="Καρμίρης Αγγελος" w:date="2020-01-03T10:45:00Z">
        <w:r w:rsidRPr="004F2441" w:rsidDel="0069794E">
          <w:rPr>
            <w:sz w:val="24"/>
            <w:szCs w:val="24"/>
          </w:rPr>
          <w:tab/>
        </w:r>
        <w:r w:rsidR="007F2E06" w:rsidDel="0069794E">
          <w:rPr>
            <w:sz w:val="24"/>
            <w:szCs w:val="24"/>
          </w:rPr>
          <w:delText>6</w:delText>
        </w:r>
        <w:r w:rsidRPr="004F2441" w:rsidDel="0069794E">
          <w:rPr>
            <w:sz w:val="24"/>
            <w:szCs w:val="24"/>
          </w:rPr>
          <w:delText>.</w:delText>
        </w:r>
        <w:r w:rsidRPr="004F2441" w:rsidDel="0069794E">
          <w:rPr>
            <w:sz w:val="24"/>
            <w:szCs w:val="24"/>
          </w:rPr>
          <w:tab/>
          <w:delText xml:space="preserve">Thermal stability </w:delText>
        </w:r>
        <w:r w:rsidR="006161CD" w:rsidRPr="004F2441" w:rsidDel="0069794E">
          <w:rPr>
            <w:sz w:val="24"/>
            <w:szCs w:val="24"/>
          </w:rPr>
          <w:delText>(</w:delText>
        </w:r>
        <w:r w:rsidR="006161CD" w:rsidDel="0069794E">
          <w:rPr>
            <w:sz w:val="24"/>
            <w:szCs w:val="24"/>
          </w:rPr>
          <w:delText xml:space="preserve">only </w:delText>
        </w:r>
        <w:r w:rsidR="009601AF" w:rsidDel="0069794E">
          <w:rPr>
            <w:sz w:val="24"/>
            <w:szCs w:val="24"/>
          </w:rPr>
          <w:delText xml:space="preserve">for </w:delText>
        </w:r>
        <w:r w:rsidR="006161CD" w:rsidRPr="004F2441" w:rsidDel="0069794E">
          <w:rPr>
            <w:sz w:val="24"/>
            <w:szCs w:val="24"/>
          </w:rPr>
          <w:delText>HV bushings</w:delText>
        </w:r>
        <w:r w:rsidR="00F9098E" w:rsidDel="0069794E">
          <w:rPr>
            <w:sz w:val="24"/>
            <w:szCs w:val="24"/>
          </w:rPr>
          <w:delText>, calculation or test</w:delText>
        </w:r>
        <w:r w:rsidR="006161CD" w:rsidRPr="004F2441" w:rsidDel="0069794E">
          <w:rPr>
            <w:sz w:val="24"/>
            <w:szCs w:val="24"/>
          </w:rPr>
          <w:delText>)</w:delText>
        </w:r>
      </w:del>
    </w:p>
    <w:p w:rsidR="003248CD" w:rsidRPr="004F2441" w:rsidDel="0069794E" w:rsidRDefault="003248CD" w:rsidP="001C1FFC">
      <w:pPr>
        <w:jc w:val="both"/>
        <w:rPr>
          <w:del w:id="1324" w:author="Καρμίρης Αγγελος" w:date="2020-01-03T10:45:00Z"/>
          <w:sz w:val="24"/>
          <w:szCs w:val="24"/>
        </w:rPr>
      </w:pPr>
      <w:del w:id="1325" w:author="Καρμίρης Αγγελος" w:date="2020-01-03T10:45:00Z">
        <w:r w:rsidRPr="004F2441" w:rsidDel="0069794E">
          <w:rPr>
            <w:sz w:val="24"/>
            <w:szCs w:val="24"/>
          </w:rPr>
          <w:tab/>
        </w:r>
        <w:r w:rsidR="007F2E06" w:rsidDel="0069794E">
          <w:rPr>
            <w:sz w:val="24"/>
            <w:szCs w:val="24"/>
          </w:rPr>
          <w:delText>7</w:delText>
        </w:r>
        <w:r w:rsidRPr="004F2441" w:rsidDel="0069794E">
          <w:rPr>
            <w:sz w:val="24"/>
            <w:szCs w:val="24"/>
          </w:rPr>
          <w:delText>.</w:delText>
        </w:r>
        <w:r w:rsidRPr="004F2441" w:rsidDel="0069794E">
          <w:rPr>
            <w:sz w:val="24"/>
            <w:szCs w:val="24"/>
          </w:rPr>
          <w:tab/>
          <w:delText>Temperature rise test</w:delText>
        </w:r>
      </w:del>
    </w:p>
    <w:p w:rsidR="003248CD" w:rsidRPr="004F2441" w:rsidDel="0069794E" w:rsidRDefault="007F2E06" w:rsidP="003248CD">
      <w:pPr>
        <w:ind w:firstLine="720"/>
        <w:jc w:val="both"/>
        <w:rPr>
          <w:del w:id="1326" w:author="Καρμίρης Αγγελος" w:date="2020-01-03T10:45:00Z"/>
          <w:sz w:val="24"/>
          <w:szCs w:val="24"/>
        </w:rPr>
      </w:pPr>
      <w:del w:id="1327" w:author="Καρμίρης Αγγελος" w:date="2020-01-03T10:45:00Z">
        <w:r w:rsidDel="0069794E">
          <w:rPr>
            <w:sz w:val="24"/>
            <w:szCs w:val="24"/>
          </w:rPr>
          <w:delText>8</w:delText>
        </w:r>
        <w:r w:rsidR="003248CD" w:rsidRPr="004F2441" w:rsidDel="0069794E">
          <w:rPr>
            <w:sz w:val="24"/>
            <w:szCs w:val="24"/>
          </w:rPr>
          <w:delText>.</w:delText>
        </w:r>
        <w:r w:rsidR="003248CD" w:rsidRPr="004F2441" w:rsidDel="0069794E">
          <w:rPr>
            <w:sz w:val="24"/>
            <w:szCs w:val="24"/>
          </w:rPr>
          <w:tab/>
        </w:r>
        <w:r w:rsidR="00F9098E" w:rsidDel="0069794E">
          <w:rPr>
            <w:sz w:val="24"/>
            <w:szCs w:val="24"/>
          </w:rPr>
          <w:delText>T</w:delText>
        </w:r>
        <w:r w:rsidR="003248CD" w:rsidRPr="004F2441" w:rsidDel="0069794E">
          <w:rPr>
            <w:sz w:val="24"/>
            <w:szCs w:val="24"/>
          </w:rPr>
          <w:delText xml:space="preserve">hermal short – time current withstand </w:delText>
        </w:r>
        <w:r w:rsidR="006161CD" w:rsidDel="0069794E">
          <w:rPr>
            <w:sz w:val="24"/>
            <w:szCs w:val="24"/>
          </w:rPr>
          <w:delText>(calculation or test)</w:delText>
        </w:r>
      </w:del>
    </w:p>
    <w:p w:rsidR="0042132F" w:rsidRPr="004F2441" w:rsidDel="0069794E" w:rsidRDefault="003248CD" w:rsidP="001C1FFC">
      <w:pPr>
        <w:jc w:val="both"/>
        <w:rPr>
          <w:del w:id="1328" w:author="Καρμίρης Αγγελος" w:date="2020-01-03T10:45:00Z"/>
          <w:sz w:val="24"/>
          <w:szCs w:val="24"/>
        </w:rPr>
      </w:pPr>
      <w:del w:id="1329" w:author="Καρμίρης Αγγελος" w:date="2020-01-03T10:45:00Z">
        <w:r w:rsidRPr="004F2441" w:rsidDel="0069794E">
          <w:rPr>
            <w:sz w:val="24"/>
            <w:szCs w:val="24"/>
          </w:rPr>
          <w:tab/>
        </w:r>
        <w:r w:rsidR="007F2E06" w:rsidDel="0069794E">
          <w:rPr>
            <w:sz w:val="24"/>
            <w:szCs w:val="24"/>
          </w:rPr>
          <w:delText>9</w:delText>
        </w:r>
        <w:r w:rsidR="0042132F" w:rsidRPr="004F2441" w:rsidDel="0069794E">
          <w:rPr>
            <w:sz w:val="24"/>
            <w:szCs w:val="24"/>
          </w:rPr>
          <w:delText>.</w:delText>
        </w:r>
        <w:r w:rsidR="00A91633" w:rsidRPr="004F2441" w:rsidDel="0069794E">
          <w:rPr>
            <w:sz w:val="24"/>
            <w:szCs w:val="24"/>
          </w:rPr>
          <w:tab/>
          <w:delText>Cantilever load withstand test</w:delText>
        </w:r>
      </w:del>
    </w:p>
    <w:p w:rsidR="0042132F" w:rsidRPr="004F2441" w:rsidDel="0069794E" w:rsidRDefault="0042132F" w:rsidP="001C1FFC">
      <w:pPr>
        <w:jc w:val="both"/>
        <w:rPr>
          <w:del w:id="1330" w:author="Καρμίρης Αγγελος" w:date="2020-01-03T10:45:00Z"/>
          <w:sz w:val="24"/>
          <w:szCs w:val="24"/>
        </w:rPr>
      </w:pPr>
      <w:del w:id="1331" w:author="Καρμίρης Αγγελος" w:date="2020-01-03T10:45:00Z">
        <w:r w:rsidRPr="004F2441" w:rsidDel="0069794E">
          <w:rPr>
            <w:sz w:val="24"/>
            <w:szCs w:val="24"/>
          </w:rPr>
          <w:tab/>
        </w:r>
        <w:r w:rsidR="007F2E06" w:rsidDel="0069794E">
          <w:rPr>
            <w:sz w:val="24"/>
            <w:szCs w:val="24"/>
          </w:rPr>
          <w:delText>10</w:delText>
        </w:r>
        <w:r w:rsidRPr="004F2441" w:rsidDel="0069794E">
          <w:rPr>
            <w:sz w:val="24"/>
            <w:szCs w:val="24"/>
          </w:rPr>
          <w:delText>.</w:delText>
        </w:r>
        <w:r w:rsidR="00A91633" w:rsidRPr="004F2441" w:rsidDel="0069794E">
          <w:rPr>
            <w:sz w:val="24"/>
            <w:szCs w:val="24"/>
          </w:rPr>
          <w:tab/>
          <w:delText>Tightness test</w:delText>
        </w:r>
      </w:del>
    </w:p>
    <w:p w:rsidR="003248CD" w:rsidRPr="004F2441" w:rsidDel="0069794E" w:rsidRDefault="00DC1781" w:rsidP="0042132F">
      <w:pPr>
        <w:ind w:firstLine="720"/>
        <w:jc w:val="both"/>
        <w:rPr>
          <w:del w:id="1332" w:author="Καρμίρης Αγγελος" w:date="2020-01-03T10:45:00Z"/>
          <w:sz w:val="24"/>
          <w:szCs w:val="24"/>
        </w:rPr>
      </w:pPr>
      <w:del w:id="1333" w:author="Καρμίρης Αγγελος" w:date="2020-01-03T10:45:00Z">
        <w:r w:rsidDel="0069794E">
          <w:rPr>
            <w:sz w:val="24"/>
            <w:szCs w:val="24"/>
          </w:rPr>
          <w:delText>1</w:delText>
        </w:r>
        <w:r w:rsidR="007F2E06" w:rsidDel="0069794E">
          <w:rPr>
            <w:sz w:val="24"/>
            <w:szCs w:val="24"/>
          </w:rPr>
          <w:delText>1</w:delText>
        </w:r>
        <w:r w:rsidR="003248CD" w:rsidRPr="004F2441" w:rsidDel="0069794E">
          <w:rPr>
            <w:sz w:val="24"/>
            <w:szCs w:val="24"/>
          </w:rPr>
          <w:delText>.</w:delText>
        </w:r>
        <w:r w:rsidR="003248CD" w:rsidRPr="004F2441" w:rsidDel="0069794E">
          <w:rPr>
            <w:sz w:val="24"/>
            <w:szCs w:val="24"/>
          </w:rPr>
          <w:tab/>
          <w:delText>Verification of dimensions.</w:delText>
        </w:r>
      </w:del>
    </w:p>
    <w:p w:rsidR="008D7FD8" w:rsidRPr="004F2441" w:rsidDel="0069794E" w:rsidRDefault="008D7FD8" w:rsidP="001C1FFC">
      <w:pPr>
        <w:jc w:val="both"/>
        <w:rPr>
          <w:del w:id="1334" w:author="Καρμίρης Αγγελος" w:date="2020-01-03T10:45:00Z"/>
          <w:sz w:val="24"/>
          <w:szCs w:val="24"/>
        </w:rPr>
      </w:pPr>
    </w:p>
    <w:p w:rsidR="001C1FFC" w:rsidRPr="000F7F57" w:rsidDel="0069794E" w:rsidRDefault="001C1FFC" w:rsidP="001C1FFC">
      <w:pPr>
        <w:jc w:val="both"/>
        <w:rPr>
          <w:del w:id="1335" w:author="Καρμίρης Αγγελος" w:date="2020-01-03T10:45:00Z"/>
          <w:sz w:val="24"/>
          <w:szCs w:val="24"/>
        </w:rPr>
      </w:pPr>
      <w:del w:id="1336" w:author="Καρμίρης Αγγελος" w:date="2020-01-03T10:45:00Z">
        <w:r w:rsidRPr="000F7F57" w:rsidDel="0069794E">
          <w:rPr>
            <w:sz w:val="24"/>
            <w:szCs w:val="24"/>
          </w:rPr>
          <w:tab/>
          <w:delText>B.</w:delText>
        </w:r>
        <w:r w:rsidRPr="000F7F57" w:rsidDel="0069794E">
          <w:rPr>
            <w:sz w:val="24"/>
            <w:szCs w:val="24"/>
          </w:rPr>
          <w:tab/>
        </w:r>
        <w:r w:rsidRPr="00B36BD1" w:rsidDel="0069794E">
          <w:rPr>
            <w:sz w:val="24"/>
            <w:szCs w:val="24"/>
            <w:u w:val="single"/>
          </w:rPr>
          <w:delText>Routine test</w:delText>
        </w:r>
        <w:r w:rsidR="00CB4DF5" w:rsidRPr="00B36BD1" w:rsidDel="0069794E">
          <w:rPr>
            <w:sz w:val="24"/>
            <w:szCs w:val="24"/>
            <w:u w:val="single"/>
          </w:rPr>
          <w:delText>s</w:delText>
        </w:r>
      </w:del>
    </w:p>
    <w:p w:rsidR="001C1FFC" w:rsidRPr="004F2441" w:rsidDel="0069794E" w:rsidRDefault="001C1FFC" w:rsidP="001C1FFC">
      <w:pPr>
        <w:jc w:val="both"/>
        <w:rPr>
          <w:del w:id="1337" w:author="Καρμίρης Αγγελος" w:date="2020-01-03T10:45:00Z"/>
          <w:sz w:val="24"/>
          <w:szCs w:val="24"/>
        </w:rPr>
      </w:pPr>
    </w:p>
    <w:p w:rsidR="001C1FFC" w:rsidRPr="004F2441" w:rsidDel="0069794E" w:rsidRDefault="001C1FFC" w:rsidP="001C1FFC">
      <w:pPr>
        <w:ind w:left="1440" w:hanging="720"/>
        <w:jc w:val="both"/>
        <w:rPr>
          <w:del w:id="1338" w:author="Καρμίρης Αγγελος" w:date="2020-01-03T10:45:00Z"/>
          <w:sz w:val="24"/>
          <w:szCs w:val="24"/>
        </w:rPr>
      </w:pPr>
      <w:del w:id="1339" w:author="Καρμίρης Αγγελος" w:date="2020-01-03T10:45:00Z">
        <w:r w:rsidRPr="004F2441" w:rsidDel="0069794E">
          <w:rPr>
            <w:sz w:val="24"/>
            <w:szCs w:val="24"/>
          </w:rPr>
          <w:delText>1.</w:delText>
        </w:r>
        <w:r w:rsidRPr="004F2441" w:rsidDel="0069794E">
          <w:rPr>
            <w:sz w:val="24"/>
            <w:szCs w:val="24"/>
          </w:rPr>
          <w:tab/>
        </w:r>
        <w:r w:rsidR="0042132F" w:rsidRPr="004F2441" w:rsidDel="0069794E">
          <w:rPr>
            <w:sz w:val="24"/>
            <w:szCs w:val="24"/>
          </w:rPr>
          <w:delText>Measurement</w:delText>
        </w:r>
        <w:r w:rsidRPr="004F2441" w:rsidDel="0069794E">
          <w:rPr>
            <w:sz w:val="24"/>
            <w:szCs w:val="24"/>
          </w:rPr>
          <w:delText xml:space="preserve"> of dielectric dissipation factor (tan</w:delText>
        </w:r>
        <w:r w:rsidRPr="004F2441" w:rsidDel="0069794E">
          <w:rPr>
            <w:sz w:val="24"/>
            <w:szCs w:val="24"/>
            <w:lang w:val="el-GR"/>
          </w:rPr>
          <w:delText>δ</w:delText>
        </w:r>
        <w:r w:rsidRPr="004F2441" w:rsidDel="0069794E">
          <w:rPr>
            <w:sz w:val="24"/>
            <w:szCs w:val="24"/>
          </w:rPr>
          <w:delText xml:space="preserve">) and capacitance at </w:delText>
        </w:r>
        <w:r w:rsidR="0042132F" w:rsidRPr="004F2441" w:rsidDel="0069794E">
          <w:rPr>
            <w:sz w:val="24"/>
            <w:szCs w:val="24"/>
          </w:rPr>
          <w:delText>ambient</w:delText>
        </w:r>
        <w:r w:rsidRPr="004F2441" w:rsidDel="0069794E">
          <w:rPr>
            <w:sz w:val="24"/>
            <w:szCs w:val="24"/>
          </w:rPr>
          <w:delText xml:space="preserve"> temperature</w:delText>
        </w:r>
      </w:del>
    </w:p>
    <w:p w:rsidR="001C1FFC" w:rsidRPr="004F2441" w:rsidDel="0069794E" w:rsidRDefault="001C1FFC" w:rsidP="001C1FFC">
      <w:pPr>
        <w:jc w:val="both"/>
        <w:rPr>
          <w:del w:id="1340" w:author="Καρμίρης Αγγελος" w:date="2020-01-03T10:45:00Z"/>
          <w:sz w:val="24"/>
          <w:szCs w:val="24"/>
        </w:rPr>
      </w:pPr>
      <w:del w:id="1341" w:author="Καρμίρης Αγγελος" w:date="2020-01-03T10:45:00Z">
        <w:r w:rsidRPr="004F2441" w:rsidDel="0069794E">
          <w:rPr>
            <w:sz w:val="24"/>
            <w:szCs w:val="24"/>
          </w:rPr>
          <w:tab/>
          <w:delText>2.</w:delText>
        </w:r>
        <w:r w:rsidRPr="004F2441" w:rsidDel="0069794E">
          <w:rPr>
            <w:sz w:val="24"/>
            <w:szCs w:val="24"/>
          </w:rPr>
          <w:tab/>
        </w:r>
        <w:r w:rsidR="00A33B74" w:rsidRPr="004F2441" w:rsidDel="0069794E">
          <w:rPr>
            <w:sz w:val="24"/>
            <w:szCs w:val="24"/>
          </w:rPr>
          <w:delText>L</w:delText>
        </w:r>
        <w:r w:rsidRPr="004F2441" w:rsidDel="0069794E">
          <w:rPr>
            <w:sz w:val="24"/>
            <w:szCs w:val="24"/>
          </w:rPr>
          <w:delText>ightning impulse voltage withstand test</w:delText>
        </w:r>
        <w:r w:rsidR="006161CD" w:rsidDel="0069794E">
          <w:rPr>
            <w:sz w:val="24"/>
            <w:szCs w:val="24"/>
          </w:rPr>
          <w:delText xml:space="preserve"> (only </w:delText>
        </w:r>
        <w:r w:rsidR="009601AF" w:rsidDel="0069794E">
          <w:rPr>
            <w:sz w:val="24"/>
            <w:szCs w:val="24"/>
          </w:rPr>
          <w:delText xml:space="preserve">for </w:delText>
        </w:r>
        <w:r w:rsidR="006161CD" w:rsidDel="0069794E">
          <w:rPr>
            <w:sz w:val="24"/>
            <w:szCs w:val="24"/>
          </w:rPr>
          <w:delText>HV bushings)</w:delText>
        </w:r>
      </w:del>
    </w:p>
    <w:p w:rsidR="001C1FFC" w:rsidRPr="004F2441" w:rsidDel="0069794E" w:rsidRDefault="001C1FFC" w:rsidP="001C1FFC">
      <w:pPr>
        <w:jc w:val="both"/>
        <w:rPr>
          <w:del w:id="1342" w:author="Καρμίρης Αγγελος" w:date="2020-01-03T10:45:00Z"/>
          <w:sz w:val="24"/>
          <w:szCs w:val="24"/>
        </w:rPr>
      </w:pPr>
      <w:del w:id="1343" w:author="Καρμίρης Αγγελος" w:date="2020-01-03T10:45:00Z">
        <w:r w:rsidRPr="004F2441" w:rsidDel="0069794E">
          <w:rPr>
            <w:sz w:val="24"/>
            <w:szCs w:val="24"/>
          </w:rPr>
          <w:tab/>
          <w:delText>3.</w:delText>
        </w:r>
        <w:r w:rsidRPr="004F2441" w:rsidDel="0069794E">
          <w:rPr>
            <w:sz w:val="24"/>
            <w:szCs w:val="24"/>
          </w:rPr>
          <w:tab/>
        </w:r>
        <w:r w:rsidR="00A33B74" w:rsidRPr="004F2441" w:rsidDel="0069794E">
          <w:rPr>
            <w:sz w:val="24"/>
            <w:szCs w:val="24"/>
          </w:rPr>
          <w:delText>P</w:delText>
        </w:r>
        <w:r w:rsidRPr="004F2441" w:rsidDel="0069794E">
          <w:rPr>
            <w:sz w:val="24"/>
            <w:szCs w:val="24"/>
          </w:rPr>
          <w:delText>ower frequency voltage withstand test</w:delText>
        </w:r>
        <w:r w:rsidR="00B4030B" w:rsidDel="0069794E">
          <w:rPr>
            <w:sz w:val="24"/>
            <w:szCs w:val="24"/>
          </w:rPr>
          <w:delText>, dry</w:delText>
        </w:r>
        <w:r w:rsidRPr="004F2441" w:rsidDel="0069794E">
          <w:rPr>
            <w:sz w:val="24"/>
            <w:szCs w:val="24"/>
          </w:rPr>
          <w:delText xml:space="preserve"> </w:delText>
        </w:r>
      </w:del>
    </w:p>
    <w:p w:rsidR="001C1FFC" w:rsidRPr="004F2441" w:rsidDel="0069794E" w:rsidRDefault="001C1FFC" w:rsidP="001C1FFC">
      <w:pPr>
        <w:jc w:val="both"/>
        <w:rPr>
          <w:del w:id="1344" w:author="Καρμίρης Αγγελος" w:date="2020-01-03T10:45:00Z"/>
          <w:sz w:val="24"/>
          <w:szCs w:val="24"/>
        </w:rPr>
      </w:pPr>
      <w:del w:id="1345" w:author="Καρμίρης Αγγελος" w:date="2020-01-03T10:45:00Z">
        <w:r w:rsidRPr="004F2441" w:rsidDel="0069794E">
          <w:rPr>
            <w:sz w:val="24"/>
            <w:szCs w:val="24"/>
          </w:rPr>
          <w:tab/>
          <w:delText>4.</w:delText>
        </w:r>
        <w:r w:rsidRPr="004F2441" w:rsidDel="0069794E">
          <w:rPr>
            <w:sz w:val="24"/>
            <w:szCs w:val="24"/>
          </w:rPr>
          <w:tab/>
          <w:delText>Measurement of partial discharge quantity</w:delText>
        </w:r>
      </w:del>
    </w:p>
    <w:p w:rsidR="001C1FFC" w:rsidRPr="004F2441" w:rsidDel="0069794E" w:rsidRDefault="001C1FFC" w:rsidP="001C1FFC">
      <w:pPr>
        <w:jc w:val="both"/>
        <w:rPr>
          <w:del w:id="1346" w:author="Καρμίρης Αγγελος" w:date="2020-01-03T10:45:00Z"/>
          <w:sz w:val="24"/>
          <w:szCs w:val="24"/>
        </w:rPr>
      </w:pPr>
      <w:del w:id="1347" w:author="Καρμίρης Αγγελος" w:date="2020-01-03T10:45:00Z">
        <w:r w:rsidRPr="004F2441" w:rsidDel="0069794E">
          <w:rPr>
            <w:sz w:val="24"/>
            <w:szCs w:val="24"/>
          </w:rPr>
          <w:tab/>
          <w:delText>5.</w:delText>
        </w:r>
        <w:r w:rsidRPr="004F2441" w:rsidDel="0069794E">
          <w:rPr>
            <w:sz w:val="24"/>
            <w:szCs w:val="24"/>
          </w:rPr>
          <w:tab/>
          <w:delText>Test of tap insulation</w:delText>
        </w:r>
      </w:del>
    </w:p>
    <w:p w:rsidR="001C1FFC" w:rsidRPr="004F2441" w:rsidDel="0069794E" w:rsidRDefault="001C1FFC" w:rsidP="001C1FFC">
      <w:pPr>
        <w:jc w:val="both"/>
        <w:rPr>
          <w:del w:id="1348" w:author="Καρμίρης Αγγελος" w:date="2020-01-03T10:45:00Z"/>
          <w:sz w:val="24"/>
          <w:szCs w:val="24"/>
        </w:rPr>
      </w:pPr>
      <w:del w:id="1349" w:author="Καρμίρης Αγγελος" w:date="2020-01-03T10:45:00Z">
        <w:r w:rsidRPr="004F2441" w:rsidDel="0069794E">
          <w:rPr>
            <w:sz w:val="24"/>
            <w:szCs w:val="24"/>
          </w:rPr>
          <w:tab/>
          <w:delText>6.</w:delText>
        </w:r>
        <w:r w:rsidRPr="004F2441" w:rsidDel="0069794E">
          <w:rPr>
            <w:sz w:val="24"/>
            <w:szCs w:val="24"/>
          </w:rPr>
          <w:tab/>
        </w:r>
        <w:r w:rsidR="00A91633" w:rsidRPr="004F2441" w:rsidDel="0069794E">
          <w:rPr>
            <w:sz w:val="24"/>
            <w:szCs w:val="24"/>
          </w:rPr>
          <w:delText>Tightness test</w:delText>
        </w:r>
      </w:del>
    </w:p>
    <w:p w:rsidR="00DA470A" w:rsidRPr="004F2441" w:rsidDel="0069794E" w:rsidRDefault="00DA470A" w:rsidP="00DA470A">
      <w:pPr>
        <w:jc w:val="both"/>
        <w:rPr>
          <w:del w:id="1350" w:author="Καρμίρης Αγγελος" w:date="2020-01-03T10:45:00Z"/>
          <w:sz w:val="24"/>
          <w:szCs w:val="24"/>
        </w:rPr>
      </w:pPr>
      <w:del w:id="1351" w:author="Καρμίρης Αγγελος" w:date="2020-01-03T10:45:00Z">
        <w:r w:rsidRPr="004F2441" w:rsidDel="0069794E">
          <w:rPr>
            <w:sz w:val="24"/>
            <w:szCs w:val="24"/>
          </w:rPr>
          <w:tab/>
        </w:r>
        <w:r w:rsidDel="0069794E">
          <w:rPr>
            <w:sz w:val="24"/>
            <w:szCs w:val="24"/>
          </w:rPr>
          <w:delText>7</w:delText>
        </w:r>
        <w:r w:rsidRPr="004F2441" w:rsidDel="0069794E">
          <w:rPr>
            <w:sz w:val="24"/>
            <w:szCs w:val="24"/>
          </w:rPr>
          <w:delText>.</w:delText>
        </w:r>
        <w:r w:rsidRPr="004F2441" w:rsidDel="0069794E">
          <w:rPr>
            <w:sz w:val="24"/>
            <w:szCs w:val="24"/>
          </w:rPr>
          <w:tab/>
          <w:delText>Tightness test</w:delText>
        </w:r>
        <w:r w:rsidDel="0069794E">
          <w:rPr>
            <w:sz w:val="24"/>
            <w:szCs w:val="24"/>
          </w:rPr>
          <w:delText xml:space="preserve"> of the flanges</w:delText>
        </w:r>
      </w:del>
    </w:p>
    <w:p w:rsidR="001C1FFC" w:rsidRPr="004F2441" w:rsidDel="0069794E" w:rsidRDefault="001C1FFC" w:rsidP="001C1FFC">
      <w:pPr>
        <w:jc w:val="both"/>
        <w:rPr>
          <w:del w:id="1352" w:author="Καρμίρης Αγγελος" w:date="2020-01-03T10:45:00Z"/>
          <w:sz w:val="24"/>
          <w:szCs w:val="24"/>
        </w:rPr>
      </w:pPr>
      <w:del w:id="1353" w:author="Καρμίρης Αγγελος" w:date="2020-01-03T10:45:00Z">
        <w:r w:rsidRPr="004F2441" w:rsidDel="0069794E">
          <w:rPr>
            <w:sz w:val="24"/>
            <w:szCs w:val="24"/>
          </w:rPr>
          <w:tab/>
        </w:r>
        <w:r w:rsidR="00DA470A" w:rsidDel="0069794E">
          <w:rPr>
            <w:sz w:val="24"/>
            <w:szCs w:val="24"/>
          </w:rPr>
          <w:delText>8</w:delText>
        </w:r>
        <w:r w:rsidRPr="004F2441" w:rsidDel="0069794E">
          <w:rPr>
            <w:sz w:val="24"/>
            <w:szCs w:val="24"/>
          </w:rPr>
          <w:delText>.</w:delText>
        </w:r>
        <w:r w:rsidRPr="004F2441" w:rsidDel="0069794E">
          <w:rPr>
            <w:sz w:val="24"/>
            <w:szCs w:val="24"/>
          </w:rPr>
          <w:tab/>
          <w:delText>Visual inspection and dimensional check</w:delText>
        </w:r>
      </w:del>
    </w:p>
    <w:p w:rsidR="008D7FD8" w:rsidRPr="004F2441" w:rsidDel="0069794E" w:rsidRDefault="008D7FD8" w:rsidP="001C1FFC">
      <w:pPr>
        <w:jc w:val="both"/>
        <w:rPr>
          <w:del w:id="1354" w:author="Καρμίρης Αγγελος" w:date="2020-01-03T10:45:00Z"/>
          <w:sz w:val="24"/>
          <w:szCs w:val="24"/>
        </w:rPr>
      </w:pPr>
    </w:p>
    <w:p w:rsidR="001C1FFC" w:rsidRPr="004F2441" w:rsidDel="0069794E" w:rsidRDefault="008D7FD8" w:rsidP="001C1FFC">
      <w:pPr>
        <w:jc w:val="both"/>
        <w:rPr>
          <w:del w:id="1355" w:author="Καρμίρης Αγγελος" w:date="2020-01-03T10:45:00Z"/>
          <w:sz w:val="24"/>
          <w:szCs w:val="24"/>
        </w:rPr>
      </w:pPr>
      <w:del w:id="1356" w:author="Καρμίρης Αγγελος" w:date="2020-01-03T10:45:00Z">
        <w:r w:rsidDel="0069794E">
          <w:rPr>
            <w:sz w:val="24"/>
            <w:szCs w:val="24"/>
          </w:rPr>
          <w:tab/>
          <w:delText>C</w:delText>
        </w:r>
        <w:r w:rsidR="001C1FFC" w:rsidRPr="004F2441" w:rsidDel="0069794E">
          <w:rPr>
            <w:sz w:val="24"/>
            <w:szCs w:val="24"/>
          </w:rPr>
          <w:delText>.</w:delText>
        </w:r>
        <w:r w:rsidR="001C1FFC" w:rsidRPr="004F2441" w:rsidDel="0069794E">
          <w:rPr>
            <w:sz w:val="24"/>
            <w:szCs w:val="24"/>
          </w:rPr>
          <w:tab/>
        </w:r>
        <w:r w:rsidR="001C1FFC" w:rsidRPr="00B36BD1" w:rsidDel="0069794E">
          <w:rPr>
            <w:sz w:val="24"/>
            <w:szCs w:val="24"/>
            <w:u w:val="single"/>
          </w:rPr>
          <w:delText>Special test</w:delText>
        </w:r>
        <w:r w:rsidR="00A33B74" w:rsidRPr="00B36BD1" w:rsidDel="0069794E">
          <w:rPr>
            <w:sz w:val="24"/>
            <w:szCs w:val="24"/>
            <w:u w:val="single"/>
          </w:rPr>
          <w:delText>s</w:delText>
        </w:r>
      </w:del>
    </w:p>
    <w:p w:rsidR="001C1FFC" w:rsidRPr="004F2441" w:rsidDel="0069794E" w:rsidRDefault="001C1FFC" w:rsidP="001C1FFC">
      <w:pPr>
        <w:jc w:val="both"/>
        <w:rPr>
          <w:del w:id="1357" w:author="Καρμίρης Αγγελος" w:date="2020-01-03T10:45:00Z"/>
          <w:sz w:val="24"/>
          <w:szCs w:val="24"/>
        </w:rPr>
      </w:pPr>
    </w:p>
    <w:p w:rsidR="001C1FFC" w:rsidRPr="004F2441" w:rsidDel="0069794E" w:rsidRDefault="001C1FFC" w:rsidP="001C1FFC">
      <w:pPr>
        <w:jc w:val="both"/>
        <w:rPr>
          <w:del w:id="1358" w:author="Καρμίρης Αγγελος" w:date="2020-01-03T10:45:00Z"/>
          <w:sz w:val="24"/>
          <w:szCs w:val="24"/>
        </w:rPr>
      </w:pPr>
      <w:del w:id="1359" w:author="Καρμίρης Αγγελος" w:date="2020-01-03T10:45:00Z">
        <w:r w:rsidRPr="004F2441" w:rsidDel="0069794E">
          <w:rPr>
            <w:sz w:val="24"/>
            <w:szCs w:val="24"/>
          </w:rPr>
          <w:tab/>
          <w:delText>1.</w:delText>
        </w:r>
        <w:r w:rsidRPr="004F2441" w:rsidDel="0069794E">
          <w:rPr>
            <w:sz w:val="24"/>
            <w:szCs w:val="24"/>
          </w:rPr>
          <w:tab/>
          <w:delText>Seismic</w:delText>
        </w:r>
        <w:r w:rsidR="00B12C5C" w:rsidRPr="00CF2DCF" w:rsidDel="0069794E">
          <w:rPr>
            <w:sz w:val="24"/>
            <w:szCs w:val="24"/>
          </w:rPr>
          <w:delText xml:space="preserve"> </w:delText>
        </w:r>
        <w:r w:rsidR="00B12C5C" w:rsidDel="0069794E">
          <w:rPr>
            <w:sz w:val="24"/>
            <w:szCs w:val="24"/>
          </w:rPr>
          <w:delText>withstand</w:delText>
        </w:r>
        <w:r w:rsidRPr="004F2441" w:rsidDel="0069794E">
          <w:rPr>
            <w:sz w:val="24"/>
            <w:szCs w:val="24"/>
          </w:rPr>
          <w:delText xml:space="preserve"> (IEC 61463</w:delText>
        </w:r>
        <w:r w:rsidR="003A3473" w:rsidDel="0069794E">
          <w:rPr>
            <w:sz w:val="24"/>
            <w:szCs w:val="24"/>
          </w:rPr>
          <w:delText>, calculation or test</w:delText>
        </w:r>
        <w:r w:rsidRPr="004F2441" w:rsidDel="0069794E">
          <w:rPr>
            <w:sz w:val="24"/>
            <w:szCs w:val="24"/>
          </w:rPr>
          <w:delText>)</w:delText>
        </w:r>
      </w:del>
    </w:p>
    <w:p w:rsidR="001C1FFC" w:rsidRPr="00CF2DCF" w:rsidDel="0069794E" w:rsidRDefault="001C1FFC" w:rsidP="001C1FFC">
      <w:pPr>
        <w:jc w:val="both"/>
        <w:rPr>
          <w:del w:id="1360" w:author="Καρμίρης Αγγελος" w:date="2020-01-03T10:45:00Z"/>
          <w:rStyle w:val="txtterm1"/>
          <w:b w:val="0"/>
          <w:color w:val="auto"/>
          <w:sz w:val="24"/>
          <w:szCs w:val="24"/>
        </w:rPr>
      </w:pPr>
      <w:del w:id="1361" w:author="Καρμίρης Αγγελος" w:date="2020-01-03T10:45:00Z">
        <w:r w:rsidRPr="00CF2DCF" w:rsidDel="0069794E">
          <w:rPr>
            <w:sz w:val="24"/>
            <w:szCs w:val="24"/>
          </w:rPr>
          <w:tab/>
          <w:delText>2.</w:delText>
        </w:r>
        <w:r w:rsidRPr="00B12C5C" w:rsidDel="0069794E">
          <w:rPr>
            <w:sz w:val="24"/>
            <w:szCs w:val="24"/>
          </w:rPr>
          <w:tab/>
          <w:delText xml:space="preserve"> </w:delText>
        </w:r>
        <w:r w:rsidR="00A33B74" w:rsidRPr="00B12C5C" w:rsidDel="0069794E">
          <w:rPr>
            <w:sz w:val="24"/>
            <w:szCs w:val="24"/>
          </w:rPr>
          <w:delText>Artificial</w:delText>
        </w:r>
        <w:r w:rsidRPr="00CF2DCF" w:rsidDel="0069794E">
          <w:rPr>
            <w:rStyle w:val="txtterm1"/>
            <w:b w:val="0"/>
            <w:color w:val="auto"/>
            <w:sz w:val="24"/>
            <w:szCs w:val="24"/>
          </w:rPr>
          <w:delText xml:space="preserve"> pollution test (I</w:delText>
        </w:r>
        <w:r w:rsidR="00DA470A" w:rsidRPr="00CF2DCF" w:rsidDel="0069794E">
          <w:rPr>
            <w:rStyle w:val="txtterm1"/>
            <w:b w:val="0"/>
            <w:color w:val="auto"/>
            <w:sz w:val="24"/>
            <w:szCs w:val="24"/>
          </w:rPr>
          <w:delText>EC</w:delText>
        </w:r>
        <w:r w:rsidRPr="00CF2DCF" w:rsidDel="0069794E">
          <w:rPr>
            <w:rStyle w:val="txtterm1"/>
            <w:b w:val="0"/>
            <w:color w:val="auto"/>
            <w:sz w:val="24"/>
            <w:szCs w:val="24"/>
          </w:rPr>
          <w:delText xml:space="preserve"> 60507)</w:delText>
        </w:r>
      </w:del>
    </w:p>
    <w:p w:rsidR="006327F5" w:rsidRPr="004F2441" w:rsidDel="0069794E" w:rsidRDefault="006327F5" w:rsidP="001C1FFC">
      <w:pPr>
        <w:jc w:val="both"/>
        <w:rPr>
          <w:del w:id="1362" w:author="Καρμίρης Αγγελος" w:date="2020-01-03T10:45:00Z"/>
          <w:rStyle w:val="txtterm1"/>
          <w:b w:val="0"/>
          <w:color w:val="auto"/>
        </w:rPr>
      </w:pPr>
    </w:p>
    <w:p w:rsidR="006327F5" w:rsidRPr="00B12C5C" w:rsidDel="0069794E" w:rsidRDefault="006327F5" w:rsidP="00CF2DCF">
      <w:pPr>
        <w:ind w:left="720"/>
        <w:jc w:val="both"/>
        <w:rPr>
          <w:del w:id="1363" w:author="Καρμίρης Αγγελος" w:date="2020-01-03T10:45:00Z"/>
          <w:sz w:val="24"/>
          <w:szCs w:val="24"/>
        </w:rPr>
      </w:pPr>
      <w:del w:id="1364" w:author="Καρμίρης Αγγελος" w:date="2020-01-03T10:45:00Z">
        <w:r w:rsidRPr="00CF2DCF" w:rsidDel="0069794E">
          <w:rPr>
            <w:rStyle w:val="txtterm1"/>
            <w:b w:val="0"/>
            <w:color w:val="auto"/>
            <w:sz w:val="24"/>
            <w:szCs w:val="24"/>
            <w:u w:val="single"/>
          </w:rPr>
          <w:delText>NOTE</w:delText>
        </w:r>
        <w:r w:rsidRPr="00CF2DCF" w:rsidDel="0069794E">
          <w:rPr>
            <w:rStyle w:val="txtterm1"/>
            <w:b w:val="0"/>
            <w:color w:val="auto"/>
            <w:sz w:val="24"/>
            <w:szCs w:val="24"/>
          </w:rPr>
          <w:delText>: Type and special test reports may not be presented if they have been previously submitted in the technical offer and have been found to be satisfactory.</w:delText>
        </w:r>
      </w:del>
    </w:p>
    <w:p w:rsidR="009B1B37" w:rsidRPr="004F2441" w:rsidDel="0069794E" w:rsidRDefault="009B1B37" w:rsidP="006B4D80">
      <w:pPr>
        <w:jc w:val="both"/>
        <w:rPr>
          <w:del w:id="1365" w:author="Καρμίρης Αγγελος" w:date="2020-01-03T10:45:00Z"/>
          <w:b/>
          <w:bCs/>
          <w:sz w:val="24"/>
          <w:szCs w:val="24"/>
        </w:rPr>
      </w:pPr>
    </w:p>
    <w:p w:rsidR="005F4965" w:rsidRPr="00AA1BF0" w:rsidDel="0069794E" w:rsidRDefault="00E87962" w:rsidP="0080030C">
      <w:pPr>
        <w:ind w:left="1429" w:hanging="709"/>
        <w:jc w:val="both"/>
        <w:rPr>
          <w:del w:id="1366" w:author="Καρμίρης Αγγελος" w:date="2020-01-03T10:45:00Z"/>
          <w:sz w:val="24"/>
          <w:szCs w:val="24"/>
        </w:rPr>
      </w:pPr>
      <w:del w:id="1367" w:author="Καρμίρης Αγγελος" w:date="2020-01-03T10:45:00Z">
        <w:r w:rsidRPr="00CF2DCF" w:rsidDel="0069794E">
          <w:rPr>
            <w:sz w:val="24"/>
            <w:szCs w:val="24"/>
          </w:rPr>
          <w:delText>8</w:delText>
        </w:r>
        <w:r w:rsidR="0080030C" w:rsidRPr="00CF2DCF" w:rsidDel="0069794E">
          <w:rPr>
            <w:sz w:val="24"/>
            <w:szCs w:val="24"/>
          </w:rPr>
          <w:delText>.10</w:delText>
        </w:r>
        <w:r w:rsidR="0080030C" w:rsidRPr="00AA1BF0" w:rsidDel="0069794E">
          <w:rPr>
            <w:sz w:val="24"/>
            <w:szCs w:val="24"/>
          </w:rPr>
          <w:tab/>
        </w:r>
        <w:r w:rsidR="005F4965" w:rsidRPr="00CF2DCF" w:rsidDel="0069794E">
          <w:rPr>
            <w:sz w:val="24"/>
            <w:szCs w:val="24"/>
            <w:u w:val="single"/>
          </w:rPr>
          <w:delText>Manufacturing</w:delText>
        </w:r>
      </w:del>
    </w:p>
    <w:p w:rsidR="005F4965" w:rsidDel="0069794E" w:rsidRDefault="005F4965" w:rsidP="0080030C">
      <w:pPr>
        <w:ind w:left="1429" w:hanging="709"/>
        <w:jc w:val="both"/>
        <w:rPr>
          <w:del w:id="1368" w:author="Καρμίρης Αγγελος" w:date="2020-01-03T10:45:00Z"/>
          <w:sz w:val="24"/>
          <w:szCs w:val="24"/>
        </w:rPr>
      </w:pPr>
    </w:p>
    <w:p w:rsidR="00AB7DCF" w:rsidRPr="007F12DB" w:rsidDel="0069794E" w:rsidRDefault="006327F5" w:rsidP="00CF2DCF">
      <w:pPr>
        <w:ind w:left="1440"/>
        <w:jc w:val="both"/>
        <w:rPr>
          <w:del w:id="1369" w:author="Καρμίρης Αγγελος" w:date="2020-01-03T10:45:00Z"/>
          <w:bCs/>
          <w:sz w:val="24"/>
          <w:szCs w:val="24"/>
        </w:rPr>
      </w:pPr>
      <w:del w:id="1370" w:author="Καρμίρης Αγγελος" w:date="2020-01-03T10:45:00Z">
        <w:r w:rsidRPr="005F4965" w:rsidDel="0069794E">
          <w:rPr>
            <w:bCs/>
            <w:sz w:val="24"/>
            <w:szCs w:val="24"/>
          </w:rPr>
          <w:delText>T</w:delText>
        </w:r>
        <w:r w:rsidR="00AB7DCF" w:rsidRPr="006A56D4" w:rsidDel="0069794E">
          <w:rPr>
            <w:bCs/>
            <w:sz w:val="24"/>
            <w:szCs w:val="24"/>
          </w:rPr>
          <w:delText xml:space="preserve">he bushings </w:delText>
        </w:r>
        <w:r w:rsidR="00AB7DCF" w:rsidRPr="007F12DB" w:rsidDel="0069794E">
          <w:rPr>
            <w:bCs/>
            <w:sz w:val="24"/>
            <w:szCs w:val="24"/>
          </w:rPr>
          <w:delText xml:space="preserve">shall be </w:delText>
        </w:r>
        <w:r w:rsidR="000A307F" w:rsidRPr="007F12DB" w:rsidDel="0069794E">
          <w:rPr>
            <w:bCs/>
            <w:sz w:val="24"/>
            <w:szCs w:val="24"/>
          </w:rPr>
          <w:delText xml:space="preserve">manufactured from </w:delText>
        </w:r>
        <w:r w:rsidR="00B12C5C" w:rsidDel="0069794E">
          <w:rPr>
            <w:bCs/>
            <w:sz w:val="24"/>
            <w:szCs w:val="24"/>
          </w:rPr>
          <w:delText>GE</w:delText>
        </w:r>
        <w:r w:rsidR="000A307F" w:rsidRPr="007F12DB" w:rsidDel="0069794E">
          <w:rPr>
            <w:bCs/>
            <w:sz w:val="24"/>
            <w:szCs w:val="24"/>
          </w:rPr>
          <w:delText xml:space="preserve"> or TRENCH</w:delText>
        </w:r>
        <w:r w:rsidRPr="007F12DB" w:rsidDel="0069794E">
          <w:rPr>
            <w:bCs/>
            <w:sz w:val="24"/>
            <w:szCs w:val="24"/>
          </w:rPr>
          <w:delText xml:space="preserve"> or ABB. </w:delText>
        </w:r>
      </w:del>
    </w:p>
    <w:p w:rsidR="009B1B37" w:rsidDel="0069794E" w:rsidRDefault="009B1B37" w:rsidP="006B4D80">
      <w:pPr>
        <w:jc w:val="both"/>
        <w:rPr>
          <w:del w:id="1371" w:author="Καρμίρης Αγγελος" w:date="2020-01-03T10:45:00Z"/>
          <w:b/>
          <w:bCs/>
          <w:sz w:val="24"/>
          <w:szCs w:val="24"/>
        </w:rPr>
      </w:pPr>
    </w:p>
    <w:p w:rsidR="00580FC2" w:rsidDel="0069794E" w:rsidRDefault="00580FC2" w:rsidP="006B4D80">
      <w:pPr>
        <w:jc w:val="both"/>
        <w:rPr>
          <w:del w:id="1372" w:author="Καρμίρης Αγγελος" w:date="2020-01-03T10:45:00Z"/>
          <w:b/>
          <w:bCs/>
          <w:sz w:val="24"/>
          <w:szCs w:val="24"/>
        </w:rPr>
      </w:pPr>
    </w:p>
    <w:p w:rsidR="00580FC2" w:rsidRPr="004F2441" w:rsidDel="0069794E" w:rsidRDefault="00580FC2" w:rsidP="006B4D80">
      <w:pPr>
        <w:jc w:val="both"/>
        <w:rPr>
          <w:del w:id="1373" w:author="Καρμίρης Αγγελος" w:date="2020-01-03T10:45:00Z"/>
          <w:b/>
          <w:bCs/>
          <w:sz w:val="24"/>
          <w:szCs w:val="24"/>
        </w:rPr>
      </w:pPr>
    </w:p>
    <w:p w:rsidR="006B4D80" w:rsidRPr="00CF2DCF" w:rsidDel="0069794E" w:rsidRDefault="00E87962" w:rsidP="0080030C">
      <w:pPr>
        <w:ind w:firstLine="720"/>
        <w:jc w:val="both"/>
        <w:rPr>
          <w:del w:id="1374" w:author="Καρμίρης Αγγελος" w:date="2020-01-03T10:45:00Z"/>
          <w:bCs/>
          <w:sz w:val="24"/>
          <w:szCs w:val="24"/>
          <w:u w:val="single"/>
        </w:rPr>
      </w:pPr>
      <w:del w:id="1375" w:author="Καρμίρης Αγγελος" w:date="2020-01-03T10:45:00Z">
        <w:r w:rsidRPr="00CF2DCF" w:rsidDel="0069794E">
          <w:rPr>
            <w:bCs/>
            <w:sz w:val="24"/>
            <w:szCs w:val="24"/>
          </w:rPr>
          <w:delText>8</w:delText>
        </w:r>
        <w:r w:rsidR="0080030C" w:rsidRPr="00CF2DCF" w:rsidDel="0069794E">
          <w:rPr>
            <w:bCs/>
            <w:sz w:val="24"/>
            <w:szCs w:val="24"/>
          </w:rPr>
          <w:delText>.11</w:delText>
        </w:r>
        <w:r w:rsidR="0080030C" w:rsidRPr="00CF2DCF" w:rsidDel="0069794E">
          <w:rPr>
            <w:bCs/>
            <w:sz w:val="24"/>
            <w:szCs w:val="24"/>
          </w:rPr>
          <w:tab/>
        </w:r>
        <w:r w:rsidR="006B4D80" w:rsidRPr="00CF2DCF" w:rsidDel="0069794E">
          <w:rPr>
            <w:bCs/>
            <w:sz w:val="24"/>
            <w:szCs w:val="24"/>
            <w:u w:val="single"/>
          </w:rPr>
          <w:delText>Bushing current transformers</w:delText>
        </w:r>
      </w:del>
    </w:p>
    <w:p w:rsidR="006B4D80" w:rsidRPr="004F2441" w:rsidDel="0069794E" w:rsidRDefault="006B4D80" w:rsidP="006B4D80">
      <w:pPr>
        <w:jc w:val="both"/>
        <w:rPr>
          <w:del w:id="1376" w:author="Καρμίρης Αγγελος" w:date="2020-01-03T10:45:00Z"/>
          <w:b/>
          <w:bCs/>
          <w:sz w:val="24"/>
          <w:szCs w:val="24"/>
          <w:u w:val="single"/>
        </w:rPr>
      </w:pPr>
    </w:p>
    <w:p w:rsidR="006B4D80" w:rsidRPr="004F2441" w:rsidDel="0069794E" w:rsidRDefault="006B4D80" w:rsidP="0080030C">
      <w:pPr>
        <w:ind w:left="1418"/>
        <w:jc w:val="both"/>
        <w:rPr>
          <w:del w:id="1377" w:author="Καρμίρης Αγγελος" w:date="2020-01-03T10:45:00Z"/>
          <w:sz w:val="24"/>
          <w:szCs w:val="24"/>
        </w:rPr>
      </w:pPr>
      <w:del w:id="1378" w:author="Καρμίρης Αγγελος" w:date="2020-01-03T10:45:00Z">
        <w:r w:rsidRPr="004F2441" w:rsidDel="0069794E">
          <w:rPr>
            <w:sz w:val="24"/>
            <w:szCs w:val="24"/>
          </w:rPr>
          <w:delText>The bushings will be equipped with bushing current</w:delText>
        </w:r>
        <w:r w:rsidR="00F80955" w:rsidDel="0069794E">
          <w:rPr>
            <w:sz w:val="24"/>
            <w:szCs w:val="24"/>
          </w:rPr>
          <w:delText xml:space="preserve"> </w:delText>
        </w:r>
        <w:r w:rsidR="00DB4F76" w:rsidDel="0069794E">
          <w:rPr>
            <w:sz w:val="24"/>
            <w:szCs w:val="24"/>
          </w:rPr>
          <w:delText>t</w:delText>
        </w:r>
        <w:r w:rsidRPr="004F2441" w:rsidDel="0069794E">
          <w:rPr>
            <w:sz w:val="24"/>
            <w:szCs w:val="24"/>
          </w:rPr>
          <w:delText>ransformers as follows:</w:delText>
        </w:r>
      </w:del>
    </w:p>
    <w:p w:rsidR="003D0E57" w:rsidRPr="004F2441" w:rsidDel="0069794E" w:rsidRDefault="003D0E57" w:rsidP="006B4D80">
      <w:pPr>
        <w:ind w:left="1418" w:hanging="1418"/>
        <w:jc w:val="both"/>
        <w:rPr>
          <w:del w:id="1379" w:author="Καρμίρης Αγγελος" w:date="2020-01-03T10:45:00Z"/>
          <w:sz w:val="24"/>
          <w:szCs w:val="24"/>
        </w:rPr>
      </w:pPr>
    </w:p>
    <w:tbl>
      <w:tblPr>
        <w:tblW w:w="0" w:type="auto"/>
        <w:tblInd w:w="6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4"/>
        <w:gridCol w:w="1560"/>
        <w:gridCol w:w="1604"/>
        <w:gridCol w:w="1798"/>
        <w:gridCol w:w="1842"/>
      </w:tblGrid>
      <w:tr w:rsidR="006B4D80" w:rsidRPr="004F2441" w:rsidDel="0069794E">
        <w:trPr>
          <w:del w:id="1380" w:author="Καρμίρης Αγγελος" w:date="2020-01-03T10:45:00Z"/>
        </w:trPr>
        <w:tc>
          <w:tcPr>
            <w:tcW w:w="1134" w:type="dxa"/>
            <w:tcBorders>
              <w:top w:val="single" w:sz="12" w:space="0" w:color="auto"/>
              <w:left w:val="single" w:sz="12" w:space="0" w:color="auto"/>
              <w:bottom w:val="single" w:sz="6" w:space="0" w:color="auto"/>
              <w:right w:val="single" w:sz="6" w:space="0" w:color="auto"/>
            </w:tcBorders>
            <w:shd w:val="clear" w:color="auto" w:fill="00FFFF"/>
          </w:tcPr>
          <w:p w:rsidR="006B4D80" w:rsidRPr="004F2441" w:rsidDel="0069794E" w:rsidRDefault="006B4D80" w:rsidP="00BA0900">
            <w:pPr>
              <w:jc w:val="center"/>
              <w:rPr>
                <w:del w:id="1381" w:author="Καρμίρης Αγγελος" w:date="2020-01-03T10:45:00Z"/>
                <w:b/>
                <w:bCs/>
                <w:sz w:val="24"/>
                <w:szCs w:val="24"/>
              </w:rPr>
            </w:pPr>
          </w:p>
          <w:p w:rsidR="006B4D80" w:rsidRPr="004F2441" w:rsidDel="0069794E" w:rsidRDefault="006B4D80" w:rsidP="00BA0900">
            <w:pPr>
              <w:jc w:val="center"/>
              <w:rPr>
                <w:del w:id="1382" w:author="Καρμίρης Αγγελος" w:date="2020-01-03T10:45:00Z"/>
                <w:b/>
                <w:bCs/>
                <w:sz w:val="24"/>
                <w:szCs w:val="24"/>
              </w:rPr>
            </w:pPr>
            <w:del w:id="1383" w:author="Καρμίρης Αγγελος" w:date="2020-01-03T10:45:00Z">
              <w:r w:rsidRPr="004F2441" w:rsidDel="0069794E">
                <w:rPr>
                  <w:b/>
                  <w:bCs/>
                  <w:sz w:val="24"/>
                  <w:szCs w:val="24"/>
                </w:rPr>
                <w:delText>Bushing</w:delText>
              </w:r>
            </w:del>
          </w:p>
          <w:p w:rsidR="006B4D80" w:rsidRPr="004F2441" w:rsidDel="0069794E" w:rsidRDefault="006B4D80" w:rsidP="00BA0900">
            <w:pPr>
              <w:jc w:val="center"/>
              <w:rPr>
                <w:del w:id="1384" w:author="Καρμίρης Αγγελος" w:date="2020-01-03T10:45:00Z"/>
                <w:b/>
                <w:bCs/>
                <w:sz w:val="24"/>
                <w:szCs w:val="24"/>
              </w:rPr>
            </w:pPr>
          </w:p>
        </w:tc>
        <w:tc>
          <w:tcPr>
            <w:tcW w:w="1560" w:type="dxa"/>
            <w:tcBorders>
              <w:top w:val="single" w:sz="12" w:space="0" w:color="auto"/>
              <w:left w:val="single" w:sz="6" w:space="0" w:color="auto"/>
              <w:bottom w:val="single" w:sz="6" w:space="0" w:color="auto"/>
              <w:right w:val="single" w:sz="6" w:space="0" w:color="auto"/>
            </w:tcBorders>
            <w:shd w:val="clear" w:color="auto" w:fill="00FFFF"/>
          </w:tcPr>
          <w:p w:rsidR="006B4D80" w:rsidRPr="004F2441" w:rsidDel="0069794E" w:rsidRDefault="006B4D80" w:rsidP="00BA0900">
            <w:pPr>
              <w:jc w:val="center"/>
              <w:rPr>
                <w:del w:id="1385" w:author="Καρμίρης Αγγελος" w:date="2020-01-03T10:45:00Z"/>
                <w:b/>
                <w:bCs/>
                <w:sz w:val="24"/>
                <w:szCs w:val="24"/>
              </w:rPr>
            </w:pPr>
          </w:p>
          <w:p w:rsidR="006B4D80" w:rsidRPr="004F2441" w:rsidDel="0069794E" w:rsidRDefault="006B4D80" w:rsidP="00BA0900">
            <w:pPr>
              <w:jc w:val="center"/>
              <w:rPr>
                <w:del w:id="1386" w:author="Καρμίρης Αγγελος" w:date="2020-01-03T10:45:00Z"/>
                <w:b/>
                <w:bCs/>
                <w:sz w:val="24"/>
                <w:szCs w:val="24"/>
              </w:rPr>
            </w:pPr>
            <w:del w:id="1387" w:author="Καρμίρης Αγγελος" w:date="2020-01-03T10:45:00Z">
              <w:r w:rsidRPr="004F2441" w:rsidDel="0069794E">
                <w:rPr>
                  <w:b/>
                  <w:bCs/>
                  <w:sz w:val="24"/>
                  <w:szCs w:val="24"/>
                </w:rPr>
                <w:delText>Ratio</w:delText>
              </w:r>
            </w:del>
          </w:p>
        </w:tc>
        <w:tc>
          <w:tcPr>
            <w:tcW w:w="1604" w:type="dxa"/>
            <w:tcBorders>
              <w:top w:val="single" w:sz="12" w:space="0" w:color="auto"/>
              <w:left w:val="single" w:sz="6" w:space="0" w:color="auto"/>
              <w:bottom w:val="single" w:sz="6" w:space="0" w:color="auto"/>
              <w:right w:val="single" w:sz="6" w:space="0" w:color="auto"/>
            </w:tcBorders>
            <w:shd w:val="clear" w:color="auto" w:fill="00FFFF"/>
          </w:tcPr>
          <w:p w:rsidR="006B4D80" w:rsidRPr="004F2441" w:rsidDel="0069794E" w:rsidRDefault="006B4D80" w:rsidP="00BA0900">
            <w:pPr>
              <w:jc w:val="center"/>
              <w:rPr>
                <w:del w:id="1388" w:author="Καρμίρης Αγγελος" w:date="2020-01-03T10:45:00Z"/>
                <w:b/>
                <w:bCs/>
                <w:sz w:val="24"/>
                <w:szCs w:val="24"/>
              </w:rPr>
            </w:pPr>
          </w:p>
          <w:p w:rsidR="006B4D80" w:rsidRPr="004F2441" w:rsidDel="0069794E" w:rsidRDefault="006B4D80" w:rsidP="00BA0900">
            <w:pPr>
              <w:jc w:val="center"/>
              <w:rPr>
                <w:del w:id="1389" w:author="Καρμίρης Αγγελος" w:date="2020-01-03T10:45:00Z"/>
                <w:b/>
                <w:bCs/>
                <w:sz w:val="24"/>
                <w:szCs w:val="24"/>
              </w:rPr>
            </w:pPr>
            <w:del w:id="1390" w:author="Καρμίρης Αγγελος" w:date="2020-01-03T10:45:00Z">
              <w:r w:rsidRPr="004F2441" w:rsidDel="0069794E">
                <w:rPr>
                  <w:b/>
                  <w:bCs/>
                  <w:sz w:val="24"/>
                  <w:szCs w:val="24"/>
                </w:rPr>
                <w:delText>Core 1</w:delText>
              </w:r>
            </w:del>
          </w:p>
        </w:tc>
        <w:tc>
          <w:tcPr>
            <w:tcW w:w="1798" w:type="dxa"/>
            <w:tcBorders>
              <w:top w:val="single" w:sz="12" w:space="0" w:color="auto"/>
              <w:left w:val="single" w:sz="6" w:space="0" w:color="auto"/>
              <w:bottom w:val="single" w:sz="6" w:space="0" w:color="auto"/>
              <w:right w:val="single" w:sz="6" w:space="0" w:color="auto"/>
            </w:tcBorders>
            <w:shd w:val="clear" w:color="auto" w:fill="00FFFF"/>
          </w:tcPr>
          <w:p w:rsidR="006B4D80" w:rsidRPr="004F2441" w:rsidDel="0069794E" w:rsidRDefault="006B4D80" w:rsidP="00BA0900">
            <w:pPr>
              <w:jc w:val="center"/>
              <w:rPr>
                <w:del w:id="1391" w:author="Καρμίρης Αγγελος" w:date="2020-01-03T10:45:00Z"/>
                <w:b/>
                <w:bCs/>
                <w:sz w:val="24"/>
                <w:szCs w:val="24"/>
              </w:rPr>
            </w:pPr>
          </w:p>
          <w:p w:rsidR="006B4D80" w:rsidRPr="004F2441" w:rsidDel="0069794E" w:rsidRDefault="006B4D80" w:rsidP="00BA0900">
            <w:pPr>
              <w:jc w:val="center"/>
              <w:rPr>
                <w:del w:id="1392" w:author="Καρμίρης Αγγελος" w:date="2020-01-03T10:45:00Z"/>
                <w:b/>
                <w:bCs/>
                <w:sz w:val="24"/>
                <w:szCs w:val="24"/>
              </w:rPr>
            </w:pPr>
            <w:del w:id="1393" w:author="Καρμίρης Αγγελος" w:date="2020-01-03T10:45:00Z">
              <w:r w:rsidRPr="004F2441" w:rsidDel="0069794E">
                <w:rPr>
                  <w:b/>
                  <w:bCs/>
                  <w:sz w:val="24"/>
                  <w:szCs w:val="24"/>
                </w:rPr>
                <w:delText>Core 2</w:delText>
              </w:r>
            </w:del>
          </w:p>
        </w:tc>
        <w:tc>
          <w:tcPr>
            <w:tcW w:w="1842" w:type="dxa"/>
            <w:tcBorders>
              <w:top w:val="single" w:sz="12" w:space="0" w:color="auto"/>
              <w:left w:val="single" w:sz="6" w:space="0" w:color="auto"/>
              <w:bottom w:val="single" w:sz="6" w:space="0" w:color="auto"/>
              <w:right w:val="single" w:sz="12" w:space="0" w:color="auto"/>
            </w:tcBorders>
            <w:shd w:val="clear" w:color="auto" w:fill="00FFFF"/>
          </w:tcPr>
          <w:p w:rsidR="006B4D80" w:rsidRPr="004F2441" w:rsidDel="0069794E" w:rsidRDefault="006B4D80" w:rsidP="00BA0900">
            <w:pPr>
              <w:jc w:val="center"/>
              <w:rPr>
                <w:del w:id="1394" w:author="Καρμίρης Αγγελος" w:date="2020-01-03T10:45:00Z"/>
                <w:b/>
                <w:bCs/>
                <w:sz w:val="24"/>
                <w:szCs w:val="24"/>
              </w:rPr>
            </w:pPr>
          </w:p>
          <w:p w:rsidR="006B4D80" w:rsidRPr="004F2441" w:rsidDel="0069794E" w:rsidRDefault="006B4D80" w:rsidP="00BA0900">
            <w:pPr>
              <w:jc w:val="center"/>
              <w:rPr>
                <w:del w:id="1395" w:author="Καρμίρης Αγγελος" w:date="2020-01-03T10:45:00Z"/>
                <w:b/>
                <w:bCs/>
                <w:sz w:val="24"/>
                <w:szCs w:val="24"/>
              </w:rPr>
            </w:pPr>
            <w:del w:id="1396" w:author="Καρμίρης Αγγελος" w:date="2020-01-03T10:45:00Z">
              <w:r w:rsidRPr="004F2441" w:rsidDel="0069794E">
                <w:rPr>
                  <w:b/>
                  <w:bCs/>
                  <w:sz w:val="24"/>
                  <w:szCs w:val="24"/>
                </w:rPr>
                <w:delText>Core 3</w:delText>
              </w:r>
            </w:del>
          </w:p>
        </w:tc>
      </w:tr>
      <w:tr w:rsidR="006B4D80" w:rsidRPr="004F2441" w:rsidDel="0069794E">
        <w:trPr>
          <w:del w:id="1397" w:author="Καρμίρης Αγγελος" w:date="2020-01-03T10:45:00Z"/>
        </w:trPr>
        <w:tc>
          <w:tcPr>
            <w:tcW w:w="1134" w:type="dxa"/>
            <w:tcBorders>
              <w:top w:val="nil"/>
              <w:left w:val="single" w:sz="12" w:space="0" w:color="auto"/>
              <w:bottom w:val="single" w:sz="6" w:space="0" w:color="auto"/>
              <w:right w:val="single" w:sz="6" w:space="0" w:color="auto"/>
            </w:tcBorders>
          </w:tcPr>
          <w:p w:rsidR="006B4D80" w:rsidRPr="004F2441" w:rsidDel="0069794E" w:rsidRDefault="006B4D80" w:rsidP="00BA0900">
            <w:pPr>
              <w:jc w:val="center"/>
              <w:rPr>
                <w:del w:id="1398" w:author="Καρμίρης Αγγελος" w:date="2020-01-03T10:45:00Z"/>
                <w:sz w:val="24"/>
                <w:szCs w:val="24"/>
              </w:rPr>
            </w:pPr>
          </w:p>
          <w:p w:rsidR="006B4D80" w:rsidRPr="004F2441" w:rsidDel="0069794E" w:rsidRDefault="00336302" w:rsidP="00BA0900">
            <w:pPr>
              <w:jc w:val="center"/>
              <w:rPr>
                <w:del w:id="1399" w:author="Καρμίρης Αγγελος" w:date="2020-01-03T10:45:00Z"/>
                <w:sz w:val="24"/>
                <w:szCs w:val="24"/>
              </w:rPr>
            </w:pPr>
            <w:del w:id="1400" w:author="Καρμίρης Αγγελος" w:date="2020-01-03T10:45:00Z">
              <w:r w:rsidDel="0069794E">
                <w:rPr>
                  <w:sz w:val="24"/>
                  <w:szCs w:val="24"/>
                </w:rPr>
                <w:delText>H</w:delText>
              </w:r>
              <w:r w:rsidR="006B4D80" w:rsidRPr="004F2441" w:rsidDel="0069794E">
                <w:rPr>
                  <w:sz w:val="24"/>
                  <w:szCs w:val="24"/>
                </w:rPr>
                <w:delText>V</w:delText>
              </w:r>
            </w:del>
          </w:p>
        </w:tc>
        <w:tc>
          <w:tcPr>
            <w:tcW w:w="1560" w:type="dxa"/>
            <w:tcBorders>
              <w:top w:val="nil"/>
              <w:left w:val="single" w:sz="6" w:space="0" w:color="auto"/>
              <w:bottom w:val="single" w:sz="6" w:space="0" w:color="auto"/>
              <w:right w:val="single" w:sz="6" w:space="0" w:color="auto"/>
            </w:tcBorders>
          </w:tcPr>
          <w:p w:rsidR="006B4D80" w:rsidRPr="004F2441" w:rsidDel="0069794E" w:rsidRDefault="006B4D80" w:rsidP="00BA0900">
            <w:pPr>
              <w:jc w:val="both"/>
              <w:rPr>
                <w:del w:id="1401" w:author="Καρμίρης Αγγελος" w:date="2020-01-03T10:45:00Z"/>
                <w:sz w:val="24"/>
                <w:szCs w:val="24"/>
              </w:rPr>
            </w:pPr>
          </w:p>
          <w:p w:rsidR="006B4D80" w:rsidRPr="004F2441" w:rsidDel="0069794E" w:rsidRDefault="006B4D80" w:rsidP="00BA0900">
            <w:pPr>
              <w:jc w:val="both"/>
              <w:rPr>
                <w:del w:id="1402" w:author="Καρμίρης Αγγελος" w:date="2020-01-03T10:45:00Z"/>
                <w:sz w:val="24"/>
                <w:szCs w:val="24"/>
              </w:rPr>
            </w:pPr>
            <w:del w:id="1403" w:author="Καρμίρης Αγγελος" w:date="2020-01-03T10:45:00Z">
              <w:r w:rsidRPr="004F2441" w:rsidDel="0069794E">
                <w:rPr>
                  <w:sz w:val="24"/>
                  <w:szCs w:val="24"/>
                </w:rPr>
                <w:delText>400/1-1-1A</w:delText>
              </w:r>
            </w:del>
          </w:p>
        </w:tc>
        <w:tc>
          <w:tcPr>
            <w:tcW w:w="1604" w:type="dxa"/>
            <w:tcBorders>
              <w:top w:val="nil"/>
              <w:left w:val="single" w:sz="6" w:space="0" w:color="auto"/>
              <w:bottom w:val="single" w:sz="6" w:space="0" w:color="auto"/>
              <w:right w:val="single" w:sz="6" w:space="0" w:color="auto"/>
            </w:tcBorders>
          </w:tcPr>
          <w:p w:rsidR="0080030C" w:rsidRPr="004F2441" w:rsidDel="0069794E" w:rsidRDefault="0080030C" w:rsidP="0080030C">
            <w:pPr>
              <w:jc w:val="center"/>
              <w:rPr>
                <w:del w:id="1404" w:author="Καρμίρης Αγγελος" w:date="2020-01-03T10:45:00Z"/>
                <w:sz w:val="24"/>
                <w:szCs w:val="24"/>
              </w:rPr>
            </w:pPr>
          </w:p>
          <w:p w:rsidR="0080030C" w:rsidRPr="004F2441" w:rsidDel="0069794E" w:rsidRDefault="0080030C" w:rsidP="0080030C">
            <w:pPr>
              <w:jc w:val="center"/>
              <w:rPr>
                <w:del w:id="1405" w:author="Καρμίρης Αγγελος" w:date="2020-01-03T10:45:00Z"/>
                <w:sz w:val="24"/>
                <w:szCs w:val="24"/>
              </w:rPr>
            </w:pPr>
            <w:del w:id="1406" w:author="Καρμίρης Αγγελος" w:date="2020-01-03T10:45:00Z">
              <w:r w:rsidRPr="004F2441" w:rsidDel="0069794E">
                <w:rPr>
                  <w:sz w:val="24"/>
                  <w:szCs w:val="24"/>
                </w:rPr>
                <w:delText>4</w:delText>
              </w:r>
              <w:r w:rsidR="006B4D80" w:rsidRPr="004F2441" w:rsidDel="0069794E">
                <w:rPr>
                  <w:sz w:val="24"/>
                  <w:szCs w:val="24"/>
                </w:rPr>
                <w:delText>0VA CL</w:delText>
              </w:r>
              <w:r w:rsidR="000A307F" w:rsidDel="0069794E">
                <w:rPr>
                  <w:sz w:val="24"/>
                  <w:szCs w:val="24"/>
                </w:rPr>
                <w:delText xml:space="preserve"> </w:delText>
              </w:r>
              <w:r w:rsidR="006B4D80" w:rsidRPr="004F2441" w:rsidDel="0069794E">
                <w:rPr>
                  <w:sz w:val="24"/>
                  <w:szCs w:val="24"/>
                </w:rPr>
                <w:delText>0.5</w:delText>
              </w:r>
            </w:del>
          </w:p>
        </w:tc>
        <w:tc>
          <w:tcPr>
            <w:tcW w:w="1798" w:type="dxa"/>
            <w:tcBorders>
              <w:top w:val="nil"/>
              <w:left w:val="single" w:sz="6" w:space="0" w:color="auto"/>
              <w:bottom w:val="single" w:sz="6" w:space="0" w:color="auto"/>
              <w:right w:val="single" w:sz="6" w:space="0" w:color="auto"/>
            </w:tcBorders>
          </w:tcPr>
          <w:p w:rsidR="006B4D80" w:rsidRPr="004F2441" w:rsidDel="0069794E" w:rsidRDefault="006B4D80" w:rsidP="00BA0900">
            <w:pPr>
              <w:jc w:val="center"/>
              <w:rPr>
                <w:del w:id="1407" w:author="Καρμίρης Αγγελος" w:date="2020-01-03T10:45:00Z"/>
                <w:sz w:val="24"/>
                <w:szCs w:val="24"/>
              </w:rPr>
            </w:pPr>
          </w:p>
          <w:p w:rsidR="006B4D80" w:rsidRPr="004F2441" w:rsidDel="0069794E" w:rsidRDefault="0080030C" w:rsidP="00BA0900">
            <w:pPr>
              <w:jc w:val="center"/>
              <w:rPr>
                <w:del w:id="1408" w:author="Καρμίρης Αγγελος" w:date="2020-01-03T10:45:00Z"/>
                <w:sz w:val="24"/>
                <w:szCs w:val="24"/>
              </w:rPr>
            </w:pPr>
            <w:del w:id="1409" w:author="Καρμίρης Αγγελος" w:date="2020-01-03T10:45:00Z">
              <w:r w:rsidRPr="004F2441" w:rsidDel="0069794E">
                <w:rPr>
                  <w:sz w:val="24"/>
                  <w:szCs w:val="24"/>
                </w:rPr>
                <w:delText>3</w:delText>
              </w:r>
              <w:r w:rsidR="006B4D80" w:rsidRPr="004F2441" w:rsidDel="0069794E">
                <w:rPr>
                  <w:sz w:val="24"/>
                  <w:szCs w:val="24"/>
                </w:rPr>
                <w:delText>0VA CL 5P20</w:delText>
              </w:r>
            </w:del>
          </w:p>
        </w:tc>
        <w:tc>
          <w:tcPr>
            <w:tcW w:w="1842" w:type="dxa"/>
            <w:tcBorders>
              <w:top w:val="nil"/>
              <w:left w:val="single" w:sz="6" w:space="0" w:color="auto"/>
              <w:bottom w:val="single" w:sz="6" w:space="0" w:color="auto"/>
              <w:right w:val="single" w:sz="12" w:space="0" w:color="auto"/>
            </w:tcBorders>
          </w:tcPr>
          <w:p w:rsidR="006B4D80" w:rsidRPr="004F2441" w:rsidDel="0069794E" w:rsidRDefault="006B4D80" w:rsidP="00BA0900">
            <w:pPr>
              <w:jc w:val="center"/>
              <w:rPr>
                <w:del w:id="1410" w:author="Καρμίρης Αγγελος" w:date="2020-01-03T10:45:00Z"/>
                <w:sz w:val="24"/>
                <w:szCs w:val="24"/>
              </w:rPr>
            </w:pPr>
          </w:p>
          <w:p w:rsidR="006B4D80" w:rsidRPr="004F2441" w:rsidDel="0069794E" w:rsidRDefault="0080030C" w:rsidP="00BA0900">
            <w:pPr>
              <w:jc w:val="center"/>
              <w:rPr>
                <w:del w:id="1411" w:author="Καρμίρης Αγγελος" w:date="2020-01-03T10:45:00Z"/>
                <w:sz w:val="24"/>
                <w:szCs w:val="24"/>
              </w:rPr>
            </w:pPr>
            <w:del w:id="1412" w:author="Καρμίρης Αγγελος" w:date="2020-01-03T10:45:00Z">
              <w:r w:rsidRPr="004F2441" w:rsidDel="0069794E">
                <w:rPr>
                  <w:sz w:val="24"/>
                  <w:szCs w:val="24"/>
                </w:rPr>
                <w:delText>3</w:delText>
              </w:r>
              <w:r w:rsidR="006B4D80" w:rsidRPr="004F2441" w:rsidDel="0069794E">
                <w:rPr>
                  <w:sz w:val="24"/>
                  <w:szCs w:val="24"/>
                </w:rPr>
                <w:delText>0VA CL  5P20</w:delText>
              </w:r>
            </w:del>
          </w:p>
        </w:tc>
      </w:tr>
      <w:tr w:rsidR="006B4D80" w:rsidRPr="004F2441" w:rsidDel="0069794E">
        <w:trPr>
          <w:del w:id="1413" w:author="Καρμίρης Αγγελος" w:date="2020-01-03T10:45:00Z"/>
        </w:trPr>
        <w:tc>
          <w:tcPr>
            <w:tcW w:w="1134" w:type="dxa"/>
            <w:tcBorders>
              <w:top w:val="single" w:sz="6" w:space="0" w:color="auto"/>
              <w:left w:val="single" w:sz="12" w:space="0" w:color="auto"/>
              <w:bottom w:val="single" w:sz="6" w:space="0" w:color="auto"/>
              <w:right w:val="single" w:sz="6" w:space="0" w:color="auto"/>
            </w:tcBorders>
          </w:tcPr>
          <w:p w:rsidR="006B4D80" w:rsidRPr="004F2441" w:rsidDel="0069794E" w:rsidRDefault="006B4D80" w:rsidP="00BA0900">
            <w:pPr>
              <w:jc w:val="center"/>
              <w:rPr>
                <w:del w:id="1414" w:author="Καρμίρης Αγγελος" w:date="2020-01-03T10:45:00Z"/>
                <w:sz w:val="24"/>
                <w:szCs w:val="24"/>
              </w:rPr>
            </w:pPr>
          </w:p>
          <w:p w:rsidR="006B4D80" w:rsidRPr="004F2441" w:rsidDel="0069794E" w:rsidRDefault="00336302" w:rsidP="00BA0900">
            <w:pPr>
              <w:jc w:val="center"/>
              <w:rPr>
                <w:del w:id="1415" w:author="Καρμίρης Αγγελος" w:date="2020-01-03T10:45:00Z"/>
                <w:sz w:val="24"/>
                <w:szCs w:val="24"/>
              </w:rPr>
            </w:pPr>
            <w:del w:id="1416" w:author="Καρμίρης Αγγελος" w:date="2020-01-03T10:45:00Z">
              <w:r w:rsidDel="0069794E">
                <w:rPr>
                  <w:sz w:val="24"/>
                  <w:szCs w:val="24"/>
                </w:rPr>
                <w:delText>M</w:delText>
              </w:r>
              <w:r w:rsidR="006B4D80" w:rsidRPr="004F2441" w:rsidDel="0069794E">
                <w:rPr>
                  <w:sz w:val="24"/>
                  <w:szCs w:val="24"/>
                </w:rPr>
                <w:delText>V</w:delText>
              </w:r>
            </w:del>
          </w:p>
        </w:tc>
        <w:tc>
          <w:tcPr>
            <w:tcW w:w="1560" w:type="dxa"/>
            <w:tcBorders>
              <w:top w:val="single" w:sz="6" w:space="0" w:color="auto"/>
              <w:left w:val="single" w:sz="6" w:space="0" w:color="auto"/>
              <w:bottom w:val="single" w:sz="6" w:space="0" w:color="auto"/>
              <w:right w:val="single" w:sz="6" w:space="0" w:color="auto"/>
            </w:tcBorders>
          </w:tcPr>
          <w:p w:rsidR="006B4D80" w:rsidRPr="004F2441" w:rsidDel="0069794E" w:rsidRDefault="006B4D80" w:rsidP="00BA0900">
            <w:pPr>
              <w:jc w:val="both"/>
              <w:rPr>
                <w:del w:id="1417" w:author="Καρμίρης Αγγελος" w:date="2020-01-03T10:45:00Z"/>
                <w:sz w:val="24"/>
                <w:szCs w:val="24"/>
              </w:rPr>
            </w:pPr>
          </w:p>
          <w:p w:rsidR="006B4D80" w:rsidRPr="004F2441" w:rsidDel="0069794E" w:rsidRDefault="006B4D80" w:rsidP="00BA0900">
            <w:pPr>
              <w:jc w:val="both"/>
              <w:rPr>
                <w:del w:id="1418" w:author="Καρμίρης Αγγελος" w:date="2020-01-03T10:45:00Z"/>
                <w:sz w:val="24"/>
                <w:szCs w:val="24"/>
              </w:rPr>
            </w:pPr>
            <w:del w:id="1419" w:author="Καρμίρης Αγγελος" w:date="2020-01-03T10:45:00Z">
              <w:r w:rsidRPr="004F2441" w:rsidDel="0069794E">
                <w:rPr>
                  <w:sz w:val="24"/>
                  <w:szCs w:val="24"/>
                </w:rPr>
                <w:delText>1000/1-1-1A</w:delText>
              </w:r>
            </w:del>
          </w:p>
        </w:tc>
        <w:tc>
          <w:tcPr>
            <w:tcW w:w="1604" w:type="dxa"/>
            <w:tcBorders>
              <w:top w:val="single" w:sz="6" w:space="0" w:color="auto"/>
              <w:left w:val="single" w:sz="6" w:space="0" w:color="auto"/>
              <w:bottom w:val="single" w:sz="6" w:space="0" w:color="auto"/>
              <w:right w:val="single" w:sz="6" w:space="0" w:color="auto"/>
            </w:tcBorders>
          </w:tcPr>
          <w:p w:rsidR="0080030C" w:rsidRPr="004F2441" w:rsidDel="0069794E" w:rsidRDefault="0080030C" w:rsidP="00BA0900">
            <w:pPr>
              <w:jc w:val="center"/>
              <w:rPr>
                <w:del w:id="1420" w:author="Καρμίρης Αγγελος" w:date="2020-01-03T10:45:00Z"/>
                <w:sz w:val="24"/>
                <w:szCs w:val="24"/>
              </w:rPr>
            </w:pPr>
          </w:p>
          <w:p w:rsidR="006B4D80" w:rsidRPr="004F2441" w:rsidDel="0069794E" w:rsidRDefault="0080030C" w:rsidP="0080030C">
            <w:pPr>
              <w:jc w:val="center"/>
              <w:rPr>
                <w:del w:id="1421" w:author="Καρμίρης Αγγελος" w:date="2020-01-03T10:45:00Z"/>
                <w:sz w:val="24"/>
                <w:szCs w:val="24"/>
              </w:rPr>
            </w:pPr>
            <w:del w:id="1422" w:author="Καρμίρης Αγγελος" w:date="2020-01-03T10:45:00Z">
              <w:r w:rsidRPr="004F2441" w:rsidDel="0069794E">
                <w:rPr>
                  <w:sz w:val="24"/>
                  <w:szCs w:val="24"/>
                </w:rPr>
                <w:delText>4</w:delText>
              </w:r>
              <w:r w:rsidR="006B4D80" w:rsidRPr="004F2441" w:rsidDel="0069794E">
                <w:rPr>
                  <w:sz w:val="24"/>
                  <w:szCs w:val="24"/>
                </w:rPr>
                <w:delText>0VA CL</w:delText>
              </w:r>
              <w:r w:rsidR="000A307F" w:rsidDel="0069794E">
                <w:rPr>
                  <w:sz w:val="24"/>
                  <w:szCs w:val="24"/>
                </w:rPr>
                <w:delText xml:space="preserve"> </w:delText>
              </w:r>
              <w:r w:rsidR="006B4D80" w:rsidRPr="004F2441" w:rsidDel="0069794E">
                <w:rPr>
                  <w:sz w:val="24"/>
                  <w:szCs w:val="24"/>
                </w:rPr>
                <w:delText>0.5</w:delText>
              </w:r>
            </w:del>
          </w:p>
        </w:tc>
        <w:tc>
          <w:tcPr>
            <w:tcW w:w="1798" w:type="dxa"/>
            <w:tcBorders>
              <w:top w:val="single" w:sz="6" w:space="0" w:color="auto"/>
              <w:left w:val="single" w:sz="6" w:space="0" w:color="auto"/>
              <w:bottom w:val="single" w:sz="6" w:space="0" w:color="auto"/>
              <w:right w:val="single" w:sz="6" w:space="0" w:color="auto"/>
            </w:tcBorders>
          </w:tcPr>
          <w:p w:rsidR="006B4D80" w:rsidRPr="004F2441" w:rsidDel="0069794E" w:rsidRDefault="006B4D80" w:rsidP="00BA0900">
            <w:pPr>
              <w:jc w:val="center"/>
              <w:rPr>
                <w:del w:id="1423" w:author="Καρμίρης Αγγελος" w:date="2020-01-03T10:45:00Z"/>
                <w:sz w:val="24"/>
                <w:szCs w:val="24"/>
              </w:rPr>
            </w:pPr>
          </w:p>
          <w:p w:rsidR="006B4D80" w:rsidRPr="004F2441" w:rsidDel="0069794E" w:rsidRDefault="0080030C" w:rsidP="00BA0900">
            <w:pPr>
              <w:jc w:val="center"/>
              <w:rPr>
                <w:del w:id="1424" w:author="Καρμίρης Αγγελος" w:date="2020-01-03T10:45:00Z"/>
                <w:sz w:val="24"/>
                <w:szCs w:val="24"/>
              </w:rPr>
            </w:pPr>
            <w:del w:id="1425" w:author="Καρμίρης Αγγελος" w:date="2020-01-03T10:45:00Z">
              <w:r w:rsidRPr="004F2441" w:rsidDel="0069794E">
                <w:rPr>
                  <w:sz w:val="24"/>
                  <w:szCs w:val="24"/>
                </w:rPr>
                <w:delText>3</w:delText>
              </w:r>
              <w:r w:rsidR="006B4D80" w:rsidRPr="004F2441" w:rsidDel="0069794E">
                <w:rPr>
                  <w:sz w:val="24"/>
                  <w:szCs w:val="24"/>
                </w:rPr>
                <w:delText>0VA CL 5P20</w:delText>
              </w:r>
            </w:del>
          </w:p>
        </w:tc>
        <w:tc>
          <w:tcPr>
            <w:tcW w:w="1842" w:type="dxa"/>
            <w:tcBorders>
              <w:top w:val="single" w:sz="6" w:space="0" w:color="auto"/>
              <w:left w:val="single" w:sz="6" w:space="0" w:color="auto"/>
              <w:bottom w:val="single" w:sz="6" w:space="0" w:color="auto"/>
              <w:right w:val="single" w:sz="12" w:space="0" w:color="auto"/>
            </w:tcBorders>
          </w:tcPr>
          <w:p w:rsidR="006B4D80" w:rsidRPr="004F2441" w:rsidDel="0069794E" w:rsidRDefault="006B4D80" w:rsidP="00BA0900">
            <w:pPr>
              <w:jc w:val="center"/>
              <w:rPr>
                <w:del w:id="1426" w:author="Καρμίρης Αγγελος" w:date="2020-01-03T10:45:00Z"/>
                <w:sz w:val="24"/>
                <w:szCs w:val="24"/>
              </w:rPr>
            </w:pPr>
          </w:p>
          <w:p w:rsidR="006B4D80" w:rsidRPr="004F2441" w:rsidDel="0069794E" w:rsidRDefault="0080030C" w:rsidP="00BA0900">
            <w:pPr>
              <w:jc w:val="center"/>
              <w:rPr>
                <w:del w:id="1427" w:author="Καρμίρης Αγγελος" w:date="2020-01-03T10:45:00Z"/>
                <w:sz w:val="24"/>
                <w:szCs w:val="24"/>
              </w:rPr>
            </w:pPr>
            <w:del w:id="1428" w:author="Καρμίρης Αγγελος" w:date="2020-01-03T10:45:00Z">
              <w:r w:rsidRPr="004F2441" w:rsidDel="0069794E">
                <w:rPr>
                  <w:sz w:val="24"/>
                  <w:szCs w:val="24"/>
                </w:rPr>
                <w:delText>3</w:delText>
              </w:r>
              <w:r w:rsidR="006B4D80" w:rsidRPr="004F2441" w:rsidDel="0069794E">
                <w:rPr>
                  <w:sz w:val="24"/>
                  <w:szCs w:val="24"/>
                </w:rPr>
                <w:delText>0VA CL  5P20</w:delText>
              </w:r>
            </w:del>
          </w:p>
        </w:tc>
      </w:tr>
      <w:tr w:rsidR="006B4D80" w:rsidRPr="004F2441" w:rsidDel="0069794E">
        <w:trPr>
          <w:del w:id="1429" w:author="Καρμίρης Αγγελος" w:date="2020-01-03T10:45:00Z"/>
        </w:trPr>
        <w:tc>
          <w:tcPr>
            <w:tcW w:w="1134" w:type="dxa"/>
            <w:tcBorders>
              <w:top w:val="single" w:sz="6" w:space="0" w:color="auto"/>
              <w:left w:val="single" w:sz="12" w:space="0" w:color="auto"/>
              <w:bottom w:val="single" w:sz="12" w:space="0" w:color="auto"/>
              <w:right w:val="single" w:sz="6" w:space="0" w:color="auto"/>
            </w:tcBorders>
          </w:tcPr>
          <w:p w:rsidR="006B4D80" w:rsidRPr="004F2441" w:rsidDel="0069794E" w:rsidRDefault="006B4D80" w:rsidP="00BA0900">
            <w:pPr>
              <w:jc w:val="center"/>
              <w:rPr>
                <w:del w:id="1430" w:author="Καρμίρης Αγγελος" w:date="2020-01-03T10:45:00Z"/>
                <w:sz w:val="24"/>
                <w:szCs w:val="24"/>
              </w:rPr>
            </w:pPr>
          </w:p>
          <w:p w:rsidR="006B4D80" w:rsidRPr="004F2441" w:rsidDel="0069794E" w:rsidRDefault="00336302" w:rsidP="00BA0900">
            <w:pPr>
              <w:jc w:val="center"/>
              <w:rPr>
                <w:del w:id="1431" w:author="Καρμίρης Αγγελος" w:date="2020-01-03T10:45:00Z"/>
                <w:sz w:val="24"/>
                <w:szCs w:val="24"/>
              </w:rPr>
            </w:pPr>
            <w:del w:id="1432" w:author="Καρμίρης Αγγελος" w:date="2020-01-03T10:45:00Z">
              <w:r w:rsidDel="0069794E">
                <w:rPr>
                  <w:sz w:val="24"/>
                  <w:szCs w:val="24"/>
                </w:rPr>
                <w:delText>L</w:delText>
              </w:r>
              <w:r w:rsidR="006B4D80" w:rsidRPr="004F2441" w:rsidDel="0069794E">
                <w:rPr>
                  <w:sz w:val="24"/>
                  <w:szCs w:val="24"/>
                </w:rPr>
                <w:delText>V</w:delText>
              </w:r>
            </w:del>
          </w:p>
        </w:tc>
        <w:tc>
          <w:tcPr>
            <w:tcW w:w="1560" w:type="dxa"/>
            <w:tcBorders>
              <w:top w:val="single" w:sz="6" w:space="0" w:color="auto"/>
              <w:left w:val="single" w:sz="6" w:space="0" w:color="auto"/>
              <w:bottom w:val="single" w:sz="12" w:space="0" w:color="auto"/>
              <w:right w:val="single" w:sz="6" w:space="0" w:color="auto"/>
            </w:tcBorders>
          </w:tcPr>
          <w:p w:rsidR="006B4D80" w:rsidRPr="004F2441" w:rsidDel="0069794E" w:rsidRDefault="006B4D80" w:rsidP="00BA0900">
            <w:pPr>
              <w:jc w:val="both"/>
              <w:rPr>
                <w:del w:id="1433" w:author="Καρμίρης Αγγελος" w:date="2020-01-03T10:45:00Z"/>
                <w:sz w:val="24"/>
                <w:szCs w:val="24"/>
              </w:rPr>
            </w:pPr>
          </w:p>
          <w:p w:rsidR="006B4D80" w:rsidRPr="004F2441" w:rsidDel="0069794E" w:rsidRDefault="006B4D80" w:rsidP="00BA0900">
            <w:pPr>
              <w:jc w:val="both"/>
              <w:rPr>
                <w:del w:id="1434" w:author="Καρμίρης Αγγελος" w:date="2020-01-03T10:45:00Z"/>
                <w:sz w:val="24"/>
                <w:szCs w:val="24"/>
              </w:rPr>
            </w:pPr>
            <w:del w:id="1435" w:author="Καρμίρης Αγγελος" w:date="2020-01-03T10:45:00Z">
              <w:r w:rsidRPr="004F2441" w:rsidDel="0069794E">
                <w:rPr>
                  <w:sz w:val="24"/>
                  <w:szCs w:val="24"/>
                </w:rPr>
                <w:delText>2000/1-1A</w:delText>
              </w:r>
            </w:del>
          </w:p>
        </w:tc>
        <w:tc>
          <w:tcPr>
            <w:tcW w:w="1604" w:type="dxa"/>
            <w:tcBorders>
              <w:top w:val="single" w:sz="6" w:space="0" w:color="auto"/>
              <w:left w:val="single" w:sz="6" w:space="0" w:color="auto"/>
              <w:bottom w:val="single" w:sz="12" w:space="0" w:color="auto"/>
              <w:right w:val="single" w:sz="6" w:space="0" w:color="auto"/>
            </w:tcBorders>
          </w:tcPr>
          <w:p w:rsidR="0080030C" w:rsidRPr="004F2441" w:rsidDel="0069794E" w:rsidRDefault="0080030C" w:rsidP="0080030C">
            <w:pPr>
              <w:jc w:val="center"/>
              <w:rPr>
                <w:del w:id="1436" w:author="Καρμίρης Αγγελος" w:date="2020-01-03T10:45:00Z"/>
                <w:sz w:val="24"/>
                <w:szCs w:val="24"/>
              </w:rPr>
            </w:pPr>
          </w:p>
          <w:p w:rsidR="006B4D80" w:rsidRPr="004F2441" w:rsidDel="0069794E" w:rsidRDefault="0080030C" w:rsidP="0080030C">
            <w:pPr>
              <w:jc w:val="center"/>
              <w:rPr>
                <w:del w:id="1437" w:author="Καρμίρης Αγγελος" w:date="2020-01-03T10:45:00Z"/>
                <w:sz w:val="24"/>
                <w:szCs w:val="24"/>
              </w:rPr>
            </w:pPr>
            <w:del w:id="1438" w:author="Καρμίρης Αγγελος" w:date="2020-01-03T10:45:00Z">
              <w:r w:rsidRPr="004F2441" w:rsidDel="0069794E">
                <w:rPr>
                  <w:sz w:val="24"/>
                  <w:szCs w:val="24"/>
                </w:rPr>
                <w:delText>4</w:delText>
              </w:r>
              <w:r w:rsidR="006B4D80" w:rsidRPr="004F2441" w:rsidDel="0069794E">
                <w:rPr>
                  <w:sz w:val="24"/>
                  <w:szCs w:val="24"/>
                </w:rPr>
                <w:delText>0VA CL</w:delText>
              </w:r>
              <w:r w:rsidR="000A307F" w:rsidDel="0069794E">
                <w:rPr>
                  <w:sz w:val="24"/>
                  <w:szCs w:val="24"/>
                </w:rPr>
                <w:delText xml:space="preserve"> </w:delText>
              </w:r>
              <w:r w:rsidR="006B4D80" w:rsidRPr="004F2441" w:rsidDel="0069794E">
                <w:rPr>
                  <w:sz w:val="24"/>
                  <w:szCs w:val="24"/>
                </w:rPr>
                <w:delText>0.5</w:delText>
              </w:r>
            </w:del>
          </w:p>
        </w:tc>
        <w:tc>
          <w:tcPr>
            <w:tcW w:w="1798" w:type="dxa"/>
            <w:tcBorders>
              <w:top w:val="single" w:sz="6" w:space="0" w:color="auto"/>
              <w:left w:val="single" w:sz="6" w:space="0" w:color="auto"/>
              <w:bottom w:val="single" w:sz="12" w:space="0" w:color="auto"/>
              <w:right w:val="single" w:sz="6" w:space="0" w:color="auto"/>
            </w:tcBorders>
          </w:tcPr>
          <w:p w:rsidR="006B4D80" w:rsidRPr="004F2441" w:rsidDel="0069794E" w:rsidRDefault="006B4D80" w:rsidP="00BA0900">
            <w:pPr>
              <w:jc w:val="center"/>
              <w:rPr>
                <w:del w:id="1439" w:author="Καρμίρης Αγγελος" w:date="2020-01-03T10:45:00Z"/>
                <w:sz w:val="24"/>
                <w:szCs w:val="24"/>
              </w:rPr>
            </w:pPr>
          </w:p>
          <w:p w:rsidR="006B4D80" w:rsidRPr="004F2441" w:rsidDel="0069794E" w:rsidRDefault="0080030C" w:rsidP="00BA0900">
            <w:pPr>
              <w:jc w:val="center"/>
              <w:rPr>
                <w:del w:id="1440" w:author="Καρμίρης Αγγελος" w:date="2020-01-03T10:45:00Z"/>
                <w:sz w:val="24"/>
                <w:szCs w:val="24"/>
              </w:rPr>
            </w:pPr>
            <w:del w:id="1441" w:author="Καρμίρης Αγγελος" w:date="2020-01-03T10:45:00Z">
              <w:r w:rsidRPr="004F2441" w:rsidDel="0069794E">
                <w:rPr>
                  <w:sz w:val="24"/>
                  <w:szCs w:val="24"/>
                </w:rPr>
                <w:delText>3</w:delText>
              </w:r>
              <w:r w:rsidR="006B4D80" w:rsidRPr="004F2441" w:rsidDel="0069794E">
                <w:rPr>
                  <w:sz w:val="24"/>
                  <w:szCs w:val="24"/>
                </w:rPr>
                <w:delText>0VA CL 5P20</w:delText>
              </w:r>
            </w:del>
          </w:p>
        </w:tc>
        <w:tc>
          <w:tcPr>
            <w:tcW w:w="1842" w:type="dxa"/>
            <w:tcBorders>
              <w:top w:val="single" w:sz="6" w:space="0" w:color="auto"/>
              <w:left w:val="single" w:sz="6" w:space="0" w:color="auto"/>
              <w:bottom w:val="single" w:sz="12" w:space="0" w:color="auto"/>
              <w:right w:val="single" w:sz="12" w:space="0" w:color="auto"/>
            </w:tcBorders>
          </w:tcPr>
          <w:p w:rsidR="006B4D80" w:rsidRPr="004F2441" w:rsidDel="0069794E" w:rsidRDefault="006B4D80" w:rsidP="00BA0900">
            <w:pPr>
              <w:jc w:val="center"/>
              <w:rPr>
                <w:del w:id="1442" w:author="Καρμίρης Αγγελος" w:date="2020-01-03T10:45:00Z"/>
                <w:sz w:val="24"/>
                <w:szCs w:val="24"/>
              </w:rPr>
            </w:pPr>
            <w:del w:id="1443" w:author="Καρμίρης Αγγελος" w:date="2020-01-03T10:45:00Z">
              <w:r w:rsidRPr="004F2441" w:rsidDel="0069794E">
                <w:rPr>
                  <w:sz w:val="24"/>
                  <w:szCs w:val="24"/>
                </w:rPr>
                <w:delText>___</w:delText>
              </w:r>
            </w:del>
          </w:p>
        </w:tc>
      </w:tr>
    </w:tbl>
    <w:p w:rsidR="00CF3AE6" w:rsidRPr="004F2441" w:rsidDel="0069794E" w:rsidRDefault="006B4D80" w:rsidP="006B4D80">
      <w:pPr>
        <w:jc w:val="both"/>
        <w:rPr>
          <w:del w:id="1444" w:author="Καρμίρης Αγγελος" w:date="2020-01-03T10:45:00Z"/>
          <w:sz w:val="24"/>
          <w:szCs w:val="24"/>
        </w:rPr>
      </w:pPr>
      <w:del w:id="1445" w:author="Καρμίρης Αγγελος" w:date="2020-01-03T10:45:00Z">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r w:rsidRPr="004F2441" w:rsidDel="0069794E">
          <w:rPr>
            <w:sz w:val="24"/>
            <w:szCs w:val="24"/>
          </w:rPr>
          <w:tab/>
        </w:r>
      </w:del>
    </w:p>
    <w:p w:rsidR="00DB4F76" w:rsidDel="0069794E" w:rsidRDefault="00247EBF" w:rsidP="0080030C">
      <w:pPr>
        <w:ind w:left="1440"/>
        <w:jc w:val="both"/>
        <w:rPr>
          <w:del w:id="1446" w:author="Καρμίρης Αγγελος" w:date="2020-01-03T10:45:00Z"/>
          <w:sz w:val="24"/>
          <w:szCs w:val="24"/>
        </w:rPr>
      </w:pPr>
      <w:del w:id="1447" w:author="Καρμίρης Αγγελος" w:date="2020-01-03T10:45:00Z">
        <w:r w:rsidDel="0069794E">
          <w:rPr>
            <w:sz w:val="24"/>
            <w:szCs w:val="24"/>
          </w:rPr>
          <w:delText>The</w:delText>
        </w:r>
        <w:r w:rsidR="00DB4F76" w:rsidDel="0069794E">
          <w:rPr>
            <w:sz w:val="24"/>
            <w:szCs w:val="24"/>
          </w:rPr>
          <w:delText xml:space="preserve"> </w:delText>
        </w:r>
        <w:r w:rsidR="006D3902" w:rsidDel="0069794E">
          <w:rPr>
            <w:sz w:val="24"/>
            <w:szCs w:val="24"/>
          </w:rPr>
          <w:delText>H</w:delText>
        </w:r>
        <w:r w:rsidR="00DB4F76" w:rsidDel="0069794E">
          <w:rPr>
            <w:sz w:val="24"/>
            <w:szCs w:val="24"/>
          </w:rPr>
          <w:delText>V</w:delText>
        </w:r>
        <w:r w:rsidR="00D4640A" w:rsidDel="0069794E">
          <w:rPr>
            <w:sz w:val="24"/>
            <w:szCs w:val="24"/>
          </w:rPr>
          <w:delText xml:space="preserve"> and L</w:delText>
        </w:r>
        <w:r w:rsidDel="0069794E">
          <w:rPr>
            <w:sz w:val="24"/>
            <w:szCs w:val="24"/>
          </w:rPr>
          <w:delText>V</w:delText>
        </w:r>
        <w:r w:rsidR="00DB4F76" w:rsidDel="0069794E">
          <w:rPr>
            <w:sz w:val="24"/>
            <w:szCs w:val="24"/>
          </w:rPr>
          <w:delText xml:space="preserve"> bushing</w:delText>
        </w:r>
        <w:r w:rsidR="00B12C5C" w:rsidDel="0069794E">
          <w:rPr>
            <w:sz w:val="24"/>
            <w:szCs w:val="24"/>
          </w:rPr>
          <w:delText>s</w:delText>
        </w:r>
        <w:r w:rsidR="00FD0BBF" w:rsidDel="0069794E">
          <w:rPr>
            <w:sz w:val="24"/>
            <w:szCs w:val="24"/>
          </w:rPr>
          <w:delText xml:space="preserve"> of the middle</w:delText>
        </w:r>
        <w:r w:rsidDel="0069794E">
          <w:rPr>
            <w:sz w:val="24"/>
            <w:szCs w:val="24"/>
          </w:rPr>
          <w:delText xml:space="preserve"> phase</w:delText>
        </w:r>
        <w:r w:rsidR="00DB4F76" w:rsidDel="0069794E">
          <w:rPr>
            <w:sz w:val="24"/>
            <w:szCs w:val="24"/>
          </w:rPr>
          <w:delText xml:space="preserve"> will be equipped with one additional current transformer (core 4</w:delText>
        </w:r>
        <w:r w:rsidR="00D4640A" w:rsidDel="0069794E">
          <w:rPr>
            <w:sz w:val="24"/>
            <w:szCs w:val="24"/>
          </w:rPr>
          <w:delText xml:space="preserve"> for MV, core 3 for LV</w:delText>
        </w:r>
        <w:r w:rsidR="00DB4F76" w:rsidDel="0069794E">
          <w:rPr>
            <w:sz w:val="24"/>
            <w:szCs w:val="24"/>
          </w:rPr>
          <w:delText xml:space="preserve">) for use by the </w:delText>
        </w:r>
        <w:r w:rsidDel="0069794E">
          <w:rPr>
            <w:sz w:val="24"/>
            <w:szCs w:val="24"/>
          </w:rPr>
          <w:delText xml:space="preserve">corresponding </w:delText>
        </w:r>
        <w:r w:rsidR="00DB4F76" w:rsidDel="0069794E">
          <w:rPr>
            <w:sz w:val="24"/>
            <w:szCs w:val="24"/>
          </w:rPr>
          <w:delText xml:space="preserve">winding temperature indicator, </w:delText>
        </w:r>
        <w:r w:rsidDel="0069794E">
          <w:rPr>
            <w:sz w:val="24"/>
            <w:szCs w:val="24"/>
          </w:rPr>
          <w:delText xml:space="preserve">in order </w:delText>
        </w:r>
        <w:r w:rsidR="00DB4F76" w:rsidDel="0069794E">
          <w:rPr>
            <w:sz w:val="24"/>
            <w:szCs w:val="24"/>
          </w:rPr>
          <w:delText xml:space="preserve">to create the thermal image of the </w:delText>
        </w:r>
        <w:r w:rsidDel="0069794E">
          <w:rPr>
            <w:sz w:val="24"/>
            <w:szCs w:val="24"/>
          </w:rPr>
          <w:delText xml:space="preserve">series and tertiary </w:delText>
        </w:r>
        <w:r w:rsidR="00DB4F76" w:rsidDel="0069794E">
          <w:rPr>
            <w:sz w:val="24"/>
            <w:szCs w:val="24"/>
          </w:rPr>
          <w:delText>winding</w:delText>
        </w:r>
        <w:r w:rsidDel="0069794E">
          <w:rPr>
            <w:sz w:val="24"/>
            <w:szCs w:val="24"/>
          </w:rPr>
          <w:delText>s</w:delText>
        </w:r>
        <w:r w:rsidR="00DB4F76" w:rsidDel="0069794E">
          <w:rPr>
            <w:sz w:val="24"/>
            <w:szCs w:val="24"/>
          </w:rPr>
          <w:delText>.</w:delText>
        </w:r>
      </w:del>
    </w:p>
    <w:p w:rsidR="0002363F" w:rsidDel="0069794E" w:rsidRDefault="00F80955" w:rsidP="0080030C">
      <w:pPr>
        <w:ind w:left="1440"/>
        <w:jc w:val="both"/>
        <w:rPr>
          <w:del w:id="1448" w:author="Καρμίρης Αγγελος" w:date="2020-01-03T10:45:00Z"/>
          <w:sz w:val="24"/>
          <w:szCs w:val="24"/>
        </w:rPr>
      </w:pPr>
      <w:del w:id="1449" w:author="Καρμίρης Αγγελος" w:date="2020-01-03T10:45:00Z">
        <w:r w:rsidDel="0069794E">
          <w:rPr>
            <w:sz w:val="24"/>
            <w:szCs w:val="24"/>
          </w:rPr>
          <w:delText>All current transformers will follow IEC 61869-1 and IEC 61869-2 standards</w:delText>
        </w:r>
        <w:r w:rsidR="00E51A36" w:rsidDel="0069794E">
          <w:rPr>
            <w:sz w:val="24"/>
            <w:szCs w:val="24"/>
          </w:rPr>
          <w:delText>.</w:delText>
        </w:r>
        <w:r w:rsidR="00E5724C" w:rsidDel="0069794E">
          <w:rPr>
            <w:sz w:val="24"/>
            <w:szCs w:val="24"/>
          </w:rPr>
          <w:delText xml:space="preserve"> </w:delText>
        </w:r>
        <w:r w:rsidR="00E51A36" w:rsidDel="0069794E">
          <w:rPr>
            <w:sz w:val="24"/>
            <w:szCs w:val="24"/>
          </w:rPr>
          <w:delText>The HV and MV bushing current transformers</w:delText>
        </w:r>
        <w:r w:rsidDel="0069794E">
          <w:rPr>
            <w:sz w:val="24"/>
            <w:szCs w:val="24"/>
          </w:rPr>
          <w:delText xml:space="preserve"> will have an extended current rating of 1</w:delText>
        </w:r>
        <w:r w:rsidR="007C2B65" w:rsidRPr="00CF2DCF" w:rsidDel="0069794E">
          <w:rPr>
            <w:sz w:val="24"/>
            <w:szCs w:val="24"/>
          </w:rPr>
          <w:delText>.</w:delText>
        </w:r>
        <w:r w:rsidDel="0069794E">
          <w:rPr>
            <w:sz w:val="24"/>
            <w:szCs w:val="24"/>
          </w:rPr>
          <w:delText>3</w:delText>
        </w:r>
        <w:r w:rsidR="007C2B65" w:rsidRPr="00CF2DCF" w:rsidDel="0069794E">
          <w:rPr>
            <w:sz w:val="24"/>
            <w:szCs w:val="24"/>
          </w:rPr>
          <w:delText xml:space="preserve"> </w:delText>
        </w:r>
        <w:r w:rsidR="007C2B65" w:rsidDel="0069794E">
          <w:rPr>
            <w:sz w:val="24"/>
            <w:szCs w:val="24"/>
          </w:rPr>
          <w:delText>times</w:delText>
        </w:r>
        <w:r w:rsidR="006D3902" w:rsidDel="0069794E">
          <w:rPr>
            <w:sz w:val="24"/>
            <w:szCs w:val="24"/>
          </w:rPr>
          <w:delText xml:space="preserve"> their rated current</w:delText>
        </w:r>
        <w:r w:rsidDel="0069794E">
          <w:rPr>
            <w:sz w:val="24"/>
            <w:szCs w:val="24"/>
          </w:rPr>
          <w:delText>.</w:delText>
        </w:r>
        <w:r w:rsidR="00E51A36" w:rsidRPr="00E51A36" w:rsidDel="0069794E">
          <w:rPr>
            <w:sz w:val="24"/>
            <w:szCs w:val="24"/>
          </w:rPr>
          <w:delText xml:space="preserve"> </w:delText>
        </w:r>
        <w:r w:rsidR="00E51A36" w:rsidDel="0069794E">
          <w:rPr>
            <w:sz w:val="24"/>
            <w:szCs w:val="24"/>
          </w:rPr>
          <w:delText xml:space="preserve">The LV bushing current transformers will have </w:delText>
        </w:r>
        <w:r w:rsidR="00EE3C20" w:rsidDel="0069794E">
          <w:rPr>
            <w:sz w:val="24"/>
            <w:szCs w:val="24"/>
          </w:rPr>
          <w:delText xml:space="preserve">extended </w:delText>
        </w:r>
        <w:r w:rsidR="00E51A36" w:rsidDel="0069794E">
          <w:rPr>
            <w:sz w:val="24"/>
            <w:szCs w:val="24"/>
          </w:rPr>
          <w:delText>current</w:delText>
        </w:r>
        <w:r w:rsidR="00EE3C20" w:rsidDel="0069794E">
          <w:rPr>
            <w:sz w:val="24"/>
            <w:szCs w:val="24"/>
          </w:rPr>
          <w:delText xml:space="preserve"> rating</w:delText>
        </w:r>
        <w:r w:rsidR="00E51A36" w:rsidDel="0069794E">
          <w:rPr>
            <w:sz w:val="24"/>
            <w:szCs w:val="24"/>
          </w:rPr>
          <w:delText xml:space="preserve"> of 1</w:delText>
        </w:r>
        <w:r w:rsidR="007C2B65" w:rsidDel="0069794E">
          <w:rPr>
            <w:sz w:val="24"/>
            <w:szCs w:val="24"/>
          </w:rPr>
          <w:delText>.</w:delText>
        </w:r>
        <w:r w:rsidR="00E51A36" w:rsidDel="0069794E">
          <w:rPr>
            <w:sz w:val="24"/>
            <w:szCs w:val="24"/>
          </w:rPr>
          <w:delText>2</w:delText>
        </w:r>
        <w:r w:rsidR="007C2B65" w:rsidDel="0069794E">
          <w:rPr>
            <w:sz w:val="24"/>
            <w:szCs w:val="24"/>
          </w:rPr>
          <w:delText xml:space="preserve"> times</w:delText>
        </w:r>
        <w:r w:rsidR="00E51A36" w:rsidDel="0069794E">
          <w:rPr>
            <w:sz w:val="24"/>
            <w:szCs w:val="24"/>
          </w:rPr>
          <w:delText xml:space="preserve"> their rated current.</w:delText>
        </w:r>
      </w:del>
    </w:p>
    <w:p w:rsidR="006B4D80" w:rsidRPr="004F2441" w:rsidDel="0069794E" w:rsidRDefault="006B4D80" w:rsidP="0080030C">
      <w:pPr>
        <w:ind w:left="1440"/>
        <w:jc w:val="both"/>
        <w:rPr>
          <w:del w:id="1450" w:author="Καρμίρης Αγγελος" w:date="2020-01-03T10:45:00Z"/>
          <w:sz w:val="24"/>
          <w:szCs w:val="24"/>
        </w:rPr>
      </w:pPr>
      <w:del w:id="1451" w:author="Καρμίρης Αγγελος" w:date="2020-01-03T10:45:00Z">
        <w:r w:rsidRPr="004F2441" w:rsidDel="0069794E">
          <w:rPr>
            <w:sz w:val="24"/>
            <w:szCs w:val="24"/>
          </w:rPr>
          <w:delText>Complete test protocols for the above bushing current transformers shall be available at the time of inspection of the auto-transformers.</w:delText>
        </w:r>
      </w:del>
    </w:p>
    <w:p w:rsidR="003D0E57" w:rsidRPr="004F2441" w:rsidDel="0069794E" w:rsidRDefault="003D0E57" w:rsidP="004166D0">
      <w:pPr>
        <w:ind w:left="709"/>
        <w:jc w:val="both"/>
        <w:rPr>
          <w:del w:id="1452" w:author="Καρμίρης Αγγελος" w:date="2020-01-03T10:45:00Z"/>
          <w:bCs/>
          <w:sz w:val="24"/>
          <w:szCs w:val="24"/>
        </w:rPr>
      </w:pPr>
    </w:p>
    <w:p w:rsidR="0042132F" w:rsidRPr="0029388F" w:rsidDel="0069794E" w:rsidRDefault="0042132F" w:rsidP="0029388F">
      <w:pPr>
        <w:numPr>
          <w:ilvl w:val="1"/>
          <w:numId w:val="2"/>
        </w:numPr>
        <w:tabs>
          <w:tab w:val="clear" w:pos="2145"/>
          <w:tab w:val="num" w:pos="709"/>
        </w:tabs>
        <w:ind w:hanging="2145"/>
        <w:jc w:val="both"/>
        <w:rPr>
          <w:del w:id="1453" w:author="Καρμίρης Αγγελος" w:date="2020-01-03T10:45:00Z"/>
          <w:b/>
          <w:bCs/>
          <w:sz w:val="24"/>
          <w:szCs w:val="24"/>
          <w:u w:val="single"/>
        </w:rPr>
      </w:pPr>
      <w:del w:id="1454" w:author="Καρμίρης Αγγελος" w:date="2020-01-03T10:45:00Z">
        <w:r w:rsidRPr="0029388F" w:rsidDel="0069794E">
          <w:rPr>
            <w:b/>
            <w:bCs/>
            <w:sz w:val="24"/>
            <w:szCs w:val="24"/>
            <w:u w:val="single"/>
          </w:rPr>
          <w:delText>Wiring conductors</w:delText>
        </w:r>
      </w:del>
    </w:p>
    <w:p w:rsidR="00B0129F" w:rsidRPr="004F2441" w:rsidDel="0069794E" w:rsidRDefault="00B0129F" w:rsidP="00B0129F">
      <w:pPr>
        <w:jc w:val="both"/>
        <w:rPr>
          <w:del w:id="1455" w:author="Καρμίρης Αγγελος" w:date="2020-01-03T10:45:00Z"/>
          <w:b/>
          <w:sz w:val="24"/>
          <w:szCs w:val="24"/>
        </w:rPr>
      </w:pPr>
    </w:p>
    <w:p w:rsidR="0042132F" w:rsidRPr="004F2441" w:rsidDel="0069794E" w:rsidRDefault="0042132F" w:rsidP="0042132F">
      <w:pPr>
        <w:ind w:left="720"/>
        <w:jc w:val="both"/>
        <w:rPr>
          <w:del w:id="1456" w:author="Καρμίρης Αγγελος" w:date="2020-01-03T10:45:00Z"/>
          <w:sz w:val="24"/>
          <w:szCs w:val="24"/>
        </w:rPr>
      </w:pPr>
      <w:del w:id="1457" w:author="Καρμίρης Αγγελος" w:date="2020-01-03T10:45:00Z">
        <w:r w:rsidRPr="004F2441" w:rsidDel="0069794E">
          <w:rPr>
            <w:sz w:val="24"/>
            <w:szCs w:val="24"/>
          </w:rPr>
          <w:delText xml:space="preserve">All </w:delText>
        </w:r>
        <w:r w:rsidR="00A33B74" w:rsidRPr="004F2441" w:rsidDel="0069794E">
          <w:rPr>
            <w:sz w:val="24"/>
            <w:szCs w:val="24"/>
          </w:rPr>
          <w:delText>cables</w:delText>
        </w:r>
        <w:r w:rsidR="006420E8" w:rsidRPr="004F2441" w:rsidDel="0069794E">
          <w:rPr>
            <w:sz w:val="24"/>
            <w:szCs w:val="24"/>
          </w:rPr>
          <w:delText xml:space="preserve"> which run</w:delText>
        </w:r>
        <w:r w:rsidRPr="004F2441" w:rsidDel="0069794E">
          <w:rPr>
            <w:sz w:val="24"/>
            <w:szCs w:val="24"/>
          </w:rPr>
          <w:delText xml:space="preserve"> on the autotransformer body must be placed inside cable trays.</w:delText>
        </w:r>
      </w:del>
    </w:p>
    <w:p w:rsidR="0042132F" w:rsidRPr="004F2441" w:rsidDel="0069794E" w:rsidRDefault="0042132F" w:rsidP="00A91633">
      <w:pPr>
        <w:ind w:left="720"/>
        <w:jc w:val="both"/>
        <w:rPr>
          <w:del w:id="1458" w:author="Καρμίρης Αγγελος" w:date="2020-01-03T10:45:00Z"/>
          <w:sz w:val="24"/>
          <w:szCs w:val="24"/>
        </w:rPr>
      </w:pPr>
      <w:del w:id="1459" w:author="Καρμίρης Αγγελος" w:date="2020-01-03T10:45:00Z">
        <w:r w:rsidRPr="004F2441" w:rsidDel="0069794E">
          <w:rPr>
            <w:sz w:val="24"/>
            <w:szCs w:val="24"/>
          </w:rPr>
          <w:delText>All wi</w:delText>
        </w:r>
        <w:r w:rsidR="00936AD1" w:rsidDel="0069794E">
          <w:rPr>
            <w:sz w:val="24"/>
            <w:szCs w:val="24"/>
          </w:rPr>
          <w:delText>r</w:delText>
        </w:r>
        <w:r w:rsidRPr="004F2441" w:rsidDel="0069794E">
          <w:rPr>
            <w:sz w:val="24"/>
            <w:szCs w:val="24"/>
          </w:rPr>
          <w:delText>ing conductors, joints and other connections shall be made of electrolytic copper.</w:delText>
        </w:r>
        <w:r w:rsidR="00A91633" w:rsidRPr="004F2441" w:rsidDel="0069794E">
          <w:rPr>
            <w:sz w:val="24"/>
            <w:szCs w:val="24"/>
          </w:rPr>
          <w:delText xml:space="preserve"> </w:delText>
        </w:r>
        <w:r w:rsidR="0080030C" w:rsidRPr="004F2441" w:rsidDel="0069794E">
          <w:rPr>
            <w:sz w:val="24"/>
            <w:szCs w:val="24"/>
          </w:rPr>
          <w:delText>All</w:delText>
        </w:r>
        <w:r w:rsidR="000A24D8" w:rsidRPr="004F2441" w:rsidDel="0069794E">
          <w:rPr>
            <w:sz w:val="24"/>
            <w:szCs w:val="24"/>
          </w:rPr>
          <w:delText xml:space="preserve"> wir</w:delText>
        </w:r>
        <w:r w:rsidR="00A33B74" w:rsidRPr="004F2441" w:rsidDel="0069794E">
          <w:rPr>
            <w:sz w:val="24"/>
            <w:szCs w:val="24"/>
          </w:rPr>
          <w:delText>ing</w:delText>
        </w:r>
        <w:r w:rsidR="000A24D8" w:rsidRPr="004F2441" w:rsidDel="0069794E">
          <w:rPr>
            <w:sz w:val="24"/>
            <w:szCs w:val="24"/>
          </w:rPr>
          <w:delText xml:space="preserve"> will be </w:delText>
        </w:r>
        <w:r w:rsidR="00A33B74" w:rsidRPr="004F2441" w:rsidDel="0069794E">
          <w:rPr>
            <w:sz w:val="24"/>
            <w:szCs w:val="24"/>
          </w:rPr>
          <w:delText>made by</w:delText>
        </w:r>
        <w:r w:rsidR="000A24D8" w:rsidRPr="004F2441" w:rsidDel="0069794E">
          <w:rPr>
            <w:sz w:val="24"/>
            <w:szCs w:val="24"/>
          </w:rPr>
          <w:delText xml:space="preserve"> co</w:delText>
        </w:r>
        <w:r w:rsidR="00CB51A4" w:rsidRPr="004F2441" w:rsidDel="0069794E">
          <w:rPr>
            <w:sz w:val="24"/>
            <w:szCs w:val="24"/>
          </w:rPr>
          <w:delText>p</w:delText>
        </w:r>
        <w:r w:rsidR="000A24D8" w:rsidRPr="004F2441" w:rsidDel="0069794E">
          <w:rPr>
            <w:sz w:val="24"/>
            <w:szCs w:val="24"/>
          </w:rPr>
          <w:delText xml:space="preserve">per </w:delText>
        </w:r>
        <w:r w:rsidR="00A33B74" w:rsidRPr="004F2441" w:rsidDel="0069794E">
          <w:rPr>
            <w:sz w:val="24"/>
            <w:szCs w:val="24"/>
          </w:rPr>
          <w:delText>conductors suitably insulated</w:delText>
        </w:r>
        <w:r w:rsidR="00264FE8" w:rsidRPr="004F2441" w:rsidDel="0069794E">
          <w:rPr>
            <w:sz w:val="24"/>
            <w:szCs w:val="24"/>
          </w:rPr>
          <w:delText xml:space="preserve">. The </w:delText>
        </w:r>
        <w:r w:rsidR="00A33B74" w:rsidRPr="004F2441" w:rsidDel="0069794E">
          <w:rPr>
            <w:sz w:val="24"/>
            <w:szCs w:val="24"/>
          </w:rPr>
          <w:delText xml:space="preserve">control cables will </w:delText>
        </w:r>
        <w:r w:rsidR="00A67576" w:rsidRPr="004F2441" w:rsidDel="0069794E">
          <w:rPr>
            <w:sz w:val="24"/>
            <w:szCs w:val="24"/>
          </w:rPr>
          <w:delText xml:space="preserve">be of </w:delText>
        </w:r>
        <w:r w:rsidR="00264FE8" w:rsidRPr="004F2441" w:rsidDel="0069794E">
          <w:rPr>
            <w:sz w:val="24"/>
            <w:szCs w:val="24"/>
          </w:rPr>
          <w:delText>2.5mm</w:delText>
        </w:r>
        <w:r w:rsidR="00264FE8" w:rsidRPr="004F2441" w:rsidDel="0069794E">
          <w:rPr>
            <w:sz w:val="24"/>
            <w:szCs w:val="24"/>
            <w:vertAlign w:val="superscript"/>
          </w:rPr>
          <w:delText>2</w:delText>
        </w:r>
        <w:r w:rsidR="003D0E57" w:rsidDel="0069794E">
          <w:rPr>
            <w:sz w:val="24"/>
            <w:szCs w:val="24"/>
          </w:rPr>
          <w:delText xml:space="preserve"> </w:delText>
        </w:r>
        <w:r w:rsidR="00A33B74" w:rsidRPr="004F2441" w:rsidDel="0069794E">
          <w:rPr>
            <w:sz w:val="24"/>
            <w:szCs w:val="24"/>
          </w:rPr>
          <w:delText>copper cross section</w:delText>
        </w:r>
        <w:r w:rsidR="00E92DE5" w:rsidRPr="004F2441" w:rsidDel="0069794E">
          <w:rPr>
            <w:sz w:val="24"/>
            <w:szCs w:val="24"/>
          </w:rPr>
          <w:delText xml:space="preserve"> at least</w:delText>
        </w:r>
        <w:r w:rsidR="00A33B74" w:rsidRPr="004F2441" w:rsidDel="0069794E">
          <w:rPr>
            <w:sz w:val="24"/>
            <w:szCs w:val="24"/>
          </w:rPr>
          <w:delText>.</w:delText>
        </w:r>
        <w:r w:rsidR="00436224" w:rsidRPr="004F2441" w:rsidDel="0069794E">
          <w:rPr>
            <w:sz w:val="24"/>
            <w:szCs w:val="24"/>
          </w:rPr>
          <w:delText xml:space="preserve">  </w:delText>
        </w:r>
      </w:del>
    </w:p>
    <w:p w:rsidR="005D5D1D" w:rsidRPr="004F2441" w:rsidDel="0069794E" w:rsidRDefault="005D5D1D" w:rsidP="00A91633">
      <w:pPr>
        <w:ind w:left="720"/>
        <w:jc w:val="both"/>
        <w:rPr>
          <w:del w:id="1460" w:author="Καρμίρης Αγγελος" w:date="2020-01-03T10:45:00Z"/>
          <w:sz w:val="24"/>
          <w:szCs w:val="24"/>
        </w:rPr>
      </w:pPr>
    </w:p>
    <w:p w:rsidR="004166D0" w:rsidRPr="004F2441" w:rsidDel="0069794E" w:rsidRDefault="00B0129F" w:rsidP="000124D3">
      <w:pPr>
        <w:numPr>
          <w:ilvl w:val="1"/>
          <w:numId w:val="2"/>
        </w:numPr>
        <w:tabs>
          <w:tab w:val="clear" w:pos="2145"/>
          <w:tab w:val="num" w:pos="709"/>
        </w:tabs>
        <w:ind w:hanging="2145"/>
        <w:jc w:val="both"/>
        <w:rPr>
          <w:del w:id="1461" w:author="Καρμίρης Αγγελος" w:date="2020-01-03T10:45:00Z"/>
          <w:b/>
          <w:bCs/>
          <w:sz w:val="24"/>
          <w:szCs w:val="24"/>
          <w:u w:val="single"/>
        </w:rPr>
      </w:pPr>
      <w:del w:id="1462" w:author="Καρμίρης Αγγελος" w:date="2020-01-03T10:45:00Z">
        <w:r w:rsidRPr="004F2441" w:rsidDel="0069794E">
          <w:rPr>
            <w:b/>
            <w:bCs/>
            <w:sz w:val="24"/>
            <w:szCs w:val="24"/>
            <w:u w:val="single"/>
          </w:rPr>
          <w:delText>A</w:delText>
        </w:r>
        <w:r w:rsidR="00AC1C69" w:rsidRPr="004F2441" w:rsidDel="0069794E">
          <w:rPr>
            <w:b/>
            <w:bCs/>
            <w:sz w:val="24"/>
            <w:szCs w:val="24"/>
            <w:u w:val="single"/>
          </w:rPr>
          <w:delText>uxiliar</w:delText>
        </w:r>
        <w:r w:rsidR="006420E8" w:rsidRPr="004F2441" w:rsidDel="0069794E">
          <w:rPr>
            <w:b/>
            <w:bCs/>
            <w:sz w:val="24"/>
            <w:szCs w:val="24"/>
            <w:u w:val="single"/>
          </w:rPr>
          <w:delText xml:space="preserve">y power supply </w:delText>
        </w:r>
        <w:r w:rsidR="0080030C" w:rsidRPr="004F2441" w:rsidDel="0069794E">
          <w:rPr>
            <w:b/>
            <w:bCs/>
            <w:sz w:val="24"/>
            <w:szCs w:val="24"/>
            <w:u w:val="single"/>
          </w:rPr>
          <w:delText>–</w:delText>
        </w:r>
        <w:r w:rsidR="006420E8" w:rsidRPr="004F2441" w:rsidDel="0069794E">
          <w:rPr>
            <w:b/>
            <w:bCs/>
            <w:sz w:val="24"/>
            <w:szCs w:val="24"/>
            <w:u w:val="single"/>
          </w:rPr>
          <w:delText xml:space="preserve"> </w:delText>
        </w:r>
        <w:r w:rsidR="00E92DE5" w:rsidRPr="004F2441" w:rsidDel="0069794E">
          <w:rPr>
            <w:b/>
            <w:bCs/>
            <w:sz w:val="24"/>
            <w:szCs w:val="24"/>
            <w:u w:val="single"/>
          </w:rPr>
          <w:delText>I</w:delText>
        </w:r>
        <w:r w:rsidR="00167422" w:rsidDel="0069794E">
          <w:rPr>
            <w:b/>
            <w:bCs/>
            <w:sz w:val="24"/>
            <w:szCs w:val="24"/>
            <w:u w:val="single"/>
          </w:rPr>
          <w:delText>so</w:delText>
        </w:r>
        <w:r w:rsidR="00E92DE5" w:rsidRPr="004F2441" w:rsidDel="0069794E">
          <w:rPr>
            <w:b/>
            <w:bCs/>
            <w:sz w:val="24"/>
            <w:szCs w:val="24"/>
            <w:u w:val="single"/>
          </w:rPr>
          <w:delText xml:space="preserve">lation of </w:delText>
        </w:r>
        <w:r w:rsidR="00167422" w:rsidDel="0069794E">
          <w:rPr>
            <w:b/>
            <w:bCs/>
            <w:sz w:val="24"/>
            <w:szCs w:val="24"/>
            <w:u w:val="single"/>
          </w:rPr>
          <w:delText>auxiliary</w:delText>
        </w:r>
        <w:r w:rsidR="00E92DE5" w:rsidRPr="004F2441" w:rsidDel="0069794E">
          <w:rPr>
            <w:b/>
            <w:bCs/>
            <w:sz w:val="24"/>
            <w:szCs w:val="24"/>
            <w:u w:val="single"/>
          </w:rPr>
          <w:delText xml:space="preserve"> equipment</w:delText>
        </w:r>
      </w:del>
    </w:p>
    <w:p w:rsidR="0080030C" w:rsidRPr="004F2441" w:rsidDel="0069794E" w:rsidRDefault="0080030C" w:rsidP="0080030C">
      <w:pPr>
        <w:jc w:val="both"/>
        <w:rPr>
          <w:del w:id="1463" w:author="Καρμίρης Αγγελος" w:date="2020-01-03T10:45:00Z"/>
          <w:b/>
          <w:bCs/>
          <w:sz w:val="24"/>
          <w:szCs w:val="24"/>
          <w:u w:val="single"/>
        </w:rPr>
      </w:pPr>
    </w:p>
    <w:p w:rsidR="00B0129F" w:rsidRPr="004F2441" w:rsidDel="0069794E" w:rsidRDefault="00B0129F" w:rsidP="00B0129F">
      <w:pPr>
        <w:ind w:left="720"/>
        <w:jc w:val="both"/>
        <w:rPr>
          <w:del w:id="1464" w:author="Καρμίρης Αγγελος" w:date="2020-01-03T10:45:00Z"/>
          <w:sz w:val="24"/>
          <w:szCs w:val="24"/>
        </w:rPr>
      </w:pPr>
      <w:del w:id="1465" w:author="Καρμίρης Αγγελος" w:date="2020-01-03T10:45:00Z">
        <w:r w:rsidRPr="004F2441" w:rsidDel="0069794E">
          <w:rPr>
            <w:sz w:val="24"/>
            <w:szCs w:val="24"/>
          </w:rPr>
          <w:delText xml:space="preserve">Available </w:delText>
        </w:r>
        <w:r w:rsidR="00AC1C69" w:rsidRPr="004F2441" w:rsidDel="0069794E">
          <w:rPr>
            <w:sz w:val="24"/>
            <w:szCs w:val="24"/>
          </w:rPr>
          <w:delText xml:space="preserve">aux. </w:delText>
        </w:r>
        <w:r w:rsidR="000C5944" w:rsidDel="0069794E">
          <w:rPr>
            <w:sz w:val="24"/>
            <w:szCs w:val="24"/>
          </w:rPr>
          <w:delText>AC</w:delText>
        </w:r>
        <w:r w:rsidR="00AC1C69" w:rsidRPr="004F2441" w:rsidDel="0069794E">
          <w:rPr>
            <w:sz w:val="24"/>
            <w:szCs w:val="24"/>
          </w:rPr>
          <w:delText xml:space="preserve"> power</w:delText>
        </w:r>
        <w:r w:rsidRPr="004F2441" w:rsidDel="0069794E">
          <w:rPr>
            <w:sz w:val="24"/>
            <w:szCs w:val="24"/>
          </w:rPr>
          <w:delText xml:space="preserve"> supply</w:delText>
        </w:r>
        <w:r w:rsidR="00644961" w:rsidDel="0069794E">
          <w:rPr>
            <w:sz w:val="24"/>
            <w:szCs w:val="24"/>
          </w:rPr>
          <w:tab/>
        </w:r>
        <w:r w:rsidRPr="004F2441" w:rsidDel="0069794E">
          <w:rPr>
            <w:sz w:val="24"/>
            <w:szCs w:val="24"/>
          </w:rPr>
          <w:delText>: three phase voltage 2</w:delText>
        </w:r>
        <w:r w:rsidR="00167422" w:rsidDel="0069794E">
          <w:rPr>
            <w:sz w:val="24"/>
            <w:szCs w:val="24"/>
          </w:rPr>
          <w:delText>3</w:delText>
        </w:r>
        <w:r w:rsidRPr="004F2441" w:rsidDel="0069794E">
          <w:rPr>
            <w:sz w:val="24"/>
            <w:szCs w:val="24"/>
          </w:rPr>
          <w:delText>0/</w:delText>
        </w:r>
        <w:r w:rsidR="00167422" w:rsidDel="0069794E">
          <w:rPr>
            <w:sz w:val="24"/>
            <w:szCs w:val="24"/>
          </w:rPr>
          <w:delText>40</w:delText>
        </w:r>
        <w:r w:rsidRPr="004F2441" w:rsidDel="0069794E">
          <w:rPr>
            <w:sz w:val="24"/>
            <w:szCs w:val="24"/>
          </w:rPr>
          <w:delText>0V 50Hz.</w:delText>
        </w:r>
      </w:del>
    </w:p>
    <w:p w:rsidR="00B0129F" w:rsidRPr="004F2441" w:rsidDel="0069794E" w:rsidRDefault="00B0129F" w:rsidP="00B0129F">
      <w:pPr>
        <w:ind w:left="720"/>
        <w:jc w:val="both"/>
        <w:rPr>
          <w:del w:id="1466" w:author="Καρμίρης Αγγελος" w:date="2020-01-03T10:45:00Z"/>
          <w:sz w:val="24"/>
          <w:szCs w:val="24"/>
        </w:rPr>
      </w:pPr>
      <w:del w:id="1467" w:author="Καρμίρης Αγγελος" w:date="2020-01-03T10:45:00Z">
        <w:r w:rsidRPr="004F2441" w:rsidDel="0069794E">
          <w:rPr>
            <w:sz w:val="24"/>
            <w:szCs w:val="24"/>
          </w:rPr>
          <w:delText xml:space="preserve">Available </w:delText>
        </w:r>
        <w:r w:rsidR="00AC1C69" w:rsidRPr="004F2441" w:rsidDel="0069794E">
          <w:rPr>
            <w:sz w:val="24"/>
            <w:szCs w:val="24"/>
          </w:rPr>
          <w:delText xml:space="preserve">aux. </w:delText>
        </w:r>
        <w:r w:rsidRPr="004F2441" w:rsidDel="0069794E">
          <w:rPr>
            <w:sz w:val="24"/>
            <w:szCs w:val="24"/>
          </w:rPr>
          <w:delText xml:space="preserve">DC </w:delText>
        </w:r>
        <w:r w:rsidR="00AC1C69" w:rsidRPr="004F2441" w:rsidDel="0069794E">
          <w:rPr>
            <w:sz w:val="24"/>
            <w:szCs w:val="24"/>
          </w:rPr>
          <w:delText xml:space="preserve">power </w:delText>
        </w:r>
        <w:r w:rsidRPr="004F2441" w:rsidDel="0069794E">
          <w:rPr>
            <w:sz w:val="24"/>
            <w:szCs w:val="24"/>
          </w:rPr>
          <w:delText>supply</w:delText>
        </w:r>
        <w:r w:rsidR="00644961" w:rsidDel="0069794E">
          <w:rPr>
            <w:sz w:val="24"/>
            <w:szCs w:val="24"/>
          </w:rPr>
          <w:tab/>
        </w:r>
        <w:r w:rsidRPr="004F2441" w:rsidDel="0069794E">
          <w:rPr>
            <w:sz w:val="24"/>
            <w:szCs w:val="24"/>
          </w:rPr>
          <w:delText>:  220V</w:delText>
        </w:r>
      </w:del>
    </w:p>
    <w:p w:rsidR="00167422" w:rsidDel="0069794E" w:rsidRDefault="00167422" w:rsidP="00B0129F">
      <w:pPr>
        <w:ind w:left="720"/>
        <w:jc w:val="both"/>
        <w:rPr>
          <w:del w:id="1468" w:author="Καρμίρης Αγγελος" w:date="2020-01-03T10:45:00Z"/>
          <w:bCs/>
          <w:sz w:val="24"/>
          <w:szCs w:val="24"/>
        </w:rPr>
      </w:pPr>
      <w:del w:id="1469" w:author="Καρμίρης Αγγελος" w:date="2020-01-03T10:45:00Z">
        <w:r w:rsidDel="0069794E">
          <w:rPr>
            <w:bCs/>
            <w:sz w:val="24"/>
            <w:szCs w:val="24"/>
          </w:rPr>
          <w:delText>All auxiliary equipment (e.g. fan motors, pump motors, OLTC motor, OLTC control panel, main control panel), which are supplied with AC auxiliary power, shall be isolated from the autotransformer body, in order not to interfe</w:delText>
        </w:r>
        <w:r w:rsidR="00375648" w:rsidDel="0069794E">
          <w:rPr>
            <w:bCs/>
            <w:sz w:val="24"/>
            <w:szCs w:val="24"/>
          </w:rPr>
          <w:delText>re with the autotransformer tank-earth</w:delText>
        </w:r>
        <w:r w:rsidDel="0069794E">
          <w:rPr>
            <w:bCs/>
            <w:sz w:val="24"/>
            <w:szCs w:val="24"/>
          </w:rPr>
          <w:delText xml:space="preserve"> protection. All these auxiliary equipment will be connected through insulated earthing conductors with the </w:delText>
        </w:r>
        <w:r w:rsidR="00C61013" w:rsidDel="0069794E">
          <w:rPr>
            <w:bCs/>
            <w:sz w:val="24"/>
            <w:szCs w:val="24"/>
          </w:rPr>
          <w:delText>main control panel</w:delText>
        </w:r>
        <w:r w:rsidR="006A6A5B" w:rsidRPr="0029388F" w:rsidDel="0069794E">
          <w:rPr>
            <w:bCs/>
            <w:sz w:val="24"/>
            <w:szCs w:val="24"/>
          </w:rPr>
          <w:delText xml:space="preserve"> </w:delText>
        </w:r>
        <w:r w:rsidR="006A6A5B" w:rsidDel="0069794E">
          <w:rPr>
            <w:bCs/>
            <w:sz w:val="24"/>
            <w:szCs w:val="24"/>
          </w:rPr>
          <w:delText>of the autotransformer</w:delText>
        </w:r>
        <w:r w:rsidR="00C61013" w:rsidDel="0069794E">
          <w:rPr>
            <w:bCs/>
            <w:sz w:val="24"/>
            <w:szCs w:val="24"/>
          </w:rPr>
          <w:delText>, which will be earthed to the AC network grounding, separately from the autotransformer body.</w:delText>
        </w:r>
      </w:del>
    </w:p>
    <w:p w:rsidR="00BD5827" w:rsidRPr="004F2441" w:rsidDel="0069794E" w:rsidRDefault="00BD5827" w:rsidP="00B0129F">
      <w:pPr>
        <w:ind w:left="720"/>
        <w:jc w:val="both"/>
        <w:rPr>
          <w:del w:id="1470" w:author="Καρμίρης Αγγελος" w:date="2020-01-03T10:45:00Z"/>
          <w:bCs/>
          <w:sz w:val="24"/>
          <w:szCs w:val="24"/>
        </w:rPr>
      </w:pPr>
    </w:p>
    <w:p w:rsidR="000900C4" w:rsidRPr="004F2441" w:rsidDel="0069794E" w:rsidRDefault="00E92DE5" w:rsidP="000124D3">
      <w:pPr>
        <w:numPr>
          <w:ilvl w:val="1"/>
          <w:numId w:val="2"/>
        </w:numPr>
        <w:tabs>
          <w:tab w:val="clear" w:pos="2145"/>
          <w:tab w:val="num" w:pos="709"/>
        </w:tabs>
        <w:ind w:hanging="2145"/>
        <w:jc w:val="both"/>
        <w:rPr>
          <w:del w:id="1471" w:author="Καρμίρης Αγγελος" w:date="2020-01-03T10:45:00Z"/>
          <w:b/>
          <w:bCs/>
          <w:sz w:val="24"/>
          <w:szCs w:val="24"/>
        </w:rPr>
      </w:pPr>
      <w:del w:id="1472" w:author="Καρμίρης Αγγελος" w:date="2020-01-03T10:45:00Z">
        <w:r w:rsidRPr="004F2441" w:rsidDel="0069794E">
          <w:rPr>
            <w:b/>
            <w:bCs/>
            <w:sz w:val="24"/>
            <w:szCs w:val="24"/>
            <w:u w:val="single"/>
          </w:rPr>
          <w:delText>Painting requirements for the autotransformer</w:delText>
        </w:r>
        <w:r w:rsidRPr="004F2441" w:rsidDel="0069794E">
          <w:rPr>
            <w:b/>
            <w:bCs/>
            <w:sz w:val="24"/>
            <w:szCs w:val="24"/>
          </w:rPr>
          <w:delText xml:space="preserve"> </w:delText>
        </w:r>
        <w:r w:rsidR="00CC794E" w:rsidRPr="004F2441" w:rsidDel="0069794E">
          <w:rPr>
            <w:b/>
            <w:bCs/>
            <w:sz w:val="24"/>
            <w:szCs w:val="24"/>
          </w:rPr>
          <w:delText xml:space="preserve"> </w:delText>
        </w:r>
      </w:del>
    </w:p>
    <w:p w:rsidR="00E92DE5" w:rsidRPr="004F2441" w:rsidDel="0069794E" w:rsidRDefault="00CC794E" w:rsidP="000900C4">
      <w:pPr>
        <w:jc w:val="both"/>
        <w:rPr>
          <w:del w:id="1473" w:author="Καρμίρης Αγγελος" w:date="2020-01-03T10:45:00Z"/>
          <w:b/>
          <w:bCs/>
          <w:sz w:val="24"/>
          <w:szCs w:val="24"/>
        </w:rPr>
      </w:pPr>
      <w:del w:id="1474" w:author="Καρμίρης Αγγελος" w:date="2020-01-03T10:45:00Z">
        <w:r w:rsidRPr="004F2441" w:rsidDel="0069794E">
          <w:rPr>
            <w:b/>
            <w:bCs/>
            <w:sz w:val="24"/>
            <w:szCs w:val="24"/>
          </w:rPr>
          <w:delText xml:space="preserve">   </w:delText>
        </w:r>
      </w:del>
    </w:p>
    <w:p w:rsidR="000900C4" w:rsidRPr="00644961" w:rsidDel="0069794E" w:rsidRDefault="000900C4" w:rsidP="00E92DE5">
      <w:pPr>
        <w:ind w:left="720"/>
        <w:jc w:val="both"/>
        <w:rPr>
          <w:del w:id="1475" w:author="Καρμίρης Αγγελος" w:date="2020-01-03T10:45:00Z"/>
          <w:bCs/>
          <w:sz w:val="24"/>
          <w:szCs w:val="24"/>
          <w:lang w:val="en-GB"/>
        </w:rPr>
      </w:pPr>
      <w:del w:id="1476" w:author="Καρμίρης Αγγελος" w:date="2020-01-03T10:45:00Z">
        <w:r w:rsidRPr="004F2441" w:rsidDel="0069794E">
          <w:rPr>
            <w:bCs/>
            <w:sz w:val="24"/>
            <w:szCs w:val="24"/>
          </w:rPr>
          <w:delText>The autotransformer including</w:delText>
        </w:r>
        <w:r w:rsidR="00644961" w:rsidDel="0069794E">
          <w:rPr>
            <w:bCs/>
            <w:sz w:val="24"/>
            <w:szCs w:val="24"/>
          </w:rPr>
          <w:delText xml:space="preserve"> coolers shall be painted</w:delText>
        </w:r>
        <w:r w:rsidR="008C0AF3" w:rsidDel="0069794E">
          <w:rPr>
            <w:bCs/>
            <w:sz w:val="24"/>
            <w:szCs w:val="24"/>
          </w:rPr>
          <w:delText xml:space="preserve"> externally</w:delText>
        </w:r>
        <w:r w:rsidR="00644961" w:rsidDel="0069794E">
          <w:rPr>
            <w:bCs/>
            <w:sz w:val="24"/>
            <w:szCs w:val="24"/>
          </w:rPr>
          <w:delText xml:space="preserve"> with </w:delText>
        </w:r>
        <w:r w:rsidR="00B25D21" w:rsidRPr="004F2441" w:rsidDel="0069794E">
          <w:rPr>
            <w:bCs/>
            <w:sz w:val="24"/>
            <w:szCs w:val="24"/>
          </w:rPr>
          <w:delText>RAL</w:delText>
        </w:r>
        <w:r w:rsidR="00B25D21" w:rsidDel="0069794E">
          <w:rPr>
            <w:bCs/>
            <w:sz w:val="24"/>
            <w:szCs w:val="24"/>
          </w:rPr>
          <w:delText xml:space="preserve"> </w:delText>
        </w:r>
        <w:r w:rsidR="00644961" w:rsidDel="0069794E">
          <w:rPr>
            <w:bCs/>
            <w:sz w:val="24"/>
            <w:szCs w:val="24"/>
          </w:rPr>
          <w:delText>7</w:delText>
        </w:r>
        <w:r w:rsidRPr="004F2441" w:rsidDel="0069794E">
          <w:rPr>
            <w:bCs/>
            <w:sz w:val="24"/>
            <w:szCs w:val="24"/>
          </w:rPr>
          <w:delText>0</w:delText>
        </w:r>
        <w:r w:rsidR="00644961" w:rsidDel="0069794E">
          <w:rPr>
            <w:bCs/>
            <w:sz w:val="24"/>
            <w:szCs w:val="24"/>
          </w:rPr>
          <w:delText>40</w:delText>
        </w:r>
        <w:r w:rsidRPr="004F2441" w:rsidDel="0069794E">
          <w:rPr>
            <w:bCs/>
            <w:sz w:val="24"/>
            <w:szCs w:val="24"/>
          </w:rPr>
          <w:delText xml:space="preserve"> </w:delText>
        </w:r>
        <w:r w:rsidR="00644961" w:rsidDel="0069794E">
          <w:rPr>
            <w:bCs/>
            <w:sz w:val="24"/>
            <w:szCs w:val="24"/>
          </w:rPr>
          <w:delText>gray</w:delText>
        </w:r>
        <w:r w:rsidRPr="004F2441" w:rsidDel="0069794E">
          <w:rPr>
            <w:bCs/>
            <w:sz w:val="24"/>
            <w:szCs w:val="24"/>
          </w:rPr>
          <w:delText xml:space="preserve"> color</w:delText>
        </w:r>
        <w:r w:rsidR="00F47F56" w:rsidDel="0069794E">
          <w:rPr>
            <w:bCs/>
            <w:sz w:val="24"/>
            <w:szCs w:val="24"/>
          </w:rPr>
          <w:delText xml:space="preserve">. </w:delText>
        </w:r>
        <w:r w:rsidR="00EB6203" w:rsidDel="0069794E">
          <w:rPr>
            <w:bCs/>
            <w:sz w:val="24"/>
            <w:szCs w:val="24"/>
          </w:rPr>
          <w:delText>The paint system will be suitable for high atmospheric corrosivity (category C4) and it will be of high durability (category H), according to ISO 12944-1, -2, -5</w:delText>
        </w:r>
        <w:r w:rsidR="00936AD1" w:rsidDel="0069794E">
          <w:rPr>
            <w:bCs/>
            <w:sz w:val="24"/>
            <w:szCs w:val="24"/>
          </w:rPr>
          <w:delText xml:space="preserve"> standards</w:delText>
        </w:r>
        <w:r w:rsidR="00EB6203" w:rsidDel="0069794E">
          <w:rPr>
            <w:bCs/>
            <w:sz w:val="24"/>
            <w:szCs w:val="24"/>
          </w:rPr>
          <w:delText xml:space="preserve">. </w:delText>
        </w:r>
        <w:r w:rsidR="00F47F56" w:rsidDel="0069794E">
          <w:rPr>
            <w:bCs/>
            <w:sz w:val="24"/>
            <w:szCs w:val="24"/>
          </w:rPr>
          <w:delText xml:space="preserve">The paint system will include a </w:delText>
        </w:r>
        <w:r w:rsidR="009130FB" w:rsidDel="0069794E">
          <w:rPr>
            <w:bCs/>
            <w:sz w:val="24"/>
            <w:szCs w:val="24"/>
          </w:rPr>
          <w:delText xml:space="preserve">Zinc-rich </w:delText>
        </w:r>
        <w:r w:rsidR="00F47F56" w:rsidDel="0069794E">
          <w:rPr>
            <w:bCs/>
            <w:sz w:val="24"/>
            <w:szCs w:val="24"/>
          </w:rPr>
          <w:delText>primer</w:delText>
        </w:r>
        <w:r w:rsidR="00A47DB0" w:rsidDel="0069794E">
          <w:rPr>
            <w:bCs/>
            <w:sz w:val="24"/>
            <w:szCs w:val="24"/>
          </w:rPr>
          <w:delText xml:space="preserve"> coat</w:delText>
        </w:r>
        <w:r w:rsidR="00EB6203" w:rsidDel="0069794E">
          <w:rPr>
            <w:bCs/>
            <w:sz w:val="24"/>
            <w:szCs w:val="24"/>
          </w:rPr>
          <w:delText xml:space="preserve"> of thickness ≥ 60</w:delText>
        </w:r>
        <w:r w:rsidR="00EB6203" w:rsidDel="0069794E">
          <w:rPr>
            <w:bCs/>
            <w:sz w:val="24"/>
            <w:szCs w:val="24"/>
            <w:lang w:val="el-GR"/>
          </w:rPr>
          <w:delText>μ</w:delText>
        </w:r>
        <w:r w:rsidR="00EB6203" w:rsidDel="0069794E">
          <w:rPr>
            <w:bCs/>
            <w:sz w:val="24"/>
            <w:szCs w:val="24"/>
          </w:rPr>
          <w:delText>m</w:delText>
        </w:r>
        <w:r w:rsidR="007D620E" w:rsidDel="0069794E">
          <w:rPr>
            <w:bCs/>
            <w:sz w:val="24"/>
            <w:szCs w:val="24"/>
          </w:rPr>
          <w:delText>,</w:delText>
        </w:r>
        <w:r w:rsidR="00EB6203" w:rsidDel="0069794E">
          <w:rPr>
            <w:bCs/>
            <w:sz w:val="24"/>
            <w:szCs w:val="24"/>
          </w:rPr>
          <w:delText xml:space="preserve"> 3</w:delText>
        </w:r>
        <w:r w:rsidR="00C02A6A" w:rsidDel="0069794E">
          <w:rPr>
            <w:bCs/>
            <w:sz w:val="24"/>
            <w:szCs w:val="24"/>
          </w:rPr>
          <w:delText xml:space="preserve"> – </w:delText>
        </w:r>
        <w:r w:rsidR="00EB6203" w:rsidDel="0069794E">
          <w:rPr>
            <w:bCs/>
            <w:sz w:val="24"/>
            <w:szCs w:val="24"/>
          </w:rPr>
          <w:delText xml:space="preserve">4 epoxy </w:delText>
        </w:r>
        <w:r w:rsidR="001E726F" w:rsidDel="0069794E">
          <w:rPr>
            <w:bCs/>
            <w:sz w:val="24"/>
            <w:szCs w:val="24"/>
          </w:rPr>
          <w:delText>or</w:delText>
        </w:r>
        <w:r w:rsidR="00A47DB0" w:rsidDel="0069794E">
          <w:rPr>
            <w:bCs/>
            <w:sz w:val="24"/>
            <w:szCs w:val="24"/>
          </w:rPr>
          <w:delText xml:space="preserve"> polyurethane </w:delText>
        </w:r>
        <w:r w:rsidR="00EB6203" w:rsidDel="0069794E">
          <w:rPr>
            <w:bCs/>
            <w:sz w:val="24"/>
            <w:szCs w:val="24"/>
          </w:rPr>
          <w:delText>paint</w:delText>
        </w:r>
        <w:r w:rsidR="00EB6203" w:rsidRPr="00EB6203" w:rsidDel="0069794E">
          <w:rPr>
            <w:bCs/>
            <w:sz w:val="24"/>
            <w:szCs w:val="24"/>
          </w:rPr>
          <w:delText xml:space="preserve"> </w:delText>
        </w:r>
        <w:r w:rsidR="00EB6203" w:rsidDel="0069794E">
          <w:rPr>
            <w:bCs/>
            <w:sz w:val="24"/>
            <w:szCs w:val="24"/>
          </w:rPr>
          <w:delText>coats</w:delText>
        </w:r>
        <w:r w:rsidR="007D620E" w:rsidDel="0069794E">
          <w:rPr>
            <w:bCs/>
            <w:sz w:val="24"/>
            <w:szCs w:val="24"/>
          </w:rPr>
          <w:delText xml:space="preserve"> and a finishing coat of polyurethane paint. The </w:delText>
        </w:r>
        <w:r w:rsidR="00A47DB0" w:rsidDel="0069794E">
          <w:rPr>
            <w:bCs/>
            <w:sz w:val="24"/>
            <w:szCs w:val="24"/>
          </w:rPr>
          <w:delText>total</w:delText>
        </w:r>
        <w:r w:rsidRPr="004F2441" w:rsidDel="0069794E">
          <w:rPr>
            <w:bCs/>
            <w:sz w:val="24"/>
            <w:szCs w:val="24"/>
          </w:rPr>
          <w:delText xml:space="preserve"> thickness</w:delText>
        </w:r>
        <w:r w:rsidR="00EB6203" w:rsidDel="0069794E">
          <w:rPr>
            <w:bCs/>
            <w:sz w:val="24"/>
            <w:szCs w:val="24"/>
          </w:rPr>
          <w:delText xml:space="preserve"> </w:delText>
        </w:r>
        <w:r w:rsidR="007D620E" w:rsidDel="0069794E">
          <w:rPr>
            <w:bCs/>
            <w:sz w:val="24"/>
            <w:szCs w:val="24"/>
          </w:rPr>
          <w:delText xml:space="preserve">of paint shall be </w:delText>
        </w:r>
        <w:r w:rsidR="00EB6203" w:rsidDel="0069794E">
          <w:rPr>
            <w:bCs/>
            <w:sz w:val="24"/>
            <w:szCs w:val="24"/>
          </w:rPr>
          <w:delText>≥</w:delText>
        </w:r>
        <w:r w:rsidRPr="004F2441" w:rsidDel="0069794E">
          <w:rPr>
            <w:bCs/>
            <w:sz w:val="24"/>
            <w:szCs w:val="24"/>
          </w:rPr>
          <w:delText xml:space="preserve"> </w:delText>
        </w:r>
        <w:r w:rsidR="00EB6203" w:rsidDel="0069794E">
          <w:rPr>
            <w:bCs/>
            <w:sz w:val="24"/>
            <w:szCs w:val="24"/>
          </w:rPr>
          <w:delText>24</w:delText>
        </w:r>
        <w:r w:rsidRPr="004F2441" w:rsidDel="0069794E">
          <w:rPr>
            <w:bCs/>
            <w:sz w:val="24"/>
            <w:szCs w:val="24"/>
          </w:rPr>
          <w:delText>0</w:delText>
        </w:r>
        <w:r w:rsidRPr="004F2441" w:rsidDel="0069794E">
          <w:rPr>
            <w:bCs/>
            <w:sz w:val="24"/>
            <w:szCs w:val="24"/>
            <w:lang w:val="el-GR"/>
          </w:rPr>
          <w:delText>μ</w:delText>
        </w:r>
        <w:r w:rsidR="00C61013" w:rsidDel="0069794E">
          <w:rPr>
            <w:bCs/>
            <w:sz w:val="24"/>
            <w:szCs w:val="24"/>
          </w:rPr>
          <w:delText>m</w:delText>
        </w:r>
        <w:r w:rsidRPr="004F2441" w:rsidDel="0069794E">
          <w:rPr>
            <w:bCs/>
            <w:sz w:val="24"/>
            <w:szCs w:val="24"/>
            <w:lang w:val="en-GB"/>
          </w:rPr>
          <w:delText>.</w:delText>
        </w:r>
        <w:r w:rsidR="008C0AF3" w:rsidRPr="008C0AF3" w:rsidDel="0069794E">
          <w:rPr>
            <w:rFonts w:ascii="Arial" w:hAnsi="Arial"/>
            <w:sz w:val="24"/>
          </w:rPr>
          <w:delText xml:space="preserve"> </w:delText>
        </w:r>
        <w:r w:rsidR="008C0AF3" w:rsidDel="0069794E">
          <w:rPr>
            <w:bCs/>
            <w:sz w:val="24"/>
            <w:szCs w:val="24"/>
          </w:rPr>
          <w:delText>The autotransformer</w:delText>
        </w:r>
        <w:r w:rsidR="008C0AF3" w:rsidRPr="008C0AF3" w:rsidDel="0069794E">
          <w:rPr>
            <w:bCs/>
            <w:sz w:val="24"/>
            <w:szCs w:val="24"/>
          </w:rPr>
          <w:delText xml:space="preserve"> shall</w:delText>
        </w:r>
        <w:r w:rsidR="008C0AF3" w:rsidDel="0069794E">
          <w:rPr>
            <w:bCs/>
            <w:sz w:val="24"/>
            <w:szCs w:val="24"/>
          </w:rPr>
          <w:delText xml:space="preserve"> be painted internally with a </w:delText>
        </w:r>
        <w:r w:rsidR="008C0AF3" w:rsidRPr="008C0AF3" w:rsidDel="0069794E">
          <w:rPr>
            <w:bCs/>
            <w:sz w:val="24"/>
            <w:szCs w:val="24"/>
          </w:rPr>
          <w:delText>white colored oil resistant primer coat.</w:delText>
        </w:r>
      </w:del>
    </w:p>
    <w:p w:rsidR="003D0E57" w:rsidRPr="004F2441" w:rsidDel="0069794E" w:rsidRDefault="003D0E57" w:rsidP="00E92DE5">
      <w:pPr>
        <w:ind w:left="720"/>
        <w:jc w:val="both"/>
        <w:rPr>
          <w:del w:id="1477" w:author="Καρμίρης Αγγελος" w:date="2020-01-03T10:45:00Z"/>
          <w:b/>
          <w:bCs/>
          <w:sz w:val="24"/>
          <w:szCs w:val="24"/>
        </w:rPr>
      </w:pPr>
    </w:p>
    <w:p w:rsidR="00CC794E" w:rsidRPr="004F2441" w:rsidDel="0069794E" w:rsidRDefault="00CC794E" w:rsidP="000124D3">
      <w:pPr>
        <w:numPr>
          <w:ilvl w:val="1"/>
          <w:numId w:val="2"/>
        </w:numPr>
        <w:tabs>
          <w:tab w:val="clear" w:pos="2145"/>
          <w:tab w:val="num" w:pos="709"/>
        </w:tabs>
        <w:ind w:hanging="2145"/>
        <w:jc w:val="both"/>
        <w:rPr>
          <w:del w:id="1478" w:author="Καρμίρης Αγγελος" w:date="2020-01-03T10:45:00Z"/>
          <w:b/>
          <w:bCs/>
          <w:sz w:val="24"/>
          <w:szCs w:val="24"/>
          <w:u w:val="single"/>
        </w:rPr>
      </w:pPr>
      <w:del w:id="1479" w:author="Καρμίρης Αγγελος" w:date="2020-01-03T10:45:00Z">
        <w:r w:rsidRPr="004F2441" w:rsidDel="0069794E">
          <w:rPr>
            <w:b/>
            <w:bCs/>
            <w:sz w:val="24"/>
            <w:szCs w:val="24"/>
            <w:u w:val="single"/>
          </w:rPr>
          <w:delText>Instrumen</w:delText>
        </w:r>
        <w:r w:rsidR="00CB51A4" w:rsidRPr="004F2441" w:rsidDel="0069794E">
          <w:rPr>
            <w:b/>
            <w:bCs/>
            <w:sz w:val="24"/>
            <w:szCs w:val="24"/>
            <w:u w:val="single"/>
          </w:rPr>
          <w:delText>ts – Relays and autotransformer</w:delText>
        </w:r>
        <w:r w:rsidRPr="004F2441" w:rsidDel="0069794E">
          <w:rPr>
            <w:b/>
            <w:bCs/>
            <w:sz w:val="24"/>
            <w:szCs w:val="24"/>
            <w:u w:val="single"/>
          </w:rPr>
          <w:delText xml:space="preserve"> protection devices </w:delText>
        </w:r>
      </w:del>
    </w:p>
    <w:p w:rsidR="00CC794E" w:rsidRPr="004F2441" w:rsidDel="0069794E" w:rsidRDefault="00CC794E" w:rsidP="00CC794E">
      <w:pPr>
        <w:jc w:val="both"/>
        <w:rPr>
          <w:del w:id="1480" w:author="Καρμίρης Αγγελος" w:date="2020-01-03T10:45:00Z"/>
          <w:b/>
          <w:bCs/>
          <w:sz w:val="24"/>
          <w:szCs w:val="24"/>
          <w:u w:val="single"/>
        </w:rPr>
      </w:pPr>
    </w:p>
    <w:p w:rsidR="00CC794E" w:rsidRPr="004F2441" w:rsidDel="0069794E" w:rsidRDefault="000900C4" w:rsidP="00CC794E">
      <w:pPr>
        <w:ind w:left="709"/>
        <w:jc w:val="both"/>
        <w:rPr>
          <w:del w:id="1481" w:author="Καρμίρης Αγγελος" w:date="2020-01-03T10:45:00Z"/>
          <w:b/>
          <w:bCs/>
          <w:sz w:val="24"/>
          <w:szCs w:val="24"/>
          <w:u w:val="single"/>
        </w:rPr>
      </w:pPr>
      <w:del w:id="1482" w:author="Καρμίρης Αγγελος" w:date="2020-01-03T10:45:00Z">
        <w:r w:rsidRPr="004F2441" w:rsidDel="0069794E">
          <w:rPr>
            <w:b/>
            <w:bCs/>
            <w:sz w:val="24"/>
            <w:szCs w:val="24"/>
          </w:rPr>
          <w:delText>1</w:delText>
        </w:r>
        <w:r w:rsidR="00E87962" w:rsidRPr="0029388F" w:rsidDel="0069794E">
          <w:rPr>
            <w:b/>
            <w:bCs/>
            <w:sz w:val="24"/>
            <w:szCs w:val="24"/>
          </w:rPr>
          <w:delText>2</w:delText>
        </w:r>
        <w:r w:rsidR="00CC794E" w:rsidRPr="004F2441" w:rsidDel="0069794E">
          <w:rPr>
            <w:b/>
            <w:bCs/>
            <w:sz w:val="24"/>
            <w:szCs w:val="24"/>
          </w:rPr>
          <w:delText xml:space="preserve">.1.    </w:delText>
        </w:r>
        <w:r w:rsidR="00CC794E" w:rsidRPr="004F2441" w:rsidDel="0069794E">
          <w:rPr>
            <w:b/>
            <w:bCs/>
            <w:sz w:val="24"/>
            <w:szCs w:val="24"/>
            <w:u w:val="single"/>
          </w:rPr>
          <w:delText>B</w:delText>
        </w:r>
        <w:r w:rsidR="00BB5727" w:rsidDel="0069794E">
          <w:rPr>
            <w:b/>
            <w:bCs/>
            <w:sz w:val="24"/>
            <w:szCs w:val="24"/>
            <w:u w:val="single"/>
          </w:rPr>
          <w:delText>uchholz relay</w:delText>
        </w:r>
      </w:del>
    </w:p>
    <w:p w:rsidR="00CC794E" w:rsidRPr="004F2441" w:rsidDel="0069794E" w:rsidRDefault="00CC794E" w:rsidP="00CC794E">
      <w:pPr>
        <w:ind w:left="709"/>
        <w:jc w:val="both"/>
        <w:rPr>
          <w:del w:id="1483" w:author="Καρμίρης Αγγελος" w:date="2020-01-03T10:45:00Z"/>
          <w:b/>
          <w:bCs/>
          <w:sz w:val="24"/>
          <w:szCs w:val="24"/>
          <w:u w:val="single"/>
        </w:rPr>
      </w:pPr>
    </w:p>
    <w:p w:rsidR="00046A28" w:rsidRPr="004F2441" w:rsidDel="0069794E" w:rsidRDefault="00046A28" w:rsidP="00CC794E">
      <w:pPr>
        <w:ind w:left="720"/>
        <w:jc w:val="both"/>
        <w:rPr>
          <w:del w:id="1484" w:author="Καρμίρης Αγγελος" w:date="2020-01-03T10:45:00Z"/>
          <w:bCs/>
          <w:sz w:val="24"/>
          <w:szCs w:val="24"/>
        </w:rPr>
      </w:pPr>
      <w:del w:id="1485" w:author="Καρμίρης Αγγελος" w:date="2020-01-03T10:45:00Z">
        <w:r w:rsidRPr="004F2441" w:rsidDel="0069794E">
          <w:rPr>
            <w:bCs/>
            <w:sz w:val="24"/>
            <w:szCs w:val="24"/>
          </w:rPr>
          <w:delText>An earthquake proof Buchholz relay</w:delText>
        </w:r>
        <w:r w:rsidR="00D45DA0" w:rsidDel="0069794E">
          <w:rPr>
            <w:bCs/>
            <w:sz w:val="24"/>
            <w:szCs w:val="24"/>
          </w:rPr>
          <w:delText xml:space="preserve"> of</w:delText>
        </w:r>
        <w:r w:rsidRPr="004F2441" w:rsidDel="0069794E">
          <w:rPr>
            <w:bCs/>
            <w:sz w:val="24"/>
            <w:szCs w:val="24"/>
          </w:rPr>
          <w:delText xml:space="preserve"> </w:delText>
        </w:r>
        <w:r w:rsidR="00644961" w:rsidDel="0069794E">
          <w:rPr>
            <w:bCs/>
            <w:sz w:val="24"/>
            <w:szCs w:val="24"/>
          </w:rPr>
          <w:delText>EMB</w:delText>
        </w:r>
        <w:r w:rsidRPr="004F2441" w:rsidDel="0069794E">
          <w:rPr>
            <w:bCs/>
            <w:sz w:val="24"/>
            <w:szCs w:val="24"/>
          </w:rPr>
          <w:delText xml:space="preserve"> make</w:delText>
        </w:r>
        <w:r w:rsidR="006B2262" w:rsidDel="0069794E">
          <w:rPr>
            <w:bCs/>
            <w:sz w:val="24"/>
            <w:szCs w:val="24"/>
          </w:rPr>
          <w:delText>, double-float type,</w:delText>
        </w:r>
        <w:r w:rsidRPr="004F2441" w:rsidDel="0069794E">
          <w:rPr>
            <w:bCs/>
            <w:sz w:val="24"/>
            <w:szCs w:val="24"/>
          </w:rPr>
          <w:delText xml:space="preserve"> must be provided and </w:delText>
        </w:r>
        <w:r w:rsidR="000900C4" w:rsidRPr="004F2441" w:rsidDel="0069794E">
          <w:rPr>
            <w:bCs/>
            <w:sz w:val="24"/>
            <w:szCs w:val="24"/>
          </w:rPr>
          <w:delText xml:space="preserve">be </w:delText>
        </w:r>
        <w:r w:rsidRPr="004F2441" w:rsidDel="0069794E">
          <w:rPr>
            <w:bCs/>
            <w:sz w:val="24"/>
            <w:szCs w:val="24"/>
          </w:rPr>
          <w:delText>mounted in the pipe connecting the conservator to the autotransformer tank.</w:delText>
        </w:r>
        <w:r w:rsidR="00C61013" w:rsidRPr="00C61013" w:rsidDel="0069794E">
          <w:delText xml:space="preserve"> </w:delText>
        </w:r>
        <w:r w:rsidR="00C61013" w:rsidRPr="00C61013" w:rsidDel="0069794E">
          <w:rPr>
            <w:bCs/>
            <w:sz w:val="24"/>
            <w:szCs w:val="24"/>
          </w:rPr>
          <w:delText>The relay shall be designed and tested following EN 50216-1 and EN 50216-2 standards. The test certificates shall be presented to IPTO inspector. Isolating valves will be installed before and after the relay.</w:delText>
        </w:r>
        <w:r w:rsidRPr="004F2441" w:rsidDel="0069794E">
          <w:rPr>
            <w:bCs/>
            <w:sz w:val="24"/>
            <w:szCs w:val="24"/>
          </w:rPr>
          <w:delText xml:space="preserve"> This relay will be of the double float type with two sets of </w:delText>
        </w:r>
        <w:r w:rsidR="009821F6" w:rsidRPr="004F2441" w:rsidDel="0069794E">
          <w:rPr>
            <w:bCs/>
            <w:sz w:val="24"/>
            <w:szCs w:val="24"/>
          </w:rPr>
          <w:delText>signaling</w:delText>
        </w:r>
        <w:r w:rsidRPr="004F2441" w:rsidDel="0069794E">
          <w:rPr>
            <w:bCs/>
            <w:sz w:val="24"/>
            <w:szCs w:val="24"/>
          </w:rPr>
          <w:delText xml:space="preserve"> contacts one for alarm and one for trip.</w:delText>
        </w:r>
      </w:del>
    </w:p>
    <w:p w:rsidR="009821F6" w:rsidRPr="004F2441" w:rsidDel="0069794E" w:rsidRDefault="00046A28" w:rsidP="00CC794E">
      <w:pPr>
        <w:ind w:left="720"/>
        <w:jc w:val="both"/>
        <w:rPr>
          <w:del w:id="1486" w:author="Καρμίρης Αγγελος" w:date="2020-01-03T10:45:00Z"/>
          <w:bCs/>
          <w:sz w:val="24"/>
          <w:szCs w:val="24"/>
        </w:rPr>
      </w:pPr>
      <w:del w:id="1487" w:author="Καρμίρης Αγγελος" w:date="2020-01-03T10:45:00Z">
        <w:r w:rsidRPr="004F2441" w:rsidDel="0069794E">
          <w:rPr>
            <w:bCs/>
            <w:sz w:val="24"/>
            <w:szCs w:val="24"/>
          </w:rPr>
          <w:delText xml:space="preserve">The relay is full </w:delText>
        </w:r>
        <w:r w:rsidR="009821F6" w:rsidRPr="004F2441" w:rsidDel="0069794E">
          <w:rPr>
            <w:bCs/>
            <w:sz w:val="24"/>
            <w:szCs w:val="24"/>
          </w:rPr>
          <w:delText xml:space="preserve">of </w:delText>
        </w:r>
        <w:r w:rsidRPr="004F2441" w:rsidDel="0069794E">
          <w:rPr>
            <w:bCs/>
            <w:sz w:val="24"/>
            <w:szCs w:val="24"/>
          </w:rPr>
          <w:delText>oil unde</w:delText>
        </w:r>
        <w:r w:rsidR="009821F6" w:rsidRPr="004F2441" w:rsidDel="0069794E">
          <w:rPr>
            <w:bCs/>
            <w:sz w:val="24"/>
            <w:szCs w:val="24"/>
          </w:rPr>
          <w:delText xml:space="preserve">r normal conditions and due to </w:delText>
        </w:r>
        <w:r w:rsidR="006420E8" w:rsidRPr="004F2441" w:rsidDel="0069794E">
          <w:rPr>
            <w:bCs/>
            <w:sz w:val="24"/>
            <w:szCs w:val="24"/>
          </w:rPr>
          <w:delText>the</w:delText>
        </w:r>
        <w:r w:rsidRPr="004F2441" w:rsidDel="0069794E">
          <w:rPr>
            <w:bCs/>
            <w:sz w:val="24"/>
            <w:szCs w:val="24"/>
          </w:rPr>
          <w:delText xml:space="preserve"> buoyancy </w:delText>
        </w:r>
        <w:r w:rsidR="006420E8" w:rsidRPr="004F2441" w:rsidDel="0069794E">
          <w:rPr>
            <w:bCs/>
            <w:sz w:val="24"/>
            <w:szCs w:val="24"/>
          </w:rPr>
          <w:delText>its</w:delText>
        </w:r>
        <w:r w:rsidRPr="004F2441" w:rsidDel="0069794E">
          <w:rPr>
            <w:bCs/>
            <w:sz w:val="24"/>
            <w:szCs w:val="24"/>
          </w:rPr>
          <w:delText xml:space="preserve"> two float elements will be at the upper level. When a slight or incipient fault occurs inside the autotransformer,  </w:delText>
        </w:r>
        <w:r w:rsidR="001C028F" w:rsidRPr="004F2441" w:rsidDel="0069794E">
          <w:rPr>
            <w:bCs/>
            <w:sz w:val="24"/>
            <w:szCs w:val="24"/>
          </w:rPr>
          <w:delText>(e.g. local overheating, a small quantity of oil</w:delText>
        </w:r>
        <w:r w:rsidR="009821F6" w:rsidRPr="004F2441" w:rsidDel="0069794E">
          <w:rPr>
            <w:bCs/>
            <w:sz w:val="24"/>
            <w:szCs w:val="24"/>
          </w:rPr>
          <w:delText xml:space="preserve"> leakage</w:delText>
        </w:r>
        <w:r w:rsidR="009B1B37" w:rsidDel="0069794E">
          <w:rPr>
            <w:bCs/>
            <w:sz w:val="24"/>
            <w:szCs w:val="24"/>
          </w:rPr>
          <w:delText xml:space="preserve"> et</w:delText>
        </w:r>
        <w:r w:rsidR="001C028F" w:rsidRPr="004F2441" w:rsidDel="0069794E">
          <w:rPr>
            <w:bCs/>
            <w:sz w:val="24"/>
            <w:szCs w:val="24"/>
          </w:rPr>
          <w:delText>c.)</w:delText>
        </w:r>
        <w:r w:rsidR="006420E8" w:rsidRPr="004F2441" w:rsidDel="0069794E">
          <w:rPr>
            <w:bCs/>
            <w:sz w:val="24"/>
            <w:szCs w:val="24"/>
          </w:rPr>
          <w:delText>,</w:delText>
        </w:r>
        <w:r w:rsidR="001C028F" w:rsidRPr="004F2441" w:rsidDel="0069794E">
          <w:rPr>
            <w:bCs/>
            <w:sz w:val="24"/>
            <w:szCs w:val="24"/>
          </w:rPr>
          <w:delText xml:space="preserve"> small bubbles of gas will be created and trapped in the relay housing, causing its oil level to fall and simultaneously the above situated element to move</w:delText>
        </w:r>
        <w:r w:rsidR="009821F6" w:rsidRPr="004F2441" w:rsidDel="0069794E">
          <w:rPr>
            <w:bCs/>
            <w:sz w:val="24"/>
            <w:szCs w:val="24"/>
          </w:rPr>
          <w:delText>,</w:delText>
        </w:r>
        <w:r w:rsidR="001C028F" w:rsidRPr="004F2441" w:rsidDel="0069794E">
          <w:rPr>
            <w:bCs/>
            <w:sz w:val="24"/>
            <w:szCs w:val="24"/>
          </w:rPr>
          <w:delText xml:space="preserve"> resulting in the closing of the alarm contacts. </w:delText>
        </w:r>
      </w:del>
    </w:p>
    <w:p w:rsidR="00046A28" w:rsidRPr="004F2441" w:rsidDel="0069794E" w:rsidRDefault="001C028F" w:rsidP="00CC794E">
      <w:pPr>
        <w:ind w:left="720"/>
        <w:jc w:val="both"/>
        <w:rPr>
          <w:del w:id="1488" w:author="Καρμίρης Αγγελος" w:date="2020-01-03T10:45:00Z"/>
          <w:bCs/>
          <w:sz w:val="24"/>
          <w:szCs w:val="24"/>
        </w:rPr>
      </w:pPr>
      <w:del w:id="1489" w:author="Καρμίρης Αγγελος" w:date="2020-01-03T10:45:00Z">
        <w:r w:rsidRPr="004F2441" w:rsidDel="0069794E">
          <w:rPr>
            <w:bCs/>
            <w:sz w:val="24"/>
            <w:szCs w:val="24"/>
          </w:rPr>
          <w:delText>In case that a serious fault occurs in the autotransformer (e.g. a leakage</w:delText>
        </w:r>
        <w:r w:rsidR="009821F6" w:rsidRPr="004F2441" w:rsidDel="0069794E">
          <w:rPr>
            <w:bCs/>
            <w:sz w:val="24"/>
            <w:szCs w:val="24"/>
          </w:rPr>
          <w:delText xml:space="preserve"> of</w:delText>
        </w:r>
        <w:r w:rsidRPr="004F2441" w:rsidDel="0069794E">
          <w:rPr>
            <w:bCs/>
            <w:sz w:val="24"/>
            <w:szCs w:val="24"/>
          </w:rPr>
          <w:delText xml:space="preserve"> large quantity of oil, short circuits, puncture of bushings)</w:delText>
        </w:r>
        <w:r w:rsidR="009821F6" w:rsidRPr="004F2441" w:rsidDel="0069794E">
          <w:rPr>
            <w:bCs/>
            <w:sz w:val="24"/>
            <w:szCs w:val="24"/>
          </w:rPr>
          <w:delText>,</w:delText>
        </w:r>
        <w:r w:rsidRPr="004F2441" w:rsidDel="0069794E">
          <w:rPr>
            <w:bCs/>
            <w:sz w:val="24"/>
            <w:szCs w:val="24"/>
          </w:rPr>
          <w:delText xml:space="preserve"> the gas generation will be </w:delText>
        </w:r>
        <w:r w:rsidR="009821F6" w:rsidRPr="004F2441" w:rsidDel="0069794E">
          <w:rPr>
            <w:bCs/>
            <w:sz w:val="24"/>
            <w:szCs w:val="24"/>
          </w:rPr>
          <w:delText xml:space="preserve">violent </w:delText>
        </w:r>
        <w:r w:rsidRPr="004F2441" w:rsidDel="0069794E">
          <w:rPr>
            <w:bCs/>
            <w:sz w:val="24"/>
            <w:szCs w:val="24"/>
          </w:rPr>
          <w:delText>causing a surge of oil inside the relay which will result in the movement of the second float elem</w:delText>
        </w:r>
        <w:r w:rsidR="00CB51A4" w:rsidRPr="004F2441" w:rsidDel="0069794E">
          <w:rPr>
            <w:bCs/>
            <w:sz w:val="24"/>
            <w:szCs w:val="24"/>
          </w:rPr>
          <w:delText xml:space="preserve">ent and the closing </w:delText>
        </w:r>
        <w:r w:rsidR="006420E8" w:rsidRPr="004F2441" w:rsidDel="0069794E">
          <w:rPr>
            <w:bCs/>
            <w:sz w:val="24"/>
            <w:szCs w:val="24"/>
          </w:rPr>
          <w:delText>of the trip</w:delText>
        </w:r>
        <w:r w:rsidR="009821F6" w:rsidRPr="004F2441" w:rsidDel="0069794E">
          <w:rPr>
            <w:bCs/>
            <w:sz w:val="24"/>
            <w:szCs w:val="24"/>
          </w:rPr>
          <w:delText xml:space="preserve"> </w:delText>
        </w:r>
        <w:r w:rsidRPr="004F2441" w:rsidDel="0069794E">
          <w:rPr>
            <w:bCs/>
            <w:sz w:val="24"/>
            <w:szCs w:val="24"/>
          </w:rPr>
          <w:delText>contacts.</w:delText>
        </w:r>
      </w:del>
    </w:p>
    <w:p w:rsidR="001C028F" w:rsidRPr="004F2441" w:rsidDel="0069794E" w:rsidRDefault="006420E8" w:rsidP="00CC794E">
      <w:pPr>
        <w:ind w:left="720"/>
        <w:jc w:val="both"/>
        <w:rPr>
          <w:del w:id="1490" w:author="Καρμίρης Αγγελος" w:date="2020-01-03T10:45:00Z"/>
          <w:bCs/>
          <w:sz w:val="24"/>
          <w:szCs w:val="24"/>
        </w:rPr>
      </w:pPr>
      <w:del w:id="1491" w:author="Καρμίρης Αγγελος" w:date="2020-01-03T10:45:00Z">
        <w:r w:rsidRPr="004F2441" w:rsidDel="0069794E">
          <w:rPr>
            <w:bCs/>
            <w:sz w:val="24"/>
            <w:szCs w:val="24"/>
          </w:rPr>
          <w:delText>T</w:delText>
        </w:r>
        <w:r w:rsidR="001C028F" w:rsidRPr="004F2441" w:rsidDel="0069794E">
          <w:rPr>
            <w:bCs/>
            <w:sz w:val="24"/>
            <w:szCs w:val="24"/>
          </w:rPr>
          <w:delText>he above</w:delText>
        </w:r>
        <w:r w:rsidR="00CB51A4" w:rsidRPr="004F2441" w:rsidDel="0069794E">
          <w:rPr>
            <w:bCs/>
            <w:sz w:val="24"/>
            <w:szCs w:val="24"/>
          </w:rPr>
          <w:delText xml:space="preserve"> </w:delText>
        </w:r>
        <w:r w:rsidR="001C028F" w:rsidRPr="004F2441" w:rsidDel="0069794E">
          <w:rPr>
            <w:bCs/>
            <w:sz w:val="24"/>
            <w:szCs w:val="24"/>
          </w:rPr>
          <w:delText>mentioned contact</w:delText>
        </w:r>
        <w:r w:rsidR="009821F6" w:rsidRPr="004F2441" w:rsidDel="0069794E">
          <w:rPr>
            <w:bCs/>
            <w:sz w:val="24"/>
            <w:szCs w:val="24"/>
          </w:rPr>
          <w:delText>s</w:delText>
        </w:r>
        <w:r w:rsidR="000C5944" w:rsidDel="0069794E">
          <w:rPr>
            <w:bCs/>
            <w:sz w:val="24"/>
            <w:szCs w:val="24"/>
          </w:rPr>
          <w:delText xml:space="preserve"> will be suitable for 220V DC</w:delText>
        </w:r>
        <w:r w:rsidR="001C028F" w:rsidRPr="004F2441" w:rsidDel="0069794E">
          <w:rPr>
            <w:bCs/>
            <w:sz w:val="24"/>
            <w:szCs w:val="24"/>
          </w:rPr>
          <w:delText xml:space="preserve"> voltage.</w:delText>
        </w:r>
      </w:del>
    </w:p>
    <w:p w:rsidR="00CC794E" w:rsidDel="0069794E" w:rsidRDefault="00C61013" w:rsidP="00CC794E">
      <w:pPr>
        <w:ind w:left="720"/>
        <w:jc w:val="both"/>
        <w:rPr>
          <w:del w:id="1492" w:author="Καρμίρης Αγγελος" w:date="2020-01-03T10:45:00Z"/>
          <w:bCs/>
          <w:sz w:val="24"/>
          <w:szCs w:val="24"/>
        </w:rPr>
      </w:pPr>
      <w:del w:id="1493" w:author="Καρμίρης Αγγελος" w:date="2020-01-03T10:45:00Z">
        <w:r w:rsidRPr="00C61013" w:rsidDel="0069794E">
          <w:rPr>
            <w:bCs/>
            <w:sz w:val="24"/>
            <w:szCs w:val="24"/>
          </w:rPr>
          <w:delText xml:space="preserve">The trapped gas in the Buchholz relay will be possible to be reclaimed through a gas collection device, which will be installed on the </w:delText>
        </w:r>
        <w:r w:rsidR="003B123E" w:rsidDel="0069794E">
          <w:rPr>
            <w:bCs/>
            <w:sz w:val="24"/>
            <w:szCs w:val="24"/>
          </w:rPr>
          <w:delText>auto</w:delText>
        </w:r>
        <w:r w:rsidRPr="00C61013" w:rsidDel="0069794E">
          <w:rPr>
            <w:bCs/>
            <w:sz w:val="24"/>
            <w:szCs w:val="24"/>
          </w:rPr>
          <w:delText>transformer at a person’s height and will be connected permanently with the relay through a hose.</w:delText>
        </w:r>
      </w:del>
    </w:p>
    <w:p w:rsidR="00C61013" w:rsidRPr="004F2441" w:rsidDel="0069794E" w:rsidRDefault="00C61013" w:rsidP="00CC794E">
      <w:pPr>
        <w:ind w:left="720"/>
        <w:jc w:val="both"/>
        <w:rPr>
          <w:del w:id="1494" w:author="Καρμίρης Αγγελος" w:date="2020-01-03T10:45:00Z"/>
          <w:bCs/>
          <w:sz w:val="24"/>
          <w:szCs w:val="24"/>
        </w:rPr>
      </w:pPr>
    </w:p>
    <w:p w:rsidR="00CC794E" w:rsidRPr="004F2441" w:rsidDel="0069794E" w:rsidRDefault="000900C4" w:rsidP="00CC794E">
      <w:pPr>
        <w:ind w:left="720"/>
        <w:jc w:val="both"/>
        <w:rPr>
          <w:del w:id="1495" w:author="Καρμίρης Αγγελος" w:date="2020-01-03T10:45:00Z"/>
          <w:b/>
          <w:bCs/>
          <w:sz w:val="24"/>
          <w:szCs w:val="24"/>
        </w:rPr>
      </w:pPr>
      <w:del w:id="1496" w:author="Καρμίρης Αγγελος" w:date="2020-01-03T10:45:00Z">
        <w:r w:rsidRPr="004F2441" w:rsidDel="0069794E">
          <w:rPr>
            <w:b/>
            <w:bCs/>
            <w:sz w:val="24"/>
            <w:szCs w:val="24"/>
          </w:rPr>
          <w:delText>1</w:delText>
        </w:r>
        <w:r w:rsidR="00E87962" w:rsidRPr="0029388F" w:rsidDel="0069794E">
          <w:rPr>
            <w:b/>
            <w:bCs/>
            <w:sz w:val="24"/>
            <w:szCs w:val="24"/>
          </w:rPr>
          <w:delText>2</w:delText>
        </w:r>
        <w:r w:rsidR="00CC794E" w:rsidRPr="004F2441" w:rsidDel="0069794E">
          <w:rPr>
            <w:b/>
            <w:bCs/>
            <w:sz w:val="24"/>
            <w:szCs w:val="24"/>
          </w:rPr>
          <w:delText xml:space="preserve">.2.    </w:delText>
        </w:r>
        <w:r w:rsidR="000D626C" w:rsidRPr="004F2441" w:rsidDel="0069794E">
          <w:rPr>
            <w:b/>
            <w:bCs/>
            <w:sz w:val="24"/>
            <w:szCs w:val="24"/>
            <w:u w:val="single"/>
          </w:rPr>
          <w:delText xml:space="preserve">Oil Temperature </w:delText>
        </w:r>
        <w:r w:rsidR="00CB4DF5" w:rsidRPr="004F2441" w:rsidDel="0069794E">
          <w:rPr>
            <w:b/>
            <w:bCs/>
            <w:sz w:val="24"/>
            <w:szCs w:val="24"/>
            <w:u w:val="single"/>
          </w:rPr>
          <w:delText>I</w:delText>
        </w:r>
        <w:r w:rsidR="000D626C" w:rsidRPr="004F2441" w:rsidDel="0069794E">
          <w:rPr>
            <w:b/>
            <w:bCs/>
            <w:sz w:val="24"/>
            <w:szCs w:val="24"/>
            <w:u w:val="single"/>
          </w:rPr>
          <w:delText>ndicator</w:delText>
        </w:r>
        <w:r w:rsidR="00CC794E" w:rsidRPr="004F2441" w:rsidDel="0069794E">
          <w:rPr>
            <w:b/>
            <w:bCs/>
            <w:sz w:val="24"/>
            <w:szCs w:val="24"/>
            <w:u w:val="single"/>
          </w:rPr>
          <w:delText xml:space="preserve"> </w:delText>
        </w:r>
        <w:r w:rsidR="00CC794E" w:rsidRPr="004F2441" w:rsidDel="0069794E">
          <w:rPr>
            <w:b/>
            <w:bCs/>
            <w:sz w:val="24"/>
            <w:szCs w:val="24"/>
          </w:rPr>
          <w:delText xml:space="preserve"> </w:delText>
        </w:r>
      </w:del>
    </w:p>
    <w:p w:rsidR="00CC794E" w:rsidRPr="004F2441" w:rsidDel="0069794E" w:rsidRDefault="00CC794E" w:rsidP="00CC794E">
      <w:pPr>
        <w:ind w:left="720"/>
        <w:jc w:val="both"/>
        <w:rPr>
          <w:del w:id="1497" w:author="Καρμίρης Αγγελος" w:date="2020-01-03T10:45:00Z"/>
          <w:b/>
          <w:bCs/>
          <w:sz w:val="24"/>
          <w:szCs w:val="24"/>
        </w:rPr>
      </w:pPr>
    </w:p>
    <w:p w:rsidR="000D626C" w:rsidRPr="004F2441" w:rsidDel="0069794E" w:rsidRDefault="000D626C" w:rsidP="00CC794E">
      <w:pPr>
        <w:ind w:left="720"/>
        <w:jc w:val="both"/>
        <w:rPr>
          <w:del w:id="1498" w:author="Καρμίρης Αγγελος" w:date="2020-01-03T10:45:00Z"/>
          <w:bCs/>
          <w:sz w:val="24"/>
          <w:szCs w:val="24"/>
        </w:rPr>
      </w:pPr>
      <w:del w:id="1499" w:author="Καρμίρης Αγγελος" w:date="2020-01-03T10:45:00Z">
        <w:r w:rsidRPr="004F2441" w:rsidDel="0069794E">
          <w:rPr>
            <w:bCs/>
            <w:sz w:val="24"/>
            <w:szCs w:val="24"/>
          </w:rPr>
          <w:delText>Each autotransformer will be provided with an oil temperature indicator</w:delText>
        </w:r>
        <w:r w:rsidR="006D651A" w:rsidDel="0069794E">
          <w:rPr>
            <w:bCs/>
            <w:sz w:val="24"/>
            <w:szCs w:val="24"/>
          </w:rPr>
          <w:delText xml:space="preserve"> of bellow type,</w:delText>
        </w:r>
        <w:r w:rsidRPr="004F2441" w:rsidDel="0069794E">
          <w:rPr>
            <w:bCs/>
            <w:sz w:val="24"/>
            <w:szCs w:val="24"/>
          </w:rPr>
          <w:delText xml:space="preserve"> measuring the autotransformer oil temperature at its hottest part.</w:delText>
        </w:r>
        <w:r w:rsidR="00C61013" w:rsidRPr="00C61013" w:rsidDel="0069794E">
          <w:delText xml:space="preserve"> </w:delText>
        </w:r>
        <w:r w:rsidR="00C61013" w:rsidRPr="00C61013" w:rsidDel="0069794E">
          <w:rPr>
            <w:bCs/>
            <w:sz w:val="24"/>
            <w:szCs w:val="24"/>
          </w:rPr>
          <w:delText>The indicator shall be designed and tested following EN 50216-1 and EN 50216-11 standards. The test certificates shall be presented to IPTO inspector.</w:delText>
        </w:r>
      </w:del>
    </w:p>
    <w:p w:rsidR="000D626C" w:rsidRPr="004F2441" w:rsidDel="0069794E" w:rsidRDefault="000D626C" w:rsidP="00CC794E">
      <w:pPr>
        <w:ind w:left="720"/>
        <w:jc w:val="both"/>
        <w:rPr>
          <w:del w:id="1500" w:author="Καρμίρης Αγγελος" w:date="2020-01-03T10:45:00Z"/>
          <w:bCs/>
          <w:sz w:val="24"/>
          <w:szCs w:val="24"/>
        </w:rPr>
      </w:pPr>
      <w:del w:id="1501" w:author="Καρμίρης Αγγελος" w:date="2020-01-03T10:45:00Z">
        <w:r w:rsidRPr="004F2441" w:rsidDel="0069794E">
          <w:rPr>
            <w:bCs/>
            <w:sz w:val="24"/>
            <w:szCs w:val="24"/>
          </w:rPr>
          <w:delText>The thermometer bulb is enclosed in a pocket fixed on the tank at the hottest oil region. The connection between the thermometer bulb and dial indicator is made by a flexible steel capillary tube.</w:delText>
        </w:r>
      </w:del>
    </w:p>
    <w:p w:rsidR="000D626C" w:rsidRPr="004F2441" w:rsidDel="0069794E" w:rsidRDefault="000D626C" w:rsidP="00CC794E">
      <w:pPr>
        <w:ind w:left="720"/>
        <w:jc w:val="both"/>
        <w:rPr>
          <w:del w:id="1502" w:author="Καρμίρης Αγγελος" w:date="2020-01-03T10:45:00Z"/>
          <w:bCs/>
          <w:sz w:val="24"/>
          <w:szCs w:val="24"/>
        </w:rPr>
      </w:pPr>
      <w:del w:id="1503" w:author="Καρμίρης Αγγελος" w:date="2020-01-03T10:45:00Z">
        <w:r w:rsidRPr="004F2441" w:rsidDel="0069794E">
          <w:rPr>
            <w:bCs/>
            <w:sz w:val="24"/>
            <w:szCs w:val="24"/>
          </w:rPr>
          <w:delText>The</w:delText>
        </w:r>
        <w:r w:rsidR="000F5567" w:rsidRPr="004F2441" w:rsidDel="0069794E">
          <w:rPr>
            <w:bCs/>
            <w:sz w:val="24"/>
            <w:szCs w:val="24"/>
          </w:rPr>
          <w:delText xml:space="preserve"> measurement will be taken</w:delText>
        </w:r>
        <w:r w:rsidR="00CB51A4" w:rsidRPr="004F2441" w:rsidDel="0069794E">
          <w:rPr>
            <w:bCs/>
            <w:sz w:val="24"/>
            <w:szCs w:val="24"/>
          </w:rPr>
          <w:delText xml:space="preserve"> via a driving motion</w:delText>
        </w:r>
        <w:r w:rsidR="000F5567" w:rsidRPr="004F2441" w:rsidDel="0069794E">
          <w:rPr>
            <w:bCs/>
            <w:sz w:val="24"/>
            <w:szCs w:val="24"/>
          </w:rPr>
          <w:delText xml:space="preserve"> operated by the expansion of the fluid inside the bulb</w:delText>
        </w:r>
        <w:r w:rsidR="00CB4DF5" w:rsidRPr="004F2441" w:rsidDel="0069794E">
          <w:rPr>
            <w:bCs/>
            <w:sz w:val="24"/>
            <w:szCs w:val="24"/>
          </w:rPr>
          <w:delText xml:space="preserve"> </w:delText>
        </w:r>
        <w:r w:rsidR="000F5567" w:rsidRPr="004F2441" w:rsidDel="0069794E">
          <w:rPr>
            <w:bCs/>
            <w:sz w:val="24"/>
            <w:szCs w:val="24"/>
          </w:rPr>
          <w:delText>and</w:delText>
        </w:r>
        <w:r w:rsidR="00542600" w:rsidRPr="004F2441" w:rsidDel="0069794E">
          <w:rPr>
            <w:bCs/>
            <w:sz w:val="24"/>
            <w:szCs w:val="24"/>
          </w:rPr>
          <w:delText xml:space="preserve"> afterwards</w:delText>
        </w:r>
        <w:r w:rsidR="000F5567" w:rsidRPr="004F2441" w:rsidDel="0069794E">
          <w:rPr>
            <w:bCs/>
            <w:sz w:val="24"/>
            <w:szCs w:val="24"/>
          </w:rPr>
          <w:delText xml:space="preserve"> through the capillary tube</w:delText>
        </w:r>
        <w:r w:rsidR="00FD2AFC" w:rsidRPr="004F2441" w:rsidDel="0069794E">
          <w:rPr>
            <w:bCs/>
            <w:sz w:val="24"/>
            <w:szCs w:val="24"/>
          </w:rPr>
          <w:delText xml:space="preserve"> </w:delText>
        </w:r>
        <w:r w:rsidR="00CB51A4" w:rsidRPr="004F2441" w:rsidDel="0069794E">
          <w:rPr>
            <w:bCs/>
            <w:sz w:val="24"/>
            <w:szCs w:val="24"/>
          </w:rPr>
          <w:delText xml:space="preserve">will be </w:delText>
        </w:r>
        <w:r w:rsidR="00542600" w:rsidRPr="004F2441" w:rsidDel="0069794E">
          <w:rPr>
            <w:bCs/>
            <w:sz w:val="24"/>
            <w:szCs w:val="24"/>
          </w:rPr>
          <w:delText xml:space="preserve">transferred </w:delText>
        </w:r>
        <w:r w:rsidR="00FD2AFC" w:rsidRPr="004F2441" w:rsidDel="0069794E">
          <w:rPr>
            <w:bCs/>
            <w:sz w:val="24"/>
            <w:szCs w:val="24"/>
          </w:rPr>
          <w:delText xml:space="preserve">to the </w:delText>
        </w:r>
        <w:r w:rsidRPr="004F2441" w:rsidDel="0069794E">
          <w:rPr>
            <w:bCs/>
            <w:sz w:val="24"/>
            <w:szCs w:val="24"/>
          </w:rPr>
          <w:delText>dial pointer.</w:delText>
        </w:r>
      </w:del>
    </w:p>
    <w:p w:rsidR="000D626C" w:rsidRPr="004F2441" w:rsidDel="0069794E" w:rsidRDefault="000D626C" w:rsidP="00CC794E">
      <w:pPr>
        <w:ind w:left="720"/>
        <w:jc w:val="both"/>
        <w:rPr>
          <w:del w:id="1504" w:author="Καρμίρης Αγγελος" w:date="2020-01-03T10:45:00Z"/>
          <w:bCs/>
          <w:sz w:val="24"/>
          <w:szCs w:val="24"/>
        </w:rPr>
      </w:pPr>
      <w:del w:id="1505" w:author="Καρμίρης Αγγελος" w:date="2020-01-03T10:45:00Z">
        <w:r w:rsidRPr="004F2441" w:rsidDel="0069794E">
          <w:rPr>
            <w:bCs/>
            <w:sz w:val="24"/>
            <w:szCs w:val="24"/>
          </w:rPr>
          <w:delText>Moreover,</w:delText>
        </w:r>
        <w:r w:rsidR="009A1ADC" w:rsidDel="0069794E">
          <w:rPr>
            <w:bCs/>
            <w:sz w:val="24"/>
            <w:szCs w:val="24"/>
          </w:rPr>
          <w:delText xml:space="preserve"> </w:delText>
        </w:r>
        <w:r w:rsidRPr="004F2441" w:rsidDel="0069794E">
          <w:rPr>
            <w:bCs/>
            <w:sz w:val="24"/>
            <w:szCs w:val="24"/>
          </w:rPr>
          <w:delText xml:space="preserve">the autotransformer oil temperature indicator </w:delText>
        </w:r>
        <w:r w:rsidR="0033541C" w:rsidRPr="004F2441" w:rsidDel="0069794E">
          <w:rPr>
            <w:bCs/>
            <w:sz w:val="24"/>
            <w:szCs w:val="24"/>
          </w:rPr>
          <w:delText xml:space="preserve">will be provided </w:delText>
        </w:r>
        <w:r w:rsidR="009A1ADC" w:rsidDel="0069794E">
          <w:rPr>
            <w:bCs/>
            <w:sz w:val="24"/>
            <w:szCs w:val="24"/>
          </w:rPr>
          <w:delText xml:space="preserve">with </w:delText>
        </w:r>
        <w:r w:rsidR="009A1ADC" w:rsidRPr="004F2441" w:rsidDel="0069794E">
          <w:rPr>
            <w:bCs/>
            <w:sz w:val="24"/>
            <w:szCs w:val="24"/>
          </w:rPr>
          <w:delText xml:space="preserve">a function </w:delText>
        </w:r>
        <w:r w:rsidR="0033541C" w:rsidRPr="004F2441" w:rsidDel="0069794E">
          <w:rPr>
            <w:bCs/>
            <w:sz w:val="24"/>
            <w:szCs w:val="24"/>
          </w:rPr>
          <w:delText xml:space="preserve">for the teletransmission of the measurement from the autotransformer to the </w:delText>
        </w:r>
        <w:r w:rsidR="00630484" w:rsidRPr="004F2441" w:rsidDel="0069794E">
          <w:rPr>
            <w:bCs/>
            <w:sz w:val="24"/>
            <w:szCs w:val="24"/>
          </w:rPr>
          <w:delText>substation</w:delText>
        </w:r>
        <w:r w:rsidR="001F1A01" w:rsidRPr="004F2441" w:rsidDel="0069794E">
          <w:rPr>
            <w:bCs/>
            <w:sz w:val="24"/>
            <w:szCs w:val="24"/>
          </w:rPr>
          <w:delText>’s automation</w:delText>
        </w:r>
        <w:r w:rsidR="00630484" w:rsidRPr="004F2441" w:rsidDel="0069794E">
          <w:rPr>
            <w:bCs/>
            <w:sz w:val="24"/>
            <w:szCs w:val="24"/>
          </w:rPr>
          <w:delText xml:space="preserve"> control </w:delText>
        </w:r>
        <w:r w:rsidR="00107ED2" w:rsidDel="0069794E">
          <w:rPr>
            <w:bCs/>
            <w:sz w:val="24"/>
            <w:szCs w:val="24"/>
          </w:rPr>
          <w:delText>system. This will be achieved b</w:delText>
        </w:r>
        <w:r w:rsidR="0033541C" w:rsidRPr="004F2441" w:rsidDel="0069794E">
          <w:rPr>
            <w:bCs/>
            <w:sz w:val="24"/>
            <w:szCs w:val="24"/>
          </w:rPr>
          <w:delText>y mounting inside the instrument a teletransmitter with transducer o</w:delText>
        </w:r>
        <w:r w:rsidR="00FD2AFC" w:rsidRPr="004F2441" w:rsidDel="0069794E">
          <w:rPr>
            <w:bCs/>
            <w:sz w:val="24"/>
            <w:szCs w:val="24"/>
          </w:rPr>
          <w:delText>f analogue output current 4-20mA</w:delText>
        </w:r>
        <w:r w:rsidR="0033541C" w:rsidRPr="004F2441" w:rsidDel="0069794E">
          <w:rPr>
            <w:bCs/>
            <w:sz w:val="24"/>
            <w:szCs w:val="24"/>
          </w:rPr>
          <w:delText>.</w:delText>
        </w:r>
      </w:del>
    </w:p>
    <w:p w:rsidR="0033541C" w:rsidRPr="004F2441" w:rsidDel="0069794E" w:rsidRDefault="0033541C" w:rsidP="00CC794E">
      <w:pPr>
        <w:ind w:left="720"/>
        <w:jc w:val="both"/>
        <w:rPr>
          <w:del w:id="1506" w:author="Καρμίρης Αγγελος" w:date="2020-01-03T10:45:00Z"/>
          <w:bCs/>
          <w:sz w:val="24"/>
          <w:szCs w:val="24"/>
        </w:rPr>
      </w:pPr>
      <w:del w:id="1507" w:author="Καρμίρης Αγγελος" w:date="2020-01-03T10:45:00Z">
        <w:r w:rsidRPr="004F2441" w:rsidDel="0069794E">
          <w:rPr>
            <w:bCs/>
            <w:sz w:val="24"/>
            <w:szCs w:val="24"/>
          </w:rPr>
          <w:delText xml:space="preserve">Two (2) changeover </w:delText>
        </w:r>
        <w:r w:rsidR="000900C4" w:rsidRPr="004F2441" w:rsidDel="0069794E">
          <w:rPr>
            <w:bCs/>
            <w:sz w:val="24"/>
            <w:szCs w:val="24"/>
          </w:rPr>
          <w:delText xml:space="preserve">or </w:delText>
        </w:r>
        <w:r w:rsidR="001C1081" w:rsidDel="0069794E">
          <w:rPr>
            <w:bCs/>
            <w:sz w:val="24"/>
            <w:szCs w:val="24"/>
          </w:rPr>
          <w:delText>make</w:delText>
        </w:r>
        <w:r w:rsidR="000900C4" w:rsidRPr="004F2441" w:rsidDel="0069794E">
          <w:rPr>
            <w:bCs/>
            <w:sz w:val="24"/>
            <w:szCs w:val="24"/>
          </w:rPr>
          <w:delText xml:space="preserve"> </w:delText>
        </w:r>
        <w:r w:rsidRPr="004F2441" w:rsidDel="0069794E">
          <w:rPr>
            <w:bCs/>
            <w:sz w:val="24"/>
            <w:szCs w:val="24"/>
          </w:rPr>
          <w:delText xml:space="preserve">contacts are required to be available, one (1) for alarm and one (1) </w:delText>
        </w:r>
        <w:r w:rsidR="000C5944" w:rsidDel="0069794E">
          <w:rPr>
            <w:bCs/>
            <w:sz w:val="24"/>
            <w:szCs w:val="24"/>
          </w:rPr>
          <w:delText>for trip, suitable for 220V DC</w:delText>
        </w:r>
        <w:r w:rsidRPr="004F2441" w:rsidDel="0069794E">
          <w:rPr>
            <w:bCs/>
            <w:sz w:val="24"/>
            <w:szCs w:val="24"/>
          </w:rPr>
          <w:delText xml:space="preserve"> voltage.</w:delText>
        </w:r>
        <w:r w:rsidR="00163BCB" w:rsidDel="0069794E">
          <w:rPr>
            <w:bCs/>
            <w:sz w:val="24"/>
            <w:szCs w:val="24"/>
          </w:rPr>
          <w:delText xml:space="preserve"> The alarm and trip limits will be set for the rated loading of the autotransformer and the ambient temperatures of par.V.</w:delText>
        </w:r>
      </w:del>
    </w:p>
    <w:p w:rsidR="0033541C" w:rsidRPr="004F2441" w:rsidDel="0069794E" w:rsidRDefault="0033541C" w:rsidP="00CC794E">
      <w:pPr>
        <w:ind w:left="720"/>
        <w:jc w:val="both"/>
        <w:rPr>
          <w:del w:id="1508" w:author="Καρμίρης Αγγελος" w:date="2020-01-03T10:45:00Z"/>
          <w:bCs/>
          <w:sz w:val="24"/>
          <w:szCs w:val="24"/>
        </w:rPr>
      </w:pPr>
      <w:del w:id="1509" w:author="Καρμίρης Αγγελος" w:date="2020-01-03T10:45:00Z">
        <w:r w:rsidRPr="004F2441" w:rsidDel="0069794E">
          <w:rPr>
            <w:bCs/>
            <w:sz w:val="24"/>
            <w:szCs w:val="24"/>
          </w:rPr>
          <w:delText xml:space="preserve">The oil temperature indicator should be of </w:delText>
        </w:r>
        <w:r w:rsidR="0002363F" w:rsidDel="0069794E">
          <w:rPr>
            <w:bCs/>
            <w:sz w:val="24"/>
            <w:szCs w:val="24"/>
          </w:rPr>
          <w:delText>QUALITROL</w:delText>
        </w:r>
        <w:r w:rsidR="000B7EB1" w:rsidDel="0069794E">
          <w:rPr>
            <w:bCs/>
            <w:sz w:val="24"/>
            <w:szCs w:val="24"/>
          </w:rPr>
          <w:delText xml:space="preserve"> make, type AKM-OTI,</w:delText>
        </w:r>
        <w:r w:rsidR="0002363F" w:rsidDel="0069794E">
          <w:rPr>
            <w:bCs/>
            <w:sz w:val="24"/>
            <w:szCs w:val="24"/>
          </w:rPr>
          <w:delText xml:space="preserve"> or MR</w:delText>
        </w:r>
        <w:r w:rsidRPr="004F2441" w:rsidDel="0069794E">
          <w:rPr>
            <w:bCs/>
            <w:sz w:val="24"/>
            <w:szCs w:val="24"/>
          </w:rPr>
          <w:delText xml:space="preserve"> make</w:delText>
        </w:r>
        <w:r w:rsidR="000B7EB1" w:rsidDel="0069794E">
          <w:rPr>
            <w:bCs/>
            <w:sz w:val="24"/>
            <w:szCs w:val="24"/>
          </w:rPr>
          <w:delText>, type Messko-BeTech</w:delText>
        </w:r>
        <w:r w:rsidRPr="004F2441" w:rsidDel="0069794E">
          <w:rPr>
            <w:bCs/>
            <w:sz w:val="24"/>
            <w:szCs w:val="24"/>
          </w:rPr>
          <w:delText>.</w:delText>
        </w:r>
      </w:del>
    </w:p>
    <w:p w:rsidR="0033541C" w:rsidRPr="004F2441" w:rsidDel="0069794E" w:rsidRDefault="0033541C" w:rsidP="00CC794E">
      <w:pPr>
        <w:tabs>
          <w:tab w:val="left" w:pos="1418"/>
        </w:tabs>
        <w:ind w:left="720"/>
        <w:jc w:val="both"/>
        <w:rPr>
          <w:del w:id="1510" w:author="Καρμίρης Αγγελος" w:date="2020-01-03T10:45:00Z"/>
          <w:b/>
          <w:bCs/>
          <w:sz w:val="24"/>
          <w:szCs w:val="24"/>
        </w:rPr>
      </w:pPr>
    </w:p>
    <w:p w:rsidR="00CC794E" w:rsidRPr="004F2441" w:rsidDel="0069794E" w:rsidRDefault="00CC794E" w:rsidP="00CC794E">
      <w:pPr>
        <w:tabs>
          <w:tab w:val="left" w:pos="1418"/>
        </w:tabs>
        <w:ind w:left="720"/>
        <w:jc w:val="both"/>
        <w:rPr>
          <w:del w:id="1511" w:author="Καρμίρης Αγγελος" w:date="2020-01-03T10:45:00Z"/>
          <w:b/>
          <w:bCs/>
          <w:sz w:val="24"/>
          <w:szCs w:val="24"/>
        </w:rPr>
      </w:pPr>
      <w:del w:id="1512" w:author="Καρμίρης Αγγελος" w:date="2020-01-03T10:45:00Z">
        <w:r w:rsidRPr="004F2441" w:rsidDel="0069794E">
          <w:rPr>
            <w:b/>
            <w:bCs/>
            <w:sz w:val="24"/>
            <w:szCs w:val="24"/>
          </w:rPr>
          <w:delText>1</w:delText>
        </w:r>
        <w:r w:rsidR="00E87962" w:rsidRPr="0029388F" w:rsidDel="0069794E">
          <w:rPr>
            <w:b/>
            <w:bCs/>
            <w:sz w:val="24"/>
            <w:szCs w:val="24"/>
          </w:rPr>
          <w:delText>2</w:delText>
        </w:r>
        <w:r w:rsidRPr="004F2441" w:rsidDel="0069794E">
          <w:rPr>
            <w:b/>
            <w:bCs/>
            <w:sz w:val="24"/>
            <w:szCs w:val="24"/>
          </w:rPr>
          <w:delText xml:space="preserve">.3.   </w:delText>
        </w:r>
        <w:r w:rsidR="00774992" w:rsidRPr="004F2441" w:rsidDel="0069794E">
          <w:rPr>
            <w:b/>
            <w:bCs/>
            <w:sz w:val="24"/>
            <w:szCs w:val="24"/>
            <w:u w:val="single"/>
          </w:rPr>
          <w:delText>Winding Temperature Indicator</w:delText>
        </w:r>
      </w:del>
    </w:p>
    <w:p w:rsidR="00CC794E" w:rsidRPr="004F2441" w:rsidDel="0069794E" w:rsidRDefault="00CC794E" w:rsidP="00CC794E">
      <w:pPr>
        <w:tabs>
          <w:tab w:val="left" w:pos="1418"/>
        </w:tabs>
        <w:ind w:left="720"/>
        <w:jc w:val="both"/>
        <w:rPr>
          <w:del w:id="1513" w:author="Καρμίρης Αγγελος" w:date="2020-01-03T10:45:00Z"/>
          <w:bCs/>
          <w:sz w:val="24"/>
          <w:szCs w:val="24"/>
        </w:rPr>
      </w:pPr>
    </w:p>
    <w:p w:rsidR="00774992" w:rsidRPr="004F2441" w:rsidDel="0069794E" w:rsidRDefault="00AD06CE" w:rsidP="00CC794E">
      <w:pPr>
        <w:tabs>
          <w:tab w:val="left" w:pos="1418"/>
        </w:tabs>
        <w:ind w:left="720"/>
        <w:jc w:val="both"/>
        <w:rPr>
          <w:del w:id="1514" w:author="Καρμίρης Αγγελος" w:date="2020-01-03T10:45:00Z"/>
          <w:bCs/>
          <w:sz w:val="24"/>
          <w:szCs w:val="24"/>
        </w:rPr>
      </w:pPr>
      <w:del w:id="1515" w:author="Καρμίρης Αγγελος" w:date="2020-01-03T10:45:00Z">
        <w:r w:rsidDel="0069794E">
          <w:rPr>
            <w:bCs/>
            <w:sz w:val="24"/>
            <w:szCs w:val="24"/>
          </w:rPr>
          <w:delText>Each</w:delText>
        </w:r>
        <w:r w:rsidRPr="004F2441" w:rsidDel="0069794E">
          <w:rPr>
            <w:bCs/>
            <w:sz w:val="24"/>
            <w:szCs w:val="24"/>
          </w:rPr>
          <w:delText xml:space="preserve"> </w:delText>
        </w:r>
        <w:r w:rsidR="008A0FB2" w:rsidRPr="004F2441" w:rsidDel="0069794E">
          <w:rPr>
            <w:bCs/>
            <w:sz w:val="24"/>
            <w:szCs w:val="24"/>
          </w:rPr>
          <w:delText>autotransformer</w:delText>
        </w:r>
        <w:r w:rsidR="00883DBA" w:rsidDel="0069794E">
          <w:rPr>
            <w:bCs/>
            <w:sz w:val="24"/>
            <w:szCs w:val="24"/>
          </w:rPr>
          <w:delText xml:space="preserve"> will be provided with two (2)</w:delText>
        </w:r>
        <w:r w:rsidR="008A0FB2" w:rsidRPr="004F2441" w:rsidDel="0069794E">
          <w:rPr>
            <w:bCs/>
            <w:sz w:val="24"/>
            <w:szCs w:val="24"/>
          </w:rPr>
          <w:delText xml:space="preserve"> winding temperature indicator</w:delText>
        </w:r>
        <w:r w:rsidR="00883DBA" w:rsidDel="0069794E">
          <w:rPr>
            <w:bCs/>
            <w:sz w:val="24"/>
            <w:szCs w:val="24"/>
          </w:rPr>
          <w:delText xml:space="preserve">s. One of them will measure the series winding temperature and the other the </w:delText>
        </w:r>
        <w:r w:rsidR="00D4640A" w:rsidDel="0069794E">
          <w:rPr>
            <w:bCs/>
            <w:sz w:val="24"/>
            <w:szCs w:val="24"/>
          </w:rPr>
          <w:delText>tertiary</w:delText>
        </w:r>
        <w:r w:rsidR="00883DBA" w:rsidDel="0069794E">
          <w:rPr>
            <w:bCs/>
            <w:sz w:val="24"/>
            <w:szCs w:val="24"/>
          </w:rPr>
          <w:delText xml:space="preserve"> winding temperature. The winding temperature indicators</w:delText>
        </w:r>
        <w:r w:rsidR="008A0FB2" w:rsidRPr="004F2441" w:rsidDel="0069794E">
          <w:rPr>
            <w:bCs/>
            <w:sz w:val="24"/>
            <w:szCs w:val="24"/>
          </w:rPr>
          <w:delText xml:space="preserve"> will be</w:delText>
        </w:r>
        <w:r w:rsidR="006D651A" w:rsidDel="0069794E">
          <w:rPr>
            <w:bCs/>
            <w:sz w:val="24"/>
            <w:szCs w:val="24"/>
          </w:rPr>
          <w:delText xml:space="preserve"> of bellow type,</w:delText>
        </w:r>
        <w:r w:rsidR="008A0FB2" w:rsidRPr="004F2441" w:rsidDel="0069794E">
          <w:rPr>
            <w:bCs/>
            <w:sz w:val="24"/>
            <w:szCs w:val="24"/>
          </w:rPr>
          <w:delText xml:space="preserve"> functionally similar with the </w:delText>
        </w:r>
        <w:r w:rsidR="00883DBA" w:rsidDel="0069794E">
          <w:rPr>
            <w:bCs/>
            <w:sz w:val="24"/>
            <w:szCs w:val="24"/>
          </w:rPr>
          <w:delText>o</w:delText>
        </w:r>
        <w:r w:rsidR="008A0FB2" w:rsidRPr="004F2441" w:rsidDel="0069794E">
          <w:rPr>
            <w:bCs/>
            <w:sz w:val="24"/>
            <w:szCs w:val="24"/>
          </w:rPr>
          <w:delText xml:space="preserve">il </w:delText>
        </w:r>
        <w:r w:rsidR="00883DBA" w:rsidDel="0069794E">
          <w:rPr>
            <w:bCs/>
            <w:sz w:val="24"/>
            <w:szCs w:val="24"/>
          </w:rPr>
          <w:delText>t</w:delText>
        </w:r>
        <w:r w:rsidR="00FD2AFC" w:rsidRPr="004F2441" w:rsidDel="0069794E">
          <w:rPr>
            <w:bCs/>
            <w:sz w:val="24"/>
            <w:szCs w:val="24"/>
          </w:rPr>
          <w:delText xml:space="preserve">emperature </w:delText>
        </w:r>
        <w:r w:rsidR="00883DBA" w:rsidDel="0069794E">
          <w:rPr>
            <w:bCs/>
            <w:sz w:val="24"/>
            <w:szCs w:val="24"/>
          </w:rPr>
          <w:delText>i</w:delText>
        </w:r>
        <w:r w:rsidR="00FD2AFC" w:rsidRPr="004F2441" w:rsidDel="0069794E">
          <w:rPr>
            <w:bCs/>
            <w:sz w:val="24"/>
            <w:szCs w:val="24"/>
          </w:rPr>
          <w:delText xml:space="preserve">ndicator having </w:delText>
        </w:r>
        <w:r w:rsidR="008A0FB2" w:rsidRPr="004F2441" w:rsidDel="0069794E">
          <w:rPr>
            <w:bCs/>
            <w:sz w:val="24"/>
            <w:szCs w:val="24"/>
          </w:rPr>
          <w:delText xml:space="preserve">in addition </w:delText>
        </w:r>
        <w:r w:rsidR="00FD2AFC" w:rsidRPr="004F2441" w:rsidDel="0069794E">
          <w:rPr>
            <w:bCs/>
            <w:sz w:val="24"/>
            <w:szCs w:val="24"/>
          </w:rPr>
          <w:delText xml:space="preserve">only </w:delText>
        </w:r>
        <w:r w:rsidR="00FF692C" w:rsidDel="0069794E">
          <w:rPr>
            <w:bCs/>
            <w:sz w:val="24"/>
            <w:szCs w:val="24"/>
          </w:rPr>
          <w:delText xml:space="preserve">the current input, connected to a bushing current </w:delText>
        </w:r>
        <w:r w:rsidR="00DB4F76" w:rsidDel="0069794E">
          <w:rPr>
            <w:bCs/>
            <w:sz w:val="24"/>
            <w:szCs w:val="24"/>
          </w:rPr>
          <w:delText>transformer, in order to create</w:delText>
        </w:r>
        <w:r w:rsidR="00FF692C" w:rsidDel="0069794E">
          <w:rPr>
            <w:bCs/>
            <w:sz w:val="24"/>
            <w:szCs w:val="24"/>
          </w:rPr>
          <w:delText xml:space="preserve"> the</w:delText>
        </w:r>
        <w:r w:rsidR="008A0FB2" w:rsidRPr="004F2441" w:rsidDel="0069794E">
          <w:rPr>
            <w:bCs/>
            <w:sz w:val="24"/>
            <w:szCs w:val="24"/>
          </w:rPr>
          <w:delText xml:space="preserve"> thermal image of the </w:delText>
        </w:r>
        <w:r w:rsidR="00883DBA" w:rsidDel="0069794E">
          <w:rPr>
            <w:bCs/>
            <w:sz w:val="24"/>
            <w:szCs w:val="24"/>
          </w:rPr>
          <w:delText xml:space="preserve">corresponding </w:delText>
        </w:r>
        <w:r w:rsidR="00B0616F" w:rsidDel="0069794E">
          <w:rPr>
            <w:bCs/>
            <w:sz w:val="24"/>
            <w:szCs w:val="24"/>
          </w:rPr>
          <w:delText>a</w:delText>
        </w:r>
        <w:r w:rsidR="008A0FB2" w:rsidRPr="004F2441" w:rsidDel="0069794E">
          <w:rPr>
            <w:bCs/>
            <w:sz w:val="24"/>
            <w:szCs w:val="24"/>
          </w:rPr>
          <w:delText xml:space="preserve">utotransformer winding. In this way </w:delText>
        </w:r>
        <w:r w:rsidR="00FD2AFC" w:rsidRPr="004F2441" w:rsidDel="0069794E">
          <w:rPr>
            <w:bCs/>
            <w:sz w:val="24"/>
            <w:szCs w:val="24"/>
          </w:rPr>
          <w:delText>t</w:delText>
        </w:r>
        <w:r w:rsidR="008A0FB2" w:rsidRPr="004F2441" w:rsidDel="0069794E">
          <w:rPr>
            <w:bCs/>
            <w:sz w:val="24"/>
            <w:szCs w:val="24"/>
          </w:rPr>
          <w:delText>he temperature of the winding will be measured indirectly.</w:delText>
        </w:r>
        <w:r w:rsidR="00C61013" w:rsidRPr="00C61013" w:rsidDel="0069794E">
          <w:delText xml:space="preserve"> </w:delText>
        </w:r>
        <w:r w:rsidR="00883DBA" w:rsidRPr="00CF2DCF" w:rsidDel="0069794E">
          <w:rPr>
            <w:sz w:val="24"/>
            <w:szCs w:val="24"/>
          </w:rPr>
          <w:delText>The indicator</w:delText>
        </w:r>
        <w:r w:rsidR="00883DBA" w:rsidDel="0069794E">
          <w:rPr>
            <w:sz w:val="24"/>
            <w:szCs w:val="24"/>
          </w:rPr>
          <w:delText xml:space="preserve"> for the series winding will be connected to an HV bushing</w:delText>
        </w:r>
        <w:r w:rsidR="00247EBF" w:rsidDel="0069794E">
          <w:rPr>
            <w:sz w:val="24"/>
            <w:szCs w:val="24"/>
          </w:rPr>
          <w:delText xml:space="preserve"> current transformer and the indicator</w:delText>
        </w:r>
        <w:r w:rsidR="00883DBA" w:rsidDel="0069794E">
          <w:rPr>
            <w:sz w:val="24"/>
            <w:szCs w:val="24"/>
          </w:rPr>
          <w:delText xml:space="preserve"> for the tertiary w</w:delText>
        </w:r>
        <w:r w:rsidR="00D4640A" w:rsidDel="0069794E">
          <w:rPr>
            <w:sz w:val="24"/>
            <w:szCs w:val="24"/>
          </w:rPr>
          <w:delText>inding will be connected to an L</w:delText>
        </w:r>
        <w:r w:rsidR="00883DBA" w:rsidDel="0069794E">
          <w:rPr>
            <w:sz w:val="24"/>
            <w:szCs w:val="24"/>
          </w:rPr>
          <w:delText>V bushing current transformer.</w:delText>
        </w:r>
        <w:r w:rsidR="00883DBA" w:rsidRPr="00CF2DCF" w:rsidDel="0069794E">
          <w:rPr>
            <w:sz w:val="24"/>
            <w:szCs w:val="24"/>
          </w:rPr>
          <w:delText xml:space="preserve"> </w:delText>
        </w:r>
        <w:r w:rsidR="00C61013" w:rsidRPr="00883DBA" w:rsidDel="0069794E">
          <w:rPr>
            <w:bCs/>
            <w:sz w:val="24"/>
            <w:szCs w:val="24"/>
          </w:rPr>
          <w:delText>T</w:delText>
        </w:r>
        <w:r w:rsidR="00C61013" w:rsidRPr="00C61013" w:rsidDel="0069794E">
          <w:rPr>
            <w:bCs/>
            <w:sz w:val="24"/>
            <w:szCs w:val="24"/>
          </w:rPr>
          <w:delText>he indicator</w:delText>
        </w:r>
        <w:r w:rsidR="00883DBA" w:rsidDel="0069794E">
          <w:rPr>
            <w:bCs/>
            <w:sz w:val="24"/>
            <w:szCs w:val="24"/>
          </w:rPr>
          <w:delText>s</w:delText>
        </w:r>
        <w:r w:rsidR="00C61013" w:rsidRPr="00C61013" w:rsidDel="0069794E">
          <w:rPr>
            <w:bCs/>
            <w:sz w:val="24"/>
            <w:szCs w:val="24"/>
          </w:rPr>
          <w:delText xml:space="preserve"> shall be designed and tested following EN 50216-1 and EN 50216-11 standards. The test certificates shall be presented to IPTO inspector.</w:delText>
        </w:r>
      </w:del>
    </w:p>
    <w:p w:rsidR="009E2E76" w:rsidRPr="004F2441" w:rsidDel="0069794E" w:rsidRDefault="009E2E76" w:rsidP="009E2E76">
      <w:pPr>
        <w:tabs>
          <w:tab w:val="left" w:pos="1418"/>
        </w:tabs>
        <w:ind w:left="720"/>
        <w:jc w:val="both"/>
        <w:rPr>
          <w:del w:id="1516" w:author="Καρμίρης Αγγελος" w:date="2020-01-03T10:45:00Z"/>
          <w:bCs/>
          <w:sz w:val="24"/>
          <w:szCs w:val="24"/>
        </w:rPr>
      </w:pPr>
      <w:del w:id="1517" w:author="Καρμίρης Αγγελος" w:date="2020-01-03T10:45:00Z">
        <w:r w:rsidRPr="009E2E76" w:rsidDel="0069794E">
          <w:rPr>
            <w:bCs/>
            <w:sz w:val="24"/>
            <w:szCs w:val="24"/>
          </w:rPr>
          <w:delText>The device</w:delText>
        </w:r>
        <w:r w:rsidR="00883DBA" w:rsidDel="0069794E">
          <w:rPr>
            <w:bCs/>
            <w:sz w:val="24"/>
            <w:szCs w:val="24"/>
          </w:rPr>
          <w:delText>s</w:delText>
        </w:r>
        <w:r w:rsidRPr="009E2E76" w:rsidDel="0069794E">
          <w:rPr>
            <w:bCs/>
            <w:sz w:val="24"/>
            <w:szCs w:val="24"/>
          </w:rPr>
          <w:delText xml:space="preserve"> will be set before delivery of the </w:delText>
        </w:r>
        <w:r w:rsidDel="0069794E">
          <w:rPr>
            <w:bCs/>
            <w:sz w:val="24"/>
            <w:szCs w:val="24"/>
          </w:rPr>
          <w:delText>autotransformer</w:delText>
        </w:r>
        <w:r w:rsidRPr="009E2E76" w:rsidDel="0069794E">
          <w:rPr>
            <w:bCs/>
            <w:sz w:val="24"/>
            <w:szCs w:val="24"/>
          </w:rPr>
          <w:delText xml:space="preserve">, according to the temperature gradient between the top-oil temperature and the hot-spot winding temperature </w:delText>
        </w:r>
        <w:r w:rsidR="00247EBF" w:rsidDel="0069794E">
          <w:rPr>
            <w:bCs/>
            <w:sz w:val="24"/>
            <w:szCs w:val="24"/>
          </w:rPr>
          <w:delText xml:space="preserve">of the corresponding winding </w:delText>
        </w:r>
        <w:r w:rsidRPr="009E2E76" w:rsidDel="0069794E">
          <w:rPr>
            <w:bCs/>
            <w:sz w:val="24"/>
            <w:szCs w:val="24"/>
          </w:rPr>
          <w:delText>at rated current, which will be found in the temperature rise test report.</w:delText>
        </w:r>
      </w:del>
    </w:p>
    <w:p w:rsidR="007A77CE" w:rsidDel="0069794E" w:rsidRDefault="008A0FB2" w:rsidP="00CC794E">
      <w:pPr>
        <w:tabs>
          <w:tab w:val="left" w:pos="1418"/>
        </w:tabs>
        <w:ind w:left="720"/>
        <w:jc w:val="both"/>
        <w:rPr>
          <w:del w:id="1518" w:author="Καρμίρης Αγγελος" w:date="2020-01-03T10:45:00Z"/>
          <w:bCs/>
          <w:sz w:val="24"/>
          <w:szCs w:val="24"/>
        </w:rPr>
      </w:pPr>
      <w:del w:id="1519" w:author="Καρμίρης Αγγελος" w:date="2020-01-03T10:45:00Z">
        <w:r w:rsidRPr="004F2441" w:rsidDel="0069794E">
          <w:rPr>
            <w:bCs/>
            <w:sz w:val="24"/>
            <w:szCs w:val="24"/>
          </w:rPr>
          <w:delText>For the teletransmission of t</w:delText>
        </w:r>
        <w:r w:rsidR="00FD2AFC" w:rsidRPr="004F2441" w:rsidDel="0069794E">
          <w:rPr>
            <w:bCs/>
            <w:sz w:val="24"/>
            <w:szCs w:val="24"/>
          </w:rPr>
          <w:delText>he winding temperature indication</w:delText>
        </w:r>
        <w:r w:rsidR="00CB51A4" w:rsidRPr="004F2441" w:rsidDel="0069794E">
          <w:rPr>
            <w:bCs/>
            <w:sz w:val="24"/>
            <w:szCs w:val="24"/>
          </w:rPr>
          <w:delText xml:space="preserve"> from the a</w:delText>
        </w:r>
        <w:r w:rsidRPr="004F2441" w:rsidDel="0069794E">
          <w:rPr>
            <w:bCs/>
            <w:sz w:val="24"/>
            <w:szCs w:val="24"/>
          </w:rPr>
          <w:delText xml:space="preserve">utotransformer </w:delText>
        </w:r>
        <w:r w:rsidR="005740AA" w:rsidRPr="004F2441" w:rsidDel="0069794E">
          <w:rPr>
            <w:bCs/>
            <w:sz w:val="24"/>
            <w:szCs w:val="24"/>
          </w:rPr>
          <w:delText xml:space="preserve">to the </w:delText>
        </w:r>
        <w:r w:rsidR="001F1A01" w:rsidRPr="004F2441" w:rsidDel="0069794E">
          <w:rPr>
            <w:bCs/>
            <w:sz w:val="24"/>
            <w:szCs w:val="24"/>
          </w:rPr>
          <w:delText>substation’s automation</w:delText>
        </w:r>
        <w:r w:rsidR="00630484" w:rsidRPr="004F2441" w:rsidDel="0069794E">
          <w:rPr>
            <w:bCs/>
            <w:sz w:val="24"/>
            <w:szCs w:val="24"/>
          </w:rPr>
          <w:delText xml:space="preserve"> control </w:delText>
        </w:r>
        <w:r w:rsidR="005740AA" w:rsidRPr="004F2441" w:rsidDel="0069794E">
          <w:rPr>
            <w:bCs/>
            <w:sz w:val="24"/>
            <w:szCs w:val="24"/>
          </w:rPr>
          <w:delText xml:space="preserve">system, the </w:delText>
        </w:r>
        <w:r w:rsidR="00FD2AFC" w:rsidRPr="004F2441" w:rsidDel="0069794E">
          <w:rPr>
            <w:bCs/>
            <w:sz w:val="24"/>
            <w:szCs w:val="24"/>
          </w:rPr>
          <w:delText xml:space="preserve">instrument will </w:delText>
        </w:r>
      </w:del>
    </w:p>
    <w:p w:rsidR="008A0FB2" w:rsidRPr="004F2441" w:rsidDel="0069794E" w:rsidRDefault="005740AA" w:rsidP="00CC794E">
      <w:pPr>
        <w:tabs>
          <w:tab w:val="left" w:pos="1418"/>
        </w:tabs>
        <w:ind w:left="720"/>
        <w:jc w:val="both"/>
        <w:rPr>
          <w:del w:id="1520" w:author="Καρμίρης Αγγελος" w:date="2020-01-03T10:45:00Z"/>
          <w:bCs/>
          <w:sz w:val="24"/>
          <w:szCs w:val="24"/>
        </w:rPr>
      </w:pPr>
      <w:del w:id="1521" w:author="Καρμίρης Αγγελος" w:date="2020-01-03T10:45:00Z">
        <w:r w:rsidRPr="004F2441" w:rsidDel="0069794E">
          <w:rPr>
            <w:bCs/>
            <w:sz w:val="24"/>
            <w:szCs w:val="24"/>
          </w:rPr>
          <w:delText>include a tele</w:delText>
        </w:r>
        <w:r w:rsidR="00B5709A" w:rsidDel="0069794E">
          <w:rPr>
            <w:bCs/>
            <w:sz w:val="24"/>
            <w:szCs w:val="24"/>
          </w:rPr>
          <w:delText>-</w:delText>
        </w:r>
        <w:r w:rsidRPr="004F2441" w:rsidDel="0069794E">
          <w:rPr>
            <w:bCs/>
            <w:sz w:val="24"/>
            <w:szCs w:val="24"/>
          </w:rPr>
          <w:delText>transmitter which can be connected with a transducer of analogue output current 4-20mA.</w:delText>
        </w:r>
      </w:del>
    </w:p>
    <w:p w:rsidR="005740AA" w:rsidRPr="004F2441" w:rsidDel="0069794E" w:rsidRDefault="005740AA" w:rsidP="00CC794E">
      <w:pPr>
        <w:tabs>
          <w:tab w:val="left" w:pos="1418"/>
        </w:tabs>
        <w:ind w:left="720"/>
        <w:jc w:val="both"/>
        <w:rPr>
          <w:del w:id="1522" w:author="Καρμίρης Αγγελος" w:date="2020-01-03T10:45:00Z"/>
          <w:bCs/>
          <w:sz w:val="24"/>
          <w:szCs w:val="24"/>
        </w:rPr>
      </w:pPr>
      <w:del w:id="1523" w:author="Καρμίρης Αγγελος" w:date="2020-01-03T10:45:00Z">
        <w:r w:rsidRPr="004F2441" w:rsidDel="0069794E">
          <w:rPr>
            <w:bCs/>
            <w:sz w:val="24"/>
            <w:szCs w:val="24"/>
          </w:rPr>
          <w:delText>Referring to the electrical contacts, two (2) c</w:delText>
        </w:r>
        <w:r w:rsidR="00FD2AFC" w:rsidRPr="004F2441" w:rsidDel="0069794E">
          <w:rPr>
            <w:bCs/>
            <w:sz w:val="24"/>
            <w:szCs w:val="24"/>
          </w:rPr>
          <w:delText>hangeover</w:delText>
        </w:r>
        <w:r w:rsidR="000900C4" w:rsidRPr="004F2441" w:rsidDel="0069794E">
          <w:rPr>
            <w:bCs/>
            <w:sz w:val="24"/>
            <w:szCs w:val="24"/>
          </w:rPr>
          <w:delText xml:space="preserve"> or </w:delText>
        </w:r>
        <w:r w:rsidR="001C1081" w:rsidDel="0069794E">
          <w:rPr>
            <w:bCs/>
            <w:sz w:val="24"/>
            <w:szCs w:val="24"/>
          </w:rPr>
          <w:delText>make</w:delText>
        </w:r>
        <w:r w:rsidR="00FD2AFC" w:rsidRPr="004F2441" w:rsidDel="0069794E">
          <w:rPr>
            <w:bCs/>
            <w:sz w:val="24"/>
            <w:szCs w:val="24"/>
          </w:rPr>
          <w:delText xml:space="preserve"> contacts are required</w:delText>
        </w:r>
        <w:r w:rsidRPr="004F2441" w:rsidDel="0069794E">
          <w:rPr>
            <w:bCs/>
            <w:sz w:val="24"/>
            <w:szCs w:val="24"/>
          </w:rPr>
          <w:delText xml:space="preserve"> at least</w:delText>
        </w:r>
        <w:r w:rsidR="00883DBA" w:rsidDel="0069794E">
          <w:rPr>
            <w:bCs/>
            <w:sz w:val="24"/>
            <w:szCs w:val="24"/>
          </w:rPr>
          <w:delText xml:space="preserve"> for each indicator</w:delText>
        </w:r>
        <w:r w:rsidR="00FD2AFC" w:rsidRPr="004F2441" w:rsidDel="0069794E">
          <w:rPr>
            <w:bCs/>
            <w:sz w:val="24"/>
            <w:szCs w:val="24"/>
          </w:rPr>
          <w:delText>,</w:delText>
        </w:r>
        <w:r w:rsidRPr="004F2441" w:rsidDel="0069794E">
          <w:rPr>
            <w:bCs/>
            <w:sz w:val="24"/>
            <w:szCs w:val="24"/>
          </w:rPr>
          <w:delText xml:space="preserve"> one (1) for alarm and one (1) for trip. </w:delText>
        </w:r>
        <w:r w:rsidR="000900C4" w:rsidRPr="004F2441" w:rsidDel="0069794E">
          <w:rPr>
            <w:bCs/>
            <w:sz w:val="24"/>
            <w:szCs w:val="24"/>
          </w:rPr>
          <w:delText>In addition</w:delText>
        </w:r>
        <w:r w:rsidRPr="004F2441" w:rsidDel="0069794E">
          <w:rPr>
            <w:bCs/>
            <w:sz w:val="24"/>
            <w:szCs w:val="24"/>
          </w:rPr>
          <w:delText xml:space="preserve">, for the automatic and gradual </w:delText>
        </w:r>
        <w:r w:rsidR="000900C4" w:rsidRPr="004F2441" w:rsidDel="0069794E">
          <w:rPr>
            <w:bCs/>
            <w:sz w:val="24"/>
            <w:szCs w:val="24"/>
          </w:rPr>
          <w:delText>energiz</w:delText>
        </w:r>
        <w:r w:rsidR="003D0E57" w:rsidDel="0069794E">
          <w:rPr>
            <w:bCs/>
            <w:sz w:val="24"/>
            <w:szCs w:val="24"/>
          </w:rPr>
          <w:delText>ing</w:delText>
        </w:r>
        <w:r w:rsidR="000900C4" w:rsidRPr="004F2441" w:rsidDel="0069794E">
          <w:rPr>
            <w:bCs/>
            <w:sz w:val="24"/>
            <w:szCs w:val="24"/>
          </w:rPr>
          <w:delText xml:space="preserve"> </w:delText>
        </w:r>
        <w:r w:rsidRPr="004F2441" w:rsidDel="0069794E">
          <w:rPr>
            <w:bCs/>
            <w:sz w:val="24"/>
            <w:szCs w:val="24"/>
          </w:rPr>
          <w:delText xml:space="preserve">of the autotransformer cooling system, two (2) changeover </w:delText>
        </w:r>
        <w:r w:rsidR="000900C4" w:rsidRPr="004F2441" w:rsidDel="0069794E">
          <w:rPr>
            <w:bCs/>
            <w:sz w:val="24"/>
            <w:szCs w:val="24"/>
          </w:rPr>
          <w:delText xml:space="preserve">or </w:delText>
        </w:r>
        <w:r w:rsidR="001C1081" w:rsidDel="0069794E">
          <w:rPr>
            <w:bCs/>
            <w:sz w:val="24"/>
            <w:szCs w:val="24"/>
          </w:rPr>
          <w:delText>make</w:delText>
        </w:r>
        <w:r w:rsidR="000900C4" w:rsidRPr="004F2441" w:rsidDel="0069794E">
          <w:rPr>
            <w:bCs/>
            <w:sz w:val="24"/>
            <w:szCs w:val="24"/>
          </w:rPr>
          <w:delText xml:space="preserve"> </w:delText>
        </w:r>
        <w:r w:rsidRPr="004F2441" w:rsidDel="0069794E">
          <w:rPr>
            <w:bCs/>
            <w:sz w:val="24"/>
            <w:szCs w:val="24"/>
          </w:rPr>
          <w:delText>contacts are required</w:delText>
        </w:r>
        <w:r w:rsidR="00883DBA" w:rsidDel="0069794E">
          <w:rPr>
            <w:bCs/>
            <w:sz w:val="24"/>
            <w:szCs w:val="24"/>
          </w:rPr>
          <w:delText xml:space="preserve"> at the series winding temperature indicator</w:delText>
        </w:r>
        <w:r w:rsidRPr="004F2441" w:rsidDel="0069794E">
          <w:rPr>
            <w:bCs/>
            <w:sz w:val="24"/>
            <w:szCs w:val="24"/>
          </w:rPr>
          <w:delText>.</w:delText>
        </w:r>
        <w:r w:rsidR="00163BCB" w:rsidRPr="00163BCB" w:rsidDel="0069794E">
          <w:rPr>
            <w:bCs/>
            <w:sz w:val="24"/>
            <w:szCs w:val="24"/>
          </w:rPr>
          <w:delText xml:space="preserve"> </w:delText>
        </w:r>
        <w:r w:rsidR="00163BCB" w:rsidDel="0069794E">
          <w:rPr>
            <w:bCs/>
            <w:sz w:val="24"/>
            <w:szCs w:val="24"/>
          </w:rPr>
          <w:delText>The alarm and trip limits will be set for the rated loading of the autotransformer and the ambient temperatures of par.V.</w:delText>
        </w:r>
      </w:del>
    </w:p>
    <w:p w:rsidR="005740AA" w:rsidRPr="004F2441" w:rsidDel="0069794E" w:rsidRDefault="005740AA" w:rsidP="00CC794E">
      <w:pPr>
        <w:tabs>
          <w:tab w:val="left" w:pos="1418"/>
        </w:tabs>
        <w:ind w:left="720"/>
        <w:jc w:val="both"/>
        <w:rPr>
          <w:del w:id="1524" w:author="Καρμίρης Αγγελος" w:date="2020-01-03T10:45:00Z"/>
          <w:bCs/>
          <w:sz w:val="24"/>
          <w:szCs w:val="24"/>
        </w:rPr>
      </w:pPr>
      <w:del w:id="1525" w:author="Καρμίρης Αγγελος" w:date="2020-01-03T10:45:00Z">
        <w:r w:rsidRPr="004F2441" w:rsidDel="0069794E">
          <w:rPr>
            <w:bCs/>
            <w:sz w:val="24"/>
            <w:szCs w:val="24"/>
          </w:rPr>
          <w:delText>All contacts will be suitable for 220V D.C. voltage.</w:delText>
        </w:r>
      </w:del>
    </w:p>
    <w:p w:rsidR="005740AA" w:rsidDel="0069794E" w:rsidRDefault="005740AA" w:rsidP="00CC794E">
      <w:pPr>
        <w:tabs>
          <w:tab w:val="left" w:pos="1418"/>
        </w:tabs>
        <w:ind w:left="720"/>
        <w:jc w:val="both"/>
        <w:rPr>
          <w:del w:id="1526" w:author="Καρμίρης Αγγελος" w:date="2020-01-03T10:45:00Z"/>
          <w:bCs/>
          <w:sz w:val="24"/>
          <w:szCs w:val="24"/>
        </w:rPr>
      </w:pPr>
      <w:del w:id="1527" w:author="Καρμίρης Αγγελος" w:date="2020-01-03T10:45:00Z">
        <w:r w:rsidRPr="004F2441" w:rsidDel="0069794E">
          <w:rPr>
            <w:bCs/>
            <w:sz w:val="24"/>
            <w:szCs w:val="24"/>
          </w:rPr>
          <w:delText xml:space="preserve">The winding temperature indicator should be of </w:delText>
        </w:r>
        <w:r w:rsidR="0002363F" w:rsidDel="0069794E">
          <w:rPr>
            <w:bCs/>
            <w:sz w:val="24"/>
            <w:szCs w:val="24"/>
          </w:rPr>
          <w:delText>QUALITROL</w:delText>
        </w:r>
        <w:r w:rsidR="00A70F33" w:rsidDel="0069794E">
          <w:rPr>
            <w:bCs/>
            <w:sz w:val="24"/>
            <w:szCs w:val="24"/>
          </w:rPr>
          <w:delText xml:space="preserve"> make</w:delText>
        </w:r>
        <w:r w:rsidR="000B7EB1" w:rsidDel="0069794E">
          <w:rPr>
            <w:bCs/>
            <w:sz w:val="24"/>
            <w:szCs w:val="24"/>
          </w:rPr>
          <w:delText>, type AKM-WTI,</w:delText>
        </w:r>
        <w:r w:rsidR="0003704B" w:rsidDel="0069794E">
          <w:rPr>
            <w:bCs/>
            <w:sz w:val="24"/>
            <w:szCs w:val="24"/>
          </w:rPr>
          <w:delText xml:space="preserve"> or M</w:delText>
        </w:r>
        <w:r w:rsidR="0002363F" w:rsidDel="0069794E">
          <w:rPr>
            <w:bCs/>
            <w:sz w:val="24"/>
            <w:szCs w:val="24"/>
          </w:rPr>
          <w:delText>R</w:delText>
        </w:r>
        <w:r w:rsidRPr="004F2441" w:rsidDel="0069794E">
          <w:rPr>
            <w:bCs/>
            <w:sz w:val="24"/>
            <w:szCs w:val="24"/>
          </w:rPr>
          <w:delText xml:space="preserve"> make</w:delText>
        </w:r>
        <w:r w:rsidR="000B7EB1" w:rsidDel="0069794E">
          <w:rPr>
            <w:bCs/>
            <w:sz w:val="24"/>
            <w:szCs w:val="24"/>
          </w:rPr>
          <w:delText>, type Messko-BeTech</w:delText>
        </w:r>
        <w:r w:rsidRPr="004F2441" w:rsidDel="0069794E">
          <w:rPr>
            <w:bCs/>
            <w:sz w:val="24"/>
            <w:szCs w:val="24"/>
          </w:rPr>
          <w:delText>.</w:delText>
        </w:r>
      </w:del>
    </w:p>
    <w:p w:rsidR="00CC794E" w:rsidRPr="004F2441" w:rsidDel="0069794E" w:rsidRDefault="00CC794E" w:rsidP="00BD5827">
      <w:pPr>
        <w:jc w:val="both"/>
        <w:rPr>
          <w:del w:id="1528" w:author="Καρμίρης Αγγελος" w:date="2020-01-03T10:45:00Z"/>
          <w:bCs/>
          <w:sz w:val="24"/>
          <w:szCs w:val="24"/>
        </w:rPr>
      </w:pPr>
    </w:p>
    <w:p w:rsidR="00CC794E" w:rsidRPr="004F2441" w:rsidDel="0069794E" w:rsidRDefault="000900C4" w:rsidP="00CC794E">
      <w:pPr>
        <w:ind w:left="720"/>
        <w:jc w:val="both"/>
        <w:rPr>
          <w:del w:id="1529" w:author="Καρμίρης Αγγελος" w:date="2020-01-03T10:45:00Z"/>
          <w:b/>
          <w:bCs/>
          <w:sz w:val="24"/>
          <w:szCs w:val="24"/>
          <w:u w:val="single"/>
        </w:rPr>
      </w:pPr>
      <w:del w:id="1530" w:author="Καρμίρης Αγγελος" w:date="2020-01-03T10:45:00Z">
        <w:r w:rsidRPr="004F2441" w:rsidDel="0069794E">
          <w:rPr>
            <w:b/>
            <w:bCs/>
            <w:sz w:val="24"/>
            <w:szCs w:val="24"/>
          </w:rPr>
          <w:delText>1</w:delText>
        </w:r>
        <w:r w:rsidR="00E87962" w:rsidRPr="0029388F" w:rsidDel="0069794E">
          <w:rPr>
            <w:b/>
            <w:bCs/>
            <w:sz w:val="24"/>
            <w:szCs w:val="24"/>
          </w:rPr>
          <w:delText>2</w:delText>
        </w:r>
        <w:r w:rsidR="00CC794E" w:rsidRPr="004F2441" w:rsidDel="0069794E">
          <w:rPr>
            <w:b/>
            <w:bCs/>
            <w:sz w:val="24"/>
            <w:szCs w:val="24"/>
          </w:rPr>
          <w:delText>.4</w:delText>
        </w:r>
        <w:r w:rsidR="008465FB" w:rsidRPr="004F2441" w:rsidDel="0069794E">
          <w:rPr>
            <w:b/>
            <w:bCs/>
            <w:sz w:val="24"/>
            <w:szCs w:val="24"/>
          </w:rPr>
          <w:tab/>
        </w:r>
        <w:r w:rsidR="008465FB" w:rsidRPr="004F2441" w:rsidDel="0069794E">
          <w:rPr>
            <w:b/>
            <w:bCs/>
            <w:sz w:val="24"/>
            <w:szCs w:val="24"/>
            <w:u w:val="single"/>
          </w:rPr>
          <w:delText>Oil F</w:delText>
        </w:r>
        <w:r w:rsidR="00CC794E" w:rsidRPr="004F2441" w:rsidDel="0069794E">
          <w:rPr>
            <w:b/>
            <w:bCs/>
            <w:sz w:val="24"/>
            <w:szCs w:val="24"/>
            <w:u w:val="single"/>
          </w:rPr>
          <w:delText>low</w:delText>
        </w:r>
        <w:r w:rsidR="008465FB" w:rsidRPr="004F2441" w:rsidDel="0069794E">
          <w:rPr>
            <w:b/>
            <w:bCs/>
            <w:sz w:val="24"/>
            <w:szCs w:val="24"/>
            <w:u w:val="single"/>
          </w:rPr>
          <w:delText xml:space="preserve"> Indicator</w:delText>
        </w:r>
        <w:r w:rsidR="00CC794E" w:rsidRPr="004F2441" w:rsidDel="0069794E">
          <w:rPr>
            <w:b/>
            <w:bCs/>
            <w:sz w:val="24"/>
            <w:szCs w:val="24"/>
            <w:u w:val="single"/>
          </w:rPr>
          <w:delText xml:space="preserve">. </w:delText>
        </w:r>
      </w:del>
    </w:p>
    <w:p w:rsidR="008465FB" w:rsidRPr="004F2441" w:rsidDel="0069794E" w:rsidRDefault="008465FB" w:rsidP="00846476">
      <w:pPr>
        <w:jc w:val="both"/>
        <w:rPr>
          <w:del w:id="1531" w:author="Καρμίρης Αγγελος" w:date="2020-01-03T10:45:00Z"/>
          <w:bCs/>
          <w:sz w:val="24"/>
          <w:szCs w:val="24"/>
        </w:rPr>
      </w:pPr>
    </w:p>
    <w:p w:rsidR="00846476" w:rsidRPr="004F2441" w:rsidDel="0069794E" w:rsidRDefault="008465FB" w:rsidP="00CC794E">
      <w:pPr>
        <w:ind w:left="720"/>
        <w:jc w:val="both"/>
        <w:rPr>
          <w:del w:id="1532" w:author="Καρμίρης Αγγελος" w:date="2020-01-03T10:45:00Z"/>
          <w:bCs/>
          <w:sz w:val="24"/>
          <w:szCs w:val="24"/>
        </w:rPr>
      </w:pPr>
      <w:del w:id="1533" w:author="Καρμίρης Αγγελος" w:date="2020-01-03T10:45:00Z">
        <w:r w:rsidRPr="004F2441" w:rsidDel="0069794E">
          <w:rPr>
            <w:bCs/>
            <w:sz w:val="24"/>
            <w:szCs w:val="24"/>
          </w:rPr>
          <w:delText xml:space="preserve">Each cooling unit of the autotransformer oil forced cooling system will be equipped with an oil flow indicator showing the oil flow </w:delText>
        </w:r>
        <w:r w:rsidR="00846476" w:rsidRPr="004F2441" w:rsidDel="0069794E">
          <w:rPr>
            <w:bCs/>
            <w:sz w:val="24"/>
            <w:szCs w:val="24"/>
          </w:rPr>
          <w:delText>in the connecting pipe of each oil circulation pump of the cooling system.</w:delText>
        </w:r>
        <w:r w:rsidR="009E793F" w:rsidRPr="009E793F" w:rsidDel="0069794E">
          <w:rPr>
            <w:sz w:val="24"/>
            <w:szCs w:val="24"/>
          </w:rPr>
          <w:delText xml:space="preserve"> </w:delText>
        </w:r>
        <w:r w:rsidR="009E793F" w:rsidRPr="009E48A0" w:rsidDel="0069794E">
          <w:rPr>
            <w:sz w:val="24"/>
            <w:szCs w:val="24"/>
          </w:rPr>
          <w:delText xml:space="preserve">The </w:delText>
        </w:r>
        <w:r w:rsidR="009E793F" w:rsidDel="0069794E">
          <w:rPr>
            <w:sz w:val="24"/>
            <w:szCs w:val="24"/>
          </w:rPr>
          <w:delText>oil flow indicators</w:delText>
        </w:r>
        <w:r w:rsidR="009E793F" w:rsidRPr="009E48A0" w:rsidDel="0069794E">
          <w:rPr>
            <w:sz w:val="24"/>
            <w:szCs w:val="24"/>
          </w:rPr>
          <w:delText xml:space="preserve"> shall be designed and tested foll</w:delText>
        </w:r>
        <w:r w:rsidR="009E793F" w:rsidDel="0069794E">
          <w:rPr>
            <w:sz w:val="24"/>
            <w:szCs w:val="24"/>
          </w:rPr>
          <w:delText>owing EN 50216-1 and EN 50216-5</w:delText>
        </w:r>
        <w:r w:rsidR="009E793F" w:rsidRPr="009E48A0" w:rsidDel="0069794E">
          <w:rPr>
            <w:sz w:val="24"/>
            <w:szCs w:val="24"/>
          </w:rPr>
          <w:delText xml:space="preserve"> standards. The test certificates shall be presented to IPTO inspector.</w:delText>
        </w:r>
      </w:del>
    </w:p>
    <w:p w:rsidR="005F6124" w:rsidRPr="004F2441" w:rsidDel="0069794E" w:rsidRDefault="00FD2AFC" w:rsidP="005F6124">
      <w:pPr>
        <w:ind w:left="720"/>
        <w:jc w:val="both"/>
        <w:rPr>
          <w:del w:id="1534" w:author="Καρμίρης Αγγελος" w:date="2020-01-03T10:45:00Z"/>
          <w:bCs/>
          <w:sz w:val="24"/>
          <w:szCs w:val="24"/>
        </w:rPr>
      </w:pPr>
      <w:del w:id="1535" w:author="Καρμίρης Αγγελος" w:date="2020-01-03T10:45:00Z">
        <w:r w:rsidRPr="004F2441" w:rsidDel="0069794E">
          <w:rPr>
            <w:bCs/>
            <w:sz w:val="24"/>
            <w:szCs w:val="24"/>
          </w:rPr>
          <w:delText>O</w:delText>
        </w:r>
        <w:r w:rsidR="00846476" w:rsidRPr="004F2441" w:rsidDel="0069794E">
          <w:rPr>
            <w:bCs/>
            <w:sz w:val="24"/>
            <w:szCs w:val="24"/>
          </w:rPr>
          <w:delText xml:space="preserve">ne (1) </w:delText>
        </w:r>
        <w:r w:rsidR="00F96515" w:rsidDel="0069794E">
          <w:rPr>
            <w:bCs/>
            <w:sz w:val="24"/>
            <w:szCs w:val="24"/>
          </w:rPr>
          <w:delText>make</w:delText>
        </w:r>
        <w:r w:rsidR="00CB4DF5" w:rsidRPr="004F2441" w:rsidDel="0069794E">
          <w:rPr>
            <w:bCs/>
            <w:sz w:val="24"/>
            <w:szCs w:val="24"/>
          </w:rPr>
          <w:delText xml:space="preserve"> contact is required for alarm</w:delText>
        </w:r>
        <w:r w:rsidR="005F6124" w:rsidRPr="004F2441" w:rsidDel="0069794E">
          <w:rPr>
            <w:bCs/>
            <w:sz w:val="24"/>
            <w:szCs w:val="24"/>
          </w:rPr>
          <w:delText xml:space="preserve"> when the oil flow drops below a </w:delText>
        </w:r>
        <w:r w:rsidR="003D0E57" w:rsidRPr="004F2441" w:rsidDel="0069794E">
          <w:rPr>
            <w:bCs/>
            <w:sz w:val="24"/>
            <w:szCs w:val="24"/>
          </w:rPr>
          <w:delText>predetermined</w:delText>
        </w:r>
        <w:r w:rsidR="005F6124" w:rsidRPr="004F2441" w:rsidDel="0069794E">
          <w:rPr>
            <w:bCs/>
            <w:sz w:val="24"/>
            <w:szCs w:val="24"/>
          </w:rPr>
          <w:delText xml:space="preserve"> percentage value of the full flow.</w:delText>
        </w:r>
      </w:del>
    </w:p>
    <w:p w:rsidR="00846476" w:rsidRPr="004F2441" w:rsidDel="0069794E" w:rsidRDefault="00846476" w:rsidP="005F6124">
      <w:pPr>
        <w:ind w:firstLine="720"/>
        <w:jc w:val="both"/>
        <w:rPr>
          <w:del w:id="1536" w:author="Καρμίρης Αγγελος" w:date="2020-01-03T10:45:00Z"/>
          <w:bCs/>
          <w:sz w:val="24"/>
          <w:szCs w:val="24"/>
        </w:rPr>
      </w:pPr>
      <w:del w:id="1537" w:author="Καρμίρης Αγγελος" w:date="2020-01-03T10:45:00Z">
        <w:r w:rsidRPr="004F2441" w:rsidDel="0069794E">
          <w:rPr>
            <w:bCs/>
            <w:sz w:val="24"/>
            <w:szCs w:val="24"/>
          </w:rPr>
          <w:delText>The contact w</w:delText>
        </w:r>
        <w:r w:rsidR="000C5944" w:rsidDel="0069794E">
          <w:rPr>
            <w:bCs/>
            <w:sz w:val="24"/>
            <w:szCs w:val="24"/>
          </w:rPr>
          <w:delText>ill be suitable for 220V DC</w:delText>
        </w:r>
        <w:r w:rsidR="001121D8" w:rsidDel="0069794E">
          <w:rPr>
            <w:bCs/>
            <w:sz w:val="24"/>
            <w:szCs w:val="24"/>
          </w:rPr>
          <w:delText xml:space="preserve"> (</w:delText>
        </w:r>
        <w:r w:rsidRPr="004F2441" w:rsidDel="0069794E">
          <w:rPr>
            <w:bCs/>
            <w:sz w:val="24"/>
            <w:szCs w:val="24"/>
          </w:rPr>
          <w:delText>~ 0.5 A) voltage.</w:delText>
        </w:r>
        <w:r w:rsidR="005F6124" w:rsidRPr="004F2441" w:rsidDel="0069794E">
          <w:rPr>
            <w:bCs/>
            <w:sz w:val="24"/>
            <w:szCs w:val="24"/>
          </w:rPr>
          <w:delText xml:space="preserve"> </w:delText>
        </w:r>
      </w:del>
    </w:p>
    <w:p w:rsidR="00CC794E" w:rsidRPr="004F2441" w:rsidDel="0069794E" w:rsidRDefault="00CC794E" w:rsidP="00CC794E">
      <w:pPr>
        <w:ind w:left="720"/>
        <w:jc w:val="both"/>
        <w:rPr>
          <w:del w:id="1538" w:author="Καρμίρης Αγγελος" w:date="2020-01-03T10:45:00Z"/>
          <w:bCs/>
          <w:sz w:val="24"/>
          <w:szCs w:val="24"/>
        </w:rPr>
      </w:pPr>
    </w:p>
    <w:p w:rsidR="00CC794E" w:rsidRPr="004F2441" w:rsidDel="0069794E" w:rsidRDefault="000900C4" w:rsidP="00CC794E">
      <w:pPr>
        <w:ind w:left="720"/>
        <w:jc w:val="both"/>
        <w:rPr>
          <w:del w:id="1539" w:author="Καρμίρης Αγγελος" w:date="2020-01-03T10:45:00Z"/>
          <w:b/>
          <w:bCs/>
          <w:sz w:val="24"/>
          <w:szCs w:val="24"/>
        </w:rPr>
      </w:pPr>
      <w:del w:id="1540" w:author="Καρμίρης Αγγελος" w:date="2020-01-03T10:45:00Z">
        <w:r w:rsidRPr="004F2441" w:rsidDel="0069794E">
          <w:rPr>
            <w:b/>
            <w:bCs/>
            <w:sz w:val="24"/>
            <w:szCs w:val="24"/>
          </w:rPr>
          <w:delText>1</w:delText>
        </w:r>
        <w:r w:rsidR="00E87962" w:rsidRPr="0029388F" w:rsidDel="0069794E">
          <w:rPr>
            <w:b/>
            <w:bCs/>
            <w:sz w:val="24"/>
            <w:szCs w:val="24"/>
          </w:rPr>
          <w:delText>2</w:delText>
        </w:r>
        <w:r w:rsidR="00CC794E" w:rsidRPr="004F2441" w:rsidDel="0069794E">
          <w:rPr>
            <w:b/>
            <w:bCs/>
            <w:sz w:val="24"/>
            <w:szCs w:val="24"/>
          </w:rPr>
          <w:delText xml:space="preserve">.5.     </w:delText>
        </w:r>
        <w:r w:rsidR="00FD2AFC" w:rsidRPr="004F2441" w:rsidDel="0069794E">
          <w:rPr>
            <w:b/>
            <w:bCs/>
            <w:sz w:val="24"/>
            <w:szCs w:val="24"/>
            <w:u w:val="single"/>
          </w:rPr>
          <w:delText>O</w:delText>
        </w:r>
        <w:r w:rsidR="00CC794E" w:rsidRPr="004F2441" w:rsidDel="0069794E">
          <w:rPr>
            <w:b/>
            <w:bCs/>
            <w:sz w:val="24"/>
            <w:szCs w:val="24"/>
            <w:u w:val="single"/>
          </w:rPr>
          <w:delText>il level</w:delText>
        </w:r>
        <w:r w:rsidR="00FD2AFC" w:rsidRPr="004F2441" w:rsidDel="0069794E">
          <w:rPr>
            <w:b/>
            <w:bCs/>
            <w:sz w:val="24"/>
            <w:szCs w:val="24"/>
            <w:u w:val="single"/>
          </w:rPr>
          <w:delText xml:space="preserve"> indicator</w:delText>
        </w:r>
        <w:r w:rsidR="00CC794E" w:rsidRPr="004F2441" w:rsidDel="0069794E">
          <w:rPr>
            <w:b/>
            <w:bCs/>
            <w:sz w:val="24"/>
            <w:szCs w:val="24"/>
            <w:u w:val="single"/>
          </w:rPr>
          <w:delText xml:space="preserve">. </w:delText>
        </w:r>
        <w:r w:rsidR="00CC794E" w:rsidRPr="004F2441" w:rsidDel="0069794E">
          <w:rPr>
            <w:b/>
            <w:bCs/>
            <w:sz w:val="24"/>
            <w:szCs w:val="24"/>
          </w:rPr>
          <w:delText xml:space="preserve"> </w:delText>
        </w:r>
      </w:del>
    </w:p>
    <w:p w:rsidR="00CC794E" w:rsidRPr="004F2441" w:rsidDel="0069794E" w:rsidRDefault="00CC794E" w:rsidP="00CC794E">
      <w:pPr>
        <w:ind w:left="720"/>
        <w:jc w:val="both"/>
        <w:rPr>
          <w:del w:id="1541" w:author="Καρμίρης Αγγελος" w:date="2020-01-03T10:45:00Z"/>
          <w:b/>
          <w:bCs/>
          <w:sz w:val="24"/>
          <w:szCs w:val="24"/>
          <w:u w:val="single"/>
        </w:rPr>
      </w:pPr>
    </w:p>
    <w:p w:rsidR="00846476" w:rsidRPr="004F2441" w:rsidDel="0069794E" w:rsidRDefault="00846476" w:rsidP="00CC794E">
      <w:pPr>
        <w:ind w:left="720"/>
        <w:jc w:val="both"/>
        <w:rPr>
          <w:del w:id="1542" w:author="Καρμίρης Αγγελος" w:date="2020-01-03T10:45:00Z"/>
          <w:bCs/>
          <w:sz w:val="24"/>
          <w:szCs w:val="24"/>
        </w:rPr>
      </w:pPr>
      <w:del w:id="1543" w:author="Καρμίρης Αγγελος" w:date="2020-01-03T10:45:00Z">
        <w:r w:rsidRPr="004F2441" w:rsidDel="0069794E">
          <w:rPr>
            <w:bCs/>
            <w:sz w:val="24"/>
            <w:szCs w:val="24"/>
          </w:rPr>
          <w:delText>The autotransformer will be provided with magnetic oil level indicator.</w:delText>
        </w:r>
        <w:r w:rsidR="00C61013" w:rsidRPr="00C61013" w:rsidDel="0069794E">
          <w:delText xml:space="preserve"> </w:delText>
        </w:r>
        <w:r w:rsidR="00C61013" w:rsidRPr="00C61013" w:rsidDel="0069794E">
          <w:rPr>
            <w:bCs/>
            <w:sz w:val="24"/>
            <w:szCs w:val="24"/>
          </w:rPr>
          <w:delText>The indicator shall be designed and tested following EN 50216-1 and EN 50216-5 standards. The test certificates shall be presented to IPTO inspector.</w:delText>
        </w:r>
        <w:r w:rsidRPr="004F2441" w:rsidDel="0069794E">
          <w:rPr>
            <w:bCs/>
            <w:sz w:val="24"/>
            <w:szCs w:val="24"/>
          </w:rPr>
          <w:delText xml:space="preserve"> The indicator will be mounted on the outdoor surface of the conservator having a float located inside the conservator oil. The oil level will order the float movement which by a drive shaft will cause the movement of a pointer in the dial.</w:delText>
        </w:r>
      </w:del>
    </w:p>
    <w:p w:rsidR="00CC794E" w:rsidDel="0069794E" w:rsidRDefault="00846476" w:rsidP="00CC794E">
      <w:pPr>
        <w:ind w:left="720"/>
        <w:jc w:val="both"/>
        <w:rPr>
          <w:del w:id="1544" w:author="Καρμίρης Αγγελος" w:date="2020-01-03T10:45:00Z"/>
          <w:bCs/>
          <w:sz w:val="24"/>
          <w:szCs w:val="24"/>
        </w:rPr>
      </w:pPr>
      <w:del w:id="1545" w:author="Καρμίρης Αγγελος" w:date="2020-01-03T10:45:00Z">
        <w:r w:rsidRPr="004F2441" w:rsidDel="0069794E">
          <w:rPr>
            <w:bCs/>
            <w:sz w:val="24"/>
            <w:szCs w:val="24"/>
          </w:rPr>
          <w:delText xml:space="preserve">One (1) </w:delText>
        </w:r>
        <w:r w:rsidR="00F96515" w:rsidDel="0069794E">
          <w:rPr>
            <w:bCs/>
            <w:sz w:val="24"/>
            <w:szCs w:val="24"/>
          </w:rPr>
          <w:delText>make</w:delText>
        </w:r>
        <w:r w:rsidRPr="004F2441" w:rsidDel="0069794E">
          <w:rPr>
            <w:bCs/>
            <w:sz w:val="24"/>
            <w:szCs w:val="24"/>
          </w:rPr>
          <w:delText xml:space="preserve"> contact will be provided for annunciating a low oil level alarm, </w:delText>
        </w:r>
        <w:r w:rsidR="00CC794E" w:rsidRPr="004F2441" w:rsidDel="0069794E">
          <w:rPr>
            <w:bCs/>
            <w:sz w:val="24"/>
            <w:szCs w:val="24"/>
          </w:rPr>
          <w:delText xml:space="preserve">suitable for 220 V </w:delText>
        </w:r>
        <w:r w:rsidR="000C5944" w:rsidDel="0069794E">
          <w:rPr>
            <w:bCs/>
            <w:sz w:val="24"/>
            <w:szCs w:val="24"/>
            <w:lang w:val="en-GB"/>
          </w:rPr>
          <w:delText>DC</w:delText>
        </w:r>
        <w:r w:rsidR="00CC794E" w:rsidRPr="004F2441" w:rsidDel="0069794E">
          <w:rPr>
            <w:bCs/>
            <w:sz w:val="24"/>
            <w:szCs w:val="24"/>
            <w:lang w:val="en-GB"/>
          </w:rPr>
          <w:delText xml:space="preserve"> </w:delText>
        </w:r>
        <w:r w:rsidR="001121D8" w:rsidDel="0069794E">
          <w:rPr>
            <w:bCs/>
            <w:sz w:val="24"/>
            <w:szCs w:val="24"/>
          </w:rPr>
          <w:delText>(</w:delText>
        </w:r>
        <w:r w:rsidR="00CC794E" w:rsidRPr="004F2441" w:rsidDel="0069794E">
          <w:rPr>
            <w:bCs/>
            <w:sz w:val="24"/>
            <w:szCs w:val="24"/>
          </w:rPr>
          <w:delText>~ 0.5A) voltage.</w:delText>
        </w:r>
        <w:r w:rsidR="00163BCB" w:rsidRPr="00163BCB" w:rsidDel="0069794E">
          <w:rPr>
            <w:bCs/>
            <w:sz w:val="24"/>
            <w:szCs w:val="24"/>
          </w:rPr>
          <w:delText xml:space="preserve"> </w:delText>
        </w:r>
        <w:r w:rsidR="00163BCB" w:rsidDel="0069794E">
          <w:rPr>
            <w:bCs/>
            <w:sz w:val="24"/>
            <w:szCs w:val="24"/>
          </w:rPr>
          <w:delText>The alarm limit will be set for the rated loading of the autotransformer and the ambient temperatures of par.V.</w:delText>
        </w:r>
      </w:del>
    </w:p>
    <w:p w:rsidR="00CC794E" w:rsidRPr="004F2441" w:rsidDel="0069794E" w:rsidRDefault="00CC794E" w:rsidP="00CC794E">
      <w:pPr>
        <w:ind w:left="720"/>
        <w:jc w:val="both"/>
        <w:rPr>
          <w:del w:id="1546" w:author="Καρμίρης Αγγελος" w:date="2020-01-03T10:45:00Z"/>
          <w:bCs/>
          <w:sz w:val="24"/>
          <w:szCs w:val="24"/>
        </w:rPr>
      </w:pPr>
    </w:p>
    <w:p w:rsidR="00DE750D" w:rsidRPr="0029388F" w:rsidDel="0069794E" w:rsidRDefault="00E87962" w:rsidP="0029388F">
      <w:pPr>
        <w:ind w:left="720"/>
        <w:jc w:val="both"/>
        <w:rPr>
          <w:del w:id="1547" w:author="Καρμίρης Αγγελος" w:date="2020-01-03T10:45:00Z"/>
          <w:b/>
          <w:bCs/>
          <w:sz w:val="24"/>
          <w:szCs w:val="24"/>
        </w:rPr>
      </w:pPr>
      <w:del w:id="1548" w:author="Καρμίρης Αγγελος" w:date="2020-01-03T10:45:00Z">
        <w:r w:rsidDel="0069794E">
          <w:rPr>
            <w:b/>
            <w:bCs/>
            <w:sz w:val="24"/>
            <w:szCs w:val="24"/>
          </w:rPr>
          <w:delText>1</w:delText>
        </w:r>
        <w:r w:rsidRPr="0029388F" w:rsidDel="0069794E">
          <w:rPr>
            <w:b/>
            <w:bCs/>
            <w:sz w:val="24"/>
            <w:szCs w:val="24"/>
          </w:rPr>
          <w:delText>2</w:delText>
        </w:r>
        <w:r w:rsidR="00BF269E" w:rsidDel="0069794E">
          <w:rPr>
            <w:b/>
            <w:bCs/>
            <w:sz w:val="24"/>
            <w:szCs w:val="24"/>
          </w:rPr>
          <w:delText xml:space="preserve">.6.     </w:delText>
        </w:r>
        <w:r w:rsidR="00DE750D" w:rsidRPr="0029388F" w:rsidDel="0069794E">
          <w:rPr>
            <w:b/>
            <w:bCs/>
            <w:sz w:val="24"/>
            <w:szCs w:val="24"/>
            <w:u w:val="single"/>
          </w:rPr>
          <w:delText>Pressure relief device</w:delText>
        </w:r>
        <w:r w:rsidR="00DE750D" w:rsidRPr="0029388F" w:rsidDel="0069794E">
          <w:rPr>
            <w:b/>
            <w:bCs/>
            <w:sz w:val="24"/>
            <w:szCs w:val="24"/>
          </w:rPr>
          <w:delText xml:space="preserve"> </w:delText>
        </w:r>
      </w:del>
    </w:p>
    <w:p w:rsidR="00DE750D" w:rsidRPr="0029388F" w:rsidDel="0069794E" w:rsidRDefault="00DE750D" w:rsidP="0029388F">
      <w:pPr>
        <w:ind w:left="720"/>
        <w:jc w:val="both"/>
        <w:rPr>
          <w:del w:id="1549" w:author="Καρμίρης Αγγελος" w:date="2020-01-03T10:45:00Z"/>
          <w:bCs/>
          <w:sz w:val="24"/>
          <w:szCs w:val="24"/>
        </w:rPr>
      </w:pPr>
    </w:p>
    <w:p w:rsidR="003B123E" w:rsidRPr="0029388F" w:rsidDel="0069794E" w:rsidRDefault="00DE750D" w:rsidP="0029388F">
      <w:pPr>
        <w:ind w:left="720"/>
        <w:jc w:val="both"/>
        <w:rPr>
          <w:del w:id="1550" w:author="Καρμίρης Αγγελος" w:date="2020-01-03T10:45:00Z"/>
          <w:bCs/>
          <w:sz w:val="24"/>
          <w:szCs w:val="24"/>
        </w:rPr>
      </w:pPr>
      <w:del w:id="1551" w:author="Καρμίρης Αγγελος" w:date="2020-01-03T10:45:00Z">
        <w:r w:rsidRPr="0029388F" w:rsidDel="0069794E">
          <w:rPr>
            <w:bCs/>
            <w:sz w:val="24"/>
            <w:szCs w:val="24"/>
          </w:rPr>
          <w:delText>Each autotransformer will be equipped with one at least pressure relief device of QUALITROL make, type XPRD</w:delText>
        </w:r>
        <w:r w:rsidR="000B7EB1" w:rsidDel="0069794E">
          <w:rPr>
            <w:bCs/>
            <w:sz w:val="24"/>
            <w:szCs w:val="24"/>
          </w:rPr>
          <w:delText>, or MR make, type Messko-LMPRD oil-directed</w:delText>
        </w:r>
        <w:r w:rsidRPr="0029388F" w:rsidDel="0069794E">
          <w:rPr>
            <w:bCs/>
            <w:sz w:val="24"/>
            <w:szCs w:val="24"/>
          </w:rPr>
          <w:delText xml:space="preserve">. The device will be mounted horizontally on the autotransformer tank and will operate by a spring mechanism automatically. The mechanism will hold pressed a stainless steel diaphragm, with one side of which to be exposed to autotransformer tank pressure. In case of internal over-pressures caused by internal failures, the diaphragm will open and regain its position as soon as the pressure in the tank drops below a set limit. There will also be capability for manual check of the device operation. </w:delText>
        </w:r>
        <w:r w:rsidR="00C61013" w:rsidRPr="00C61013" w:rsidDel="0069794E">
          <w:rPr>
            <w:bCs/>
            <w:sz w:val="24"/>
            <w:szCs w:val="24"/>
          </w:rPr>
          <w:delText>The device will include a metallic cover with a drain, in order to convey the oil safely to the ground. The device shall be designed and tested following EN 50216-1 and EN 50216-5 standards. The test certificates shall be presented to IPTO inspector.</w:delText>
        </w:r>
        <w:r w:rsidRPr="0029388F" w:rsidDel="0069794E">
          <w:rPr>
            <w:bCs/>
            <w:sz w:val="24"/>
            <w:szCs w:val="24"/>
          </w:rPr>
          <w:delText xml:space="preserve"> </w:delText>
        </w:r>
      </w:del>
    </w:p>
    <w:p w:rsidR="00DE750D" w:rsidRPr="0029388F" w:rsidDel="0069794E" w:rsidRDefault="00DE750D" w:rsidP="0029388F">
      <w:pPr>
        <w:ind w:left="720"/>
        <w:jc w:val="both"/>
        <w:rPr>
          <w:del w:id="1552" w:author="Καρμίρης Αγγελος" w:date="2020-01-03T10:45:00Z"/>
          <w:bCs/>
          <w:sz w:val="24"/>
          <w:szCs w:val="24"/>
        </w:rPr>
      </w:pPr>
      <w:del w:id="1553" w:author="Καρμίρης Αγγελος" w:date="2020-01-03T10:45:00Z">
        <w:r w:rsidRPr="0029388F" w:rsidDel="0069794E">
          <w:rPr>
            <w:bCs/>
            <w:sz w:val="24"/>
            <w:szCs w:val="24"/>
          </w:rPr>
          <w:delText xml:space="preserve">For the annunciation of its operation, the pressure relief device will be provided with two (2) </w:delText>
        </w:r>
        <w:r w:rsidR="001C1081" w:rsidDel="0069794E">
          <w:rPr>
            <w:bCs/>
            <w:sz w:val="24"/>
            <w:szCs w:val="24"/>
          </w:rPr>
          <w:delText>make</w:delText>
        </w:r>
        <w:r w:rsidRPr="0029388F" w:rsidDel="0069794E">
          <w:rPr>
            <w:bCs/>
            <w:sz w:val="24"/>
            <w:szCs w:val="24"/>
          </w:rPr>
          <w:delText xml:space="preserve"> alarm contacts suitable for 220</w:delText>
        </w:r>
        <w:r w:rsidR="000C5944" w:rsidDel="0069794E">
          <w:rPr>
            <w:bCs/>
            <w:sz w:val="24"/>
            <w:szCs w:val="24"/>
          </w:rPr>
          <w:delText>V DC</w:delText>
        </w:r>
        <w:r w:rsidRPr="0029388F" w:rsidDel="0069794E">
          <w:rPr>
            <w:bCs/>
            <w:sz w:val="24"/>
            <w:szCs w:val="24"/>
          </w:rPr>
          <w:delText xml:space="preserve"> voltage.</w:delText>
        </w:r>
      </w:del>
    </w:p>
    <w:p w:rsidR="00DE750D" w:rsidRPr="0029388F" w:rsidDel="0069794E" w:rsidRDefault="00DE750D" w:rsidP="0029388F">
      <w:pPr>
        <w:ind w:left="720"/>
        <w:jc w:val="both"/>
        <w:rPr>
          <w:del w:id="1554" w:author="Καρμίρης Αγγελος" w:date="2020-01-03T10:45:00Z"/>
          <w:bCs/>
          <w:sz w:val="24"/>
          <w:szCs w:val="24"/>
        </w:rPr>
      </w:pPr>
    </w:p>
    <w:p w:rsidR="00CC794E" w:rsidRPr="004F2441" w:rsidDel="0069794E" w:rsidRDefault="000900C4" w:rsidP="00CC794E">
      <w:pPr>
        <w:ind w:left="720"/>
        <w:jc w:val="both"/>
        <w:rPr>
          <w:del w:id="1555" w:author="Καρμίρης Αγγελος" w:date="2020-01-03T10:45:00Z"/>
          <w:b/>
          <w:bCs/>
          <w:sz w:val="24"/>
          <w:szCs w:val="24"/>
          <w:u w:val="single"/>
        </w:rPr>
      </w:pPr>
      <w:del w:id="1556" w:author="Καρμίρης Αγγελος" w:date="2020-01-03T10:45:00Z">
        <w:r w:rsidRPr="004F2441" w:rsidDel="0069794E">
          <w:rPr>
            <w:b/>
            <w:bCs/>
            <w:sz w:val="24"/>
            <w:szCs w:val="24"/>
          </w:rPr>
          <w:delText>1</w:delText>
        </w:r>
        <w:r w:rsidR="00E87962" w:rsidRPr="0029388F" w:rsidDel="0069794E">
          <w:rPr>
            <w:b/>
            <w:bCs/>
            <w:sz w:val="24"/>
            <w:szCs w:val="24"/>
          </w:rPr>
          <w:delText>2</w:delText>
        </w:r>
        <w:r w:rsidR="00CC794E" w:rsidRPr="004F2441" w:rsidDel="0069794E">
          <w:rPr>
            <w:b/>
            <w:bCs/>
            <w:sz w:val="24"/>
            <w:szCs w:val="24"/>
          </w:rPr>
          <w:delText>.</w:delText>
        </w:r>
        <w:r w:rsidR="00BF269E" w:rsidDel="0069794E">
          <w:rPr>
            <w:b/>
            <w:bCs/>
            <w:sz w:val="24"/>
            <w:szCs w:val="24"/>
          </w:rPr>
          <w:delText>7</w:delText>
        </w:r>
        <w:r w:rsidR="00CC794E" w:rsidRPr="004F2441" w:rsidDel="0069794E">
          <w:rPr>
            <w:b/>
            <w:bCs/>
            <w:sz w:val="24"/>
            <w:szCs w:val="24"/>
          </w:rPr>
          <w:delText xml:space="preserve">.     </w:delText>
        </w:r>
        <w:r w:rsidR="00BF269E" w:rsidDel="0069794E">
          <w:rPr>
            <w:b/>
            <w:bCs/>
            <w:sz w:val="24"/>
            <w:szCs w:val="24"/>
            <w:u w:val="single"/>
          </w:rPr>
          <w:delText>Rapid</w:delText>
        </w:r>
        <w:r w:rsidR="00FD2AFC" w:rsidRPr="004F2441" w:rsidDel="0069794E">
          <w:rPr>
            <w:b/>
            <w:bCs/>
            <w:sz w:val="24"/>
            <w:szCs w:val="24"/>
            <w:u w:val="single"/>
          </w:rPr>
          <w:delText xml:space="preserve"> pressure</w:delText>
        </w:r>
        <w:r w:rsidR="007F2D6B" w:rsidDel="0069794E">
          <w:rPr>
            <w:b/>
            <w:bCs/>
            <w:sz w:val="24"/>
            <w:szCs w:val="24"/>
            <w:u w:val="single"/>
          </w:rPr>
          <w:delText xml:space="preserve"> rise</w:delText>
        </w:r>
        <w:r w:rsidR="00FD2AFC" w:rsidRPr="004F2441" w:rsidDel="0069794E">
          <w:rPr>
            <w:b/>
            <w:bCs/>
            <w:sz w:val="24"/>
            <w:szCs w:val="24"/>
            <w:u w:val="single"/>
          </w:rPr>
          <w:delText xml:space="preserve"> relay.</w:delText>
        </w:r>
      </w:del>
    </w:p>
    <w:p w:rsidR="00846476" w:rsidRPr="004F2441" w:rsidDel="0069794E" w:rsidRDefault="00846476" w:rsidP="00CC794E">
      <w:pPr>
        <w:ind w:left="709"/>
        <w:jc w:val="both"/>
        <w:rPr>
          <w:del w:id="1557" w:author="Καρμίρης Αγγελος" w:date="2020-01-03T10:45:00Z"/>
          <w:bCs/>
          <w:sz w:val="24"/>
          <w:szCs w:val="24"/>
        </w:rPr>
      </w:pPr>
    </w:p>
    <w:p w:rsidR="00CC794E" w:rsidRPr="004F2441" w:rsidDel="0069794E" w:rsidRDefault="00846476" w:rsidP="00CC794E">
      <w:pPr>
        <w:ind w:left="709"/>
        <w:jc w:val="both"/>
        <w:rPr>
          <w:del w:id="1558" w:author="Καρμίρης Αγγελος" w:date="2020-01-03T10:45:00Z"/>
          <w:bCs/>
          <w:sz w:val="24"/>
          <w:szCs w:val="24"/>
        </w:rPr>
      </w:pPr>
      <w:del w:id="1559" w:author="Καρμίρης Αγγελος" w:date="2020-01-03T10:45:00Z">
        <w:r w:rsidRPr="004F2441" w:rsidDel="0069794E">
          <w:rPr>
            <w:bCs/>
            <w:sz w:val="24"/>
            <w:szCs w:val="24"/>
          </w:rPr>
          <w:delText xml:space="preserve">The autotransformer will be provided with a rapid pressure rise relay </w:delText>
        </w:r>
        <w:r w:rsidR="00B35678" w:rsidDel="0069794E">
          <w:rPr>
            <w:bCs/>
            <w:sz w:val="24"/>
            <w:szCs w:val="24"/>
          </w:rPr>
          <w:delText>of QUALITROL make,</w:delText>
        </w:r>
        <w:r w:rsidR="001C1081" w:rsidDel="0069794E">
          <w:rPr>
            <w:bCs/>
            <w:sz w:val="24"/>
            <w:szCs w:val="24"/>
          </w:rPr>
          <w:delText xml:space="preserve"> type 900,</w:delText>
        </w:r>
        <w:r w:rsidR="00B35678" w:rsidDel="0069794E">
          <w:rPr>
            <w:bCs/>
            <w:sz w:val="24"/>
            <w:szCs w:val="24"/>
          </w:rPr>
          <w:delText xml:space="preserve"> </w:delText>
        </w:r>
        <w:r w:rsidRPr="004F2441" w:rsidDel="0069794E">
          <w:rPr>
            <w:bCs/>
            <w:sz w:val="24"/>
            <w:szCs w:val="24"/>
          </w:rPr>
          <w:delText xml:space="preserve">detecting the </w:delText>
        </w:r>
        <w:r w:rsidR="00BD5827" w:rsidRPr="004F2441" w:rsidDel="0069794E">
          <w:rPr>
            <w:bCs/>
            <w:sz w:val="24"/>
            <w:szCs w:val="24"/>
          </w:rPr>
          <w:delText>excessive</w:delText>
        </w:r>
        <w:r w:rsidRPr="004F2441" w:rsidDel="0069794E">
          <w:rPr>
            <w:bCs/>
            <w:sz w:val="24"/>
            <w:szCs w:val="24"/>
          </w:rPr>
          <w:delText xml:space="preserve"> </w:delText>
        </w:r>
        <w:r w:rsidR="00FD2AFC" w:rsidRPr="004F2441" w:rsidDel="0069794E">
          <w:rPr>
            <w:bCs/>
            <w:sz w:val="24"/>
            <w:szCs w:val="24"/>
          </w:rPr>
          <w:delText>g</w:delText>
        </w:r>
        <w:r w:rsidRPr="004F2441" w:rsidDel="0069794E">
          <w:rPr>
            <w:bCs/>
            <w:sz w:val="24"/>
            <w:szCs w:val="24"/>
          </w:rPr>
          <w:delText>as pressures caused by internal arcing in the autotransformer tank</w:delText>
        </w:r>
        <w:r w:rsidR="00BD5827" w:rsidRPr="004F2441" w:rsidDel="0069794E">
          <w:rPr>
            <w:bCs/>
            <w:sz w:val="24"/>
            <w:szCs w:val="24"/>
          </w:rPr>
          <w:delText>. The available trip contacts will not be actuated by normal pressure variatio</w:delText>
        </w:r>
        <w:r w:rsidR="00FD2AFC" w:rsidRPr="004F2441" w:rsidDel="0069794E">
          <w:rPr>
            <w:bCs/>
            <w:sz w:val="24"/>
            <w:szCs w:val="24"/>
          </w:rPr>
          <w:delText>ns caused by temperature change</w:delText>
        </w:r>
        <w:r w:rsidR="00BD5827" w:rsidRPr="004F2441" w:rsidDel="0069794E">
          <w:rPr>
            <w:bCs/>
            <w:sz w:val="24"/>
            <w:szCs w:val="24"/>
          </w:rPr>
          <w:delText xml:space="preserve"> or other mechanical shock on the autotransformer body.</w:delText>
        </w:r>
      </w:del>
    </w:p>
    <w:p w:rsidR="00CC794E" w:rsidRPr="004F2441" w:rsidDel="0069794E" w:rsidRDefault="00CC794E" w:rsidP="00B0129F">
      <w:pPr>
        <w:ind w:left="720"/>
        <w:jc w:val="both"/>
        <w:rPr>
          <w:del w:id="1560" w:author="Καρμίρης Αγγελος" w:date="2020-01-03T10:45:00Z"/>
          <w:bCs/>
          <w:sz w:val="24"/>
          <w:szCs w:val="24"/>
        </w:rPr>
      </w:pPr>
    </w:p>
    <w:p w:rsidR="00B0129F" w:rsidRPr="004F2441" w:rsidDel="0069794E" w:rsidRDefault="003E4E21" w:rsidP="00B0129F">
      <w:pPr>
        <w:ind w:left="720"/>
        <w:jc w:val="both"/>
        <w:rPr>
          <w:del w:id="1561" w:author="Καρμίρης Αγγελος" w:date="2020-01-03T10:45:00Z"/>
          <w:b/>
          <w:bCs/>
          <w:sz w:val="24"/>
          <w:szCs w:val="24"/>
          <w:u w:val="single"/>
        </w:rPr>
      </w:pPr>
      <w:del w:id="1562" w:author="Καρμίρης Αγγελος" w:date="2020-01-03T10:45:00Z">
        <w:r w:rsidRPr="004F2441" w:rsidDel="0069794E">
          <w:rPr>
            <w:b/>
            <w:bCs/>
            <w:sz w:val="24"/>
            <w:szCs w:val="24"/>
          </w:rPr>
          <w:delText>1</w:delText>
        </w:r>
        <w:r w:rsidR="00E87962" w:rsidRPr="0029388F" w:rsidDel="0069794E">
          <w:rPr>
            <w:b/>
            <w:bCs/>
            <w:sz w:val="24"/>
            <w:szCs w:val="24"/>
          </w:rPr>
          <w:delText>2</w:delText>
        </w:r>
        <w:r w:rsidR="00916FC0" w:rsidRPr="004F2441" w:rsidDel="0069794E">
          <w:rPr>
            <w:b/>
            <w:bCs/>
            <w:sz w:val="24"/>
            <w:szCs w:val="24"/>
          </w:rPr>
          <w:delText>.</w:delText>
        </w:r>
        <w:r w:rsidR="00BF269E" w:rsidDel="0069794E">
          <w:rPr>
            <w:b/>
            <w:bCs/>
            <w:sz w:val="24"/>
            <w:szCs w:val="24"/>
          </w:rPr>
          <w:delText>8</w:delText>
        </w:r>
        <w:r w:rsidR="00916FC0" w:rsidRPr="004F2441" w:rsidDel="0069794E">
          <w:rPr>
            <w:b/>
            <w:bCs/>
            <w:sz w:val="24"/>
            <w:szCs w:val="24"/>
          </w:rPr>
          <w:tab/>
        </w:r>
        <w:r w:rsidR="00916FC0" w:rsidRPr="004F2441" w:rsidDel="0069794E">
          <w:rPr>
            <w:b/>
            <w:bCs/>
            <w:sz w:val="24"/>
            <w:szCs w:val="24"/>
            <w:u w:val="single"/>
          </w:rPr>
          <w:delText>Au</w:delText>
        </w:r>
        <w:r w:rsidR="00F5698D" w:rsidRPr="004F2441" w:rsidDel="0069794E">
          <w:rPr>
            <w:b/>
            <w:bCs/>
            <w:sz w:val="24"/>
            <w:szCs w:val="24"/>
            <w:u w:val="single"/>
          </w:rPr>
          <w:delText>totransformer</w:delText>
        </w:r>
        <w:r w:rsidR="003C32A1" w:rsidRPr="004F2441" w:rsidDel="0069794E">
          <w:rPr>
            <w:b/>
            <w:bCs/>
            <w:sz w:val="24"/>
            <w:szCs w:val="24"/>
            <w:u w:val="single"/>
          </w:rPr>
          <w:delText xml:space="preserve"> tank-earth (mass) protection</w:delText>
        </w:r>
      </w:del>
    </w:p>
    <w:p w:rsidR="00B0129F" w:rsidRPr="004F2441" w:rsidDel="0069794E" w:rsidRDefault="00916FC0" w:rsidP="00B0129F">
      <w:pPr>
        <w:ind w:left="720"/>
        <w:jc w:val="both"/>
        <w:rPr>
          <w:del w:id="1563" w:author="Καρμίρης Αγγελος" w:date="2020-01-03T10:45:00Z"/>
          <w:bCs/>
          <w:sz w:val="24"/>
          <w:szCs w:val="24"/>
        </w:rPr>
      </w:pPr>
      <w:del w:id="1564" w:author="Καρμίρης Αγγελος" w:date="2020-01-03T10:45:00Z">
        <w:r w:rsidRPr="004F2441" w:rsidDel="0069794E">
          <w:rPr>
            <w:bCs/>
            <w:sz w:val="24"/>
            <w:szCs w:val="24"/>
          </w:rPr>
          <w:tab/>
        </w:r>
      </w:del>
    </w:p>
    <w:p w:rsidR="00F5698D" w:rsidRPr="004F2441" w:rsidDel="0069794E" w:rsidRDefault="00FD2AFC" w:rsidP="003D0E57">
      <w:pPr>
        <w:ind w:left="720"/>
        <w:jc w:val="both"/>
        <w:rPr>
          <w:del w:id="1565" w:author="Καρμίρης Αγγελος" w:date="2020-01-03T10:45:00Z"/>
          <w:bCs/>
          <w:sz w:val="24"/>
          <w:szCs w:val="24"/>
        </w:rPr>
      </w:pPr>
      <w:del w:id="1566" w:author="Καρμίρης Αγγελος" w:date="2020-01-03T10:45:00Z">
        <w:r w:rsidRPr="004F2441" w:rsidDel="0069794E">
          <w:rPr>
            <w:bCs/>
            <w:sz w:val="24"/>
            <w:szCs w:val="24"/>
          </w:rPr>
          <w:delText xml:space="preserve">A </w:delText>
        </w:r>
        <w:r w:rsidR="003C32A1" w:rsidRPr="004F2441" w:rsidDel="0069794E">
          <w:rPr>
            <w:bCs/>
            <w:sz w:val="24"/>
            <w:szCs w:val="24"/>
          </w:rPr>
          <w:delText xml:space="preserve">C.T. shall be </w:delText>
        </w:r>
        <w:r w:rsidR="00F5698D" w:rsidRPr="004F2441" w:rsidDel="0069794E">
          <w:rPr>
            <w:bCs/>
            <w:sz w:val="24"/>
            <w:szCs w:val="24"/>
          </w:rPr>
          <w:delText>provided</w:delText>
        </w:r>
        <w:r w:rsidR="003E4E21" w:rsidRPr="004F2441" w:rsidDel="0069794E">
          <w:rPr>
            <w:bCs/>
            <w:sz w:val="24"/>
            <w:szCs w:val="24"/>
          </w:rPr>
          <w:delText xml:space="preserve"> to </w:delText>
        </w:r>
        <w:r w:rsidR="00A67576" w:rsidRPr="004F2441" w:rsidDel="0069794E">
          <w:rPr>
            <w:bCs/>
            <w:sz w:val="24"/>
            <w:szCs w:val="24"/>
          </w:rPr>
          <w:delText xml:space="preserve">be </w:delText>
        </w:r>
        <w:r w:rsidR="003E4E21" w:rsidRPr="004F2441" w:rsidDel="0069794E">
          <w:rPr>
            <w:bCs/>
            <w:sz w:val="24"/>
            <w:szCs w:val="24"/>
          </w:rPr>
          <w:delText xml:space="preserve">used for the protection of </w:delText>
        </w:r>
        <w:r w:rsidR="00F5698D" w:rsidRPr="004F2441" w:rsidDel="0069794E">
          <w:rPr>
            <w:bCs/>
            <w:sz w:val="24"/>
            <w:szCs w:val="24"/>
          </w:rPr>
          <w:delText>the auto-transformer</w:delText>
        </w:r>
        <w:r w:rsidR="003D0E57" w:rsidDel="0069794E">
          <w:rPr>
            <w:bCs/>
            <w:sz w:val="24"/>
            <w:szCs w:val="24"/>
          </w:rPr>
          <w:delText xml:space="preserve"> </w:delText>
        </w:r>
        <w:r w:rsidR="00F5698D" w:rsidRPr="004F2441" w:rsidDel="0069794E">
          <w:rPr>
            <w:bCs/>
            <w:sz w:val="24"/>
            <w:szCs w:val="24"/>
          </w:rPr>
          <w:delText xml:space="preserve">against </w:delText>
        </w:r>
        <w:r w:rsidR="003E4E21" w:rsidRPr="004F2441" w:rsidDel="0069794E">
          <w:rPr>
            <w:bCs/>
            <w:sz w:val="24"/>
            <w:szCs w:val="24"/>
          </w:rPr>
          <w:delText>earth faults, given the fact that the autotransformer tank is i</w:delText>
        </w:r>
        <w:r w:rsidR="00C61013" w:rsidDel="0069794E">
          <w:rPr>
            <w:bCs/>
            <w:sz w:val="24"/>
            <w:szCs w:val="24"/>
          </w:rPr>
          <w:delText>so</w:delText>
        </w:r>
        <w:r w:rsidR="003E4E21" w:rsidRPr="004F2441" w:rsidDel="0069794E">
          <w:rPr>
            <w:bCs/>
            <w:sz w:val="24"/>
            <w:szCs w:val="24"/>
          </w:rPr>
          <w:delText>lated from earth</w:delText>
        </w:r>
        <w:r w:rsidR="00A67576" w:rsidRPr="004F2441" w:rsidDel="0069794E">
          <w:rPr>
            <w:bCs/>
            <w:sz w:val="24"/>
            <w:szCs w:val="24"/>
          </w:rPr>
          <w:delText>.</w:delText>
        </w:r>
        <w:r w:rsidR="003E4E21" w:rsidRPr="004F2441" w:rsidDel="0069794E">
          <w:rPr>
            <w:bCs/>
            <w:sz w:val="24"/>
            <w:szCs w:val="24"/>
          </w:rPr>
          <w:delText xml:space="preserve"> </w:delText>
        </w:r>
        <w:r w:rsidR="00F5698D" w:rsidRPr="004F2441" w:rsidDel="0069794E">
          <w:rPr>
            <w:bCs/>
            <w:sz w:val="24"/>
            <w:szCs w:val="24"/>
          </w:rPr>
          <w:delText xml:space="preserve">The necessary current transformer </w:delText>
        </w:r>
        <w:r w:rsidRPr="004F2441" w:rsidDel="0069794E">
          <w:rPr>
            <w:bCs/>
            <w:sz w:val="24"/>
            <w:szCs w:val="24"/>
          </w:rPr>
          <w:delText>wi</w:delText>
        </w:r>
        <w:r w:rsidR="00F5698D" w:rsidRPr="004F2441" w:rsidDel="0069794E">
          <w:rPr>
            <w:bCs/>
            <w:sz w:val="24"/>
            <w:szCs w:val="24"/>
          </w:rPr>
          <w:delText>ll be included in the supply</w:delText>
        </w:r>
        <w:r w:rsidR="00A67576" w:rsidRPr="004F2441" w:rsidDel="0069794E">
          <w:rPr>
            <w:bCs/>
            <w:sz w:val="24"/>
            <w:szCs w:val="24"/>
          </w:rPr>
          <w:delText xml:space="preserve"> and its secondary will be connected to a relay and its primary between tank and earth.</w:delText>
        </w:r>
      </w:del>
    </w:p>
    <w:p w:rsidR="00F5698D" w:rsidRPr="004F2441" w:rsidDel="0069794E" w:rsidRDefault="00F5698D" w:rsidP="00F5698D">
      <w:pPr>
        <w:ind w:left="720"/>
        <w:jc w:val="both"/>
        <w:rPr>
          <w:del w:id="1567" w:author="Καρμίρης Αγγελος" w:date="2020-01-03T10:45:00Z"/>
          <w:bCs/>
          <w:sz w:val="24"/>
          <w:szCs w:val="24"/>
        </w:rPr>
      </w:pPr>
      <w:del w:id="1568" w:author="Καρμίρης Αγγελος" w:date="2020-01-03T10:45:00Z">
        <w:r w:rsidRPr="004F2441" w:rsidDel="0069794E">
          <w:rPr>
            <w:bCs/>
            <w:sz w:val="24"/>
            <w:szCs w:val="24"/>
          </w:rPr>
          <w:delText xml:space="preserve">The current transformer </w:delText>
        </w:r>
        <w:r w:rsidR="00FD2AFC" w:rsidRPr="004F2441" w:rsidDel="0069794E">
          <w:rPr>
            <w:bCs/>
            <w:sz w:val="24"/>
            <w:szCs w:val="24"/>
          </w:rPr>
          <w:delText>wi</w:delText>
        </w:r>
        <w:r w:rsidRPr="004F2441" w:rsidDel="0069794E">
          <w:rPr>
            <w:bCs/>
            <w:sz w:val="24"/>
            <w:szCs w:val="24"/>
          </w:rPr>
          <w:delText>ll</w:delText>
        </w:r>
        <w:r w:rsidR="00761974" w:rsidDel="0069794E">
          <w:rPr>
            <w:bCs/>
            <w:sz w:val="24"/>
            <w:szCs w:val="24"/>
          </w:rPr>
          <w:delText xml:space="preserve"> follow IEC 61869-1 and IEC 61896-2 standards and it will</w:delText>
        </w:r>
        <w:r w:rsidRPr="004F2441" w:rsidDel="0069794E">
          <w:rPr>
            <w:bCs/>
            <w:sz w:val="24"/>
            <w:szCs w:val="24"/>
          </w:rPr>
          <w:delText xml:space="preserve"> have the characteristics:</w:delText>
        </w:r>
      </w:del>
    </w:p>
    <w:p w:rsidR="00F5698D" w:rsidRPr="004F2441" w:rsidDel="0069794E" w:rsidRDefault="00F5698D" w:rsidP="00F5698D">
      <w:pPr>
        <w:ind w:left="720"/>
        <w:jc w:val="both"/>
        <w:rPr>
          <w:del w:id="1569" w:author="Καρμίρης Αγγελος" w:date="2020-01-03T10:45:00Z"/>
          <w:bCs/>
          <w:sz w:val="24"/>
          <w:szCs w:val="24"/>
        </w:rPr>
      </w:pPr>
      <w:del w:id="1570" w:author="Καρμίρης Αγγελος" w:date="2020-01-03T10:45:00Z">
        <w:r w:rsidRPr="004F2441" w:rsidDel="0069794E">
          <w:rPr>
            <w:bCs/>
            <w:sz w:val="24"/>
            <w:szCs w:val="24"/>
          </w:rPr>
          <w:tab/>
        </w:r>
        <w:r w:rsidR="003E4E21" w:rsidRPr="004F2441" w:rsidDel="0069794E">
          <w:rPr>
            <w:bCs/>
            <w:sz w:val="24"/>
            <w:szCs w:val="24"/>
          </w:rPr>
          <w:delText>Output power</w:delText>
        </w:r>
        <w:r w:rsidRPr="004F2441" w:rsidDel="0069794E">
          <w:rPr>
            <w:bCs/>
            <w:sz w:val="24"/>
            <w:szCs w:val="24"/>
          </w:rPr>
          <w:tab/>
        </w:r>
        <w:r w:rsidRPr="004F2441" w:rsidDel="0069794E">
          <w:rPr>
            <w:bCs/>
            <w:sz w:val="24"/>
            <w:szCs w:val="24"/>
          </w:rPr>
          <w:tab/>
          <w:delText>:</w:delText>
        </w:r>
        <w:r w:rsidRPr="004F2441" w:rsidDel="0069794E">
          <w:rPr>
            <w:bCs/>
            <w:sz w:val="24"/>
            <w:szCs w:val="24"/>
          </w:rPr>
          <w:tab/>
        </w:r>
        <w:r w:rsidR="00E708EC" w:rsidDel="0069794E">
          <w:rPr>
            <w:bCs/>
            <w:sz w:val="24"/>
            <w:szCs w:val="24"/>
          </w:rPr>
          <w:delText>25</w:delText>
        </w:r>
        <w:r w:rsidRPr="004F2441" w:rsidDel="0069794E">
          <w:rPr>
            <w:bCs/>
            <w:sz w:val="24"/>
            <w:szCs w:val="24"/>
          </w:rPr>
          <w:delText>VA</w:delText>
        </w:r>
      </w:del>
    </w:p>
    <w:p w:rsidR="00F5698D" w:rsidRPr="004F2441" w:rsidDel="0069794E" w:rsidRDefault="00F5698D" w:rsidP="00F5698D">
      <w:pPr>
        <w:ind w:left="720"/>
        <w:jc w:val="both"/>
        <w:rPr>
          <w:del w:id="1571" w:author="Καρμίρης Αγγελος" w:date="2020-01-03T10:45:00Z"/>
          <w:bCs/>
          <w:sz w:val="24"/>
          <w:szCs w:val="24"/>
        </w:rPr>
      </w:pPr>
      <w:del w:id="1572" w:author="Καρμίρης Αγγελος" w:date="2020-01-03T10:45:00Z">
        <w:r w:rsidRPr="004F2441" w:rsidDel="0069794E">
          <w:rPr>
            <w:bCs/>
            <w:sz w:val="24"/>
            <w:szCs w:val="24"/>
          </w:rPr>
          <w:tab/>
          <w:delText>Ratio</w:delText>
        </w:r>
        <w:r w:rsidRPr="004F2441" w:rsidDel="0069794E">
          <w:rPr>
            <w:bCs/>
            <w:sz w:val="24"/>
            <w:szCs w:val="24"/>
          </w:rPr>
          <w:tab/>
        </w:r>
        <w:r w:rsidRPr="004F2441" w:rsidDel="0069794E">
          <w:rPr>
            <w:bCs/>
            <w:sz w:val="24"/>
            <w:szCs w:val="24"/>
          </w:rPr>
          <w:tab/>
        </w:r>
        <w:r w:rsidRPr="004F2441" w:rsidDel="0069794E">
          <w:rPr>
            <w:bCs/>
            <w:sz w:val="24"/>
            <w:szCs w:val="24"/>
          </w:rPr>
          <w:tab/>
          <w:delText>:</w:delText>
        </w:r>
        <w:r w:rsidRPr="004F2441" w:rsidDel="0069794E">
          <w:rPr>
            <w:bCs/>
            <w:sz w:val="24"/>
            <w:szCs w:val="24"/>
          </w:rPr>
          <w:tab/>
          <w:delText>200 / 5A</w:delText>
        </w:r>
      </w:del>
    </w:p>
    <w:p w:rsidR="00F5698D" w:rsidRPr="004F2441" w:rsidDel="0069794E" w:rsidRDefault="00F5698D" w:rsidP="008D1AA4">
      <w:pPr>
        <w:ind w:left="720"/>
        <w:jc w:val="both"/>
        <w:rPr>
          <w:del w:id="1573" w:author="Καρμίρης Αγγελος" w:date="2020-01-03T10:45:00Z"/>
          <w:bCs/>
          <w:sz w:val="24"/>
          <w:szCs w:val="24"/>
        </w:rPr>
      </w:pPr>
      <w:del w:id="1574" w:author="Καρμίρης Αγγελος" w:date="2020-01-03T10:45:00Z">
        <w:r w:rsidRPr="004F2441" w:rsidDel="0069794E">
          <w:rPr>
            <w:bCs/>
            <w:sz w:val="24"/>
            <w:szCs w:val="24"/>
          </w:rPr>
          <w:tab/>
          <w:delText>Class</w:delText>
        </w:r>
        <w:r w:rsidRPr="004F2441" w:rsidDel="0069794E">
          <w:rPr>
            <w:bCs/>
            <w:sz w:val="24"/>
            <w:szCs w:val="24"/>
          </w:rPr>
          <w:tab/>
        </w:r>
        <w:r w:rsidRPr="004F2441" w:rsidDel="0069794E">
          <w:rPr>
            <w:bCs/>
            <w:sz w:val="24"/>
            <w:szCs w:val="24"/>
          </w:rPr>
          <w:tab/>
        </w:r>
        <w:r w:rsidRPr="004F2441" w:rsidDel="0069794E">
          <w:rPr>
            <w:bCs/>
            <w:sz w:val="24"/>
            <w:szCs w:val="24"/>
          </w:rPr>
          <w:tab/>
          <w:delText>:</w:delText>
        </w:r>
        <w:r w:rsidRPr="004F2441" w:rsidDel="0069794E">
          <w:rPr>
            <w:bCs/>
            <w:sz w:val="24"/>
            <w:szCs w:val="24"/>
          </w:rPr>
          <w:tab/>
          <w:delText>10P10</w:delText>
        </w:r>
      </w:del>
    </w:p>
    <w:p w:rsidR="007A77CE" w:rsidDel="0069794E" w:rsidRDefault="007A77CE" w:rsidP="00F5698D">
      <w:pPr>
        <w:ind w:left="720"/>
        <w:jc w:val="both"/>
        <w:rPr>
          <w:del w:id="1575" w:author="Καρμίρης Αγγελος" w:date="2020-01-03T10:45:00Z"/>
          <w:bCs/>
          <w:sz w:val="24"/>
          <w:szCs w:val="24"/>
        </w:rPr>
      </w:pPr>
    </w:p>
    <w:p w:rsidR="00F5698D" w:rsidDel="0069794E" w:rsidRDefault="00F5698D" w:rsidP="00F5698D">
      <w:pPr>
        <w:ind w:left="720"/>
        <w:jc w:val="both"/>
        <w:rPr>
          <w:del w:id="1576" w:author="Καρμίρης Αγγελος" w:date="2020-01-03T10:45:00Z"/>
          <w:bCs/>
          <w:sz w:val="24"/>
          <w:szCs w:val="24"/>
        </w:rPr>
      </w:pPr>
      <w:del w:id="1577" w:author="Καρμίρης Αγγελος" w:date="2020-01-03T10:45:00Z">
        <w:r w:rsidRPr="004F2441" w:rsidDel="0069794E">
          <w:rPr>
            <w:bCs/>
            <w:sz w:val="24"/>
            <w:szCs w:val="24"/>
          </w:rPr>
          <w:delText xml:space="preserve">The over-current relay (supplied by </w:delText>
        </w:r>
        <w:r w:rsidR="00AA0CB1" w:rsidDel="0069794E">
          <w:rPr>
            <w:bCs/>
            <w:sz w:val="24"/>
            <w:szCs w:val="24"/>
          </w:rPr>
          <w:delText>IPTO</w:delText>
        </w:r>
        <w:r w:rsidRPr="004F2441" w:rsidDel="0069794E">
          <w:rPr>
            <w:bCs/>
            <w:sz w:val="24"/>
            <w:szCs w:val="24"/>
          </w:rPr>
          <w:delText>) which will be used in conjunction with CT will have the following characteristics:</w:delText>
        </w:r>
      </w:del>
    </w:p>
    <w:p w:rsidR="003D0E57" w:rsidRPr="004F2441" w:rsidDel="0069794E" w:rsidRDefault="003D0E57" w:rsidP="007A77CE">
      <w:pPr>
        <w:jc w:val="both"/>
        <w:rPr>
          <w:del w:id="1578" w:author="Καρμίρης Αγγελος" w:date="2020-01-03T10:45:00Z"/>
          <w:bCs/>
          <w:sz w:val="24"/>
          <w:szCs w:val="24"/>
        </w:rPr>
      </w:pPr>
    </w:p>
    <w:p w:rsidR="00CC794E" w:rsidRPr="004F2441" w:rsidDel="0069794E" w:rsidRDefault="00FD2AFC" w:rsidP="00CC794E">
      <w:pPr>
        <w:ind w:left="720"/>
        <w:jc w:val="both"/>
        <w:rPr>
          <w:del w:id="1579" w:author="Καρμίρης Αγγελος" w:date="2020-01-03T10:45:00Z"/>
          <w:bCs/>
          <w:sz w:val="24"/>
          <w:szCs w:val="24"/>
        </w:rPr>
      </w:pPr>
      <w:del w:id="1580" w:author="Καρμίρης Αγγελος" w:date="2020-01-03T10:45:00Z">
        <w:r w:rsidRPr="004F2441" w:rsidDel="0069794E">
          <w:rPr>
            <w:bCs/>
            <w:sz w:val="24"/>
            <w:szCs w:val="24"/>
          </w:rPr>
          <w:delText xml:space="preserve">Setting range </w:delText>
        </w:r>
      </w:del>
    </w:p>
    <w:p w:rsidR="00CC794E" w:rsidRPr="004F2441" w:rsidDel="0069794E" w:rsidRDefault="00FD2AFC" w:rsidP="00CC794E">
      <w:pPr>
        <w:ind w:left="720"/>
        <w:jc w:val="both"/>
        <w:rPr>
          <w:del w:id="1581" w:author="Καρμίρης Αγγελος" w:date="2020-01-03T10:45:00Z"/>
          <w:bCs/>
          <w:sz w:val="24"/>
          <w:szCs w:val="24"/>
        </w:rPr>
      </w:pPr>
      <w:del w:id="1582" w:author="Καρμίρης Αγγελος" w:date="2020-01-03T10:45:00Z">
        <w:r w:rsidRPr="004F2441" w:rsidDel="0069794E">
          <w:rPr>
            <w:bCs/>
            <w:sz w:val="24"/>
            <w:szCs w:val="24"/>
          </w:rPr>
          <w:delText>Stage 1</w:delText>
        </w:r>
      </w:del>
    </w:p>
    <w:p w:rsidR="00CC794E" w:rsidRPr="004F2441" w:rsidDel="0069794E" w:rsidRDefault="00CC794E" w:rsidP="00CC794E">
      <w:pPr>
        <w:ind w:left="720"/>
        <w:jc w:val="both"/>
        <w:rPr>
          <w:del w:id="1583" w:author="Καρμίρης Αγγελος" w:date="2020-01-03T10:45:00Z"/>
          <w:bCs/>
          <w:sz w:val="24"/>
          <w:szCs w:val="24"/>
        </w:rPr>
      </w:pPr>
      <w:del w:id="1584" w:author="Καρμίρης Αγγελος" w:date="2020-01-03T10:45:00Z">
        <w:r w:rsidRPr="004F2441" w:rsidDel="0069794E">
          <w:rPr>
            <w:bCs/>
            <w:sz w:val="24"/>
            <w:szCs w:val="24"/>
          </w:rPr>
          <w:delText>I</w:delText>
        </w:r>
        <w:r w:rsidR="00CB51A4" w:rsidRPr="004F2441" w:rsidDel="0069794E">
          <w:rPr>
            <w:bCs/>
            <w:sz w:val="24"/>
            <w:szCs w:val="24"/>
            <w:vertAlign w:val="subscript"/>
          </w:rPr>
          <w:delText>E</w:delText>
        </w:r>
        <w:r w:rsidRPr="004F2441" w:rsidDel="0069794E">
          <w:rPr>
            <w:bCs/>
            <w:sz w:val="24"/>
            <w:szCs w:val="24"/>
            <w:lang w:val="en-GB"/>
          </w:rPr>
          <w:delText xml:space="preserve"> </w:delText>
        </w:r>
        <w:r w:rsidRPr="004F2441" w:rsidDel="0069794E">
          <w:rPr>
            <w:bCs/>
            <w:sz w:val="24"/>
            <w:szCs w:val="24"/>
          </w:rPr>
          <w:delText xml:space="preserve">&gt;    </w:delText>
        </w:r>
        <w:r w:rsidR="00FD2AFC" w:rsidRPr="004F2441" w:rsidDel="0069794E">
          <w:rPr>
            <w:bCs/>
            <w:sz w:val="24"/>
            <w:szCs w:val="24"/>
          </w:rPr>
          <w:delText xml:space="preserve">(time delay) </w:delText>
        </w:r>
        <w:r w:rsidRPr="004F2441" w:rsidDel="0069794E">
          <w:rPr>
            <w:bCs/>
            <w:sz w:val="24"/>
            <w:szCs w:val="24"/>
          </w:rPr>
          <w:delText xml:space="preserve">            : (0.5</w:delText>
        </w:r>
        <w:r w:rsidR="003E4E21" w:rsidRPr="004F2441" w:rsidDel="0069794E">
          <w:rPr>
            <w:bCs/>
            <w:sz w:val="24"/>
            <w:szCs w:val="24"/>
          </w:rPr>
          <w:delText>-</w:delText>
        </w:r>
        <w:r w:rsidRPr="004F2441" w:rsidDel="0069794E">
          <w:rPr>
            <w:bCs/>
            <w:sz w:val="24"/>
            <w:szCs w:val="24"/>
          </w:rPr>
          <w:delText>4)</w:delText>
        </w:r>
        <w:r w:rsidRPr="004F2441" w:rsidDel="0069794E">
          <w:rPr>
            <w:bCs/>
            <w:sz w:val="24"/>
            <w:szCs w:val="24"/>
            <w:lang w:val="en-GB"/>
          </w:rPr>
          <w:delText xml:space="preserve"> </w:delText>
        </w:r>
        <w:r w:rsidRPr="004F2441" w:rsidDel="0069794E">
          <w:rPr>
            <w:bCs/>
            <w:sz w:val="24"/>
            <w:szCs w:val="24"/>
          </w:rPr>
          <w:delText xml:space="preserve">x In </w:delText>
        </w:r>
        <w:r w:rsidR="003D0E57" w:rsidDel="0069794E">
          <w:rPr>
            <w:bCs/>
            <w:sz w:val="24"/>
            <w:szCs w:val="24"/>
          </w:rPr>
          <w:delText>(</w:delText>
        </w:r>
        <w:r w:rsidR="003E4E21" w:rsidRPr="004F2441" w:rsidDel="0069794E">
          <w:rPr>
            <w:bCs/>
            <w:sz w:val="24"/>
            <w:szCs w:val="24"/>
          </w:rPr>
          <w:delText>in</w:delText>
        </w:r>
        <w:r w:rsidR="00A67576" w:rsidRPr="004F2441" w:rsidDel="0069794E">
          <w:rPr>
            <w:bCs/>
            <w:sz w:val="24"/>
            <w:szCs w:val="24"/>
          </w:rPr>
          <w:delText xml:space="preserve"> </w:delText>
        </w:r>
        <w:r w:rsidR="003E4E21" w:rsidRPr="004F2441" w:rsidDel="0069794E">
          <w:rPr>
            <w:bCs/>
            <w:sz w:val="24"/>
            <w:szCs w:val="24"/>
          </w:rPr>
          <w:delText>steps of 0</w:delText>
        </w:r>
        <w:r w:rsidR="0027582B" w:rsidDel="0069794E">
          <w:rPr>
            <w:bCs/>
            <w:sz w:val="24"/>
            <w:szCs w:val="24"/>
          </w:rPr>
          <w:delText>.</w:delText>
        </w:r>
        <w:r w:rsidR="003E4E21" w:rsidRPr="004F2441" w:rsidDel="0069794E">
          <w:rPr>
            <w:bCs/>
            <w:sz w:val="24"/>
            <w:szCs w:val="24"/>
          </w:rPr>
          <w:delText>1A</w:delText>
        </w:r>
        <w:r w:rsidR="003D0E57" w:rsidDel="0069794E">
          <w:rPr>
            <w:bCs/>
            <w:sz w:val="24"/>
            <w:szCs w:val="24"/>
          </w:rPr>
          <w:delText>)</w:delText>
        </w:r>
      </w:del>
    </w:p>
    <w:p w:rsidR="00CC794E" w:rsidRPr="004F2441" w:rsidDel="0069794E" w:rsidRDefault="00A67576" w:rsidP="00CC794E">
      <w:pPr>
        <w:ind w:left="720"/>
        <w:jc w:val="both"/>
        <w:rPr>
          <w:del w:id="1585" w:author="Καρμίρης Αγγελος" w:date="2020-01-03T10:45:00Z"/>
          <w:bCs/>
          <w:sz w:val="24"/>
          <w:szCs w:val="24"/>
        </w:rPr>
      </w:pPr>
      <w:del w:id="1586" w:author="Καρμίρης Αγγελος" w:date="2020-01-03T10:45:00Z">
        <w:r w:rsidRPr="004F2441" w:rsidDel="0069794E">
          <w:rPr>
            <w:bCs/>
            <w:sz w:val="24"/>
            <w:szCs w:val="24"/>
          </w:rPr>
          <w:delText>w</w:delText>
        </w:r>
        <w:r w:rsidR="003E4E21" w:rsidRPr="004F2441" w:rsidDel="0069794E">
          <w:rPr>
            <w:bCs/>
            <w:sz w:val="24"/>
            <w:szCs w:val="24"/>
          </w:rPr>
          <w:delText xml:space="preserve">here  </w:delText>
        </w:r>
        <w:r w:rsidR="00CC794E" w:rsidRPr="004F2441" w:rsidDel="0069794E">
          <w:rPr>
            <w:bCs/>
            <w:sz w:val="24"/>
            <w:szCs w:val="24"/>
          </w:rPr>
          <w:delText xml:space="preserve">                                In = 5A</w:delText>
        </w:r>
      </w:del>
    </w:p>
    <w:p w:rsidR="00CC794E" w:rsidRPr="004F2441" w:rsidDel="0069794E" w:rsidRDefault="00CC794E" w:rsidP="00CC794E">
      <w:pPr>
        <w:ind w:left="720"/>
        <w:jc w:val="both"/>
        <w:rPr>
          <w:del w:id="1587" w:author="Καρμίρης Αγγελος" w:date="2020-01-03T10:45:00Z"/>
          <w:bCs/>
          <w:sz w:val="24"/>
          <w:szCs w:val="24"/>
        </w:rPr>
      </w:pPr>
      <w:del w:id="1588" w:author="Καρμίρης Αγγελος" w:date="2020-01-03T10:45:00Z">
        <w:r w:rsidRPr="004F2441" w:rsidDel="0069794E">
          <w:rPr>
            <w:bCs/>
            <w:sz w:val="24"/>
            <w:szCs w:val="24"/>
          </w:rPr>
          <w:delText>Delay t</w:delText>
        </w:r>
        <w:r w:rsidR="000F5567" w:rsidRPr="004F2441" w:rsidDel="0069794E">
          <w:rPr>
            <w:bCs/>
            <w:sz w:val="24"/>
            <w:szCs w:val="24"/>
          </w:rPr>
          <w:delText>ime                         : 0</w:delText>
        </w:r>
        <w:r w:rsidR="00FD2AFC" w:rsidRPr="004F2441" w:rsidDel="0069794E">
          <w:rPr>
            <w:bCs/>
            <w:sz w:val="24"/>
            <w:szCs w:val="24"/>
          </w:rPr>
          <w:delText xml:space="preserve"> to </w:delText>
        </w:r>
        <w:r w:rsidRPr="004F2441" w:rsidDel="0069794E">
          <w:rPr>
            <w:bCs/>
            <w:sz w:val="24"/>
            <w:szCs w:val="24"/>
          </w:rPr>
          <w:delText>20 sec.</w:delText>
        </w:r>
      </w:del>
    </w:p>
    <w:p w:rsidR="00CC794E" w:rsidRPr="004F2441" w:rsidDel="0069794E" w:rsidRDefault="00CC794E" w:rsidP="00CC794E">
      <w:pPr>
        <w:ind w:left="720"/>
        <w:jc w:val="both"/>
        <w:rPr>
          <w:del w:id="1589" w:author="Καρμίρης Αγγελος" w:date="2020-01-03T10:45:00Z"/>
          <w:bCs/>
          <w:sz w:val="24"/>
          <w:szCs w:val="24"/>
        </w:rPr>
      </w:pPr>
    </w:p>
    <w:p w:rsidR="00CC794E" w:rsidRPr="004F2441" w:rsidDel="0069794E" w:rsidRDefault="00FD2AFC" w:rsidP="00CC794E">
      <w:pPr>
        <w:ind w:left="720"/>
        <w:jc w:val="both"/>
        <w:rPr>
          <w:del w:id="1590" w:author="Καρμίρης Αγγελος" w:date="2020-01-03T10:45:00Z"/>
          <w:bCs/>
          <w:sz w:val="24"/>
          <w:szCs w:val="24"/>
        </w:rPr>
      </w:pPr>
      <w:del w:id="1591" w:author="Καρμίρης Αγγελος" w:date="2020-01-03T10:45:00Z">
        <w:r w:rsidRPr="004F2441" w:rsidDel="0069794E">
          <w:rPr>
            <w:bCs/>
            <w:sz w:val="24"/>
            <w:szCs w:val="24"/>
          </w:rPr>
          <w:delText>Stage 2</w:delText>
        </w:r>
      </w:del>
    </w:p>
    <w:p w:rsidR="00CC794E" w:rsidRPr="004F2441" w:rsidDel="0069794E" w:rsidRDefault="00CC794E" w:rsidP="00CC794E">
      <w:pPr>
        <w:ind w:left="720"/>
        <w:jc w:val="both"/>
        <w:rPr>
          <w:del w:id="1592" w:author="Καρμίρης Αγγελος" w:date="2020-01-03T10:45:00Z"/>
          <w:bCs/>
          <w:sz w:val="24"/>
          <w:szCs w:val="24"/>
        </w:rPr>
      </w:pPr>
      <w:del w:id="1593" w:author="Καρμίρης Αγγελος" w:date="2020-01-03T10:45:00Z">
        <w:r w:rsidRPr="004F2441" w:rsidDel="0069794E">
          <w:rPr>
            <w:bCs/>
            <w:sz w:val="24"/>
            <w:szCs w:val="24"/>
          </w:rPr>
          <w:delText>I</w:delText>
        </w:r>
        <w:r w:rsidR="00CB51A4" w:rsidRPr="004F2441" w:rsidDel="0069794E">
          <w:rPr>
            <w:bCs/>
            <w:sz w:val="24"/>
            <w:szCs w:val="24"/>
            <w:vertAlign w:val="subscript"/>
          </w:rPr>
          <w:delText>E</w:delText>
        </w:r>
        <w:r w:rsidRPr="004F2441" w:rsidDel="0069794E">
          <w:rPr>
            <w:bCs/>
            <w:sz w:val="24"/>
            <w:szCs w:val="24"/>
            <w:lang w:val="en-GB"/>
          </w:rPr>
          <w:delText xml:space="preserve"> </w:delText>
        </w:r>
        <w:r w:rsidRPr="004F2441" w:rsidDel="0069794E">
          <w:rPr>
            <w:bCs/>
            <w:sz w:val="24"/>
            <w:szCs w:val="24"/>
          </w:rPr>
          <w:delText>&gt;&gt; (</w:delText>
        </w:r>
        <w:r w:rsidR="00FD2AFC" w:rsidRPr="004F2441" w:rsidDel="0069794E">
          <w:rPr>
            <w:bCs/>
            <w:sz w:val="24"/>
            <w:szCs w:val="24"/>
          </w:rPr>
          <w:delText>instantaneous</w:delText>
        </w:r>
        <w:r w:rsidRPr="004F2441" w:rsidDel="0069794E">
          <w:rPr>
            <w:bCs/>
            <w:sz w:val="24"/>
            <w:szCs w:val="24"/>
          </w:rPr>
          <w:delText>)          : (0.1-10) x In</w:delText>
        </w:r>
      </w:del>
    </w:p>
    <w:p w:rsidR="00CC794E" w:rsidDel="0069794E" w:rsidRDefault="00CC794E" w:rsidP="00CC794E">
      <w:pPr>
        <w:ind w:left="720"/>
        <w:jc w:val="both"/>
        <w:rPr>
          <w:del w:id="1594" w:author="Καρμίρης Αγγελος" w:date="2020-01-03T10:45:00Z"/>
          <w:bCs/>
          <w:sz w:val="24"/>
          <w:szCs w:val="24"/>
        </w:rPr>
      </w:pPr>
      <w:del w:id="1595" w:author="Καρμίρης Αγγελος" w:date="2020-01-03T10:45:00Z">
        <w:r w:rsidRPr="004F2441" w:rsidDel="0069794E">
          <w:rPr>
            <w:bCs/>
            <w:sz w:val="24"/>
            <w:szCs w:val="24"/>
          </w:rPr>
          <w:delText xml:space="preserve">Delay time                     </w:delText>
        </w:r>
        <w:r w:rsidR="000F5567" w:rsidRPr="004F2441" w:rsidDel="0069794E">
          <w:rPr>
            <w:bCs/>
            <w:sz w:val="24"/>
            <w:szCs w:val="24"/>
          </w:rPr>
          <w:delText xml:space="preserve">    : 0</w:delText>
        </w:r>
        <w:r w:rsidRPr="004F2441" w:rsidDel="0069794E">
          <w:rPr>
            <w:bCs/>
            <w:sz w:val="24"/>
            <w:szCs w:val="24"/>
          </w:rPr>
          <w:delText>-20 sec.</w:delText>
        </w:r>
      </w:del>
    </w:p>
    <w:p w:rsidR="006A27E2" w:rsidDel="0069794E" w:rsidRDefault="006A27E2" w:rsidP="00CC794E">
      <w:pPr>
        <w:ind w:left="720"/>
        <w:jc w:val="both"/>
        <w:rPr>
          <w:del w:id="1596" w:author="Καρμίρης Αγγελος" w:date="2020-01-03T10:45:00Z"/>
          <w:bCs/>
          <w:sz w:val="24"/>
          <w:szCs w:val="24"/>
        </w:rPr>
      </w:pPr>
    </w:p>
    <w:p w:rsidR="006A27E2" w:rsidRPr="004F2441" w:rsidDel="0069794E" w:rsidRDefault="006A27E2" w:rsidP="006A27E2">
      <w:pPr>
        <w:ind w:left="720"/>
        <w:jc w:val="both"/>
        <w:rPr>
          <w:del w:id="1597" w:author="Καρμίρης Αγγελος" w:date="2020-01-03T10:45:00Z"/>
          <w:b/>
          <w:bCs/>
          <w:sz w:val="24"/>
          <w:szCs w:val="24"/>
          <w:u w:val="single"/>
        </w:rPr>
      </w:pPr>
      <w:del w:id="1598" w:author="Καρμίρης Αγγελος" w:date="2020-01-03T10:45:00Z">
        <w:r w:rsidRPr="004F2441" w:rsidDel="0069794E">
          <w:rPr>
            <w:b/>
            <w:bCs/>
            <w:sz w:val="24"/>
            <w:szCs w:val="24"/>
          </w:rPr>
          <w:delText>1</w:delText>
        </w:r>
        <w:r w:rsidR="00E87962" w:rsidRPr="0029388F" w:rsidDel="0069794E">
          <w:rPr>
            <w:b/>
            <w:bCs/>
            <w:sz w:val="24"/>
            <w:szCs w:val="24"/>
          </w:rPr>
          <w:delText>2</w:delText>
        </w:r>
        <w:r w:rsidDel="0069794E">
          <w:rPr>
            <w:b/>
            <w:bCs/>
            <w:sz w:val="24"/>
            <w:szCs w:val="24"/>
          </w:rPr>
          <w:delText>.</w:delText>
        </w:r>
        <w:r w:rsidR="00BF269E" w:rsidDel="0069794E">
          <w:rPr>
            <w:b/>
            <w:bCs/>
            <w:sz w:val="24"/>
            <w:szCs w:val="24"/>
          </w:rPr>
          <w:delText>9</w:delText>
        </w:r>
        <w:r w:rsidRPr="004F2441" w:rsidDel="0069794E">
          <w:rPr>
            <w:b/>
            <w:bCs/>
            <w:sz w:val="24"/>
            <w:szCs w:val="24"/>
          </w:rPr>
          <w:tab/>
        </w:r>
        <w:r w:rsidR="00E524CD" w:rsidDel="0069794E">
          <w:rPr>
            <w:b/>
            <w:bCs/>
            <w:sz w:val="24"/>
            <w:szCs w:val="24"/>
            <w:u w:val="single"/>
          </w:rPr>
          <w:delText>On-line</w:delText>
        </w:r>
        <w:r w:rsidDel="0069794E">
          <w:rPr>
            <w:b/>
            <w:bCs/>
            <w:sz w:val="24"/>
            <w:szCs w:val="24"/>
            <w:u w:val="single"/>
          </w:rPr>
          <w:delText xml:space="preserve"> moisture and</w:delText>
        </w:r>
        <w:r w:rsidR="00E524CD" w:rsidDel="0069794E">
          <w:rPr>
            <w:b/>
            <w:bCs/>
            <w:sz w:val="24"/>
            <w:szCs w:val="24"/>
            <w:u w:val="single"/>
          </w:rPr>
          <w:delText xml:space="preserve"> </w:delText>
        </w:r>
        <w:r w:rsidDel="0069794E">
          <w:rPr>
            <w:b/>
            <w:bCs/>
            <w:sz w:val="24"/>
            <w:szCs w:val="24"/>
            <w:u w:val="single"/>
          </w:rPr>
          <w:delText>fault</w:delText>
        </w:r>
        <w:r w:rsidR="00E524CD" w:rsidDel="0069794E">
          <w:rPr>
            <w:b/>
            <w:bCs/>
            <w:sz w:val="24"/>
            <w:szCs w:val="24"/>
            <w:u w:val="single"/>
          </w:rPr>
          <w:delText xml:space="preserve"> gas </w:delText>
        </w:r>
        <w:r w:rsidDel="0069794E">
          <w:rPr>
            <w:b/>
            <w:bCs/>
            <w:sz w:val="24"/>
            <w:szCs w:val="24"/>
            <w:u w:val="single"/>
          </w:rPr>
          <w:delText xml:space="preserve">monitoring system </w:delText>
        </w:r>
      </w:del>
    </w:p>
    <w:p w:rsidR="006A27E2" w:rsidRPr="004F2441" w:rsidDel="0069794E" w:rsidRDefault="006A27E2" w:rsidP="006A27E2">
      <w:pPr>
        <w:ind w:left="720"/>
        <w:jc w:val="both"/>
        <w:rPr>
          <w:del w:id="1599" w:author="Καρμίρης Αγγελος" w:date="2020-01-03T10:45:00Z"/>
          <w:bCs/>
          <w:sz w:val="24"/>
          <w:szCs w:val="24"/>
        </w:rPr>
      </w:pPr>
      <w:del w:id="1600" w:author="Καρμίρης Αγγελος" w:date="2020-01-03T10:45:00Z">
        <w:r w:rsidRPr="004F2441" w:rsidDel="0069794E">
          <w:rPr>
            <w:bCs/>
            <w:sz w:val="24"/>
            <w:szCs w:val="24"/>
          </w:rPr>
          <w:tab/>
        </w:r>
      </w:del>
    </w:p>
    <w:p w:rsidR="006A27E2" w:rsidDel="0069794E" w:rsidRDefault="006A27E2" w:rsidP="006A27E2">
      <w:pPr>
        <w:ind w:left="720"/>
        <w:jc w:val="both"/>
        <w:rPr>
          <w:del w:id="1601" w:author="Καρμίρης Αγγελος" w:date="2020-01-03T10:45:00Z"/>
          <w:bCs/>
          <w:sz w:val="24"/>
          <w:szCs w:val="24"/>
        </w:rPr>
      </w:pPr>
      <w:del w:id="1602" w:author="Καρμίρης Αγγελος" w:date="2020-01-03T10:45:00Z">
        <w:r w:rsidDel="0069794E">
          <w:rPr>
            <w:bCs/>
            <w:sz w:val="24"/>
            <w:szCs w:val="24"/>
          </w:rPr>
          <w:delText xml:space="preserve">The autotransformer shall be equipped with a continuous moisture and </w:delText>
        </w:r>
        <w:r w:rsidR="00675A12" w:rsidDel="0069794E">
          <w:rPr>
            <w:bCs/>
            <w:sz w:val="24"/>
            <w:szCs w:val="24"/>
          </w:rPr>
          <w:delText>fault</w:delText>
        </w:r>
        <w:r w:rsidR="00E524CD" w:rsidDel="0069794E">
          <w:rPr>
            <w:bCs/>
            <w:sz w:val="24"/>
            <w:szCs w:val="24"/>
          </w:rPr>
          <w:delText xml:space="preserve"> gas</w:delText>
        </w:r>
        <w:r w:rsidDel="0069794E">
          <w:rPr>
            <w:bCs/>
            <w:sz w:val="24"/>
            <w:szCs w:val="24"/>
          </w:rPr>
          <w:delText xml:space="preserve"> monitor</w:delText>
        </w:r>
        <w:r w:rsidR="00E524CD" w:rsidDel="0069794E">
          <w:rPr>
            <w:bCs/>
            <w:sz w:val="24"/>
            <w:szCs w:val="24"/>
          </w:rPr>
          <w:delText>ing</w:delText>
        </w:r>
        <w:r w:rsidR="00D04EC8" w:rsidDel="0069794E">
          <w:rPr>
            <w:bCs/>
            <w:sz w:val="24"/>
            <w:szCs w:val="24"/>
          </w:rPr>
          <w:delText xml:space="preserve"> system, type Hydran</w:delText>
        </w:r>
        <w:r w:rsidDel="0069794E">
          <w:rPr>
            <w:bCs/>
            <w:sz w:val="24"/>
            <w:szCs w:val="24"/>
          </w:rPr>
          <w:delText xml:space="preserve"> M2, manufactured by GE.</w:delText>
        </w:r>
      </w:del>
    </w:p>
    <w:p w:rsidR="004F594C" w:rsidDel="0069794E" w:rsidRDefault="006A27E2" w:rsidP="006A27E2">
      <w:pPr>
        <w:ind w:left="720"/>
        <w:jc w:val="both"/>
        <w:rPr>
          <w:del w:id="1603" w:author="Καρμίρης Αγγελος" w:date="2020-01-03T10:45:00Z"/>
          <w:bCs/>
          <w:sz w:val="24"/>
          <w:szCs w:val="24"/>
        </w:rPr>
      </w:pPr>
      <w:del w:id="1604" w:author="Καρμίρης Αγγελος" w:date="2020-01-03T10:45:00Z">
        <w:r w:rsidDel="0069794E">
          <w:rPr>
            <w:bCs/>
            <w:sz w:val="24"/>
            <w:szCs w:val="24"/>
          </w:rPr>
          <w:delText xml:space="preserve">The system shall </w:delText>
        </w:r>
        <w:r w:rsidR="00E524CD" w:rsidDel="0069794E">
          <w:rPr>
            <w:bCs/>
            <w:sz w:val="24"/>
            <w:szCs w:val="24"/>
          </w:rPr>
          <w:delText xml:space="preserve">be installed on </w:delText>
        </w:r>
        <w:r w:rsidR="00073BCD" w:rsidDel="0069794E">
          <w:rPr>
            <w:bCs/>
            <w:sz w:val="24"/>
            <w:szCs w:val="24"/>
          </w:rPr>
          <w:delText>a</w:delText>
        </w:r>
        <w:r w:rsidR="006E067B" w:rsidDel="0069794E">
          <w:rPr>
            <w:bCs/>
            <w:sz w:val="24"/>
            <w:szCs w:val="24"/>
          </w:rPr>
          <w:delText xml:space="preserve"> pipe connecting the</w:delText>
        </w:r>
        <w:r w:rsidR="00E524CD" w:rsidDel="0069794E">
          <w:rPr>
            <w:bCs/>
            <w:sz w:val="24"/>
            <w:szCs w:val="24"/>
          </w:rPr>
          <w:delText xml:space="preserve"> autotransformer tank</w:delText>
        </w:r>
        <w:r w:rsidR="006938C2" w:rsidDel="0069794E">
          <w:rPr>
            <w:bCs/>
            <w:sz w:val="24"/>
            <w:szCs w:val="24"/>
          </w:rPr>
          <w:delText xml:space="preserve"> with the cooling system</w:delText>
        </w:r>
        <w:r w:rsidR="006E067B" w:rsidDel="0069794E">
          <w:rPr>
            <w:bCs/>
            <w:sz w:val="24"/>
            <w:szCs w:val="24"/>
          </w:rPr>
          <w:delText>, at the outlet side of the pumps</w:delText>
        </w:r>
        <w:r w:rsidR="00E524CD" w:rsidDel="0069794E">
          <w:rPr>
            <w:bCs/>
            <w:sz w:val="24"/>
            <w:szCs w:val="24"/>
          </w:rPr>
          <w:delText>.</w:delText>
        </w:r>
        <w:r w:rsidR="00872266" w:rsidRPr="00BD26DC" w:rsidDel="0069794E">
          <w:rPr>
            <w:bCs/>
            <w:sz w:val="24"/>
            <w:szCs w:val="24"/>
          </w:rPr>
          <w:delText xml:space="preserve"> </w:delText>
        </w:r>
        <w:r w:rsidR="00EC6FDF" w:rsidDel="0069794E">
          <w:rPr>
            <w:bCs/>
            <w:sz w:val="24"/>
            <w:szCs w:val="24"/>
          </w:rPr>
          <w:delText xml:space="preserve"> If this is not possible, alternatively it can be installed on the upper part of the tank. It will be installed through a valve.</w:delText>
        </w:r>
        <w:r w:rsidR="00E524CD" w:rsidDel="0069794E">
          <w:rPr>
            <w:bCs/>
            <w:sz w:val="24"/>
            <w:szCs w:val="24"/>
          </w:rPr>
          <w:delText xml:space="preserve"> </w:delText>
        </w:r>
        <w:r w:rsidR="00872266" w:rsidDel="0069794E">
          <w:rPr>
            <w:bCs/>
            <w:sz w:val="24"/>
            <w:szCs w:val="24"/>
            <w:lang w:val="el-GR"/>
          </w:rPr>
          <w:delText>Α</w:delText>
        </w:r>
        <w:r w:rsidR="00872266" w:rsidRPr="00BD26DC" w:rsidDel="0069794E">
          <w:rPr>
            <w:bCs/>
            <w:sz w:val="24"/>
            <w:szCs w:val="24"/>
          </w:rPr>
          <w:delText xml:space="preserve"> </w:delText>
        </w:r>
        <w:r w:rsidR="00872266" w:rsidDel="0069794E">
          <w:rPr>
            <w:bCs/>
            <w:sz w:val="24"/>
            <w:szCs w:val="24"/>
          </w:rPr>
          <w:delText xml:space="preserve">second valve </w:delText>
        </w:r>
        <w:r w:rsidR="004F594C" w:rsidDel="0069794E">
          <w:rPr>
            <w:bCs/>
            <w:sz w:val="24"/>
            <w:szCs w:val="24"/>
          </w:rPr>
          <w:delText xml:space="preserve">next to the first one, </w:delText>
        </w:r>
        <w:r w:rsidR="00FC1924" w:rsidDel="0069794E">
          <w:rPr>
            <w:bCs/>
            <w:sz w:val="24"/>
            <w:szCs w:val="24"/>
          </w:rPr>
          <w:delText xml:space="preserve">shall exist </w:delText>
        </w:r>
        <w:r w:rsidR="004F594C" w:rsidDel="0069794E">
          <w:rPr>
            <w:bCs/>
            <w:sz w:val="24"/>
            <w:szCs w:val="24"/>
          </w:rPr>
          <w:delText xml:space="preserve">for future use (detection of more gases). </w:delText>
        </w:r>
      </w:del>
    </w:p>
    <w:p w:rsidR="006A27E2" w:rsidRPr="00E524CD" w:rsidDel="0069794E" w:rsidRDefault="006E067B" w:rsidP="006A27E2">
      <w:pPr>
        <w:ind w:left="720"/>
        <w:jc w:val="both"/>
        <w:rPr>
          <w:del w:id="1605" w:author="Καρμίρης Αγγελος" w:date="2020-01-03T10:45:00Z"/>
          <w:bCs/>
          <w:sz w:val="24"/>
          <w:szCs w:val="24"/>
        </w:rPr>
      </w:pPr>
      <w:del w:id="1606" w:author="Καρμίρης Αγγελος" w:date="2020-01-03T10:45:00Z">
        <w:r w:rsidDel="0069794E">
          <w:rPr>
            <w:bCs/>
            <w:sz w:val="24"/>
            <w:szCs w:val="24"/>
          </w:rPr>
          <w:delText>The system</w:delText>
        </w:r>
        <w:r w:rsidR="003F0AC3" w:rsidDel="0069794E">
          <w:rPr>
            <w:bCs/>
            <w:sz w:val="24"/>
            <w:szCs w:val="24"/>
          </w:rPr>
          <w:delText xml:space="preserve"> will </w:delText>
        </w:r>
        <w:r w:rsidR="006A27E2" w:rsidDel="0069794E">
          <w:rPr>
            <w:bCs/>
            <w:sz w:val="24"/>
            <w:szCs w:val="24"/>
          </w:rPr>
          <w:delText>include</w:delText>
        </w:r>
        <w:r w:rsidR="006A27E2" w:rsidRPr="0029388F" w:rsidDel="0069794E">
          <w:rPr>
            <w:bCs/>
            <w:sz w:val="24"/>
            <w:szCs w:val="24"/>
          </w:rPr>
          <w:delText>:</w:delText>
        </w:r>
        <w:r w:rsidR="00E524CD" w:rsidDel="0069794E">
          <w:rPr>
            <w:bCs/>
            <w:sz w:val="24"/>
            <w:szCs w:val="24"/>
          </w:rPr>
          <w:delText xml:space="preserve"> </w:delText>
        </w:r>
      </w:del>
    </w:p>
    <w:p w:rsidR="006A27E2" w:rsidDel="0069794E" w:rsidRDefault="006A27E2" w:rsidP="006A27E2">
      <w:pPr>
        <w:ind w:left="720"/>
        <w:jc w:val="both"/>
        <w:rPr>
          <w:del w:id="1607" w:author="Καρμίρης Αγγελος" w:date="2020-01-03T10:45:00Z"/>
          <w:bCs/>
          <w:sz w:val="24"/>
          <w:szCs w:val="24"/>
        </w:rPr>
      </w:pPr>
      <w:del w:id="1608" w:author="Καρμίρης Αγγελος" w:date="2020-01-03T10:45:00Z">
        <w:r w:rsidDel="0069794E">
          <w:rPr>
            <w:bCs/>
            <w:sz w:val="24"/>
            <w:szCs w:val="24"/>
          </w:rPr>
          <w:delText xml:space="preserve">1. </w:delText>
        </w:r>
        <w:r w:rsidR="00DB7976" w:rsidDel="0069794E">
          <w:rPr>
            <w:bCs/>
            <w:sz w:val="24"/>
            <w:szCs w:val="24"/>
          </w:rPr>
          <w:delText>A gas</w:delText>
        </w:r>
        <w:r w:rsidDel="0069794E">
          <w:rPr>
            <w:bCs/>
            <w:sz w:val="24"/>
            <w:szCs w:val="24"/>
          </w:rPr>
          <w:delText>-in-oil sensor to detect continuously the composite value of hydrogen (H</w:delText>
        </w:r>
        <w:r w:rsidRPr="006A27E2" w:rsidDel="0069794E">
          <w:rPr>
            <w:bCs/>
            <w:sz w:val="24"/>
            <w:szCs w:val="24"/>
            <w:vertAlign w:val="subscript"/>
          </w:rPr>
          <w:delText>2</w:delText>
        </w:r>
        <w:r w:rsidDel="0069794E">
          <w:rPr>
            <w:bCs/>
            <w:sz w:val="24"/>
            <w:szCs w:val="24"/>
          </w:rPr>
          <w:delText>), carbon monoxide (CO), acetylene (C</w:delText>
        </w:r>
        <w:r w:rsidRPr="006A27E2" w:rsidDel="0069794E">
          <w:rPr>
            <w:bCs/>
            <w:sz w:val="24"/>
            <w:szCs w:val="24"/>
            <w:vertAlign w:val="subscript"/>
          </w:rPr>
          <w:delText>2</w:delText>
        </w:r>
        <w:r w:rsidDel="0069794E">
          <w:rPr>
            <w:bCs/>
            <w:sz w:val="24"/>
            <w:szCs w:val="24"/>
          </w:rPr>
          <w:delText>H</w:delText>
        </w:r>
        <w:r w:rsidRPr="006A27E2" w:rsidDel="0069794E">
          <w:rPr>
            <w:bCs/>
            <w:sz w:val="24"/>
            <w:szCs w:val="24"/>
            <w:vertAlign w:val="subscript"/>
          </w:rPr>
          <w:delText>2</w:delText>
        </w:r>
        <w:r w:rsidDel="0069794E">
          <w:rPr>
            <w:bCs/>
            <w:sz w:val="24"/>
            <w:szCs w:val="24"/>
          </w:rPr>
          <w:delText>) and ethylene (C</w:delText>
        </w:r>
        <w:r w:rsidRPr="006A27E2" w:rsidDel="0069794E">
          <w:rPr>
            <w:bCs/>
            <w:sz w:val="24"/>
            <w:szCs w:val="24"/>
            <w:vertAlign w:val="subscript"/>
          </w:rPr>
          <w:delText>2</w:delText>
        </w:r>
        <w:r w:rsidDel="0069794E">
          <w:rPr>
            <w:bCs/>
            <w:sz w:val="24"/>
            <w:szCs w:val="24"/>
          </w:rPr>
          <w:delText>H</w:delText>
        </w:r>
        <w:r w:rsidRPr="006A27E2" w:rsidDel="0069794E">
          <w:rPr>
            <w:bCs/>
            <w:sz w:val="24"/>
            <w:szCs w:val="24"/>
            <w:vertAlign w:val="subscript"/>
          </w:rPr>
          <w:delText>4</w:delText>
        </w:r>
        <w:r w:rsidDel="0069794E">
          <w:rPr>
            <w:bCs/>
            <w:sz w:val="24"/>
            <w:szCs w:val="24"/>
          </w:rPr>
          <w:delText>), in the transformer oil.</w:delText>
        </w:r>
        <w:r w:rsidR="00A33F33" w:rsidDel="0069794E">
          <w:rPr>
            <w:bCs/>
            <w:sz w:val="24"/>
            <w:szCs w:val="24"/>
          </w:rPr>
          <w:delText xml:space="preserve"> </w:delText>
        </w:r>
      </w:del>
    </w:p>
    <w:p w:rsidR="00DB7976" w:rsidDel="0069794E" w:rsidRDefault="00DB7976" w:rsidP="006A27E2">
      <w:pPr>
        <w:ind w:left="720"/>
        <w:jc w:val="both"/>
        <w:rPr>
          <w:del w:id="1609" w:author="Καρμίρης Αγγελος" w:date="2020-01-03T10:45:00Z"/>
          <w:bCs/>
          <w:sz w:val="24"/>
          <w:szCs w:val="24"/>
        </w:rPr>
      </w:pPr>
      <w:del w:id="1610" w:author="Καρμίρης Αγγελος" w:date="2020-01-03T10:45:00Z">
        <w:r w:rsidDel="0069794E">
          <w:rPr>
            <w:bCs/>
            <w:sz w:val="24"/>
            <w:szCs w:val="24"/>
          </w:rPr>
          <w:delText>2. Capacitive sensor to continuously monitor the moisture of the transformer oil.</w:delText>
        </w:r>
      </w:del>
    </w:p>
    <w:p w:rsidR="00DB7976" w:rsidDel="0069794E" w:rsidRDefault="00DB7976" w:rsidP="006A27E2">
      <w:pPr>
        <w:ind w:left="720"/>
        <w:jc w:val="both"/>
        <w:rPr>
          <w:del w:id="1611" w:author="Καρμίρης Αγγελος" w:date="2020-01-03T10:45:00Z"/>
          <w:bCs/>
          <w:sz w:val="24"/>
          <w:szCs w:val="24"/>
        </w:rPr>
      </w:pPr>
      <w:del w:id="1612" w:author="Καρμίρης Αγγελος" w:date="2020-01-03T10:45:00Z">
        <w:r w:rsidDel="0069794E">
          <w:rPr>
            <w:bCs/>
            <w:sz w:val="24"/>
            <w:szCs w:val="24"/>
          </w:rPr>
          <w:delText>3. A temperature sensor to monitor the oil temperature at the gas-in-oil sensor location.</w:delText>
        </w:r>
      </w:del>
    </w:p>
    <w:p w:rsidR="006A27E2" w:rsidDel="0069794E" w:rsidRDefault="00D04EC8" w:rsidP="006A27E2">
      <w:pPr>
        <w:ind w:left="720"/>
        <w:jc w:val="both"/>
        <w:rPr>
          <w:del w:id="1613" w:author="Καρμίρης Αγγελος" w:date="2020-01-03T10:45:00Z"/>
          <w:bCs/>
          <w:sz w:val="24"/>
          <w:szCs w:val="24"/>
        </w:rPr>
      </w:pPr>
      <w:del w:id="1614" w:author="Καρμίρης Αγγελος" w:date="2020-01-03T10:45:00Z">
        <w:r w:rsidDel="0069794E">
          <w:rPr>
            <w:bCs/>
            <w:sz w:val="24"/>
            <w:szCs w:val="24"/>
          </w:rPr>
          <w:delText>The system shall also</w:delText>
        </w:r>
        <w:r w:rsidR="00DB7976" w:rsidDel="0069794E">
          <w:rPr>
            <w:bCs/>
            <w:sz w:val="24"/>
            <w:szCs w:val="24"/>
          </w:rPr>
          <w:delText xml:space="preserve"> inc</w:delText>
        </w:r>
        <w:r w:rsidDel="0069794E">
          <w:rPr>
            <w:bCs/>
            <w:sz w:val="24"/>
            <w:szCs w:val="24"/>
          </w:rPr>
          <w:delText>lude</w:delText>
        </w:r>
        <w:r w:rsidR="003F0AC3" w:rsidDel="0069794E">
          <w:rPr>
            <w:bCs/>
            <w:sz w:val="24"/>
            <w:szCs w:val="24"/>
          </w:rPr>
          <w:delText xml:space="preserve"> two</w:delText>
        </w:r>
        <w:r w:rsidDel="0069794E">
          <w:rPr>
            <w:bCs/>
            <w:sz w:val="24"/>
            <w:szCs w:val="24"/>
          </w:rPr>
          <w:delText xml:space="preserve"> 4-20mA</w:delText>
        </w:r>
        <w:r w:rsidR="003F0AC3" w:rsidDel="0069794E">
          <w:rPr>
            <w:bCs/>
            <w:sz w:val="24"/>
            <w:szCs w:val="24"/>
          </w:rPr>
          <w:delText xml:space="preserve"> outputs and two alarm make contact outputs</w:delText>
        </w:r>
        <w:r w:rsidR="00DB7976" w:rsidDel="0069794E">
          <w:rPr>
            <w:bCs/>
            <w:sz w:val="24"/>
            <w:szCs w:val="24"/>
          </w:rPr>
          <w:delText xml:space="preserve"> for</w:delText>
        </w:r>
        <w:r w:rsidR="006525EA" w:rsidRPr="006525EA" w:rsidDel="0069794E">
          <w:rPr>
            <w:bCs/>
            <w:sz w:val="24"/>
            <w:szCs w:val="24"/>
          </w:rPr>
          <w:delText xml:space="preserve"> </w:delText>
        </w:r>
        <w:r w:rsidR="006525EA" w:rsidDel="0069794E">
          <w:rPr>
            <w:bCs/>
            <w:sz w:val="24"/>
            <w:szCs w:val="24"/>
          </w:rPr>
          <w:delText xml:space="preserve">transmission of measurements and alarms to </w:delText>
        </w:r>
        <w:r w:rsidR="006525EA" w:rsidRPr="004F2441" w:rsidDel="0069794E">
          <w:rPr>
            <w:bCs/>
            <w:sz w:val="24"/>
            <w:szCs w:val="24"/>
          </w:rPr>
          <w:delText>the substation’s automation</w:delText>
        </w:r>
        <w:r w:rsidR="00506B54" w:rsidRPr="00CF2DCF" w:rsidDel="0069794E">
          <w:rPr>
            <w:bCs/>
            <w:sz w:val="24"/>
            <w:szCs w:val="24"/>
          </w:rPr>
          <w:delText xml:space="preserve"> </w:delText>
        </w:r>
        <w:r w:rsidR="00506B54" w:rsidDel="0069794E">
          <w:rPr>
            <w:bCs/>
            <w:sz w:val="24"/>
            <w:szCs w:val="24"/>
          </w:rPr>
          <w:delText>and</w:delText>
        </w:r>
        <w:r w:rsidR="006525EA" w:rsidRPr="004F2441" w:rsidDel="0069794E">
          <w:rPr>
            <w:bCs/>
            <w:sz w:val="24"/>
            <w:szCs w:val="24"/>
          </w:rPr>
          <w:delText xml:space="preserve"> control </w:delText>
        </w:r>
        <w:r w:rsidR="006525EA" w:rsidDel="0069794E">
          <w:rPr>
            <w:bCs/>
            <w:sz w:val="24"/>
            <w:szCs w:val="24"/>
          </w:rPr>
          <w:delText>system</w:delText>
        </w:r>
        <w:r w:rsidR="00DB7976" w:rsidDel="0069794E">
          <w:rPr>
            <w:bCs/>
            <w:sz w:val="24"/>
            <w:szCs w:val="24"/>
          </w:rPr>
          <w:delText>.</w:delText>
        </w:r>
        <w:r w:rsidR="006A27E2" w:rsidDel="0069794E">
          <w:rPr>
            <w:bCs/>
            <w:sz w:val="24"/>
            <w:szCs w:val="24"/>
          </w:rPr>
          <w:tab/>
        </w:r>
      </w:del>
    </w:p>
    <w:p w:rsidR="00D17229" w:rsidDel="0069794E" w:rsidRDefault="00D17229" w:rsidP="00D17229">
      <w:pPr>
        <w:ind w:left="720"/>
        <w:jc w:val="both"/>
        <w:rPr>
          <w:del w:id="1615" w:author="Καρμίρης Αγγελος" w:date="2020-01-03T10:45:00Z"/>
          <w:bCs/>
          <w:sz w:val="24"/>
          <w:szCs w:val="24"/>
        </w:rPr>
      </w:pPr>
    </w:p>
    <w:p w:rsidR="00D17229" w:rsidRPr="004F2441" w:rsidDel="0069794E" w:rsidRDefault="00D17229" w:rsidP="00D17229">
      <w:pPr>
        <w:ind w:left="720"/>
        <w:jc w:val="both"/>
        <w:rPr>
          <w:del w:id="1616" w:author="Καρμίρης Αγγελος" w:date="2020-01-03T10:45:00Z"/>
          <w:b/>
          <w:bCs/>
          <w:sz w:val="24"/>
          <w:szCs w:val="24"/>
          <w:u w:val="single"/>
        </w:rPr>
      </w:pPr>
      <w:del w:id="1617" w:author="Καρμίρης Αγγελος" w:date="2020-01-03T10:45:00Z">
        <w:r w:rsidRPr="004F2441" w:rsidDel="0069794E">
          <w:rPr>
            <w:b/>
            <w:bCs/>
            <w:sz w:val="24"/>
            <w:szCs w:val="24"/>
          </w:rPr>
          <w:delText>1</w:delText>
        </w:r>
        <w:r w:rsidRPr="0029388F" w:rsidDel="0069794E">
          <w:rPr>
            <w:b/>
            <w:bCs/>
            <w:sz w:val="24"/>
            <w:szCs w:val="24"/>
          </w:rPr>
          <w:delText>2</w:delText>
        </w:r>
        <w:r w:rsidDel="0069794E">
          <w:rPr>
            <w:b/>
            <w:bCs/>
            <w:sz w:val="24"/>
            <w:szCs w:val="24"/>
          </w:rPr>
          <w:delText>.10</w:delText>
        </w:r>
        <w:r w:rsidRPr="004F2441" w:rsidDel="0069794E">
          <w:rPr>
            <w:b/>
            <w:bCs/>
            <w:sz w:val="24"/>
            <w:szCs w:val="24"/>
          </w:rPr>
          <w:tab/>
        </w:r>
        <w:r w:rsidDel="0069794E">
          <w:rPr>
            <w:b/>
            <w:bCs/>
            <w:sz w:val="24"/>
            <w:szCs w:val="24"/>
            <w:u w:val="single"/>
          </w:rPr>
          <w:delText xml:space="preserve">Direct </w:delText>
        </w:r>
        <w:r w:rsidR="00B66BE8" w:rsidDel="0069794E">
          <w:rPr>
            <w:b/>
            <w:bCs/>
            <w:sz w:val="24"/>
            <w:szCs w:val="24"/>
            <w:u w:val="single"/>
          </w:rPr>
          <w:delText xml:space="preserve">winding </w:delText>
        </w:r>
        <w:r w:rsidDel="0069794E">
          <w:rPr>
            <w:b/>
            <w:bCs/>
            <w:sz w:val="24"/>
            <w:szCs w:val="24"/>
            <w:u w:val="single"/>
          </w:rPr>
          <w:delText xml:space="preserve">hot-spot temperature measurement system </w:delText>
        </w:r>
      </w:del>
    </w:p>
    <w:p w:rsidR="00D17229" w:rsidRPr="004F2441" w:rsidDel="0069794E" w:rsidRDefault="00D17229" w:rsidP="00D17229">
      <w:pPr>
        <w:ind w:left="720"/>
        <w:jc w:val="both"/>
        <w:rPr>
          <w:del w:id="1618" w:author="Καρμίρης Αγγελος" w:date="2020-01-03T10:45:00Z"/>
          <w:bCs/>
          <w:sz w:val="24"/>
          <w:szCs w:val="24"/>
        </w:rPr>
      </w:pPr>
      <w:del w:id="1619" w:author="Καρμίρης Αγγελος" w:date="2020-01-03T10:45:00Z">
        <w:r w:rsidRPr="004F2441" w:rsidDel="0069794E">
          <w:rPr>
            <w:bCs/>
            <w:sz w:val="24"/>
            <w:szCs w:val="24"/>
          </w:rPr>
          <w:tab/>
        </w:r>
      </w:del>
    </w:p>
    <w:p w:rsidR="00D17229" w:rsidDel="0069794E" w:rsidRDefault="00D17229" w:rsidP="00D17229">
      <w:pPr>
        <w:ind w:left="720"/>
        <w:jc w:val="both"/>
        <w:rPr>
          <w:del w:id="1620" w:author="Καρμίρης Αγγελος" w:date="2020-01-03T10:45:00Z"/>
          <w:bCs/>
          <w:sz w:val="24"/>
          <w:szCs w:val="24"/>
        </w:rPr>
      </w:pPr>
      <w:del w:id="1621" w:author="Καρμίρης Αγγελος" w:date="2020-01-03T10:45:00Z">
        <w:r w:rsidDel="0069794E">
          <w:rPr>
            <w:bCs/>
            <w:sz w:val="24"/>
            <w:szCs w:val="24"/>
          </w:rPr>
          <w:delText xml:space="preserve">The autotransformer shall be equipped with a </w:delText>
        </w:r>
        <w:r w:rsidR="005332E5" w:rsidDel="0069794E">
          <w:rPr>
            <w:bCs/>
            <w:sz w:val="24"/>
            <w:szCs w:val="24"/>
          </w:rPr>
          <w:delText xml:space="preserve">multi-channel fiber optic </w:delText>
        </w:r>
        <w:r w:rsidDel="0069794E">
          <w:rPr>
            <w:bCs/>
            <w:sz w:val="24"/>
            <w:szCs w:val="24"/>
          </w:rPr>
          <w:delText>system</w:delText>
        </w:r>
        <w:r w:rsidR="00D43628" w:rsidRPr="00D43628" w:rsidDel="0069794E">
          <w:rPr>
            <w:bCs/>
            <w:sz w:val="24"/>
            <w:szCs w:val="24"/>
          </w:rPr>
          <w:delText xml:space="preserve"> </w:delText>
        </w:r>
        <w:r w:rsidR="00D43628" w:rsidDel="0069794E">
          <w:rPr>
            <w:bCs/>
            <w:sz w:val="24"/>
            <w:szCs w:val="24"/>
          </w:rPr>
          <w:delText>of</w:delText>
        </w:r>
        <w:r w:rsidR="00D43628" w:rsidRPr="00FF2D6C" w:rsidDel="0069794E">
          <w:rPr>
            <w:bCs/>
            <w:sz w:val="24"/>
            <w:szCs w:val="24"/>
          </w:rPr>
          <w:delText xml:space="preserve"> </w:delText>
        </w:r>
        <w:r w:rsidR="00D43628" w:rsidDel="0069794E">
          <w:rPr>
            <w:bCs/>
            <w:sz w:val="24"/>
            <w:szCs w:val="24"/>
          </w:rPr>
          <w:delText>QUALITROL</w:delText>
        </w:r>
        <w:r w:rsidR="00D43628" w:rsidRPr="00FF2D6C" w:rsidDel="0069794E">
          <w:rPr>
            <w:bCs/>
            <w:sz w:val="24"/>
            <w:szCs w:val="24"/>
          </w:rPr>
          <w:delText xml:space="preserve"> </w:delText>
        </w:r>
        <w:r w:rsidR="00D43628" w:rsidDel="0069794E">
          <w:rPr>
            <w:bCs/>
            <w:sz w:val="24"/>
            <w:szCs w:val="24"/>
          </w:rPr>
          <w:delText>manufacture</w:delText>
        </w:r>
        <w:r w:rsidR="005332E5" w:rsidDel="0069794E">
          <w:rPr>
            <w:bCs/>
            <w:sz w:val="24"/>
            <w:szCs w:val="24"/>
          </w:rPr>
          <w:delText xml:space="preserve"> for hot-spot temperature measurement</w:delText>
        </w:r>
        <w:r w:rsidR="004B14D1" w:rsidRPr="00CF2DCF" w:rsidDel="0069794E">
          <w:rPr>
            <w:bCs/>
            <w:sz w:val="24"/>
            <w:szCs w:val="24"/>
          </w:rPr>
          <w:delText xml:space="preserve"> </w:delText>
        </w:r>
        <w:r w:rsidR="004B14D1" w:rsidDel="0069794E">
          <w:rPr>
            <w:bCs/>
            <w:sz w:val="24"/>
            <w:szCs w:val="24"/>
          </w:rPr>
          <w:delText>of all windings</w:delText>
        </w:r>
        <w:r w:rsidR="00FF2D6C" w:rsidDel="0069794E">
          <w:rPr>
            <w:bCs/>
            <w:sz w:val="24"/>
            <w:szCs w:val="24"/>
          </w:rPr>
          <w:delText>. The system wil</w:delText>
        </w:r>
        <w:r w:rsidR="00D47EE8" w:rsidDel="0069794E">
          <w:rPr>
            <w:bCs/>
            <w:sz w:val="24"/>
            <w:szCs w:val="24"/>
          </w:rPr>
          <w:delText>l</w:delText>
        </w:r>
        <w:r w:rsidR="00FF2D6C" w:rsidDel="0069794E">
          <w:rPr>
            <w:bCs/>
            <w:sz w:val="24"/>
            <w:szCs w:val="24"/>
          </w:rPr>
          <w:delText xml:space="preserve"> include a temperature monitor</w:delText>
        </w:r>
        <w:r w:rsidR="004B14D1" w:rsidDel="0069794E">
          <w:rPr>
            <w:bCs/>
            <w:sz w:val="24"/>
            <w:szCs w:val="24"/>
          </w:rPr>
          <w:delText xml:space="preserve"> of</w:delText>
        </w:r>
        <w:r w:rsidDel="0069794E">
          <w:rPr>
            <w:bCs/>
            <w:sz w:val="24"/>
            <w:szCs w:val="24"/>
          </w:rPr>
          <w:delText xml:space="preserve"> type </w:delText>
        </w:r>
        <w:r w:rsidR="00650D48" w:rsidDel="0069794E">
          <w:rPr>
            <w:bCs/>
            <w:sz w:val="24"/>
            <w:szCs w:val="24"/>
          </w:rPr>
          <w:delText>T/Guard</w:delText>
        </w:r>
        <w:r w:rsidR="00B1103D" w:rsidDel="0069794E">
          <w:rPr>
            <w:bCs/>
            <w:sz w:val="24"/>
            <w:szCs w:val="24"/>
          </w:rPr>
          <w:delText xml:space="preserve"> 405</w:delText>
        </w:r>
        <w:r w:rsidR="00FF2D6C" w:rsidDel="0069794E">
          <w:rPr>
            <w:bCs/>
            <w:sz w:val="24"/>
            <w:szCs w:val="24"/>
          </w:rPr>
          <w:delText>, as well as</w:delText>
        </w:r>
        <w:r w:rsidR="00325674" w:rsidDel="0069794E">
          <w:rPr>
            <w:bCs/>
            <w:sz w:val="24"/>
            <w:szCs w:val="24"/>
          </w:rPr>
          <w:delText xml:space="preserve"> fiber optic</w:delText>
        </w:r>
        <w:r w:rsidR="00EB3A89" w:rsidDel="0069794E">
          <w:rPr>
            <w:bCs/>
            <w:sz w:val="24"/>
            <w:szCs w:val="24"/>
          </w:rPr>
          <w:delText xml:space="preserve"> connected</w:delText>
        </w:r>
        <w:r w:rsidR="00325674" w:rsidDel="0069794E">
          <w:rPr>
            <w:bCs/>
            <w:sz w:val="24"/>
            <w:szCs w:val="24"/>
          </w:rPr>
          <w:delText xml:space="preserve"> </w:delText>
        </w:r>
        <w:r w:rsidR="00EB3A89" w:rsidDel="0069794E">
          <w:rPr>
            <w:bCs/>
            <w:sz w:val="24"/>
            <w:szCs w:val="24"/>
          </w:rPr>
          <w:delText xml:space="preserve">GaAs </w:delText>
        </w:r>
        <w:r w:rsidR="00325674" w:rsidDel="0069794E">
          <w:rPr>
            <w:bCs/>
            <w:sz w:val="24"/>
            <w:szCs w:val="24"/>
          </w:rPr>
          <w:delText>temperature sensors</w:delText>
        </w:r>
        <w:r w:rsidR="004B14D1" w:rsidDel="0069794E">
          <w:rPr>
            <w:bCs/>
            <w:sz w:val="24"/>
            <w:szCs w:val="24"/>
          </w:rPr>
          <w:delText xml:space="preserve"> of</w:delText>
        </w:r>
        <w:r w:rsidR="00325674" w:rsidDel="0069794E">
          <w:rPr>
            <w:bCs/>
            <w:sz w:val="24"/>
            <w:szCs w:val="24"/>
          </w:rPr>
          <w:delText xml:space="preserve"> type </w:delText>
        </w:r>
        <w:r w:rsidR="00D43628" w:rsidDel="0069794E">
          <w:rPr>
            <w:bCs/>
            <w:sz w:val="24"/>
            <w:szCs w:val="24"/>
          </w:rPr>
          <w:delText xml:space="preserve">Neoptix </w:delText>
        </w:r>
        <w:r w:rsidR="00325674" w:rsidDel="0069794E">
          <w:rPr>
            <w:bCs/>
            <w:sz w:val="24"/>
            <w:szCs w:val="24"/>
          </w:rPr>
          <w:delText>T2.</w:delText>
        </w:r>
        <w:r w:rsidR="00B1103D" w:rsidDel="0069794E">
          <w:rPr>
            <w:bCs/>
            <w:sz w:val="24"/>
            <w:szCs w:val="24"/>
          </w:rPr>
          <w:delText xml:space="preserve"> </w:delText>
        </w:r>
        <w:r w:rsidR="00D43628" w:rsidDel="0069794E">
          <w:rPr>
            <w:bCs/>
            <w:sz w:val="24"/>
            <w:szCs w:val="24"/>
          </w:rPr>
          <w:delText>According to</w:delText>
        </w:r>
        <w:r w:rsidR="00CB5BCC" w:rsidRPr="00CB5BCC" w:rsidDel="0069794E">
          <w:rPr>
            <w:bCs/>
            <w:sz w:val="24"/>
            <w:szCs w:val="24"/>
          </w:rPr>
          <w:delText xml:space="preserve"> </w:delText>
        </w:r>
        <w:r w:rsidR="00CB5BCC" w:rsidDel="0069794E">
          <w:rPr>
            <w:bCs/>
            <w:sz w:val="24"/>
            <w:szCs w:val="24"/>
          </w:rPr>
          <w:delText>Annex E</w:delText>
        </w:r>
        <w:r w:rsidR="00D43628" w:rsidDel="0069794E">
          <w:rPr>
            <w:bCs/>
            <w:sz w:val="24"/>
            <w:szCs w:val="24"/>
          </w:rPr>
          <w:delText xml:space="preserve"> </w:delText>
        </w:r>
        <w:r w:rsidR="00CB5BCC" w:rsidDel="0069794E">
          <w:rPr>
            <w:bCs/>
            <w:sz w:val="24"/>
            <w:szCs w:val="24"/>
          </w:rPr>
          <w:delText>of IEC 60076-2</w:delText>
        </w:r>
        <w:r w:rsidR="00D43628" w:rsidDel="0069794E">
          <w:rPr>
            <w:bCs/>
            <w:sz w:val="24"/>
            <w:szCs w:val="24"/>
          </w:rPr>
          <w:delText>, e</w:delText>
        </w:r>
        <w:r w:rsidR="00B1103D" w:rsidDel="0069794E">
          <w:rPr>
            <w:bCs/>
            <w:sz w:val="24"/>
            <w:szCs w:val="24"/>
          </w:rPr>
          <w:delText>leven (11) sensors will be embodied in the autotransformer windings, as follows:</w:delText>
        </w:r>
      </w:del>
    </w:p>
    <w:p w:rsidR="00B1103D" w:rsidDel="0069794E" w:rsidRDefault="00B1103D" w:rsidP="00D17229">
      <w:pPr>
        <w:ind w:left="720"/>
        <w:jc w:val="both"/>
        <w:rPr>
          <w:del w:id="1622" w:author="Καρμίρης Αγγελος" w:date="2020-01-03T10:45:00Z"/>
          <w:bCs/>
          <w:sz w:val="24"/>
          <w:szCs w:val="24"/>
        </w:rPr>
      </w:pPr>
    </w:p>
    <w:tbl>
      <w:tblPr>
        <w:tblStyle w:val="TableGrid"/>
        <w:tblW w:w="0" w:type="auto"/>
        <w:tblInd w:w="1040" w:type="dxa"/>
        <w:tblLook w:val="04A0" w:firstRow="1" w:lastRow="0" w:firstColumn="1" w:lastColumn="0" w:noHBand="0" w:noVBand="1"/>
      </w:tblPr>
      <w:tblGrid>
        <w:gridCol w:w="3453"/>
        <w:gridCol w:w="2131"/>
        <w:gridCol w:w="2131"/>
      </w:tblGrid>
      <w:tr w:rsidR="00B1103D" w:rsidRPr="00A0708B" w:rsidDel="0069794E" w:rsidTr="00CF2DCF">
        <w:trPr>
          <w:trHeight w:val="612"/>
          <w:del w:id="1623" w:author="Καρμίρης Αγγελος" w:date="2020-01-03T10:45:00Z"/>
        </w:trPr>
        <w:tc>
          <w:tcPr>
            <w:tcW w:w="3453" w:type="dxa"/>
          </w:tcPr>
          <w:p w:rsidR="00B1103D" w:rsidRPr="00CF2DCF" w:rsidDel="0069794E" w:rsidRDefault="00B1103D" w:rsidP="00CF2DCF">
            <w:pPr>
              <w:jc w:val="center"/>
              <w:rPr>
                <w:del w:id="1624" w:author="Καρμίρης Αγγελος" w:date="2020-01-03T10:45:00Z"/>
                <w:bCs/>
                <w:sz w:val="24"/>
                <w:szCs w:val="24"/>
                <w:u w:val="single"/>
              </w:rPr>
            </w:pPr>
            <w:del w:id="1625" w:author="Καρμίρης Αγγελος" w:date="2020-01-03T10:45:00Z">
              <w:r w:rsidRPr="00CF2DCF" w:rsidDel="0069794E">
                <w:rPr>
                  <w:bCs/>
                  <w:sz w:val="24"/>
                  <w:szCs w:val="24"/>
                  <w:u w:val="single"/>
                </w:rPr>
                <w:delText>Location</w:delText>
              </w:r>
            </w:del>
          </w:p>
        </w:tc>
        <w:tc>
          <w:tcPr>
            <w:tcW w:w="2131" w:type="dxa"/>
          </w:tcPr>
          <w:p w:rsidR="00B1103D" w:rsidRPr="00CF2DCF" w:rsidDel="0069794E" w:rsidRDefault="00A0708B" w:rsidP="00CF2DCF">
            <w:pPr>
              <w:jc w:val="center"/>
              <w:rPr>
                <w:del w:id="1626" w:author="Καρμίρης Αγγελος" w:date="2020-01-03T10:45:00Z"/>
                <w:bCs/>
                <w:sz w:val="24"/>
                <w:szCs w:val="24"/>
                <w:u w:val="single"/>
              </w:rPr>
            </w:pPr>
            <w:del w:id="1627" w:author="Καρμίρης Αγγελος" w:date="2020-01-03T10:45:00Z">
              <w:r w:rsidRPr="00CF2DCF" w:rsidDel="0069794E">
                <w:rPr>
                  <w:bCs/>
                  <w:sz w:val="24"/>
                  <w:szCs w:val="24"/>
                  <w:u w:val="single"/>
                </w:rPr>
                <w:delText>o</w:delText>
              </w:r>
              <w:r w:rsidR="00B1103D" w:rsidRPr="00CF2DCF" w:rsidDel="0069794E">
                <w:rPr>
                  <w:bCs/>
                  <w:sz w:val="24"/>
                  <w:szCs w:val="24"/>
                  <w:u w:val="single"/>
                </w:rPr>
                <w:delText>n central winding</w:delText>
              </w:r>
              <w:r w:rsidR="00690C1E" w:rsidDel="0069794E">
                <w:rPr>
                  <w:bCs/>
                  <w:sz w:val="24"/>
                  <w:szCs w:val="24"/>
                  <w:u w:val="single"/>
                </w:rPr>
                <w:delText xml:space="preserve"> (central limb)</w:delText>
              </w:r>
            </w:del>
          </w:p>
        </w:tc>
        <w:tc>
          <w:tcPr>
            <w:tcW w:w="2131" w:type="dxa"/>
          </w:tcPr>
          <w:p w:rsidR="00B1103D" w:rsidRPr="00CF2DCF" w:rsidDel="0069794E" w:rsidRDefault="00B1103D" w:rsidP="00CF2DCF">
            <w:pPr>
              <w:jc w:val="center"/>
              <w:rPr>
                <w:del w:id="1628" w:author="Καρμίρης Αγγελος" w:date="2020-01-03T10:45:00Z"/>
                <w:bCs/>
                <w:sz w:val="24"/>
                <w:szCs w:val="24"/>
                <w:u w:val="single"/>
              </w:rPr>
            </w:pPr>
            <w:del w:id="1629" w:author="Καρμίρης Αγγελος" w:date="2020-01-03T10:45:00Z">
              <w:r w:rsidRPr="00CF2DCF" w:rsidDel="0069794E">
                <w:rPr>
                  <w:bCs/>
                  <w:sz w:val="24"/>
                  <w:szCs w:val="24"/>
                  <w:u w:val="single"/>
                </w:rPr>
                <w:delText>on each lateral winding</w:delText>
              </w:r>
            </w:del>
          </w:p>
        </w:tc>
      </w:tr>
      <w:tr w:rsidR="00A0708B" w:rsidDel="0069794E" w:rsidTr="00A0708B">
        <w:trPr>
          <w:trHeight w:val="415"/>
          <w:del w:id="1630" w:author="Καρμίρης Αγγελος" w:date="2020-01-03T10:45:00Z"/>
        </w:trPr>
        <w:tc>
          <w:tcPr>
            <w:tcW w:w="3453" w:type="dxa"/>
            <w:vAlign w:val="center"/>
          </w:tcPr>
          <w:p w:rsidR="00B1103D" w:rsidDel="0069794E" w:rsidRDefault="00690C1E" w:rsidP="00CF2DCF">
            <w:pPr>
              <w:jc w:val="center"/>
              <w:rPr>
                <w:del w:id="1631" w:author="Καρμίρης Αγγελος" w:date="2020-01-03T10:45:00Z"/>
                <w:bCs/>
                <w:sz w:val="24"/>
                <w:szCs w:val="24"/>
              </w:rPr>
            </w:pPr>
            <w:del w:id="1632" w:author="Καρμίρης Αγγελος" w:date="2020-01-03T10:45:00Z">
              <w:r w:rsidDel="0069794E">
                <w:rPr>
                  <w:bCs/>
                  <w:sz w:val="24"/>
                  <w:szCs w:val="24"/>
                </w:rPr>
                <w:delText>S</w:delText>
              </w:r>
              <w:r w:rsidR="00B1103D" w:rsidDel="0069794E">
                <w:rPr>
                  <w:bCs/>
                  <w:sz w:val="24"/>
                  <w:szCs w:val="24"/>
                </w:rPr>
                <w:delText>eries winding</w:delText>
              </w:r>
            </w:del>
          </w:p>
        </w:tc>
        <w:tc>
          <w:tcPr>
            <w:tcW w:w="2131" w:type="dxa"/>
            <w:vAlign w:val="center"/>
          </w:tcPr>
          <w:p w:rsidR="00B1103D" w:rsidDel="0069794E" w:rsidRDefault="00B1103D" w:rsidP="00CF2DCF">
            <w:pPr>
              <w:jc w:val="center"/>
              <w:rPr>
                <w:del w:id="1633" w:author="Καρμίρης Αγγελος" w:date="2020-01-03T10:45:00Z"/>
                <w:bCs/>
                <w:sz w:val="24"/>
                <w:szCs w:val="24"/>
              </w:rPr>
            </w:pPr>
            <w:del w:id="1634" w:author="Καρμίρης Αγγελος" w:date="2020-01-03T10:45:00Z">
              <w:r w:rsidDel="0069794E">
                <w:rPr>
                  <w:bCs/>
                  <w:sz w:val="24"/>
                  <w:szCs w:val="24"/>
                </w:rPr>
                <w:delText>2 sensors</w:delText>
              </w:r>
            </w:del>
          </w:p>
        </w:tc>
        <w:tc>
          <w:tcPr>
            <w:tcW w:w="2131" w:type="dxa"/>
            <w:vAlign w:val="center"/>
          </w:tcPr>
          <w:p w:rsidR="00B1103D" w:rsidDel="0069794E" w:rsidRDefault="00A0708B" w:rsidP="00CF2DCF">
            <w:pPr>
              <w:jc w:val="center"/>
              <w:rPr>
                <w:del w:id="1635" w:author="Καρμίρης Αγγελος" w:date="2020-01-03T10:45:00Z"/>
                <w:bCs/>
                <w:sz w:val="24"/>
                <w:szCs w:val="24"/>
              </w:rPr>
            </w:pPr>
            <w:del w:id="1636" w:author="Καρμίρης Αγγελος" w:date="2020-01-03T10:45:00Z">
              <w:r w:rsidDel="0069794E">
                <w:rPr>
                  <w:bCs/>
                  <w:sz w:val="24"/>
                  <w:szCs w:val="24"/>
                </w:rPr>
                <w:delText>1 sensor</w:delText>
              </w:r>
            </w:del>
          </w:p>
        </w:tc>
      </w:tr>
      <w:tr w:rsidR="00A0708B" w:rsidDel="0069794E" w:rsidTr="00A0708B">
        <w:trPr>
          <w:trHeight w:val="415"/>
          <w:del w:id="1637" w:author="Καρμίρης Αγγελος" w:date="2020-01-03T10:45:00Z"/>
        </w:trPr>
        <w:tc>
          <w:tcPr>
            <w:tcW w:w="3453" w:type="dxa"/>
            <w:vAlign w:val="center"/>
          </w:tcPr>
          <w:p w:rsidR="00A0708B" w:rsidDel="0069794E" w:rsidRDefault="00690C1E" w:rsidP="00CF2DCF">
            <w:pPr>
              <w:jc w:val="center"/>
              <w:rPr>
                <w:del w:id="1638" w:author="Καρμίρης Αγγελος" w:date="2020-01-03T10:45:00Z"/>
                <w:bCs/>
                <w:sz w:val="24"/>
                <w:szCs w:val="24"/>
              </w:rPr>
            </w:pPr>
            <w:del w:id="1639" w:author="Καρμίρης Αγγελος" w:date="2020-01-03T10:45:00Z">
              <w:r w:rsidDel="0069794E">
                <w:rPr>
                  <w:bCs/>
                  <w:sz w:val="24"/>
                  <w:szCs w:val="24"/>
                </w:rPr>
                <w:delText>C</w:delText>
              </w:r>
              <w:r w:rsidR="00A0708B" w:rsidDel="0069794E">
                <w:rPr>
                  <w:bCs/>
                  <w:sz w:val="24"/>
                  <w:szCs w:val="24"/>
                </w:rPr>
                <w:delText>ommon winding</w:delText>
              </w:r>
              <w:r w:rsidR="00AA283A" w:rsidDel="0069794E">
                <w:rPr>
                  <w:bCs/>
                  <w:sz w:val="24"/>
                  <w:szCs w:val="24"/>
                </w:rPr>
                <w:br/>
                <w:delText>(including regulating winding)</w:delText>
              </w:r>
            </w:del>
          </w:p>
        </w:tc>
        <w:tc>
          <w:tcPr>
            <w:tcW w:w="2131" w:type="dxa"/>
            <w:vAlign w:val="center"/>
          </w:tcPr>
          <w:p w:rsidR="00A0708B" w:rsidDel="0069794E" w:rsidRDefault="00A0708B" w:rsidP="00CF2DCF">
            <w:pPr>
              <w:jc w:val="center"/>
              <w:rPr>
                <w:del w:id="1640" w:author="Καρμίρης Αγγελος" w:date="2020-01-03T10:45:00Z"/>
                <w:bCs/>
                <w:sz w:val="24"/>
                <w:szCs w:val="24"/>
              </w:rPr>
            </w:pPr>
            <w:del w:id="1641" w:author="Καρμίρης Αγγελος" w:date="2020-01-03T10:45:00Z">
              <w:r w:rsidDel="0069794E">
                <w:rPr>
                  <w:bCs/>
                  <w:sz w:val="24"/>
                  <w:szCs w:val="24"/>
                </w:rPr>
                <w:delText>2 sensors</w:delText>
              </w:r>
            </w:del>
          </w:p>
        </w:tc>
        <w:tc>
          <w:tcPr>
            <w:tcW w:w="2131" w:type="dxa"/>
            <w:vAlign w:val="center"/>
          </w:tcPr>
          <w:p w:rsidR="00A0708B" w:rsidDel="0069794E" w:rsidRDefault="00A0708B" w:rsidP="00CF2DCF">
            <w:pPr>
              <w:jc w:val="center"/>
              <w:rPr>
                <w:del w:id="1642" w:author="Καρμίρης Αγγελος" w:date="2020-01-03T10:45:00Z"/>
                <w:bCs/>
                <w:sz w:val="24"/>
                <w:szCs w:val="24"/>
              </w:rPr>
            </w:pPr>
            <w:del w:id="1643" w:author="Καρμίρης Αγγελος" w:date="2020-01-03T10:45:00Z">
              <w:r w:rsidDel="0069794E">
                <w:rPr>
                  <w:bCs/>
                  <w:sz w:val="24"/>
                  <w:szCs w:val="24"/>
                </w:rPr>
                <w:delText>1 sensor</w:delText>
              </w:r>
            </w:del>
          </w:p>
        </w:tc>
      </w:tr>
      <w:tr w:rsidR="00A0708B" w:rsidDel="0069794E" w:rsidTr="00CF2DCF">
        <w:trPr>
          <w:trHeight w:val="415"/>
          <w:del w:id="1644" w:author="Καρμίρης Αγγελος" w:date="2020-01-03T10:45:00Z"/>
        </w:trPr>
        <w:tc>
          <w:tcPr>
            <w:tcW w:w="3453" w:type="dxa"/>
            <w:vAlign w:val="center"/>
          </w:tcPr>
          <w:p w:rsidR="00A0708B" w:rsidDel="0069794E" w:rsidRDefault="00690C1E" w:rsidP="00CF2DCF">
            <w:pPr>
              <w:jc w:val="center"/>
              <w:rPr>
                <w:del w:id="1645" w:author="Καρμίρης Αγγελος" w:date="2020-01-03T10:45:00Z"/>
                <w:bCs/>
                <w:sz w:val="24"/>
                <w:szCs w:val="24"/>
              </w:rPr>
            </w:pPr>
            <w:del w:id="1646" w:author="Καρμίρης Αγγελος" w:date="2020-01-03T10:45:00Z">
              <w:r w:rsidDel="0069794E">
                <w:rPr>
                  <w:bCs/>
                  <w:sz w:val="24"/>
                  <w:szCs w:val="24"/>
                </w:rPr>
                <w:delText>T</w:delText>
              </w:r>
              <w:r w:rsidR="00A0708B" w:rsidDel="0069794E">
                <w:rPr>
                  <w:bCs/>
                  <w:sz w:val="24"/>
                  <w:szCs w:val="24"/>
                </w:rPr>
                <w:delText>ertiary winding</w:delText>
              </w:r>
            </w:del>
          </w:p>
        </w:tc>
        <w:tc>
          <w:tcPr>
            <w:tcW w:w="2131" w:type="dxa"/>
            <w:vAlign w:val="center"/>
          </w:tcPr>
          <w:p w:rsidR="00A0708B" w:rsidDel="0069794E" w:rsidRDefault="00A0708B" w:rsidP="00CF2DCF">
            <w:pPr>
              <w:jc w:val="center"/>
              <w:rPr>
                <w:del w:id="1647" w:author="Καρμίρης Αγγελος" w:date="2020-01-03T10:45:00Z"/>
                <w:bCs/>
                <w:sz w:val="24"/>
                <w:szCs w:val="24"/>
              </w:rPr>
            </w:pPr>
            <w:del w:id="1648" w:author="Καρμίρης Αγγελος" w:date="2020-01-03T10:45:00Z">
              <w:r w:rsidDel="0069794E">
                <w:rPr>
                  <w:bCs/>
                  <w:sz w:val="24"/>
                  <w:szCs w:val="24"/>
                </w:rPr>
                <w:delText>1 sensor</w:delText>
              </w:r>
            </w:del>
          </w:p>
        </w:tc>
        <w:tc>
          <w:tcPr>
            <w:tcW w:w="2131" w:type="dxa"/>
            <w:vAlign w:val="center"/>
          </w:tcPr>
          <w:p w:rsidR="00A0708B" w:rsidDel="0069794E" w:rsidRDefault="00A0708B" w:rsidP="00CF2DCF">
            <w:pPr>
              <w:jc w:val="center"/>
              <w:rPr>
                <w:del w:id="1649" w:author="Καρμίρης Αγγελος" w:date="2020-01-03T10:45:00Z"/>
                <w:bCs/>
                <w:sz w:val="24"/>
                <w:szCs w:val="24"/>
              </w:rPr>
            </w:pPr>
            <w:del w:id="1650" w:author="Καρμίρης Αγγελος" w:date="2020-01-03T10:45:00Z">
              <w:r w:rsidDel="0069794E">
                <w:rPr>
                  <w:bCs/>
                  <w:sz w:val="24"/>
                  <w:szCs w:val="24"/>
                </w:rPr>
                <w:delText>1 sensor</w:delText>
              </w:r>
            </w:del>
          </w:p>
        </w:tc>
      </w:tr>
    </w:tbl>
    <w:p w:rsidR="00B1103D" w:rsidDel="0069794E" w:rsidRDefault="00B1103D" w:rsidP="00D17229">
      <w:pPr>
        <w:ind w:left="720"/>
        <w:jc w:val="both"/>
        <w:rPr>
          <w:del w:id="1651" w:author="Καρμίρης Αγγελος" w:date="2020-01-03T10:45:00Z"/>
          <w:bCs/>
          <w:sz w:val="24"/>
          <w:szCs w:val="24"/>
        </w:rPr>
      </w:pPr>
    </w:p>
    <w:p w:rsidR="00D43628" w:rsidDel="0069794E" w:rsidRDefault="00FF2D6C" w:rsidP="00D17229">
      <w:pPr>
        <w:ind w:left="720"/>
        <w:jc w:val="both"/>
        <w:rPr>
          <w:del w:id="1652" w:author="Καρμίρης Αγγελος" w:date="2020-01-03T10:45:00Z"/>
          <w:bCs/>
          <w:sz w:val="24"/>
          <w:szCs w:val="24"/>
        </w:rPr>
      </w:pPr>
      <w:del w:id="1653" w:author="Καρμίρης Αγγελος" w:date="2020-01-03T10:45:00Z">
        <w:r w:rsidDel="0069794E">
          <w:rPr>
            <w:bCs/>
            <w:sz w:val="24"/>
            <w:szCs w:val="24"/>
          </w:rPr>
          <w:delText xml:space="preserve">The </w:delText>
        </w:r>
        <w:r w:rsidR="00EB3A89" w:rsidDel="0069794E">
          <w:rPr>
            <w:bCs/>
            <w:sz w:val="24"/>
            <w:szCs w:val="24"/>
          </w:rPr>
          <w:delText xml:space="preserve">GaAs </w:delText>
        </w:r>
        <w:r w:rsidDel="0069794E">
          <w:rPr>
            <w:bCs/>
            <w:sz w:val="24"/>
            <w:szCs w:val="24"/>
          </w:rPr>
          <w:delText>sensors will be installed at the location</w:delText>
        </w:r>
        <w:r w:rsidR="00D43628" w:rsidDel="0069794E">
          <w:rPr>
            <w:bCs/>
            <w:sz w:val="24"/>
            <w:szCs w:val="24"/>
          </w:rPr>
          <w:delText>s</w:delText>
        </w:r>
        <w:r w:rsidDel="0069794E">
          <w:rPr>
            <w:bCs/>
            <w:sz w:val="24"/>
            <w:szCs w:val="24"/>
          </w:rPr>
          <w:delText xml:space="preserve"> of each winding, where the hottest spot</w:delText>
        </w:r>
        <w:r w:rsidR="00D43628" w:rsidDel="0069794E">
          <w:rPr>
            <w:bCs/>
            <w:sz w:val="24"/>
            <w:szCs w:val="24"/>
          </w:rPr>
          <w:delText>s are</w:delText>
        </w:r>
        <w:r w:rsidDel="0069794E">
          <w:rPr>
            <w:bCs/>
            <w:sz w:val="24"/>
            <w:szCs w:val="24"/>
          </w:rPr>
          <w:delText xml:space="preserve"> expected to occur. The optical fibers will be terminated at </w:delText>
        </w:r>
        <w:r w:rsidR="00042436" w:rsidDel="0069794E">
          <w:rPr>
            <w:bCs/>
            <w:sz w:val="24"/>
            <w:szCs w:val="24"/>
          </w:rPr>
          <w:delText>a junction box, located on</w:delText>
        </w:r>
        <w:r w:rsidDel="0069794E">
          <w:rPr>
            <w:bCs/>
            <w:sz w:val="24"/>
            <w:szCs w:val="24"/>
          </w:rPr>
          <w:delText xml:space="preserve"> the autotransformer tank. </w:delText>
        </w:r>
        <w:r w:rsidR="009A77DE" w:rsidDel="0069794E">
          <w:rPr>
            <w:bCs/>
            <w:sz w:val="24"/>
            <w:szCs w:val="24"/>
          </w:rPr>
          <w:delText>An optical cable will connect the junction box with the temperature monitor</w:delText>
        </w:r>
        <w:r w:rsidR="00042436" w:rsidDel="0069794E">
          <w:rPr>
            <w:bCs/>
            <w:sz w:val="24"/>
            <w:szCs w:val="24"/>
          </w:rPr>
          <w:delText>, which will be also located</w:delText>
        </w:r>
        <w:r w:rsidR="009A77DE" w:rsidDel="0069794E">
          <w:rPr>
            <w:bCs/>
            <w:sz w:val="24"/>
            <w:szCs w:val="24"/>
          </w:rPr>
          <w:delText xml:space="preserve"> </w:delText>
        </w:r>
        <w:r w:rsidR="00042436" w:rsidDel="0069794E">
          <w:rPr>
            <w:bCs/>
            <w:sz w:val="24"/>
            <w:szCs w:val="24"/>
          </w:rPr>
          <w:delText>on</w:delText>
        </w:r>
        <w:r w:rsidR="009A77DE" w:rsidDel="0069794E">
          <w:rPr>
            <w:bCs/>
            <w:sz w:val="24"/>
            <w:szCs w:val="24"/>
          </w:rPr>
          <w:delText xml:space="preserve"> the autotransformer</w:delText>
        </w:r>
        <w:r w:rsidR="00042436" w:rsidDel="0069794E">
          <w:rPr>
            <w:bCs/>
            <w:sz w:val="24"/>
            <w:szCs w:val="24"/>
          </w:rPr>
          <w:delText xml:space="preserve"> tank</w:delText>
        </w:r>
        <w:r w:rsidR="009A77DE" w:rsidDel="0069794E">
          <w:rPr>
            <w:bCs/>
            <w:sz w:val="24"/>
            <w:szCs w:val="24"/>
          </w:rPr>
          <w:delText>.</w:delText>
        </w:r>
        <w:r w:rsidR="00042436" w:rsidDel="0069794E">
          <w:rPr>
            <w:bCs/>
            <w:sz w:val="24"/>
            <w:szCs w:val="24"/>
          </w:rPr>
          <w:delText xml:space="preserve"> </w:delText>
        </w:r>
        <w:r w:rsidR="00D43628" w:rsidDel="0069794E">
          <w:rPr>
            <w:bCs/>
            <w:sz w:val="24"/>
            <w:szCs w:val="24"/>
          </w:rPr>
          <w:delText xml:space="preserve">Because of the fragility of the optical fibers, their installation in the windings shall </w:delText>
        </w:r>
        <w:r w:rsidR="00F71315" w:rsidDel="0069794E">
          <w:rPr>
            <w:bCs/>
            <w:sz w:val="24"/>
            <w:szCs w:val="24"/>
          </w:rPr>
          <w:delText xml:space="preserve">strictly </w:delText>
        </w:r>
        <w:r w:rsidR="00D43628" w:rsidDel="0069794E">
          <w:rPr>
            <w:bCs/>
            <w:sz w:val="24"/>
            <w:szCs w:val="24"/>
          </w:rPr>
          <w:delText>follow the guidance of their manufacturer.</w:delText>
        </w:r>
      </w:del>
    </w:p>
    <w:p w:rsidR="00D17229" w:rsidRPr="006A27E2" w:rsidDel="0069794E" w:rsidRDefault="00EB3A89" w:rsidP="00D17229">
      <w:pPr>
        <w:ind w:left="720"/>
        <w:jc w:val="both"/>
        <w:rPr>
          <w:del w:id="1654" w:author="Καρμίρης Αγγελος" w:date="2020-01-03T10:45:00Z"/>
          <w:bCs/>
          <w:sz w:val="24"/>
          <w:szCs w:val="24"/>
        </w:rPr>
      </w:pPr>
      <w:del w:id="1655" w:author="Καρμίρης Αγγελος" w:date="2020-01-03T10:45:00Z">
        <w:r w:rsidDel="0069794E">
          <w:rPr>
            <w:bCs/>
            <w:sz w:val="24"/>
            <w:szCs w:val="24"/>
          </w:rPr>
          <w:delText>The temperature monitor will provide a</w:delText>
        </w:r>
        <w:r w:rsidR="00F71315" w:rsidDel="0069794E">
          <w:rPr>
            <w:bCs/>
            <w:sz w:val="24"/>
            <w:szCs w:val="24"/>
          </w:rPr>
          <w:delText>n analogue</w:delText>
        </w:r>
        <w:r w:rsidDel="0069794E">
          <w:rPr>
            <w:bCs/>
            <w:sz w:val="24"/>
            <w:szCs w:val="24"/>
          </w:rPr>
          <w:delText xml:space="preserve"> output</w:delText>
        </w:r>
        <w:r w:rsidR="00F71315" w:rsidDel="0069794E">
          <w:rPr>
            <w:bCs/>
            <w:sz w:val="24"/>
            <w:szCs w:val="24"/>
          </w:rPr>
          <w:delText xml:space="preserve"> of 4-20mA</w:delText>
        </w:r>
        <w:r w:rsidDel="0069794E">
          <w:rPr>
            <w:bCs/>
            <w:sz w:val="24"/>
            <w:szCs w:val="24"/>
          </w:rPr>
          <w:delText xml:space="preserve"> per each temperature sensor for transmission </w:delText>
        </w:r>
        <w:r w:rsidR="003A39BB" w:rsidDel="0069794E">
          <w:rPr>
            <w:bCs/>
            <w:sz w:val="24"/>
            <w:szCs w:val="24"/>
          </w:rPr>
          <w:delText xml:space="preserve">of measurements </w:delText>
        </w:r>
        <w:r w:rsidDel="0069794E">
          <w:rPr>
            <w:bCs/>
            <w:sz w:val="24"/>
            <w:szCs w:val="24"/>
          </w:rPr>
          <w:delText xml:space="preserve">to </w:delText>
        </w:r>
        <w:r w:rsidRPr="004F2441" w:rsidDel="0069794E">
          <w:rPr>
            <w:bCs/>
            <w:sz w:val="24"/>
            <w:szCs w:val="24"/>
          </w:rPr>
          <w:delText xml:space="preserve">the substation’s automation control </w:delText>
        </w:r>
        <w:r w:rsidDel="0069794E">
          <w:rPr>
            <w:bCs/>
            <w:sz w:val="24"/>
            <w:szCs w:val="24"/>
          </w:rPr>
          <w:delText>system.</w:delText>
        </w:r>
      </w:del>
    </w:p>
    <w:p w:rsidR="001E529E" w:rsidDel="0069794E" w:rsidRDefault="001E529E" w:rsidP="001E529E">
      <w:pPr>
        <w:ind w:left="720"/>
        <w:jc w:val="both"/>
        <w:rPr>
          <w:del w:id="1656" w:author="Καρμίρης Αγγελος" w:date="2020-01-03T10:45:00Z"/>
          <w:bCs/>
          <w:sz w:val="24"/>
          <w:szCs w:val="24"/>
        </w:rPr>
      </w:pPr>
    </w:p>
    <w:p w:rsidR="001E529E" w:rsidRPr="004F2441" w:rsidDel="0069794E" w:rsidRDefault="001E529E" w:rsidP="001E529E">
      <w:pPr>
        <w:ind w:left="720"/>
        <w:jc w:val="both"/>
        <w:rPr>
          <w:del w:id="1657" w:author="Καρμίρης Αγγελος" w:date="2020-01-03T10:45:00Z"/>
          <w:b/>
          <w:bCs/>
          <w:sz w:val="24"/>
          <w:szCs w:val="24"/>
          <w:u w:val="single"/>
        </w:rPr>
      </w:pPr>
      <w:del w:id="1658" w:author="Καρμίρης Αγγελος" w:date="2020-01-03T10:45:00Z">
        <w:r w:rsidRPr="004F2441" w:rsidDel="0069794E">
          <w:rPr>
            <w:b/>
            <w:bCs/>
            <w:sz w:val="24"/>
            <w:szCs w:val="24"/>
          </w:rPr>
          <w:delText>1</w:delText>
        </w:r>
        <w:r w:rsidRPr="0029388F" w:rsidDel="0069794E">
          <w:rPr>
            <w:b/>
            <w:bCs/>
            <w:sz w:val="24"/>
            <w:szCs w:val="24"/>
          </w:rPr>
          <w:delText>2</w:delText>
        </w:r>
        <w:r w:rsidDel="0069794E">
          <w:rPr>
            <w:b/>
            <w:bCs/>
            <w:sz w:val="24"/>
            <w:szCs w:val="24"/>
          </w:rPr>
          <w:delText>.11</w:delText>
        </w:r>
        <w:r w:rsidRPr="004F2441" w:rsidDel="0069794E">
          <w:rPr>
            <w:b/>
            <w:bCs/>
            <w:sz w:val="24"/>
            <w:szCs w:val="24"/>
          </w:rPr>
          <w:tab/>
        </w:r>
        <w:r w:rsidDel="0069794E">
          <w:rPr>
            <w:b/>
            <w:bCs/>
            <w:sz w:val="24"/>
            <w:szCs w:val="24"/>
            <w:u w:val="single"/>
          </w:rPr>
          <w:delText xml:space="preserve">Oil temperature sensors </w:delText>
        </w:r>
      </w:del>
    </w:p>
    <w:p w:rsidR="001E529E" w:rsidRPr="0067578E" w:rsidDel="0069794E" w:rsidRDefault="001E529E" w:rsidP="001E529E">
      <w:pPr>
        <w:ind w:left="720"/>
        <w:jc w:val="both"/>
        <w:rPr>
          <w:del w:id="1659" w:author="Καρμίρης Αγγελος" w:date="2020-01-03T10:45:00Z"/>
          <w:bCs/>
          <w:sz w:val="24"/>
          <w:szCs w:val="24"/>
        </w:rPr>
      </w:pPr>
    </w:p>
    <w:p w:rsidR="008906C4" w:rsidDel="0069794E" w:rsidRDefault="006D651A" w:rsidP="001E529E">
      <w:pPr>
        <w:ind w:left="720"/>
        <w:jc w:val="both"/>
        <w:rPr>
          <w:del w:id="1660" w:author="Καρμίρης Αγγελος" w:date="2020-01-03T10:45:00Z"/>
          <w:bCs/>
          <w:sz w:val="24"/>
          <w:szCs w:val="24"/>
        </w:rPr>
      </w:pPr>
      <w:del w:id="1661" w:author="Καρμίρης Αγγελος" w:date="2020-01-03T10:45:00Z">
        <w:r w:rsidDel="0069794E">
          <w:rPr>
            <w:bCs/>
            <w:sz w:val="24"/>
            <w:szCs w:val="24"/>
          </w:rPr>
          <w:delText>Two</w:delText>
        </w:r>
        <w:r w:rsidR="001E529E" w:rsidRPr="001E529E" w:rsidDel="0069794E">
          <w:rPr>
            <w:bCs/>
            <w:sz w:val="24"/>
            <w:szCs w:val="24"/>
          </w:rPr>
          <w:delText xml:space="preserve"> oil temperature sensor</w:delText>
        </w:r>
        <w:r w:rsidDel="0069794E">
          <w:rPr>
            <w:bCs/>
            <w:sz w:val="24"/>
            <w:szCs w:val="24"/>
          </w:rPr>
          <w:delText xml:space="preserve">s </w:delText>
        </w:r>
        <w:r w:rsidR="006100F8" w:rsidDel="0069794E">
          <w:rPr>
            <w:bCs/>
            <w:sz w:val="24"/>
            <w:szCs w:val="24"/>
          </w:rPr>
          <w:delText>shall be installed</w:delText>
        </w:r>
        <w:r w:rsidR="001E529E" w:rsidRPr="001E529E" w:rsidDel="0069794E">
          <w:rPr>
            <w:bCs/>
            <w:sz w:val="24"/>
            <w:szCs w:val="24"/>
          </w:rPr>
          <w:delText xml:space="preserve"> on the auto</w:delText>
        </w:r>
        <w:r w:rsidDel="0069794E">
          <w:rPr>
            <w:bCs/>
            <w:sz w:val="24"/>
            <w:szCs w:val="24"/>
          </w:rPr>
          <w:delText xml:space="preserve">transformer tank. One will be located on the </w:delText>
        </w:r>
        <w:r w:rsidR="005C7860" w:rsidDel="0069794E">
          <w:rPr>
            <w:bCs/>
            <w:sz w:val="24"/>
            <w:szCs w:val="24"/>
          </w:rPr>
          <w:delText xml:space="preserve">tank </w:delText>
        </w:r>
        <w:r w:rsidDel="0069794E">
          <w:rPr>
            <w:bCs/>
            <w:sz w:val="24"/>
            <w:szCs w:val="24"/>
          </w:rPr>
          <w:delText>cover, at the hottest oil point, near the temperature sensor of the oil temperature indicator</w:delText>
        </w:r>
        <w:r w:rsidR="009C1088" w:rsidRPr="00CF2DCF" w:rsidDel="0069794E">
          <w:rPr>
            <w:bCs/>
            <w:sz w:val="24"/>
            <w:szCs w:val="24"/>
          </w:rPr>
          <w:delText>.</w:delText>
        </w:r>
        <w:r w:rsidDel="0069794E">
          <w:rPr>
            <w:bCs/>
            <w:sz w:val="24"/>
            <w:szCs w:val="24"/>
          </w:rPr>
          <w:delText xml:space="preserve"> </w:delText>
        </w:r>
        <w:r w:rsidR="009C1088" w:rsidDel="0069794E">
          <w:rPr>
            <w:bCs/>
            <w:sz w:val="24"/>
            <w:szCs w:val="24"/>
          </w:rPr>
          <w:delText>T</w:delText>
        </w:r>
        <w:r w:rsidDel="0069794E">
          <w:rPr>
            <w:bCs/>
            <w:sz w:val="24"/>
            <w:szCs w:val="24"/>
          </w:rPr>
          <w:delText>he other</w:delText>
        </w:r>
        <w:r w:rsidR="009C1088" w:rsidDel="0069794E">
          <w:rPr>
            <w:bCs/>
            <w:sz w:val="24"/>
            <w:szCs w:val="24"/>
          </w:rPr>
          <w:delText xml:space="preserve"> will be located</w:delText>
        </w:r>
        <w:r w:rsidDel="0069794E">
          <w:rPr>
            <w:bCs/>
            <w:sz w:val="24"/>
            <w:szCs w:val="24"/>
          </w:rPr>
          <w:delText xml:space="preserve"> at the bottom</w:delText>
        </w:r>
        <w:r w:rsidR="009C1088" w:rsidRPr="00CF2DCF" w:rsidDel="0069794E">
          <w:rPr>
            <w:bCs/>
            <w:sz w:val="24"/>
            <w:szCs w:val="24"/>
          </w:rPr>
          <w:delText xml:space="preserve"> </w:delText>
        </w:r>
        <w:r w:rsidR="009C1088" w:rsidDel="0069794E">
          <w:rPr>
            <w:bCs/>
            <w:sz w:val="24"/>
            <w:szCs w:val="24"/>
          </w:rPr>
          <w:delText>of the tank</w:delText>
        </w:r>
        <w:r w:rsidDel="0069794E">
          <w:rPr>
            <w:bCs/>
            <w:sz w:val="24"/>
            <w:szCs w:val="24"/>
          </w:rPr>
          <w:delText xml:space="preserve">, at the coldest oil point. </w:delText>
        </w:r>
        <w:r w:rsidR="001A3EC5" w:rsidDel="0069794E">
          <w:rPr>
            <w:bCs/>
            <w:sz w:val="24"/>
            <w:szCs w:val="24"/>
          </w:rPr>
          <w:delText>Additionally, two</w:delText>
        </w:r>
        <w:r w:rsidDel="0069794E">
          <w:rPr>
            <w:bCs/>
            <w:sz w:val="24"/>
            <w:szCs w:val="24"/>
          </w:rPr>
          <w:delText xml:space="preserve"> temperature sensor pocket</w:delText>
        </w:r>
        <w:r w:rsidR="001A3EC5" w:rsidDel="0069794E">
          <w:rPr>
            <w:bCs/>
            <w:sz w:val="24"/>
            <w:szCs w:val="24"/>
          </w:rPr>
          <w:delText>s</w:delText>
        </w:r>
        <w:r w:rsidDel="0069794E">
          <w:rPr>
            <w:bCs/>
            <w:sz w:val="24"/>
            <w:szCs w:val="24"/>
          </w:rPr>
          <w:delText xml:space="preserve"> will be located on the </w:delText>
        </w:r>
        <w:r w:rsidR="008906C4" w:rsidDel="0069794E">
          <w:rPr>
            <w:bCs/>
            <w:sz w:val="24"/>
            <w:szCs w:val="24"/>
          </w:rPr>
          <w:delText xml:space="preserve">tank </w:delText>
        </w:r>
        <w:r w:rsidDel="0069794E">
          <w:rPr>
            <w:bCs/>
            <w:sz w:val="24"/>
            <w:szCs w:val="24"/>
          </w:rPr>
          <w:delText>cover, at opposite side</w:delText>
        </w:r>
        <w:r w:rsidR="001A3EC5" w:rsidDel="0069794E">
          <w:rPr>
            <w:bCs/>
            <w:sz w:val="24"/>
            <w:szCs w:val="24"/>
          </w:rPr>
          <w:delText>s</w:delText>
        </w:r>
        <w:r w:rsidR="008906C4" w:rsidDel="0069794E">
          <w:rPr>
            <w:bCs/>
            <w:sz w:val="24"/>
            <w:szCs w:val="24"/>
          </w:rPr>
          <w:delText xml:space="preserve"> of the other installed </w:delText>
        </w:r>
        <w:r w:rsidR="005C7860" w:rsidDel="0069794E">
          <w:rPr>
            <w:bCs/>
            <w:sz w:val="24"/>
            <w:szCs w:val="24"/>
          </w:rPr>
          <w:delText xml:space="preserve">temperature </w:delText>
        </w:r>
        <w:r w:rsidR="008906C4" w:rsidDel="0069794E">
          <w:rPr>
            <w:bCs/>
            <w:sz w:val="24"/>
            <w:szCs w:val="24"/>
          </w:rPr>
          <w:delText>sensor</w:delText>
        </w:r>
        <w:r w:rsidDel="0069794E">
          <w:rPr>
            <w:bCs/>
            <w:sz w:val="24"/>
            <w:szCs w:val="24"/>
          </w:rPr>
          <w:delText>.</w:delText>
        </w:r>
        <w:r w:rsidR="001E529E" w:rsidRPr="001E529E" w:rsidDel="0069794E">
          <w:rPr>
            <w:bCs/>
            <w:sz w:val="24"/>
            <w:szCs w:val="24"/>
          </w:rPr>
          <w:delText xml:space="preserve"> </w:delText>
        </w:r>
      </w:del>
    </w:p>
    <w:p w:rsidR="001E529E" w:rsidDel="0069794E" w:rsidRDefault="008906C4" w:rsidP="001E529E">
      <w:pPr>
        <w:ind w:left="720"/>
        <w:jc w:val="both"/>
        <w:rPr>
          <w:del w:id="1662" w:author="Καρμίρης Αγγελος" w:date="2020-01-03T10:45:00Z"/>
          <w:bCs/>
          <w:sz w:val="24"/>
          <w:szCs w:val="24"/>
        </w:rPr>
      </w:pPr>
      <w:del w:id="1663" w:author="Καρμίρης Αγγελος" w:date="2020-01-03T10:45:00Z">
        <w:r w:rsidDel="0069794E">
          <w:rPr>
            <w:bCs/>
            <w:sz w:val="24"/>
            <w:szCs w:val="24"/>
          </w:rPr>
          <w:delText>Two</w:delText>
        </w:r>
        <w:r w:rsidRPr="001E529E" w:rsidDel="0069794E">
          <w:rPr>
            <w:bCs/>
            <w:sz w:val="24"/>
            <w:szCs w:val="24"/>
          </w:rPr>
          <w:delText xml:space="preserve"> oil temperature sensor</w:delText>
        </w:r>
        <w:r w:rsidR="006100F8" w:rsidDel="0069794E">
          <w:rPr>
            <w:bCs/>
            <w:sz w:val="24"/>
            <w:szCs w:val="24"/>
          </w:rPr>
          <w:delText>s</w:delText>
        </w:r>
        <w:r w:rsidDel="0069794E">
          <w:rPr>
            <w:bCs/>
            <w:sz w:val="24"/>
            <w:szCs w:val="24"/>
          </w:rPr>
          <w:delText xml:space="preserve"> </w:delText>
        </w:r>
        <w:r w:rsidRPr="001E529E" w:rsidDel="0069794E">
          <w:rPr>
            <w:bCs/>
            <w:sz w:val="24"/>
            <w:szCs w:val="24"/>
          </w:rPr>
          <w:delText xml:space="preserve">shall be </w:delText>
        </w:r>
        <w:r w:rsidR="003A1985" w:rsidDel="0069794E">
          <w:rPr>
            <w:bCs/>
            <w:sz w:val="24"/>
            <w:szCs w:val="24"/>
          </w:rPr>
          <w:delText>installed</w:delText>
        </w:r>
        <w:r w:rsidRPr="001E529E" w:rsidDel="0069794E">
          <w:rPr>
            <w:bCs/>
            <w:sz w:val="24"/>
            <w:szCs w:val="24"/>
          </w:rPr>
          <w:delText xml:space="preserve"> on the </w:delText>
        </w:r>
        <w:r w:rsidDel="0069794E">
          <w:rPr>
            <w:bCs/>
            <w:sz w:val="24"/>
            <w:szCs w:val="24"/>
          </w:rPr>
          <w:delText>cooling system. O</w:delText>
        </w:r>
        <w:r w:rsidR="001E529E" w:rsidRPr="001E529E" w:rsidDel="0069794E">
          <w:rPr>
            <w:bCs/>
            <w:sz w:val="24"/>
            <w:szCs w:val="24"/>
          </w:rPr>
          <w:delText xml:space="preserve">ne </w:delText>
        </w:r>
        <w:r w:rsidDel="0069794E">
          <w:rPr>
            <w:bCs/>
            <w:sz w:val="24"/>
            <w:szCs w:val="24"/>
          </w:rPr>
          <w:delText>wi</w:delText>
        </w:r>
        <w:r w:rsidR="006D651A" w:rsidDel="0069794E">
          <w:rPr>
            <w:bCs/>
            <w:sz w:val="24"/>
            <w:szCs w:val="24"/>
          </w:rPr>
          <w:delText xml:space="preserve">ll be </w:delText>
        </w:r>
        <w:r w:rsidR="003F7007" w:rsidDel="0069794E">
          <w:rPr>
            <w:bCs/>
            <w:sz w:val="24"/>
            <w:szCs w:val="24"/>
          </w:rPr>
          <w:delText>located</w:delText>
        </w:r>
        <w:r w:rsidR="006D651A" w:rsidDel="0069794E">
          <w:rPr>
            <w:bCs/>
            <w:sz w:val="24"/>
            <w:szCs w:val="24"/>
          </w:rPr>
          <w:delText xml:space="preserve"> at the oil inlet pipe</w:delText>
        </w:r>
        <w:r w:rsidDel="0069794E">
          <w:rPr>
            <w:bCs/>
            <w:sz w:val="24"/>
            <w:szCs w:val="24"/>
          </w:rPr>
          <w:delText xml:space="preserve"> from the </w:delText>
        </w:r>
        <w:r w:rsidR="00EB330C" w:rsidDel="0069794E">
          <w:rPr>
            <w:bCs/>
            <w:sz w:val="24"/>
            <w:szCs w:val="24"/>
          </w:rPr>
          <w:delText xml:space="preserve">autotransformer </w:delText>
        </w:r>
        <w:r w:rsidDel="0069794E">
          <w:rPr>
            <w:bCs/>
            <w:sz w:val="24"/>
            <w:szCs w:val="24"/>
          </w:rPr>
          <w:delText>tank</w:delText>
        </w:r>
        <w:r w:rsidR="005C7860" w:rsidDel="0069794E">
          <w:rPr>
            <w:bCs/>
            <w:sz w:val="24"/>
            <w:szCs w:val="24"/>
          </w:rPr>
          <w:delText xml:space="preserve"> and the other at the oil outlet</w:delText>
        </w:r>
        <w:r w:rsidR="006D651A" w:rsidDel="0069794E">
          <w:rPr>
            <w:bCs/>
            <w:sz w:val="24"/>
            <w:szCs w:val="24"/>
          </w:rPr>
          <w:delText xml:space="preserve"> pipe</w:delText>
        </w:r>
        <w:r w:rsidDel="0069794E">
          <w:rPr>
            <w:bCs/>
            <w:sz w:val="24"/>
            <w:szCs w:val="24"/>
          </w:rPr>
          <w:delText xml:space="preserve"> to the </w:delText>
        </w:r>
        <w:r w:rsidR="00EB330C" w:rsidDel="0069794E">
          <w:rPr>
            <w:bCs/>
            <w:sz w:val="24"/>
            <w:szCs w:val="24"/>
          </w:rPr>
          <w:delText xml:space="preserve">autotransformer </w:delText>
        </w:r>
        <w:r w:rsidDel="0069794E">
          <w:rPr>
            <w:bCs/>
            <w:sz w:val="24"/>
            <w:szCs w:val="24"/>
          </w:rPr>
          <w:delText>tank</w:delText>
        </w:r>
        <w:r w:rsidR="001E529E" w:rsidRPr="001E529E" w:rsidDel="0069794E">
          <w:rPr>
            <w:bCs/>
            <w:sz w:val="24"/>
            <w:szCs w:val="24"/>
          </w:rPr>
          <w:delText>.</w:delText>
        </w:r>
      </w:del>
    </w:p>
    <w:p w:rsidR="003F7007" w:rsidDel="0069794E" w:rsidRDefault="003A1985" w:rsidP="001E529E">
      <w:pPr>
        <w:ind w:left="720"/>
        <w:jc w:val="both"/>
        <w:rPr>
          <w:del w:id="1664" w:author="Καρμίρης Αγγελος" w:date="2020-01-03T10:45:00Z"/>
          <w:bCs/>
          <w:sz w:val="24"/>
          <w:szCs w:val="24"/>
        </w:rPr>
      </w:pPr>
      <w:del w:id="1665" w:author="Καρμίρης Αγγελος" w:date="2020-01-03T10:45:00Z">
        <w:r w:rsidDel="0069794E">
          <w:rPr>
            <w:bCs/>
            <w:sz w:val="24"/>
            <w:szCs w:val="24"/>
          </w:rPr>
          <w:delText>All</w:delText>
        </w:r>
        <w:r w:rsidR="003F7007" w:rsidDel="0069794E">
          <w:rPr>
            <w:bCs/>
            <w:sz w:val="24"/>
            <w:szCs w:val="24"/>
          </w:rPr>
          <w:delText xml:space="preserve"> </w:delText>
        </w:r>
        <w:r w:rsidR="005C7860" w:rsidDel="0069794E">
          <w:rPr>
            <w:bCs/>
            <w:sz w:val="24"/>
            <w:szCs w:val="24"/>
          </w:rPr>
          <w:delText xml:space="preserve">temperature </w:delText>
        </w:r>
        <w:r w:rsidR="003F7007" w:rsidDel="0069794E">
          <w:rPr>
            <w:bCs/>
            <w:sz w:val="24"/>
            <w:szCs w:val="24"/>
          </w:rPr>
          <w:delText>sensors will be of Pt100 type</w:delText>
        </w:r>
        <w:r w:rsidR="005C7860" w:rsidRPr="00CF2DCF" w:rsidDel="0069794E">
          <w:rPr>
            <w:bCs/>
            <w:sz w:val="24"/>
            <w:szCs w:val="24"/>
          </w:rPr>
          <w:delText xml:space="preserve">, </w:delText>
        </w:r>
        <w:r w:rsidR="005C7860" w:rsidDel="0069794E">
          <w:rPr>
            <w:bCs/>
            <w:sz w:val="24"/>
            <w:szCs w:val="24"/>
          </w:rPr>
          <w:delText>with at least three wires</w:delText>
        </w:r>
        <w:r w:rsidR="003F7007" w:rsidDel="0069794E">
          <w:rPr>
            <w:bCs/>
            <w:sz w:val="24"/>
            <w:szCs w:val="24"/>
          </w:rPr>
          <w:delText xml:space="preserve"> and they will be wired to the autotransformer control cabinet for future use. The temperature </w:delText>
        </w:r>
        <w:r w:rsidR="005C7860" w:rsidDel="0069794E">
          <w:rPr>
            <w:bCs/>
            <w:sz w:val="24"/>
            <w:szCs w:val="24"/>
          </w:rPr>
          <w:delText>sensors will be of QUALITROL</w:delText>
        </w:r>
        <w:r w:rsidR="003F7007" w:rsidDel="0069794E">
          <w:rPr>
            <w:bCs/>
            <w:sz w:val="24"/>
            <w:szCs w:val="24"/>
          </w:rPr>
          <w:delText xml:space="preserve"> or MR make. All sensor pockets will be designed </w:delText>
        </w:r>
        <w:r w:rsidR="003F7007" w:rsidRPr="003F7007" w:rsidDel="0069794E">
          <w:rPr>
            <w:bCs/>
            <w:sz w:val="24"/>
            <w:szCs w:val="24"/>
          </w:rPr>
          <w:delText xml:space="preserve">following </w:delText>
        </w:r>
        <w:r w:rsidR="003F7007" w:rsidDel="0069794E">
          <w:rPr>
            <w:bCs/>
            <w:sz w:val="24"/>
            <w:szCs w:val="24"/>
          </w:rPr>
          <w:delText>EN 50216-5 standard.</w:delText>
        </w:r>
      </w:del>
    </w:p>
    <w:p w:rsidR="00CB51A4" w:rsidDel="0069794E" w:rsidRDefault="00CB51A4" w:rsidP="00CC794E">
      <w:pPr>
        <w:ind w:left="720"/>
        <w:jc w:val="both"/>
        <w:rPr>
          <w:del w:id="1666" w:author="Καρμίρης Αγγελος" w:date="2020-01-03T10:45:00Z"/>
          <w:bCs/>
          <w:sz w:val="24"/>
          <w:szCs w:val="24"/>
        </w:rPr>
      </w:pPr>
    </w:p>
    <w:p w:rsidR="00C61A1F" w:rsidDel="0069794E" w:rsidRDefault="00C61A1F" w:rsidP="00CC794E">
      <w:pPr>
        <w:ind w:left="720"/>
        <w:jc w:val="both"/>
        <w:rPr>
          <w:del w:id="1667" w:author="Καρμίρης Αγγελος" w:date="2020-01-03T10:45:00Z"/>
          <w:bCs/>
          <w:sz w:val="24"/>
          <w:szCs w:val="24"/>
        </w:rPr>
      </w:pPr>
    </w:p>
    <w:p w:rsidR="00B246C6" w:rsidRPr="004F2441" w:rsidDel="0069794E" w:rsidRDefault="0029545B" w:rsidP="000124D3">
      <w:pPr>
        <w:numPr>
          <w:ilvl w:val="0"/>
          <w:numId w:val="2"/>
        </w:numPr>
        <w:tabs>
          <w:tab w:val="clear" w:pos="3585"/>
          <w:tab w:val="num" w:pos="709"/>
        </w:tabs>
        <w:ind w:hanging="3585"/>
        <w:jc w:val="both"/>
        <w:rPr>
          <w:del w:id="1668" w:author="Καρμίρης Αγγελος" w:date="2020-01-03T10:45:00Z"/>
          <w:b/>
          <w:bCs/>
          <w:sz w:val="24"/>
          <w:szCs w:val="24"/>
          <w:u w:val="single"/>
        </w:rPr>
      </w:pPr>
      <w:del w:id="1669" w:author="Καρμίρης Αγγελος" w:date="2020-01-03T10:45:00Z">
        <w:r w:rsidRPr="004F2441" w:rsidDel="0069794E">
          <w:rPr>
            <w:b/>
            <w:bCs/>
            <w:sz w:val="24"/>
            <w:szCs w:val="24"/>
            <w:u w:val="single"/>
          </w:rPr>
          <w:delText>TESTS</w:delText>
        </w:r>
      </w:del>
    </w:p>
    <w:p w:rsidR="0029545B" w:rsidRPr="004F2441" w:rsidDel="0069794E" w:rsidRDefault="0029545B" w:rsidP="0029545B">
      <w:pPr>
        <w:ind w:left="720"/>
        <w:jc w:val="both"/>
        <w:rPr>
          <w:del w:id="1670" w:author="Καρμίρης Αγγελος" w:date="2020-01-03T10:45:00Z"/>
          <w:sz w:val="24"/>
          <w:szCs w:val="24"/>
        </w:rPr>
      </w:pPr>
    </w:p>
    <w:p w:rsidR="0029545B" w:rsidRPr="004F2441" w:rsidDel="0069794E" w:rsidRDefault="0029545B" w:rsidP="0029545B">
      <w:pPr>
        <w:ind w:left="720"/>
        <w:jc w:val="both"/>
        <w:rPr>
          <w:del w:id="1671" w:author="Καρμίρης Αγγελος" w:date="2020-01-03T10:45:00Z"/>
          <w:sz w:val="24"/>
          <w:szCs w:val="24"/>
        </w:rPr>
      </w:pPr>
      <w:del w:id="1672" w:author="Καρμίρης Αγγελος" w:date="2020-01-03T10:45:00Z">
        <w:r w:rsidRPr="004F2441" w:rsidDel="0069794E">
          <w:rPr>
            <w:sz w:val="24"/>
            <w:szCs w:val="24"/>
          </w:rPr>
          <w:delText xml:space="preserve">The tests </w:delText>
        </w:r>
        <w:r w:rsidR="00436C4A" w:rsidRPr="004F2441" w:rsidDel="0069794E">
          <w:rPr>
            <w:sz w:val="24"/>
            <w:szCs w:val="24"/>
          </w:rPr>
          <w:delText>will be carried out</w:delText>
        </w:r>
        <w:r w:rsidRPr="004F2441" w:rsidDel="0069794E">
          <w:rPr>
            <w:sz w:val="24"/>
            <w:szCs w:val="24"/>
          </w:rPr>
          <w:delText xml:space="preserve"> </w:delText>
        </w:r>
        <w:r w:rsidR="00FD2AFC" w:rsidRPr="004F2441" w:rsidDel="0069794E">
          <w:rPr>
            <w:sz w:val="24"/>
            <w:szCs w:val="24"/>
          </w:rPr>
          <w:delText xml:space="preserve">in </w:delText>
        </w:r>
        <w:r w:rsidRPr="004F2441" w:rsidDel="0069794E">
          <w:rPr>
            <w:sz w:val="24"/>
            <w:szCs w:val="24"/>
          </w:rPr>
          <w:delText>accord</w:delText>
        </w:r>
        <w:r w:rsidR="00FD2AFC" w:rsidRPr="004F2441" w:rsidDel="0069794E">
          <w:rPr>
            <w:sz w:val="24"/>
            <w:szCs w:val="24"/>
          </w:rPr>
          <w:delText>ance with</w:delText>
        </w:r>
        <w:r w:rsidRPr="004F2441" w:rsidDel="0069794E">
          <w:rPr>
            <w:sz w:val="24"/>
            <w:szCs w:val="24"/>
          </w:rPr>
          <w:delText xml:space="preserve"> the IEC 60076-</w:delText>
        </w:r>
        <w:r w:rsidR="00CB4DF5" w:rsidRPr="004F2441" w:rsidDel="0069794E">
          <w:rPr>
            <w:sz w:val="24"/>
            <w:szCs w:val="24"/>
          </w:rPr>
          <w:delText>1</w:delText>
        </w:r>
        <w:r w:rsidR="00CC1322" w:rsidDel="0069794E">
          <w:rPr>
            <w:sz w:val="24"/>
            <w:szCs w:val="24"/>
          </w:rPr>
          <w:delText>, -</w:delText>
        </w:r>
        <w:r w:rsidR="00CB4DF5" w:rsidRPr="004F2441" w:rsidDel="0069794E">
          <w:rPr>
            <w:sz w:val="24"/>
            <w:szCs w:val="24"/>
          </w:rPr>
          <w:delText>2</w:delText>
        </w:r>
        <w:r w:rsidRPr="004F2441" w:rsidDel="0069794E">
          <w:rPr>
            <w:sz w:val="24"/>
            <w:szCs w:val="24"/>
          </w:rPr>
          <w:delText xml:space="preserve"> </w:delText>
        </w:r>
        <w:r w:rsidR="00CC1322" w:rsidDel="0069794E">
          <w:rPr>
            <w:sz w:val="24"/>
            <w:szCs w:val="24"/>
          </w:rPr>
          <w:delText>and</w:delText>
        </w:r>
        <w:r w:rsidR="000F5567" w:rsidRPr="004F2441" w:rsidDel="0069794E">
          <w:rPr>
            <w:sz w:val="24"/>
            <w:szCs w:val="24"/>
          </w:rPr>
          <w:delText xml:space="preserve"> </w:delText>
        </w:r>
        <w:r w:rsidR="00CC1322" w:rsidDel="0069794E">
          <w:rPr>
            <w:sz w:val="24"/>
            <w:szCs w:val="24"/>
          </w:rPr>
          <w:delText>-</w:delText>
        </w:r>
        <w:r w:rsidR="00CB4DF5" w:rsidRPr="004F2441" w:rsidDel="0069794E">
          <w:rPr>
            <w:sz w:val="24"/>
            <w:szCs w:val="24"/>
          </w:rPr>
          <w:delText>3</w:delText>
        </w:r>
        <w:r w:rsidR="000F5567" w:rsidRPr="004F2441" w:rsidDel="0069794E">
          <w:rPr>
            <w:sz w:val="24"/>
            <w:szCs w:val="24"/>
          </w:rPr>
          <w:delText xml:space="preserve"> </w:delText>
        </w:r>
        <w:r w:rsidRPr="004F2441" w:rsidDel="0069794E">
          <w:rPr>
            <w:sz w:val="24"/>
            <w:szCs w:val="24"/>
          </w:rPr>
          <w:delText>Standard</w:delText>
        </w:r>
        <w:r w:rsidR="00FD2AFC" w:rsidRPr="004F2441" w:rsidDel="0069794E">
          <w:rPr>
            <w:sz w:val="24"/>
            <w:szCs w:val="24"/>
          </w:rPr>
          <w:delText>s</w:delText>
        </w:r>
        <w:r w:rsidRPr="004F2441" w:rsidDel="0069794E">
          <w:rPr>
            <w:sz w:val="24"/>
            <w:szCs w:val="24"/>
          </w:rPr>
          <w:delText>.</w:delText>
        </w:r>
        <w:r w:rsidR="005E2572" w:rsidRPr="005E2572" w:rsidDel="0069794E">
          <w:delText xml:space="preserve"> </w:delText>
        </w:r>
        <w:r w:rsidR="005E2572" w:rsidRPr="005E2572" w:rsidDel="0069794E">
          <w:rPr>
            <w:sz w:val="24"/>
            <w:szCs w:val="24"/>
          </w:rPr>
          <w:delText>Any limitations regarding testing procedures (e.g test voltage, lightning impulse waveform, etc) should be declared from the relevant bidder.</w:delText>
        </w:r>
        <w:r w:rsidR="00965800" w:rsidRPr="00965800" w:rsidDel="0069794E">
          <w:rPr>
            <w:sz w:val="24"/>
            <w:szCs w:val="24"/>
          </w:rPr>
          <w:delText xml:space="preserve"> </w:delText>
        </w:r>
      </w:del>
    </w:p>
    <w:p w:rsidR="003D0E57" w:rsidRPr="004F2441" w:rsidDel="0069794E" w:rsidRDefault="003D0E57" w:rsidP="00A91633">
      <w:pPr>
        <w:jc w:val="both"/>
        <w:rPr>
          <w:del w:id="1673" w:author="Καρμίρης Αγγελος" w:date="2020-01-03T10:45:00Z"/>
          <w:sz w:val="24"/>
          <w:szCs w:val="24"/>
        </w:rPr>
      </w:pPr>
    </w:p>
    <w:p w:rsidR="00A91633" w:rsidRPr="004F2441" w:rsidDel="0069794E" w:rsidRDefault="00A91633" w:rsidP="00A91633">
      <w:pPr>
        <w:tabs>
          <w:tab w:val="left" w:pos="709"/>
        </w:tabs>
        <w:jc w:val="both"/>
        <w:rPr>
          <w:del w:id="1674" w:author="Καρμίρης Αγγελος" w:date="2020-01-03T10:45:00Z"/>
          <w:b/>
          <w:bCs/>
          <w:sz w:val="24"/>
          <w:szCs w:val="24"/>
          <w:u w:val="single"/>
        </w:rPr>
      </w:pPr>
      <w:del w:id="1675" w:author="Καρμίρης Αγγελος" w:date="2020-01-03T10:45:00Z">
        <w:r w:rsidRPr="004F2441" w:rsidDel="0069794E">
          <w:rPr>
            <w:b/>
            <w:bCs/>
            <w:sz w:val="24"/>
            <w:szCs w:val="24"/>
          </w:rPr>
          <w:tab/>
        </w:r>
        <w:r w:rsidRPr="004F2441" w:rsidDel="0069794E">
          <w:rPr>
            <w:b/>
            <w:bCs/>
            <w:sz w:val="24"/>
            <w:szCs w:val="24"/>
          </w:rPr>
          <w:tab/>
          <w:delText xml:space="preserve">1. </w:delText>
        </w:r>
        <w:r w:rsidRPr="004F2441" w:rsidDel="0069794E">
          <w:rPr>
            <w:b/>
            <w:bCs/>
            <w:sz w:val="24"/>
            <w:szCs w:val="24"/>
            <w:u w:val="single"/>
          </w:rPr>
          <w:delText>Routine tests</w:delText>
        </w:r>
      </w:del>
    </w:p>
    <w:p w:rsidR="00A91633" w:rsidDel="0069794E" w:rsidRDefault="00A91633" w:rsidP="00A91633">
      <w:pPr>
        <w:jc w:val="both"/>
        <w:rPr>
          <w:del w:id="1676" w:author="Καρμίρης Αγγελος" w:date="2020-01-03T10:45:00Z"/>
          <w:sz w:val="24"/>
          <w:szCs w:val="24"/>
        </w:rPr>
      </w:pPr>
    </w:p>
    <w:p w:rsidR="00CC1322" w:rsidDel="0069794E" w:rsidRDefault="003B52D6" w:rsidP="0029388F">
      <w:pPr>
        <w:ind w:left="709" w:firstLine="11"/>
        <w:jc w:val="both"/>
        <w:rPr>
          <w:del w:id="1677" w:author="Καρμίρης Αγγελος" w:date="2020-01-03T10:45:00Z"/>
          <w:sz w:val="24"/>
          <w:szCs w:val="24"/>
        </w:rPr>
      </w:pPr>
      <w:del w:id="1678" w:author="Καρμίρης Αγγελος" w:date="2020-01-03T10:45:00Z">
        <w:r w:rsidRPr="003B52D6" w:rsidDel="0069794E">
          <w:rPr>
            <w:sz w:val="24"/>
            <w:szCs w:val="24"/>
          </w:rPr>
          <w:delText>Apart of the performance of the below mentioned tests, all routine test certificates of the accessories will be presented to IPTO inspector.</w:delText>
        </w:r>
      </w:del>
    </w:p>
    <w:p w:rsidR="00CC1322" w:rsidRPr="004F2441" w:rsidDel="0069794E" w:rsidRDefault="00CC1322" w:rsidP="00A91633">
      <w:pPr>
        <w:jc w:val="both"/>
        <w:rPr>
          <w:del w:id="1679" w:author="Καρμίρης Αγγελος" w:date="2020-01-03T10:45:00Z"/>
          <w:sz w:val="24"/>
          <w:szCs w:val="24"/>
        </w:rPr>
      </w:pPr>
    </w:p>
    <w:p w:rsidR="007D4570" w:rsidRPr="004F2441" w:rsidDel="0069794E" w:rsidRDefault="007D4570" w:rsidP="007D4570">
      <w:pPr>
        <w:ind w:left="709"/>
        <w:jc w:val="both"/>
        <w:rPr>
          <w:del w:id="1680" w:author="Καρμίρης Αγγελος" w:date="2020-01-03T10:45:00Z"/>
          <w:b/>
          <w:bCs/>
          <w:sz w:val="24"/>
          <w:szCs w:val="24"/>
          <w:u w:val="single"/>
        </w:rPr>
      </w:pPr>
      <w:del w:id="1681" w:author="Καρμίρης Αγγελος" w:date="2020-01-03T10:45:00Z">
        <w:r w:rsidRPr="004F2441" w:rsidDel="0069794E">
          <w:rPr>
            <w:b/>
            <w:bCs/>
            <w:sz w:val="24"/>
            <w:szCs w:val="24"/>
          </w:rPr>
          <w:delText>1.1</w:delText>
        </w:r>
        <w:r w:rsidRPr="004F2441" w:rsidDel="0069794E">
          <w:rPr>
            <w:b/>
            <w:bCs/>
            <w:sz w:val="24"/>
            <w:szCs w:val="24"/>
          </w:rPr>
          <w:tab/>
        </w:r>
        <w:r w:rsidR="00DE5AEC" w:rsidRPr="004F2441" w:rsidDel="0069794E">
          <w:rPr>
            <w:b/>
            <w:bCs/>
            <w:sz w:val="24"/>
            <w:szCs w:val="24"/>
            <w:u w:val="single"/>
          </w:rPr>
          <w:delText>Measurement of w</w:delText>
        </w:r>
        <w:r w:rsidRPr="004F2441" w:rsidDel="0069794E">
          <w:rPr>
            <w:b/>
            <w:bCs/>
            <w:sz w:val="24"/>
            <w:szCs w:val="24"/>
            <w:u w:val="single"/>
          </w:rPr>
          <w:delText>inding resist</w:delText>
        </w:r>
        <w:r w:rsidR="00CB4DF5" w:rsidRPr="004F2441" w:rsidDel="0069794E">
          <w:rPr>
            <w:b/>
            <w:bCs/>
            <w:sz w:val="24"/>
            <w:szCs w:val="24"/>
            <w:u w:val="single"/>
          </w:rPr>
          <w:delText>ance</w:delText>
        </w:r>
      </w:del>
    </w:p>
    <w:p w:rsidR="00AE45E7" w:rsidRPr="004F2441" w:rsidDel="0069794E" w:rsidRDefault="00AE45E7" w:rsidP="00AE45E7">
      <w:pPr>
        <w:jc w:val="both"/>
        <w:rPr>
          <w:del w:id="1682" w:author="Καρμίρης Αγγελος" w:date="2020-01-03T10:45:00Z"/>
          <w:b/>
          <w:bCs/>
          <w:sz w:val="24"/>
          <w:szCs w:val="24"/>
          <w:u w:val="single"/>
        </w:rPr>
      </w:pPr>
    </w:p>
    <w:p w:rsidR="00DE5AEC" w:rsidRPr="004F2441" w:rsidDel="0069794E" w:rsidRDefault="00923A91" w:rsidP="00923A91">
      <w:pPr>
        <w:ind w:left="709" w:firstLine="11"/>
        <w:jc w:val="both"/>
        <w:rPr>
          <w:del w:id="1683" w:author="Καρμίρης Αγγελος" w:date="2020-01-03T10:45:00Z"/>
          <w:sz w:val="24"/>
          <w:szCs w:val="24"/>
        </w:rPr>
      </w:pPr>
      <w:del w:id="1684" w:author="Καρμίρης Αγγελος" w:date="2020-01-03T10:45:00Z">
        <w:r w:rsidRPr="004F2441" w:rsidDel="0069794E">
          <w:rPr>
            <w:sz w:val="24"/>
            <w:szCs w:val="24"/>
          </w:rPr>
          <w:delText xml:space="preserve">The measurement will be </w:delText>
        </w:r>
        <w:r w:rsidR="00DE5AEC" w:rsidRPr="004F2441" w:rsidDel="0069794E">
          <w:rPr>
            <w:sz w:val="24"/>
            <w:szCs w:val="24"/>
          </w:rPr>
          <w:delText xml:space="preserve">performed by the supply of a direct current </w:delText>
        </w:r>
        <w:r w:rsidR="00CA71D7" w:rsidRPr="004F2441" w:rsidDel="0069794E">
          <w:rPr>
            <w:sz w:val="24"/>
            <w:szCs w:val="24"/>
          </w:rPr>
          <w:delText>for</w:delText>
        </w:r>
        <w:r w:rsidR="00DE5AEC" w:rsidRPr="004F2441" w:rsidDel="0069794E">
          <w:rPr>
            <w:sz w:val="24"/>
            <w:szCs w:val="24"/>
          </w:rPr>
          <w:delText xml:space="preserve"> each autotransformer winding</w:delText>
        </w:r>
        <w:r w:rsidR="00BC0BB0" w:rsidDel="0069794E">
          <w:rPr>
            <w:sz w:val="24"/>
            <w:szCs w:val="24"/>
          </w:rPr>
          <w:delText xml:space="preserve"> and</w:delText>
        </w:r>
        <w:r w:rsidR="00DD1A05" w:rsidDel="0069794E">
          <w:rPr>
            <w:sz w:val="24"/>
            <w:szCs w:val="24"/>
          </w:rPr>
          <w:delText xml:space="preserve"> each</w:delText>
        </w:r>
        <w:r w:rsidR="00CB4DF5" w:rsidRPr="004F2441" w:rsidDel="0069794E">
          <w:rPr>
            <w:sz w:val="24"/>
            <w:szCs w:val="24"/>
          </w:rPr>
          <w:delText xml:space="preserve"> phase</w:delText>
        </w:r>
        <w:r w:rsidR="00DE5AEC" w:rsidRPr="004F2441" w:rsidDel="0069794E">
          <w:rPr>
            <w:sz w:val="24"/>
            <w:szCs w:val="24"/>
          </w:rPr>
          <w:delText>.</w:delText>
        </w:r>
        <w:r w:rsidR="00BC0BB0" w:rsidDel="0069794E">
          <w:rPr>
            <w:sz w:val="24"/>
            <w:szCs w:val="24"/>
          </w:rPr>
          <w:delText xml:space="preserve"> Additionally, the measurement for the common winding will be performed for all tap positions.</w:delText>
        </w:r>
        <w:r w:rsidR="00DE5AEC" w:rsidRPr="004F2441" w:rsidDel="0069794E">
          <w:rPr>
            <w:sz w:val="24"/>
            <w:szCs w:val="24"/>
          </w:rPr>
          <w:delText xml:space="preserve"> The winding resistance will be measured after the autotransformer has been without excitation for at least 3</w:delText>
        </w:r>
        <w:r w:rsidR="00690C1E" w:rsidDel="0069794E">
          <w:rPr>
            <w:sz w:val="24"/>
            <w:szCs w:val="24"/>
          </w:rPr>
          <w:delText xml:space="preserve"> </w:delText>
        </w:r>
        <w:r w:rsidR="00DE5AEC" w:rsidRPr="004F2441" w:rsidDel="0069794E">
          <w:rPr>
            <w:sz w:val="24"/>
            <w:szCs w:val="24"/>
          </w:rPr>
          <w:delText>h</w:delText>
        </w:r>
        <w:r w:rsidR="00C85878" w:rsidDel="0069794E">
          <w:rPr>
            <w:sz w:val="24"/>
            <w:szCs w:val="24"/>
          </w:rPr>
          <w:delText>ours</w:delText>
        </w:r>
        <w:r w:rsidR="00DE5AEC" w:rsidRPr="004F2441" w:rsidDel="0069794E">
          <w:rPr>
            <w:sz w:val="24"/>
            <w:szCs w:val="24"/>
          </w:rPr>
          <w:delText>, so as the average oil temperature and the temperature of the windings to be equal. The average oil temperature is considered as the mean of the top and bottom oil temperature.</w:delText>
        </w:r>
      </w:del>
    </w:p>
    <w:p w:rsidR="0082491D" w:rsidDel="0069794E" w:rsidRDefault="0082491D" w:rsidP="00923A91">
      <w:pPr>
        <w:ind w:left="709" w:firstLine="11"/>
        <w:jc w:val="both"/>
        <w:rPr>
          <w:del w:id="1685" w:author="Καρμίρης Αγγελος" w:date="2020-01-03T10:45:00Z"/>
          <w:sz w:val="24"/>
          <w:szCs w:val="24"/>
        </w:rPr>
      </w:pPr>
    </w:p>
    <w:p w:rsidR="00681A94" w:rsidRPr="004F2441" w:rsidDel="0069794E" w:rsidRDefault="00DE5AEC" w:rsidP="00F730B6">
      <w:pPr>
        <w:numPr>
          <w:ilvl w:val="1"/>
          <w:numId w:val="13"/>
        </w:numPr>
        <w:jc w:val="both"/>
        <w:rPr>
          <w:del w:id="1686" w:author="Καρμίρης Αγγελος" w:date="2020-01-03T10:45:00Z"/>
          <w:b/>
          <w:bCs/>
          <w:sz w:val="24"/>
          <w:szCs w:val="24"/>
          <w:u w:val="single"/>
        </w:rPr>
      </w:pPr>
      <w:del w:id="1687" w:author="Καρμίρης Αγγελος" w:date="2020-01-03T10:45:00Z">
        <w:r w:rsidRPr="004F2441" w:rsidDel="0069794E">
          <w:rPr>
            <w:b/>
            <w:bCs/>
            <w:sz w:val="24"/>
            <w:szCs w:val="24"/>
            <w:u w:val="single"/>
          </w:rPr>
          <w:delText>Check of volt</w:delText>
        </w:r>
        <w:r w:rsidR="008D1AA4" w:rsidRPr="004F2441" w:rsidDel="0069794E">
          <w:rPr>
            <w:b/>
            <w:bCs/>
            <w:sz w:val="24"/>
            <w:szCs w:val="24"/>
            <w:u w:val="single"/>
          </w:rPr>
          <w:delText>a</w:delText>
        </w:r>
        <w:r w:rsidRPr="004F2441" w:rsidDel="0069794E">
          <w:rPr>
            <w:b/>
            <w:bCs/>
            <w:sz w:val="24"/>
            <w:szCs w:val="24"/>
            <w:u w:val="single"/>
          </w:rPr>
          <w:delText>ge ratio and connection symbol</w:delText>
        </w:r>
      </w:del>
    </w:p>
    <w:p w:rsidR="00F730B6" w:rsidRPr="004F2441" w:rsidDel="0069794E" w:rsidRDefault="00F730B6" w:rsidP="00F730B6">
      <w:pPr>
        <w:jc w:val="both"/>
        <w:rPr>
          <w:del w:id="1688" w:author="Καρμίρης Αγγελος" w:date="2020-01-03T10:45:00Z"/>
          <w:b/>
          <w:bCs/>
          <w:sz w:val="24"/>
          <w:szCs w:val="24"/>
          <w:u w:val="single"/>
        </w:rPr>
      </w:pPr>
    </w:p>
    <w:p w:rsidR="00F730B6" w:rsidDel="0069794E" w:rsidRDefault="00F730B6" w:rsidP="00F730B6">
      <w:pPr>
        <w:ind w:left="720"/>
        <w:jc w:val="both"/>
        <w:rPr>
          <w:del w:id="1689" w:author="Καρμίρης Αγγελος" w:date="2020-01-03T10:45:00Z"/>
          <w:sz w:val="24"/>
          <w:szCs w:val="24"/>
        </w:rPr>
      </w:pPr>
      <w:del w:id="1690" w:author="Καρμίρης Αγγελος" w:date="2020-01-03T10:45:00Z">
        <w:r w:rsidRPr="004F2441" w:rsidDel="0069794E">
          <w:rPr>
            <w:sz w:val="24"/>
            <w:szCs w:val="24"/>
          </w:rPr>
          <w:delText>During the test</w:delText>
        </w:r>
        <w:r w:rsidR="00DE5AEC" w:rsidRPr="004F2441" w:rsidDel="0069794E">
          <w:rPr>
            <w:sz w:val="24"/>
            <w:szCs w:val="24"/>
          </w:rPr>
          <w:delText xml:space="preserve"> performance, the voltage ratio will be measured on each OLTC tapping and the connection symbol of the autotransformer windings will be checked.</w:delText>
        </w:r>
        <w:r w:rsidRPr="004F2441" w:rsidDel="0069794E">
          <w:rPr>
            <w:sz w:val="24"/>
            <w:szCs w:val="24"/>
          </w:rPr>
          <w:delText xml:space="preserve"> </w:delText>
        </w:r>
      </w:del>
    </w:p>
    <w:p w:rsidR="00C85878" w:rsidRPr="004F2441" w:rsidDel="0069794E" w:rsidRDefault="00C85878" w:rsidP="003C74E5">
      <w:pPr>
        <w:tabs>
          <w:tab w:val="left" w:pos="2760"/>
        </w:tabs>
        <w:ind w:left="720"/>
        <w:jc w:val="both"/>
        <w:rPr>
          <w:del w:id="1691" w:author="Καρμίρης Αγγελος" w:date="2020-01-03T10:45:00Z"/>
          <w:sz w:val="24"/>
          <w:szCs w:val="24"/>
        </w:rPr>
      </w:pPr>
    </w:p>
    <w:p w:rsidR="00267FCB" w:rsidRPr="004F2441" w:rsidDel="0069794E" w:rsidRDefault="00267FCB" w:rsidP="004304A4">
      <w:pPr>
        <w:numPr>
          <w:ilvl w:val="1"/>
          <w:numId w:val="13"/>
        </w:numPr>
        <w:jc w:val="both"/>
        <w:rPr>
          <w:del w:id="1692" w:author="Καρμίρης Αγγελος" w:date="2020-01-03T10:45:00Z"/>
          <w:b/>
          <w:bCs/>
          <w:sz w:val="24"/>
          <w:szCs w:val="24"/>
          <w:u w:val="single"/>
        </w:rPr>
      </w:pPr>
      <w:del w:id="1693" w:author="Καρμίρης Αγγελος" w:date="2020-01-03T10:45:00Z">
        <w:r w:rsidRPr="004F2441" w:rsidDel="0069794E">
          <w:rPr>
            <w:b/>
            <w:bCs/>
            <w:sz w:val="24"/>
            <w:szCs w:val="24"/>
            <w:u w:val="single"/>
          </w:rPr>
          <w:delText>Measurement of short</w:delText>
        </w:r>
        <w:r w:rsidR="00CC14C5" w:rsidDel="0069794E">
          <w:rPr>
            <w:b/>
            <w:bCs/>
            <w:sz w:val="24"/>
            <w:szCs w:val="24"/>
            <w:u w:val="single"/>
          </w:rPr>
          <w:delText>-</w:delText>
        </w:r>
        <w:r w:rsidRPr="004F2441" w:rsidDel="0069794E">
          <w:rPr>
            <w:b/>
            <w:bCs/>
            <w:sz w:val="24"/>
            <w:szCs w:val="24"/>
            <w:u w:val="single"/>
          </w:rPr>
          <w:delText>circuit impedance</w:delText>
        </w:r>
        <w:r w:rsidR="00963378" w:rsidDel="0069794E">
          <w:rPr>
            <w:b/>
            <w:bCs/>
            <w:sz w:val="24"/>
            <w:szCs w:val="24"/>
            <w:u w:val="single"/>
          </w:rPr>
          <w:delText>s</w:delText>
        </w:r>
        <w:r w:rsidRPr="004F2441" w:rsidDel="0069794E">
          <w:rPr>
            <w:b/>
            <w:bCs/>
            <w:sz w:val="24"/>
            <w:szCs w:val="24"/>
            <w:u w:val="single"/>
          </w:rPr>
          <w:delText xml:space="preserve"> </w:delText>
        </w:r>
        <w:r w:rsidR="004304A4" w:rsidRPr="004F2441" w:rsidDel="0069794E">
          <w:rPr>
            <w:b/>
            <w:bCs/>
            <w:sz w:val="24"/>
            <w:szCs w:val="24"/>
            <w:u w:val="single"/>
          </w:rPr>
          <w:delText xml:space="preserve">and load </w:delText>
        </w:r>
        <w:r w:rsidR="0058743A" w:rsidRPr="004F2441" w:rsidDel="0069794E">
          <w:rPr>
            <w:b/>
            <w:bCs/>
            <w:sz w:val="24"/>
            <w:szCs w:val="24"/>
            <w:u w:val="single"/>
          </w:rPr>
          <w:delText>loss</w:delText>
        </w:r>
        <w:r w:rsidR="00963378" w:rsidDel="0069794E">
          <w:rPr>
            <w:b/>
            <w:bCs/>
            <w:sz w:val="24"/>
            <w:szCs w:val="24"/>
            <w:u w:val="single"/>
          </w:rPr>
          <w:delText>es</w:delText>
        </w:r>
      </w:del>
    </w:p>
    <w:p w:rsidR="00916FC0" w:rsidRPr="004F2441" w:rsidDel="0069794E" w:rsidRDefault="00916FC0" w:rsidP="00916FC0">
      <w:pPr>
        <w:ind w:left="720"/>
        <w:jc w:val="both"/>
        <w:rPr>
          <w:del w:id="1694" w:author="Καρμίρης Αγγελος" w:date="2020-01-03T10:45:00Z"/>
          <w:b/>
          <w:bCs/>
          <w:sz w:val="24"/>
          <w:szCs w:val="24"/>
          <w:u w:val="single"/>
        </w:rPr>
      </w:pPr>
    </w:p>
    <w:p w:rsidR="00D21988" w:rsidRPr="004F2441" w:rsidDel="0069794E" w:rsidRDefault="003C74E5" w:rsidP="003C74E5">
      <w:pPr>
        <w:ind w:left="720"/>
        <w:jc w:val="both"/>
        <w:rPr>
          <w:del w:id="1695" w:author="Καρμίρης Αγγελος" w:date="2020-01-03T10:45:00Z"/>
          <w:sz w:val="24"/>
          <w:szCs w:val="24"/>
        </w:rPr>
      </w:pPr>
      <w:del w:id="1696" w:author="Καρμίρης Αγγελος" w:date="2020-01-03T10:45:00Z">
        <w:r w:rsidRPr="004F2441" w:rsidDel="0069794E">
          <w:rPr>
            <w:sz w:val="24"/>
            <w:szCs w:val="24"/>
          </w:rPr>
          <w:delText xml:space="preserve">The measurement will be </w:delText>
        </w:r>
        <w:r w:rsidR="0058743A" w:rsidRPr="004F2441" w:rsidDel="0069794E">
          <w:rPr>
            <w:sz w:val="24"/>
            <w:szCs w:val="24"/>
          </w:rPr>
          <w:delText xml:space="preserve">performed at rated frequency with sinusoidal voltage applied to the measured </w:delText>
        </w:r>
        <w:r w:rsidR="005B14D8" w:rsidDel="0069794E">
          <w:rPr>
            <w:sz w:val="24"/>
            <w:szCs w:val="24"/>
          </w:rPr>
          <w:delText>side</w:delText>
        </w:r>
        <w:r w:rsidR="00690C1E" w:rsidDel="0069794E">
          <w:rPr>
            <w:sz w:val="24"/>
            <w:szCs w:val="24"/>
          </w:rPr>
          <w:delText xml:space="preserve"> terminals</w:delText>
        </w:r>
        <w:r w:rsidR="0058743A" w:rsidRPr="004F2441" w:rsidDel="0069794E">
          <w:rPr>
            <w:sz w:val="24"/>
            <w:szCs w:val="24"/>
          </w:rPr>
          <w:delText xml:space="preserve">, with the terminals of the second </w:delText>
        </w:r>
        <w:r w:rsidR="005B14D8" w:rsidDel="0069794E">
          <w:rPr>
            <w:sz w:val="24"/>
            <w:szCs w:val="24"/>
          </w:rPr>
          <w:delText>side</w:delText>
        </w:r>
        <w:r w:rsidR="0058743A" w:rsidRPr="004F2441" w:rsidDel="0069794E">
          <w:rPr>
            <w:sz w:val="24"/>
            <w:szCs w:val="24"/>
          </w:rPr>
          <w:delText xml:space="preserve"> short – circuited and </w:delText>
        </w:r>
        <w:r w:rsidR="00CA71D7" w:rsidRPr="004F2441" w:rsidDel="0069794E">
          <w:rPr>
            <w:sz w:val="24"/>
            <w:szCs w:val="24"/>
          </w:rPr>
          <w:delText xml:space="preserve">of </w:delText>
        </w:r>
        <w:r w:rsidR="0058743A" w:rsidRPr="004F2441" w:rsidDel="0069794E">
          <w:rPr>
            <w:sz w:val="24"/>
            <w:szCs w:val="24"/>
          </w:rPr>
          <w:delText xml:space="preserve">the third </w:delText>
        </w:r>
        <w:r w:rsidR="005B14D8" w:rsidDel="0069794E">
          <w:rPr>
            <w:sz w:val="24"/>
            <w:szCs w:val="24"/>
          </w:rPr>
          <w:delText>side</w:delText>
        </w:r>
        <w:r w:rsidR="005B14D8" w:rsidRPr="004F2441" w:rsidDel="0069794E">
          <w:rPr>
            <w:sz w:val="24"/>
            <w:szCs w:val="24"/>
          </w:rPr>
          <w:delText xml:space="preserve"> </w:delText>
        </w:r>
        <w:r w:rsidR="0058743A" w:rsidRPr="004F2441" w:rsidDel="0069794E">
          <w:rPr>
            <w:sz w:val="24"/>
            <w:szCs w:val="24"/>
          </w:rPr>
          <w:delText xml:space="preserve">open – circuited. The </w:delText>
        </w:r>
        <w:r w:rsidR="00EE3DC9" w:rsidDel="0069794E">
          <w:rPr>
            <w:sz w:val="24"/>
            <w:szCs w:val="24"/>
          </w:rPr>
          <w:delText xml:space="preserve">short-circuit impedance and load loss </w:delText>
        </w:r>
        <w:r w:rsidR="0058743A" w:rsidRPr="004F2441" w:rsidDel="0069794E">
          <w:rPr>
            <w:sz w:val="24"/>
            <w:szCs w:val="24"/>
          </w:rPr>
          <w:delText>measurements will be performed for</w:delText>
        </w:r>
        <w:r w:rsidR="00CE5EA2" w:rsidDel="0069794E">
          <w:rPr>
            <w:sz w:val="24"/>
            <w:szCs w:val="24"/>
          </w:rPr>
          <w:delText xml:space="preserve"> the</w:delText>
        </w:r>
        <w:r w:rsidR="0058743A" w:rsidRPr="004F2441" w:rsidDel="0069794E">
          <w:rPr>
            <w:sz w:val="24"/>
            <w:szCs w:val="24"/>
          </w:rPr>
          <w:delText xml:space="preserve"> </w:delText>
        </w:r>
        <w:r w:rsidR="00CA71D7" w:rsidRPr="004F2441" w:rsidDel="0069794E">
          <w:rPr>
            <w:sz w:val="24"/>
            <w:szCs w:val="24"/>
          </w:rPr>
          <w:delText xml:space="preserve">three </w:delText>
        </w:r>
        <w:r w:rsidR="0058743A" w:rsidRPr="004F2441" w:rsidDel="0069794E">
          <w:rPr>
            <w:sz w:val="24"/>
            <w:szCs w:val="24"/>
          </w:rPr>
          <w:delText xml:space="preserve">different two – </w:delText>
        </w:r>
        <w:r w:rsidR="005B14D8" w:rsidDel="0069794E">
          <w:rPr>
            <w:sz w:val="24"/>
            <w:szCs w:val="24"/>
          </w:rPr>
          <w:delText>side</w:delText>
        </w:r>
        <w:r w:rsidR="0058743A" w:rsidRPr="004F2441" w:rsidDel="0069794E">
          <w:rPr>
            <w:sz w:val="24"/>
            <w:szCs w:val="24"/>
          </w:rPr>
          <w:delText xml:space="preserve"> combinations</w:delText>
        </w:r>
        <w:r w:rsidR="00E46C0C" w:rsidDel="0069794E">
          <w:rPr>
            <w:sz w:val="24"/>
            <w:szCs w:val="24"/>
          </w:rPr>
          <w:delText>,</w:delText>
        </w:r>
        <w:r w:rsidR="00EE3DC9" w:rsidDel="0069794E">
          <w:rPr>
            <w:sz w:val="24"/>
            <w:szCs w:val="24"/>
          </w:rPr>
          <w:delText xml:space="preserve"> meaning </w:delText>
        </w:r>
        <w:r w:rsidR="00690C1E" w:rsidDel="0069794E">
          <w:rPr>
            <w:sz w:val="24"/>
            <w:szCs w:val="24"/>
          </w:rPr>
          <w:delText xml:space="preserve">for </w:delText>
        </w:r>
        <w:r w:rsidR="00EE3DC9" w:rsidDel="0069794E">
          <w:rPr>
            <w:sz w:val="24"/>
            <w:szCs w:val="24"/>
          </w:rPr>
          <w:delText xml:space="preserve">HV – MV </w:delText>
        </w:r>
        <w:r w:rsidR="00690C1E" w:rsidDel="0069794E">
          <w:rPr>
            <w:sz w:val="24"/>
            <w:szCs w:val="24"/>
          </w:rPr>
          <w:delText>terminals</w:delText>
        </w:r>
        <w:r w:rsidR="00EE3DC9" w:rsidDel="0069794E">
          <w:rPr>
            <w:sz w:val="24"/>
            <w:szCs w:val="24"/>
          </w:rPr>
          <w:delText xml:space="preserve"> (LV </w:delText>
        </w:r>
        <w:r w:rsidR="00690C1E" w:rsidDel="0069794E">
          <w:rPr>
            <w:sz w:val="24"/>
            <w:szCs w:val="24"/>
          </w:rPr>
          <w:delText>terminals</w:delText>
        </w:r>
        <w:r w:rsidR="00EE3DC9" w:rsidDel="0069794E">
          <w:rPr>
            <w:sz w:val="24"/>
            <w:szCs w:val="24"/>
          </w:rPr>
          <w:delText xml:space="preserve"> open-circuited), HV – LV </w:delText>
        </w:r>
        <w:r w:rsidR="00690C1E" w:rsidDel="0069794E">
          <w:rPr>
            <w:sz w:val="24"/>
            <w:szCs w:val="24"/>
          </w:rPr>
          <w:delText>terminals</w:delText>
        </w:r>
        <w:r w:rsidR="00EE3DC9" w:rsidDel="0069794E">
          <w:rPr>
            <w:sz w:val="24"/>
            <w:szCs w:val="24"/>
          </w:rPr>
          <w:delText xml:space="preserve"> (MV </w:delText>
        </w:r>
        <w:r w:rsidR="00690C1E" w:rsidDel="0069794E">
          <w:rPr>
            <w:sz w:val="24"/>
            <w:szCs w:val="24"/>
          </w:rPr>
          <w:delText>terminals</w:delText>
        </w:r>
        <w:r w:rsidR="00EE3DC9" w:rsidDel="0069794E">
          <w:rPr>
            <w:sz w:val="24"/>
            <w:szCs w:val="24"/>
          </w:rPr>
          <w:delText xml:space="preserve"> open-circuited) and MV – LV </w:delText>
        </w:r>
        <w:r w:rsidR="00690C1E" w:rsidDel="0069794E">
          <w:rPr>
            <w:sz w:val="24"/>
            <w:szCs w:val="24"/>
          </w:rPr>
          <w:delText>terminals</w:delText>
        </w:r>
        <w:r w:rsidR="00EE3DC9" w:rsidDel="0069794E">
          <w:rPr>
            <w:sz w:val="24"/>
            <w:szCs w:val="24"/>
          </w:rPr>
          <w:delText xml:space="preserve"> (HV </w:delText>
        </w:r>
        <w:r w:rsidR="00690C1E" w:rsidDel="0069794E">
          <w:rPr>
            <w:sz w:val="24"/>
            <w:szCs w:val="24"/>
          </w:rPr>
          <w:delText>terminals</w:delText>
        </w:r>
        <w:r w:rsidR="00EE3DC9" w:rsidDel="0069794E">
          <w:rPr>
            <w:sz w:val="24"/>
            <w:szCs w:val="24"/>
          </w:rPr>
          <w:delText xml:space="preserve"> open-circuited)</w:delText>
        </w:r>
        <w:r w:rsidR="0058743A" w:rsidRPr="004F2441" w:rsidDel="0069794E">
          <w:rPr>
            <w:sz w:val="24"/>
            <w:szCs w:val="24"/>
          </w:rPr>
          <w:delText>. The short</w:delText>
        </w:r>
        <w:r w:rsidR="00A3557F" w:rsidDel="0069794E">
          <w:rPr>
            <w:sz w:val="24"/>
            <w:szCs w:val="24"/>
          </w:rPr>
          <w:delText>-</w:delText>
        </w:r>
        <w:r w:rsidR="0058743A" w:rsidRPr="004F2441" w:rsidDel="0069794E">
          <w:rPr>
            <w:sz w:val="24"/>
            <w:szCs w:val="24"/>
          </w:rPr>
          <w:delText>circuit impedance</w:delText>
        </w:r>
        <w:r w:rsidR="00A3557F" w:rsidDel="0069794E">
          <w:rPr>
            <w:sz w:val="24"/>
            <w:szCs w:val="24"/>
          </w:rPr>
          <w:delText xml:space="preserve"> and the load loss</w:delText>
        </w:r>
        <w:r w:rsidR="0058743A" w:rsidRPr="004F2441" w:rsidDel="0069794E">
          <w:rPr>
            <w:sz w:val="24"/>
            <w:szCs w:val="24"/>
          </w:rPr>
          <w:delText xml:space="preserve"> will be measure</w:delText>
        </w:r>
        <w:r w:rsidR="00CB4DF5" w:rsidRPr="004F2441" w:rsidDel="0069794E">
          <w:rPr>
            <w:sz w:val="24"/>
            <w:szCs w:val="24"/>
          </w:rPr>
          <w:delText>d</w:delText>
        </w:r>
        <w:r w:rsidR="00443356" w:rsidDel="0069794E">
          <w:rPr>
            <w:sz w:val="24"/>
            <w:szCs w:val="24"/>
          </w:rPr>
          <w:delText xml:space="preserve"> with the tap changer</w:delText>
        </w:r>
        <w:r w:rsidR="0058743A" w:rsidRPr="004F2441" w:rsidDel="0069794E">
          <w:rPr>
            <w:sz w:val="24"/>
            <w:szCs w:val="24"/>
          </w:rPr>
          <w:delText xml:space="preserve"> on the principal tapping</w:delText>
        </w:r>
        <w:r w:rsidR="00A3557F" w:rsidDel="0069794E">
          <w:rPr>
            <w:sz w:val="24"/>
            <w:szCs w:val="24"/>
          </w:rPr>
          <w:delText xml:space="preserve"> No.11,</w:delText>
        </w:r>
        <w:r w:rsidR="0058743A" w:rsidRPr="004F2441" w:rsidDel="0069794E">
          <w:rPr>
            <w:sz w:val="24"/>
            <w:szCs w:val="24"/>
          </w:rPr>
          <w:delText xml:space="preserve"> </w:delText>
        </w:r>
        <w:r w:rsidR="00A3557F" w:rsidDel="0069794E">
          <w:rPr>
            <w:sz w:val="24"/>
            <w:szCs w:val="24"/>
          </w:rPr>
          <w:delText xml:space="preserve">on </w:delText>
        </w:r>
        <w:r w:rsidR="0058743A" w:rsidRPr="004F2441" w:rsidDel="0069794E">
          <w:rPr>
            <w:sz w:val="24"/>
            <w:szCs w:val="24"/>
          </w:rPr>
          <w:delText>the two extreme tappings</w:delText>
        </w:r>
        <w:r w:rsidR="00A3557F" w:rsidDel="0069794E">
          <w:rPr>
            <w:sz w:val="24"/>
            <w:szCs w:val="24"/>
          </w:rPr>
          <w:delText xml:space="preserve"> No.1 and 19, as well as on the maximum current tapping No.15</w:delText>
        </w:r>
        <w:r w:rsidR="0058743A" w:rsidRPr="004F2441" w:rsidDel="0069794E">
          <w:rPr>
            <w:sz w:val="24"/>
            <w:szCs w:val="24"/>
          </w:rPr>
          <w:delText xml:space="preserve">. The supplied current through the measured </w:delText>
        </w:r>
        <w:r w:rsidR="005B14D8" w:rsidDel="0069794E">
          <w:rPr>
            <w:sz w:val="24"/>
            <w:szCs w:val="24"/>
          </w:rPr>
          <w:delText>side</w:delText>
        </w:r>
        <w:r w:rsidR="00690C1E" w:rsidDel="0069794E">
          <w:rPr>
            <w:sz w:val="24"/>
            <w:szCs w:val="24"/>
          </w:rPr>
          <w:delText xml:space="preserve"> terminals</w:delText>
        </w:r>
        <w:r w:rsidR="0058743A" w:rsidRPr="004F2441" w:rsidDel="0069794E">
          <w:rPr>
            <w:sz w:val="24"/>
            <w:szCs w:val="24"/>
          </w:rPr>
          <w:delText xml:space="preserve"> will not be less than 50% of the relevant rated tapping current. </w:delText>
        </w:r>
        <w:r w:rsidR="009B2429" w:rsidDel="0069794E">
          <w:rPr>
            <w:sz w:val="24"/>
            <w:szCs w:val="24"/>
          </w:rPr>
          <w:delText>T</w:delText>
        </w:r>
        <w:r w:rsidR="0058743A" w:rsidRPr="004F2441" w:rsidDel="0069794E">
          <w:rPr>
            <w:sz w:val="24"/>
            <w:szCs w:val="24"/>
          </w:rPr>
          <w:delText>he measured values</w:delText>
        </w:r>
        <w:r w:rsidR="009B2429" w:rsidRPr="00CF2DCF" w:rsidDel="0069794E">
          <w:rPr>
            <w:sz w:val="24"/>
            <w:szCs w:val="24"/>
          </w:rPr>
          <w:delText xml:space="preserve"> </w:delText>
        </w:r>
        <w:r w:rsidR="009B2429" w:rsidDel="0069794E">
          <w:rPr>
            <w:sz w:val="24"/>
            <w:szCs w:val="24"/>
          </w:rPr>
          <w:delText>of load loss</w:delText>
        </w:r>
        <w:r w:rsidR="0058743A" w:rsidRPr="004F2441" w:rsidDel="0069794E">
          <w:rPr>
            <w:sz w:val="24"/>
            <w:szCs w:val="24"/>
          </w:rPr>
          <w:delText xml:space="preserve"> will be corrected to the </w:delText>
        </w:r>
        <w:r w:rsidR="00F66FD8" w:rsidDel="0069794E">
          <w:rPr>
            <w:sz w:val="24"/>
            <w:szCs w:val="24"/>
          </w:rPr>
          <w:delText xml:space="preserve">reference </w:delText>
        </w:r>
        <w:r w:rsidR="0058743A" w:rsidRPr="004F2441" w:rsidDel="0069794E">
          <w:rPr>
            <w:sz w:val="24"/>
            <w:szCs w:val="24"/>
          </w:rPr>
          <w:delText>temperature of 75</w:delText>
        </w:r>
        <w:r w:rsidR="0058743A" w:rsidRPr="004F2441" w:rsidDel="0069794E">
          <w:rPr>
            <w:sz w:val="24"/>
            <w:szCs w:val="24"/>
            <w:vertAlign w:val="superscript"/>
          </w:rPr>
          <w:delText>o</w:delText>
        </w:r>
        <w:r w:rsidR="0058743A" w:rsidRPr="004F2441" w:rsidDel="0069794E">
          <w:rPr>
            <w:sz w:val="24"/>
            <w:szCs w:val="24"/>
          </w:rPr>
          <w:delText>C</w:delText>
        </w:r>
        <w:r w:rsidR="00443356" w:rsidDel="0069794E">
          <w:rPr>
            <w:sz w:val="24"/>
            <w:szCs w:val="24"/>
          </w:rPr>
          <w:delText xml:space="preserve"> and to the rated tapping current</w:delText>
        </w:r>
        <w:r w:rsidR="00CB4DF5" w:rsidRPr="004F2441" w:rsidDel="0069794E">
          <w:rPr>
            <w:sz w:val="24"/>
            <w:szCs w:val="24"/>
          </w:rPr>
          <w:delText>,</w:delText>
        </w:r>
        <w:r w:rsidR="0058743A" w:rsidRPr="004F2441" w:rsidDel="0069794E">
          <w:rPr>
            <w:sz w:val="24"/>
            <w:szCs w:val="24"/>
          </w:rPr>
          <w:delText xml:space="preserve"> according to </w:delText>
        </w:r>
        <w:r w:rsidR="00CB4DF5" w:rsidRPr="004F2441" w:rsidDel="0069794E">
          <w:rPr>
            <w:sz w:val="24"/>
            <w:szCs w:val="24"/>
          </w:rPr>
          <w:delText xml:space="preserve">the </w:delText>
        </w:r>
        <w:r w:rsidR="0058743A" w:rsidRPr="004F2441" w:rsidDel="0069794E">
          <w:rPr>
            <w:sz w:val="24"/>
            <w:szCs w:val="24"/>
          </w:rPr>
          <w:delText xml:space="preserve">IEC 60076-1 </w:delText>
        </w:r>
        <w:r w:rsidR="00A3557F" w:rsidDel="0069794E">
          <w:rPr>
            <w:sz w:val="24"/>
            <w:szCs w:val="24"/>
          </w:rPr>
          <w:delText>s</w:delText>
        </w:r>
        <w:r w:rsidR="0058743A" w:rsidRPr="004F2441" w:rsidDel="0069794E">
          <w:rPr>
            <w:sz w:val="24"/>
            <w:szCs w:val="24"/>
          </w:rPr>
          <w:delText>tandard.</w:delText>
        </w:r>
        <w:r w:rsidR="00F622B8" w:rsidRPr="004F2441" w:rsidDel="0069794E">
          <w:rPr>
            <w:sz w:val="24"/>
            <w:szCs w:val="24"/>
          </w:rPr>
          <w:delText xml:space="preserve"> </w:delText>
        </w:r>
        <w:r w:rsidR="009B2429" w:rsidDel="0069794E">
          <w:rPr>
            <w:sz w:val="24"/>
            <w:szCs w:val="24"/>
          </w:rPr>
          <w:delText>T</w:delText>
        </w:r>
        <w:r w:rsidR="009B2429" w:rsidRPr="004F2441" w:rsidDel="0069794E">
          <w:rPr>
            <w:sz w:val="24"/>
            <w:szCs w:val="24"/>
          </w:rPr>
          <w:delText>he measured values</w:delText>
        </w:r>
        <w:r w:rsidR="009B2429" w:rsidRPr="006A340F" w:rsidDel="0069794E">
          <w:rPr>
            <w:sz w:val="24"/>
            <w:szCs w:val="24"/>
          </w:rPr>
          <w:delText xml:space="preserve"> </w:delText>
        </w:r>
        <w:r w:rsidR="009B2429" w:rsidDel="0069794E">
          <w:rPr>
            <w:sz w:val="24"/>
            <w:szCs w:val="24"/>
          </w:rPr>
          <w:delText>of short-circuit impedance</w:delText>
        </w:r>
        <w:r w:rsidR="009B2429" w:rsidRPr="004F2441" w:rsidDel="0069794E">
          <w:rPr>
            <w:sz w:val="24"/>
            <w:szCs w:val="24"/>
          </w:rPr>
          <w:delText xml:space="preserve"> will be corrected to the </w:delText>
        </w:r>
        <w:r w:rsidR="009B2429" w:rsidDel="0069794E">
          <w:rPr>
            <w:sz w:val="24"/>
            <w:szCs w:val="24"/>
          </w:rPr>
          <w:delText xml:space="preserve">reference </w:delText>
        </w:r>
        <w:r w:rsidR="009B2429" w:rsidRPr="004F2441" w:rsidDel="0069794E">
          <w:rPr>
            <w:sz w:val="24"/>
            <w:szCs w:val="24"/>
          </w:rPr>
          <w:delText>temperature of 75</w:delText>
        </w:r>
        <w:r w:rsidR="009B2429" w:rsidRPr="004F2441" w:rsidDel="0069794E">
          <w:rPr>
            <w:sz w:val="24"/>
            <w:szCs w:val="24"/>
            <w:vertAlign w:val="superscript"/>
          </w:rPr>
          <w:delText>o</w:delText>
        </w:r>
        <w:r w:rsidR="009B2429" w:rsidRPr="004F2441" w:rsidDel="0069794E">
          <w:rPr>
            <w:sz w:val="24"/>
            <w:szCs w:val="24"/>
          </w:rPr>
          <w:delText>C,</w:delText>
        </w:r>
        <w:r w:rsidR="009B2429" w:rsidDel="0069794E">
          <w:rPr>
            <w:sz w:val="24"/>
            <w:szCs w:val="24"/>
          </w:rPr>
          <w:delText xml:space="preserve"> will be </w:delText>
        </w:r>
        <w:r w:rsidR="00814DB4" w:rsidDel="0069794E">
          <w:rPr>
            <w:sz w:val="24"/>
            <w:szCs w:val="24"/>
          </w:rPr>
          <w:delText>represented as percentage (%)</w:delText>
        </w:r>
        <w:r w:rsidR="00156119" w:rsidDel="0069794E">
          <w:rPr>
            <w:sz w:val="24"/>
            <w:szCs w:val="24"/>
          </w:rPr>
          <w:delText xml:space="preserve">, </w:delText>
        </w:r>
        <w:r w:rsidR="00814DB4" w:rsidDel="0069794E">
          <w:rPr>
            <w:sz w:val="24"/>
            <w:szCs w:val="24"/>
          </w:rPr>
          <w:delText>referr</w:delText>
        </w:r>
        <w:r w:rsidR="00156119" w:rsidDel="0069794E">
          <w:rPr>
            <w:sz w:val="24"/>
            <w:szCs w:val="24"/>
          </w:rPr>
          <w:delText>ing</w:delText>
        </w:r>
        <w:r w:rsidR="00814DB4" w:rsidDel="0069794E">
          <w:rPr>
            <w:sz w:val="24"/>
            <w:szCs w:val="24"/>
          </w:rPr>
          <w:delText xml:space="preserve"> to 280 MVA power and to rated tapping voltage, </w:delText>
        </w:r>
        <w:r w:rsidR="009B2429" w:rsidRPr="004F2441" w:rsidDel="0069794E">
          <w:rPr>
            <w:sz w:val="24"/>
            <w:szCs w:val="24"/>
          </w:rPr>
          <w:delText xml:space="preserve">according to the IEC 60076-1 </w:delText>
        </w:r>
        <w:r w:rsidR="009B2429" w:rsidDel="0069794E">
          <w:rPr>
            <w:sz w:val="24"/>
            <w:szCs w:val="24"/>
          </w:rPr>
          <w:delText>s</w:delText>
        </w:r>
        <w:r w:rsidR="009B2429" w:rsidRPr="004F2441" w:rsidDel="0069794E">
          <w:rPr>
            <w:sz w:val="24"/>
            <w:szCs w:val="24"/>
          </w:rPr>
          <w:delText xml:space="preserve">tandard. </w:delText>
        </w:r>
        <w:r w:rsidR="00064352" w:rsidDel="0069794E">
          <w:rPr>
            <w:sz w:val="24"/>
            <w:szCs w:val="24"/>
          </w:rPr>
          <w:delText>For the measurements including the LV side, because of different rated power of the two sides, the correction will be done to the rated tapping current of the LV side</w:delText>
        </w:r>
        <w:r w:rsidR="00064352" w:rsidRPr="00CF2DCF" w:rsidDel="0069794E">
          <w:rPr>
            <w:sz w:val="24"/>
            <w:szCs w:val="24"/>
          </w:rPr>
          <w:delText xml:space="preserve"> </w:delText>
        </w:r>
        <w:r w:rsidR="00064352" w:rsidDel="0069794E">
          <w:rPr>
            <w:sz w:val="24"/>
            <w:szCs w:val="24"/>
          </w:rPr>
          <w:delText>and the other side</w:delText>
        </w:r>
        <w:r w:rsidR="00064352" w:rsidRPr="00CF2DCF" w:rsidDel="0069794E">
          <w:rPr>
            <w:sz w:val="24"/>
            <w:szCs w:val="24"/>
          </w:rPr>
          <w:delText xml:space="preserve"> </w:delText>
        </w:r>
        <w:r w:rsidR="00064352" w:rsidDel="0069794E">
          <w:rPr>
            <w:sz w:val="24"/>
            <w:szCs w:val="24"/>
          </w:rPr>
          <w:delText>will have the corresponding current.</w:delText>
        </w:r>
        <w:r w:rsidR="00064352" w:rsidRPr="00CF2DCF" w:rsidDel="0069794E">
          <w:rPr>
            <w:sz w:val="24"/>
            <w:szCs w:val="24"/>
          </w:rPr>
          <w:delText xml:space="preserve"> </w:delText>
        </w:r>
        <w:r w:rsidR="002D4E0F" w:rsidRPr="002D4E0F" w:rsidDel="0069794E">
          <w:rPr>
            <w:sz w:val="24"/>
            <w:szCs w:val="24"/>
          </w:rPr>
          <w:delText>The expanded uncertainty</w:delText>
        </w:r>
        <w:r w:rsidR="00D13682" w:rsidRPr="00D13682" w:rsidDel="0069794E">
          <w:rPr>
            <w:sz w:val="24"/>
            <w:szCs w:val="24"/>
          </w:rPr>
          <w:delText xml:space="preserve"> </w:delText>
        </w:r>
        <w:r w:rsidR="00D13682" w:rsidRPr="002D4E0F" w:rsidDel="0069794E">
          <w:rPr>
            <w:sz w:val="24"/>
            <w:szCs w:val="24"/>
          </w:rPr>
          <w:delText xml:space="preserve">of </w:delText>
        </w:r>
        <w:r w:rsidR="00D13682" w:rsidDel="0069794E">
          <w:rPr>
            <w:sz w:val="24"/>
            <w:szCs w:val="24"/>
          </w:rPr>
          <w:delText>load loss with coverage factor k=2</w:delText>
        </w:r>
        <w:r w:rsidR="002D4E0F" w:rsidRPr="002D4E0F" w:rsidDel="0069794E">
          <w:rPr>
            <w:sz w:val="24"/>
            <w:szCs w:val="24"/>
          </w:rPr>
          <w:delText xml:space="preserve"> will be calculated and reported by the manufacturer</w:delText>
        </w:r>
        <w:r w:rsidR="00C33AB1" w:rsidDel="0069794E">
          <w:rPr>
            <w:sz w:val="24"/>
            <w:szCs w:val="24"/>
          </w:rPr>
          <w:delText xml:space="preserve"> according to</w:delText>
        </w:r>
        <w:r w:rsidR="002D4E0F" w:rsidRPr="002D4E0F" w:rsidDel="0069794E">
          <w:rPr>
            <w:sz w:val="24"/>
            <w:szCs w:val="24"/>
          </w:rPr>
          <w:delText xml:space="preserve"> IEC 60076-19</w:delText>
        </w:r>
        <w:r w:rsidR="00C33AB1" w:rsidDel="0069794E">
          <w:rPr>
            <w:sz w:val="24"/>
            <w:szCs w:val="24"/>
          </w:rPr>
          <w:delText>, but it shall not exceed 2%</w:delText>
        </w:r>
        <w:r w:rsidR="002D4E0F" w:rsidRPr="002D4E0F" w:rsidDel="0069794E">
          <w:rPr>
            <w:sz w:val="24"/>
            <w:szCs w:val="24"/>
          </w:rPr>
          <w:delText>.</w:delText>
        </w:r>
        <w:r w:rsidR="002D4E0F" w:rsidDel="0069794E">
          <w:rPr>
            <w:sz w:val="24"/>
            <w:szCs w:val="24"/>
          </w:rPr>
          <w:delText xml:space="preserve"> </w:delText>
        </w:r>
        <w:r w:rsidR="00CC14C5" w:rsidDel="0069794E">
          <w:rPr>
            <w:sz w:val="24"/>
            <w:szCs w:val="24"/>
          </w:rPr>
          <w:delText>All short-circuit impedance values will be reported as percentage (%) on 280MVA basis.</w:delText>
        </w:r>
      </w:del>
    </w:p>
    <w:p w:rsidR="003D0E57" w:rsidRPr="004F2441" w:rsidDel="0069794E" w:rsidRDefault="003D0E57" w:rsidP="003C74E5">
      <w:pPr>
        <w:ind w:left="720"/>
        <w:jc w:val="both"/>
        <w:rPr>
          <w:del w:id="1697" w:author="Καρμίρης Αγγελος" w:date="2020-01-03T10:45:00Z"/>
          <w:sz w:val="24"/>
          <w:szCs w:val="24"/>
        </w:rPr>
      </w:pPr>
    </w:p>
    <w:p w:rsidR="004304A4" w:rsidRPr="004F2441" w:rsidDel="0069794E" w:rsidRDefault="00FE5779" w:rsidP="004304A4">
      <w:pPr>
        <w:numPr>
          <w:ilvl w:val="1"/>
          <w:numId w:val="13"/>
        </w:numPr>
        <w:jc w:val="both"/>
        <w:rPr>
          <w:del w:id="1698" w:author="Καρμίρης Αγγελος" w:date="2020-01-03T10:45:00Z"/>
          <w:b/>
          <w:bCs/>
          <w:sz w:val="24"/>
          <w:szCs w:val="24"/>
          <w:u w:val="single"/>
        </w:rPr>
      </w:pPr>
      <w:del w:id="1699" w:author="Καρμίρης Αγγελος" w:date="2020-01-03T10:45:00Z">
        <w:r w:rsidRPr="004F2441" w:rsidDel="0069794E">
          <w:rPr>
            <w:b/>
            <w:bCs/>
            <w:sz w:val="24"/>
            <w:szCs w:val="24"/>
            <w:u w:val="single"/>
          </w:rPr>
          <w:delText xml:space="preserve">Measurement </w:delText>
        </w:r>
        <w:r w:rsidR="00630484" w:rsidRPr="004F2441" w:rsidDel="0069794E">
          <w:rPr>
            <w:b/>
            <w:bCs/>
            <w:sz w:val="24"/>
            <w:szCs w:val="24"/>
            <w:u w:val="single"/>
          </w:rPr>
          <w:delText>of no-load loss and current</w:delText>
        </w:r>
      </w:del>
    </w:p>
    <w:p w:rsidR="00FE5779" w:rsidRPr="004F2441" w:rsidDel="0069794E" w:rsidRDefault="00FE5779" w:rsidP="00FE5779">
      <w:pPr>
        <w:jc w:val="both"/>
        <w:rPr>
          <w:del w:id="1700" w:author="Καρμίρης Αγγελος" w:date="2020-01-03T10:45:00Z"/>
          <w:b/>
          <w:bCs/>
          <w:sz w:val="24"/>
          <w:szCs w:val="24"/>
          <w:u w:val="single"/>
        </w:rPr>
      </w:pPr>
    </w:p>
    <w:p w:rsidR="006D11A0" w:rsidRPr="004F2441" w:rsidDel="0069794E" w:rsidRDefault="00D374AD">
      <w:pPr>
        <w:ind w:left="720"/>
        <w:jc w:val="both"/>
        <w:rPr>
          <w:del w:id="1701" w:author="Καρμίρης Αγγελος" w:date="2020-01-03T10:45:00Z"/>
          <w:sz w:val="24"/>
          <w:szCs w:val="24"/>
        </w:rPr>
      </w:pPr>
      <w:del w:id="1702" w:author="Καρμίρης Αγγελος" w:date="2020-01-03T10:45:00Z">
        <w:r w:rsidRPr="004F2441" w:rsidDel="0069794E">
          <w:rPr>
            <w:sz w:val="24"/>
            <w:szCs w:val="24"/>
          </w:rPr>
          <w:delText xml:space="preserve">The </w:delText>
        </w:r>
        <w:r w:rsidR="001163CE" w:rsidRPr="004F2441" w:rsidDel="0069794E">
          <w:rPr>
            <w:sz w:val="24"/>
            <w:szCs w:val="24"/>
          </w:rPr>
          <w:delText xml:space="preserve">test </w:delText>
        </w:r>
        <w:r w:rsidR="006D11A0" w:rsidRPr="004F2441" w:rsidDel="0069794E">
          <w:rPr>
            <w:sz w:val="24"/>
            <w:szCs w:val="24"/>
          </w:rPr>
          <w:delText xml:space="preserve">will be carried out before the dielectric tests </w:delText>
        </w:r>
        <w:r w:rsidR="00CB4DF5" w:rsidRPr="004F2441" w:rsidDel="0069794E">
          <w:rPr>
            <w:sz w:val="24"/>
            <w:szCs w:val="24"/>
          </w:rPr>
          <w:delText xml:space="preserve">and </w:delText>
        </w:r>
        <w:r w:rsidR="006D11A0" w:rsidRPr="004F2441" w:rsidDel="0069794E">
          <w:rPr>
            <w:sz w:val="24"/>
            <w:szCs w:val="24"/>
          </w:rPr>
          <w:delText>temperature rise test. The measurement will be performed on</w:delText>
        </w:r>
        <w:r w:rsidR="0075393B" w:rsidDel="0069794E">
          <w:rPr>
            <w:sz w:val="24"/>
            <w:szCs w:val="24"/>
          </w:rPr>
          <w:delText xml:space="preserve"> the terminals of</w:delText>
        </w:r>
        <w:r w:rsidR="006D11A0" w:rsidRPr="004F2441" w:rsidDel="0069794E">
          <w:rPr>
            <w:sz w:val="24"/>
            <w:szCs w:val="24"/>
          </w:rPr>
          <w:delText xml:space="preserve"> one of the windings</w:delText>
        </w:r>
        <w:r w:rsidR="005B14D8" w:rsidDel="0069794E">
          <w:rPr>
            <w:sz w:val="24"/>
            <w:szCs w:val="24"/>
          </w:rPr>
          <w:delText xml:space="preserve">, commonly LV </w:delText>
        </w:r>
        <w:r w:rsidR="00434579" w:rsidDel="0069794E">
          <w:rPr>
            <w:sz w:val="24"/>
            <w:szCs w:val="24"/>
          </w:rPr>
          <w:delText>terminals</w:delText>
        </w:r>
        <w:r w:rsidR="0075393B" w:rsidDel="0069794E">
          <w:rPr>
            <w:sz w:val="24"/>
            <w:szCs w:val="24"/>
          </w:rPr>
          <w:delText>,</w:delText>
        </w:r>
        <w:r w:rsidR="006D11A0" w:rsidRPr="004F2441" w:rsidDel="0069794E">
          <w:rPr>
            <w:sz w:val="24"/>
            <w:szCs w:val="24"/>
          </w:rPr>
          <w:delText xml:space="preserve"> at</w:delText>
        </w:r>
        <w:r w:rsidR="00D24631" w:rsidRPr="00D24631" w:rsidDel="0069794E">
          <w:rPr>
            <w:sz w:val="24"/>
            <w:szCs w:val="24"/>
          </w:rPr>
          <w:delText xml:space="preserve"> </w:delText>
        </w:r>
        <w:r w:rsidR="00D24631" w:rsidRPr="004F2441" w:rsidDel="0069794E">
          <w:rPr>
            <w:sz w:val="24"/>
            <w:szCs w:val="24"/>
          </w:rPr>
          <w:delText>rated frequency</w:delText>
        </w:r>
        <w:r w:rsidR="00D24631" w:rsidDel="0069794E">
          <w:rPr>
            <w:sz w:val="24"/>
            <w:szCs w:val="24"/>
          </w:rPr>
          <w:delText xml:space="preserve"> and at</w:delText>
        </w:r>
        <w:r w:rsidR="006F1707" w:rsidDel="0069794E">
          <w:rPr>
            <w:sz w:val="24"/>
            <w:szCs w:val="24"/>
          </w:rPr>
          <w:delText xml:space="preserve"> 90%, 100% and 110% of</w:delText>
        </w:r>
        <w:r w:rsidR="006D11A0" w:rsidRPr="004F2441" w:rsidDel="0069794E">
          <w:rPr>
            <w:sz w:val="24"/>
            <w:szCs w:val="24"/>
          </w:rPr>
          <w:delText xml:space="preserve"> rated </w:delText>
        </w:r>
        <w:r w:rsidR="00CE5EA2" w:rsidDel="0069794E">
          <w:rPr>
            <w:sz w:val="24"/>
            <w:szCs w:val="24"/>
          </w:rPr>
          <w:delText>tapping</w:delText>
        </w:r>
        <w:r w:rsidR="00CE5EA2" w:rsidRPr="004F2441" w:rsidDel="0069794E">
          <w:rPr>
            <w:sz w:val="24"/>
            <w:szCs w:val="24"/>
          </w:rPr>
          <w:delText xml:space="preserve"> </w:delText>
        </w:r>
        <w:r w:rsidR="006D11A0" w:rsidRPr="004F2441" w:rsidDel="0069794E">
          <w:rPr>
            <w:sz w:val="24"/>
            <w:szCs w:val="24"/>
          </w:rPr>
          <w:delText>voltage</w:delText>
        </w:r>
        <w:r w:rsidR="00CE5EA2" w:rsidDel="0069794E">
          <w:rPr>
            <w:sz w:val="24"/>
            <w:szCs w:val="24"/>
          </w:rPr>
          <w:delText xml:space="preserve">, with the tap changer </w:delText>
        </w:r>
        <w:r w:rsidR="00443356" w:rsidDel="0069794E">
          <w:rPr>
            <w:sz w:val="24"/>
            <w:szCs w:val="24"/>
          </w:rPr>
          <w:delText>on</w:delText>
        </w:r>
        <w:r w:rsidR="006D11A0" w:rsidRPr="004F2441" w:rsidDel="0069794E">
          <w:rPr>
            <w:sz w:val="24"/>
            <w:szCs w:val="24"/>
          </w:rPr>
          <w:delText xml:space="preserve"> the principal tapping</w:delText>
        </w:r>
        <w:r w:rsidR="00443356" w:rsidDel="0069794E">
          <w:rPr>
            <w:sz w:val="24"/>
            <w:szCs w:val="24"/>
          </w:rPr>
          <w:delText xml:space="preserve"> No.11</w:delText>
        </w:r>
        <w:r w:rsidR="00D24631" w:rsidDel="0069794E">
          <w:rPr>
            <w:sz w:val="24"/>
            <w:szCs w:val="24"/>
          </w:rPr>
          <w:delText>. The measurement will be performed also at 100% of rated tapping voltage, with the tap changer</w:delText>
        </w:r>
        <w:r w:rsidR="00443356" w:rsidDel="0069794E">
          <w:rPr>
            <w:sz w:val="24"/>
            <w:szCs w:val="24"/>
          </w:rPr>
          <w:delText xml:space="preserve"> on the extreme tappings No.1 and 19</w:delText>
        </w:r>
        <w:r w:rsidR="00D24631" w:rsidDel="0069794E">
          <w:rPr>
            <w:sz w:val="24"/>
            <w:szCs w:val="24"/>
          </w:rPr>
          <w:delText>,</w:delText>
        </w:r>
        <w:r w:rsidR="00D24631" w:rsidRPr="00D24631" w:rsidDel="0069794E">
          <w:rPr>
            <w:sz w:val="24"/>
            <w:szCs w:val="24"/>
          </w:rPr>
          <w:delText xml:space="preserve"> </w:delText>
        </w:r>
        <w:r w:rsidR="00D24631" w:rsidDel="0069794E">
          <w:rPr>
            <w:sz w:val="24"/>
            <w:szCs w:val="24"/>
          </w:rPr>
          <w:delText>as well as on the maximum current tapping No.15</w:delText>
        </w:r>
        <w:r w:rsidR="006D11A0" w:rsidRPr="004F2441" w:rsidDel="0069794E">
          <w:rPr>
            <w:sz w:val="24"/>
            <w:szCs w:val="24"/>
          </w:rPr>
          <w:delText xml:space="preserve">. The remaining </w:delText>
        </w:r>
        <w:r w:rsidR="0075393B" w:rsidDel="0069794E">
          <w:rPr>
            <w:sz w:val="24"/>
            <w:szCs w:val="24"/>
          </w:rPr>
          <w:delText>terminals</w:delText>
        </w:r>
        <w:r w:rsidR="006D11A0" w:rsidRPr="004F2441" w:rsidDel="0069794E">
          <w:rPr>
            <w:sz w:val="24"/>
            <w:szCs w:val="24"/>
          </w:rPr>
          <w:delText xml:space="preserve"> will be left open</w:delText>
        </w:r>
        <w:r w:rsidR="006F1707" w:rsidDel="0069794E">
          <w:rPr>
            <w:sz w:val="24"/>
            <w:szCs w:val="24"/>
          </w:rPr>
          <w:delText>-</w:delText>
        </w:r>
        <w:r w:rsidR="006D11A0" w:rsidRPr="004F2441" w:rsidDel="0069794E">
          <w:rPr>
            <w:sz w:val="24"/>
            <w:szCs w:val="24"/>
          </w:rPr>
          <w:delText xml:space="preserve">circuited. For the test voltage adjusting, two (2) voltmeters connected in parallel will be used. The one </w:delText>
        </w:r>
        <w:r w:rsidR="0036452D" w:rsidRPr="004F2441" w:rsidDel="0069794E">
          <w:rPr>
            <w:sz w:val="24"/>
            <w:szCs w:val="24"/>
          </w:rPr>
          <w:delText>voltmeter</w:delText>
        </w:r>
        <w:r w:rsidR="006D11A0" w:rsidRPr="004F2441" w:rsidDel="0069794E">
          <w:rPr>
            <w:sz w:val="24"/>
            <w:szCs w:val="24"/>
          </w:rPr>
          <w:delText xml:space="preserve"> will measure the rms value of the voltage (V) and the other one will measure the mean value of the voltage (V</w:delText>
        </w:r>
        <w:r w:rsidR="006D11A0" w:rsidRPr="004F2441" w:rsidDel="0069794E">
          <w:rPr>
            <w:sz w:val="24"/>
            <w:szCs w:val="24"/>
            <w:lang w:val="el-GR"/>
          </w:rPr>
          <w:delText>΄</w:delText>
        </w:r>
        <w:r w:rsidR="006D11A0" w:rsidRPr="004F2441" w:rsidDel="0069794E">
          <w:rPr>
            <w:sz w:val="24"/>
            <w:szCs w:val="24"/>
          </w:rPr>
          <w:delText>).</w:delText>
        </w:r>
      </w:del>
    </w:p>
    <w:p w:rsidR="006D11A0" w:rsidRPr="004F2441" w:rsidDel="0069794E" w:rsidRDefault="006D11A0" w:rsidP="00FE5779">
      <w:pPr>
        <w:ind w:left="720"/>
        <w:jc w:val="both"/>
        <w:rPr>
          <w:del w:id="1703" w:author="Καρμίρης Αγγελος" w:date="2020-01-03T10:45:00Z"/>
          <w:sz w:val="24"/>
          <w:szCs w:val="24"/>
        </w:rPr>
      </w:pPr>
      <w:del w:id="1704" w:author="Καρμίρης Αγγελος" w:date="2020-01-03T10:45:00Z">
        <w:r w:rsidRPr="004F2441" w:rsidDel="0069794E">
          <w:rPr>
            <w:sz w:val="24"/>
            <w:szCs w:val="24"/>
          </w:rPr>
          <w:delText>The test voltage wave shape is satisfactory if the readings V</w:delText>
        </w:r>
        <w:r w:rsidRPr="004F2441" w:rsidDel="0069794E">
          <w:rPr>
            <w:sz w:val="24"/>
            <w:szCs w:val="24"/>
            <w:lang w:val="el-GR"/>
          </w:rPr>
          <w:delText>΄</w:delText>
        </w:r>
        <w:r w:rsidRPr="004F2441" w:rsidDel="0069794E">
          <w:rPr>
            <w:sz w:val="24"/>
            <w:szCs w:val="24"/>
          </w:rPr>
          <w:delText xml:space="preserve"> and V are equal within 3%. For the no-load loss calculation</w:delText>
        </w:r>
        <w:r w:rsidR="008D1AA4" w:rsidRPr="004F2441" w:rsidDel="0069794E">
          <w:rPr>
            <w:sz w:val="24"/>
            <w:szCs w:val="24"/>
          </w:rPr>
          <w:delText>,</w:delText>
        </w:r>
        <w:r w:rsidRPr="004F2441" w:rsidDel="0069794E">
          <w:rPr>
            <w:sz w:val="24"/>
            <w:szCs w:val="24"/>
          </w:rPr>
          <w:delText xml:space="preserve"> the measured value of power loss Pm will be corrected according to the following formula</w:delText>
        </w:r>
        <w:r w:rsidRPr="004F2441" w:rsidDel="0069794E">
          <w:rPr>
            <w:sz w:val="24"/>
            <w:szCs w:val="24"/>
            <w:lang w:val="en-GB"/>
          </w:rPr>
          <w:delText>:</w:delText>
        </w:r>
        <w:r w:rsidRPr="004F2441" w:rsidDel="0069794E">
          <w:rPr>
            <w:sz w:val="24"/>
            <w:szCs w:val="24"/>
          </w:rPr>
          <w:delText xml:space="preserve"> </w:delText>
        </w:r>
      </w:del>
    </w:p>
    <w:p w:rsidR="006D11A0" w:rsidRPr="004F2441" w:rsidDel="0069794E" w:rsidRDefault="006D11A0" w:rsidP="00FE5779">
      <w:pPr>
        <w:ind w:left="720"/>
        <w:jc w:val="both"/>
        <w:rPr>
          <w:del w:id="1705" w:author="Καρμίρης Αγγελος" w:date="2020-01-03T10:45:00Z"/>
          <w:sz w:val="24"/>
          <w:szCs w:val="24"/>
        </w:rPr>
      </w:pPr>
    </w:p>
    <w:p w:rsidR="00525ED6" w:rsidRPr="004F2441" w:rsidDel="0069794E" w:rsidRDefault="00525ED6" w:rsidP="006D11A0">
      <w:pPr>
        <w:ind w:left="720"/>
        <w:jc w:val="center"/>
        <w:rPr>
          <w:del w:id="1706" w:author="Καρμίρης Αγγελος" w:date="2020-01-03T10:45:00Z"/>
          <w:sz w:val="24"/>
          <w:szCs w:val="24"/>
          <w:lang w:val="en-GB"/>
        </w:rPr>
      </w:pPr>
      <w:del w:id="1707" w:author="Καρμίρης Αγγελος" w:date="2020-01-03T10:45:00Z">
        <w:r w:rsidRPr="004F2441" w:rsidDel="0069794E">
          <w:rPr>
            <w:sz w:val="24"/>
            <w:szCs w:val="24"/>
          </w:rPr>
          <w:delText>Po=Pm*(1+(V</w:delText>
        </w:r>
        <w:r w:rsidRPr="004F2441" w:rsidDel="0069794E">
          <w:rPr>
            <w:sz w:val="24"/>
            <w:szCs w:val="24"/>
            <w:lang w:val="el-GR"/>
          </w:rPr>
          <w:delText>΄</w:delText>
        </w:r>
        <w:r w:rsidRPr="004F2441" w:rsidDel="0069794E">
          <w:rPr>
            <w:sz w:val="24"/>
            <w:szCs w:val="24"/>
            <w:lang w:val="en-GB"/>
          </w:rPr>
          <w:delText>-</w:delText>
        </w:r>
        <w:r w:rsidRPr="004F2441" w:rsidDel="0069794E">
          <w:rPr>
            <w:sz w:val="24"/>
            <w:szCs w:val="24"/>
          </w:rPr>
          <w:delText>V)/V</w:delText>
        </w:r>
        <w:r w:rsidRPr="004F2441" w:rsidDel="0069794E">
          <w:rPr>
            <w:sz w:val="24"/>
            <w:szCs w:val="24"/>
            <w:lang w:val="el-GR"/>
          </w:rPr>
          <w:delText>΄</w:delText>
        </w:r>
        <w:r w:rsidRPr="004F2441" w:rsidDel="0069794E">
          <w:rPr>
            <w:sz w:val="24"/>
            <w:szCs w:val="24"/>
            <w:lang w:val="en-GB"/>
          </w:rPr>
          <w:delText>).</w:delText>
        </w:r>
      </w:del>
    </w:p>
    <w:p w:rsidR="006D11A0" w:rsidRPr="004F2441" w:rsidDel="0069794E" w:rsidRDefault="006D11A0" w:rsidP="006D11A0">
      <w:pPr>
        <w:ind w:left="720"/>
        <w:jc w:val="center"/>
        <w:rPr>
          <w:del w:id="1708" w:author="Καρμίρης Αγγελος" w:date="2020-01-03T10:45:00Z"/>
          <w:sz w:val="24"/>
          <w:szCs w:val="24"/>
          <w:lang w:val="en-GB"/>
        </w:rPr>
      </w:pPr>
    </w:p>
    <w:p w:rsidR="006D11A0" w:rsidRPr="004F2441" w:rsidDel="0069794E" w:rsidRDefault="00525ED6" w:rsidP="00FE5779">
      <w:pPr>
        <w:ind w:left="720"/>
        <w:jc w:val="both"/>
        <w:rPr>
          <w:del w:id="1709" w:author="Καρμίρης Αγγελος" w:date="2020-01-03T10:45:00Z"/>
          <w:sz w:val="24"/>
          <w:szCs w:val="24"/>
        </w:rPr>
      </w:pPr>
      <w:del w:id="1710" w:author="Καρμίρης Αγγελος" w:date="2020-01-03T10:45:00Z">
        <w:r w:rsidRPr="004F2441" w:rsidDel="0069794E">
          <w:rPr>
            <w:sz w:val="24"/>
            <w:szCs w:val="24"/>
          </w:rPr>
          <w:delText xml:space="preserve">The </w:delText>
        </w:r>
        <w:r w:rsidR="00CB4DF5" w:rsidRPr="004F2441" w:rsidDel="0069794E">
          <w:rPr>
            <w:sz w:val="24"/>
            <w:szCs w:val="24"/>
          </w:rPr>
          <w:delText>rm</w:delText>
        </w:r>
        <w:r w:rsidR="006D11A0" w:rsidRPr="004F2441" w:rsidDel="0069794E">
          <w:rPr>
            <w:sz w:val="24"/>
            <w:szCs w:val="24"/>
          </w:rPr>
          <w:delText xml:space="preserve">s value </w:delText>
        </w:r>
        <w:r w:rsidR="00CA71D7" w:rsidRPr="004F2441" w:rsidDel="0069794E">
          <w:rPr>
            <w:sz w:val="24"/>
            <w:szCs w:val="24"/>
          </w:rPr>
          <w:delText>of no-loa</w:delText>
        </w:r>
        <w:r w:rsidR="006D11A0" w:rsidRPr="004F2441" w:rsidDel="0069794E">
          <w:rPr>
            <w:sz w:val="24"/>
            <w:szCs w:val="24"/>
          </w:rPr>
          <w:delText xml:space="preserve">d current is measured at the same time with the losses </w:delText>
        </w:r>
        <w:r w:rsidR="00CA71D7" w:rsidRPr="004F2441" w:rsidDel="0069794E">
          <w:rPr>
            <w:sz w:val="24"/>
            <w:szCs w:val="24"/>
          </w:rPr>
          <w:delText>while</w:delText>
        </w:r>
        <w:r w:rsidR="006D11A0" w:rsidRPr="004F2441" w:rsidDel="0069794E">
          <w:rPr>
            <w:sz w:val="24"/>
            <w:szCs w:val="24"/>
          </w:rPr>
          <w:delText xml:space="preserve"> the mean value of readings in the three phases is taken into account.</w:delText>
        </w:r>
        <w:r w:rsidR="002D4E0F" w:rsidRPr="002D4E0F" w:rsidDel="0069794E">
          <w:rPr>
            <w:sz w:val="24"/>
            <w:szCs w:val="24"/>
          </w:rPr>
          <w:delText xml:space="preserve"> The expanded uncertainty</w:delText>
        </w:r>
        <w:r w:rsidR="00D13682" w:rsidRPr="00D13682" w:rsidDel="0069794E">
          <w:rPr>
            <w:sz w:val="24"/>
            <w:szCs w:val="24"/>
          </w:rPr>
          <w:delText xml:space="preserve"> </w:delText>
        </w:r>
        <w:r w:rsidR="00D13682" w:rsidRPr="002D4E0F" w:rsidDel="0069794E">
          <w:rPr>
            <w:sz w:val="24"/>
            <w:szCs w:val="24"/>
          </w:rPr>
          <w:delText xml:space="preserve">of </w:delText>
        </w:r>
        <w:r w:rsidR="00D13682" w:rsidDel="0069794E">
          <w:rPr>
            <w:sz w:val="24"/>
            <w:szCs w:val="24"/>
          </w:rPr>
          <w:delText>no-</w:delText>
        </w:r>
        <w:r w:rsidR="00D13682" w:rsidRPr="002D4E0F" w:rsidDel="0069794E">
          <w:rPr>
            <w:sz w:val="24"/>
            <w:szCs w:val="24"/>
          </w:rPr>
          <w:delText>load loss</w:delText>
        </w:r>
        <w:r w:rsidR="00D13682" w:rsidRPr="00D13682" w:rsidDel="0069794E">
          <w:rPr>
            <w:sz w:val="24"/>
            <w:szCs w:val="24"/>
          </w:rPr>
          <w:delText xml:space="preserve"> </w:delText>
        </w:r>
        <w:r w:rsidR="00D13682" w:rsidDel="0069794E">
          <w:rPr>
            <w:sz w:val="24"/>
            <w:szCs w:val="24"/>
          </w:rPr>
          <w:delText>with coverage factor k=2</w:delText>
        </w:r>
        <w:r w:rsidR="002D4E0F" w:rsidRPr="002D4E0F" w:rsidDel="0069794E">
          <w:rPr>
            <w:sz w:val="24"/>
            <w:szCs w:val="24"/>
          </w:rPr>
          <w:delText xml:space="preserve"> will be calculated and reported by the</w:delText>
        </w:r>
        <w:r w:rsidR="00C33AB1" w:rsidDel="0069794E">
          <w:rPr>
            <w:sz w:val="24"/>
            <w:szCs w:val="24"/>
          </w:rPr>
          <w:delText xml:space="preserve"> manufacturer according to</w:delText>
        </w:r>
        <w:r w:rsidR="002D4E0F" w:rsidRPr="002D4E0F" w:rsidDel="0069794E">
          <w:rPr>
            <w:sz w:val="24"/>
            <w:szCs w:val="24"/>
          </w:rPr>
          <w:delText xml:space="preserve"> IEC 60076-19</w:delText>
        </w:r>
        <w:r w:rsidR="00C33AB1" w:rsidRPr="00C33AB1" w:rsidDel="0069794E">
          <w:rPr>
            <w:sz w:val="24"/>
            <w:szCs w:val="24"/>
          </w:rPr>
          <w:delText>, but it shall not exceed 2%</w:delText>
        </w:r>
        <w:r w:rsidR="002D4E0F" w:rsidRPr="002D4E0F" w:rsidDel="0069794E">
          <w:rPr>
            <w:sz w:val="24"/>
            <w:szCs w:val="24"/>
          </w:rPr>
          <w:delText>.</w:delText>
        </w:r>
      </w:del>
    </w:p>
    <w:p w:rsidR="008D1AA4" w:rsidRPr="004F2441" w:rsidDel="0069794E" w:rsidRDefault="006D11A0" w:rsidP="00FE5779">
      <w:pPr>
        <w:ind w:left="720"/>
        <w:jc w:val="both"/>
        <w:rPr>
          <w:del w:id="1711" w:author="Καρμίρης Αγγελος" w:date="2020-01-03T10:45:00Z"/>
          <w:sz w:val="24"/>
          <w:szCs w:val="24"/>
        </w:rPr>
      </w:pPr>
      <w:del w:id="1712" w:author="Καρμίρης Αγγελος" w:date="2020-01-03T10:45:00Z">
        <w:r w:rsidRPr="004F2441" w:rsidDel="0069794E">
          <w:rPr>
            <w:sz w:val="24"/>
            <w:szCs w:val="24"/>
          </w:rPr>
          <w:delText xml:space="preserve"> </w:delText>
        </w:r>
      </w:del>
    </w:p>
    <w:p w:rsidR="004C2B25" w:rsidRPr="004F2441" w:rsidDel="0069794E" w:rsidRDefault="004C2B25" w:rsidP="004C2B25">
      <w:pPr>
        <w:numPr>
          <w:ilvl w:val="1"/>
          <w:numId w:val="13"/>
        </w:numPr>
        <w:jc w:val="both"/>
        <w:rPr>
          <w:del w:id="1713" w:author="Καρμίρης Αγγελος" w:date="2020-01-03T10:45:00Z"/>
          <w:b/>
          <w:bCs/>
          <w:sz w:val="24"/>
          <w:szCs w:val="24"/>
          <w:u w:val="single"/>
        </w:rPr>
      </w:pPr>
      <w:del w:id="1714" w:author="Καρμίρης Αγγελος" w:date="2020-01-03T10:45:00Z">
        <w:r w:rsidRPr="004F2441" w:rsidDel="0069794E">
          <w:rPr>
            <w:b/>
            <w:bCs/>
            <w:sz w:val="24"/>
            <w:szCs w:val="24"/>
            <w:u w:val="single"/>
          </w:rPr>
          <w:delText>C</w:delText>
        </w:r>
        <w:r w:rsidDel="0069794E">
          <w:rPr>
            <w:b/>
            <w:bCs/>
            <w:sz w:val="24"/>
            <w:szCs w:val="24"/>
            <w:u w:val="single"/>
          </w:rPr>
          <w:delText xml:space="preserve">alculation of peak efficiency index (PEI) and </w:delText>
        </w:r>
        <w:r w:rsidR="009F4E69" w:rsidDel="0069794E">
          <w:rPr>
            <w:b/>
            <w:bCs/>
            <w:sz w:val="24"/>
            <w:szCs w:val="24"/>
            <w:u w:val="single"/>
          </w:rPr>
          <w:delText>corresponding</w:delText>
        </w:r>
        <w:r w:rsidDel="0069794E">
          <w:rPr>
            <w:b/>
            <w:bCs/>
            <w:sz w:val="24"/>
            <w:szCs w:val="24"/>
            <w:u w:val="single"/>
          </w:rPr>
          <w:delText xml:space="preserve"> load factor</w:delText>
        </w:r>
      </w:del>
    </w:p>
    <w:p w:rsidR="004C2B25" w:rsidRPr="004F2441" w:rsidDel="0069794E" w:rsidRDefault="004C2B25" w:rsidP="004C2B25">
      <w:pPr>
        <w:jc w:val="both"/>
        <w:rPr>
          <w:del w:id="1715" w:author="Καρμίρης Αγγελος" w:date="2020-01-03T10:45:00Z"/>
          <w:b/>
          <w:bCs/>
          <w:sz w:val="24"/>
          <w:szCs w:val="24"/>
          <w:u w:val="single"/>
        </w:rPr>
      </w:pPr>
    </w:p>
    <w:p w:rsidR="004C2B25" w:rsidDel="0069794E" w:rsidRDefault="004C2B25" w:rsidP="004C2B25">
      <w:pPr>
        <w:ind w:left="720"/>
        <w:jc w:val="both"/>
        <w:rPr>
          <w:del w:id="1716" w:author="Καρμίρης Αγγελος" w:date="2020-01-03T10:45:00Z"/>
          <w:sz w:val="24"/>
          <w:szCs w:val="24"/>
        </w:rPr>
      </w:pPr>
      <w:del w:id="1717" w:author="Καρμίρης Αγγελος" w:date="2020-01-03T10:45:00Z">
        <w:r w:rsidDel="0069794E">
          <w:rPr>
            <w:sz w:val="24"/>
            <w:szCs w:val="24"/>
          </w:rPr>
          <w:delText>The peak efficiency index</w:delText>
        </w:r>
        <w:r w:rsidR="00C00E53" w:rsidDel="0069794E">
          <w:rPr>
            <w:sz w:val="24"/>
            <w:szCs w:val="24"/>
          </w:rPr>
          <w:delText xml:space="preserve"> PEI</w:delText>
        </w:r>
        <w:r w:rsidDel="0069794E">
          <w:rPr>
            <w:sz w:val="24"/>
            <w:szCs w:val="24"/>
          </w:rPr>
          <w:delText xml:space="preserve"> and the </w:delText>
        </w:r>
        <w:r w:rsidR="009F4E69" w:rsidDel="0069794E">
          <w:rPr>
            <w:sz w:val="24"/>
            <w:szCs w:val="24"/>
          </w:rPr>
          <w:delText>corresponding</w:delText>
        </w:r>
        <w:r w:rsidDel="0069794E">
          <w:rPr>
            <w:sz w:val="24"/>
            <w:szCs w:val="24"/>
          </w:rPr>
          <w:delText xml:space="preserve"> load factor</w:delText>
        </w:r>
        <w:r w:rsidR="00C00E53" w:rsidDel="0069794E">
          <w:rPr>
            <w:sz w:val="24"/>
            <w:szCs w:val="24"/>
          </w:rPr>
          <w:delText xml:space="preserve"> k</w:delText>
        </w:r>
        <w:r w:rsidR="00C00E53" w:rsidDel="0069794E">
          <w:rPr>
            <w:sz w:val="24"/>
            <w:szCs w:val="24"/>
            <w:vertAlign w:val="subscript"/>
          </w:rPr>
          <w:delText>PEI</w:delText>
        </w:r>
        <w:r w:rsidDel="0069794E">
          <w:rPr>
            <w:sz w:val="24"/>
            <w:szCs w:val="24"/>
          </w:rPr>
          <w:delText xml:space="preserve"> will be calculated according EN 50629. The measured load loss</w:delText>
        </w:r>
        <w:r w:rsidR="00F23145" w:rsidDel="0069794E">
          <w:rPr>
            <w:sz w:val="24"/>
            <w:szCs w:val="24"/>
          </w:rPr>
          <w:delText xml:space="preserve"> between HV – MV terminals (LV terminals open-circuited)</w:delText>
        </w:r>
        <w:r w:rsidR="00F23145" w:rsidRPr="00F23145" w:rsidDel="0069794E">
          <w:rPr>
            <w:sz w:val="24"/>
            <w:szCs w:val="24"/>
          </w:rPr>
          <w:delText xml:space="preserve"> </w:delText>
        </w:r>
        <w:r w:rsidR="00F23145" w:rsidDel="0069794E">
          <w:rPr>
            <w:sz w:val="24"/>
            <w:szCs w:val="24"/>
          </w:rPr>
          <w:delText>at principal tapping</w:delText>
        </w:r>
        <w:r w:rsidR="00463C1C" w:rsidDel="0069794E">
          <w:rPr>
            <w:sz w:val="24"/>
            <w:szCs w:val="24"/>
          </w:rPr>
          <w:delText xml:space="preserve"> and rated current (</w:delText>
        </w:r>
        <w:r w:rsidR="000F2F4E" w:rsidDel="0069794E">
          <w:rPr>
            <w:sz w:val="24"/>
            <w:szCs w:val="24"/>
          </w:rPr>
          <w:delText>par.X.1.3</w:delText>
        </w:r>
        <w:r w:rsidR="00463C1C" w:rsidDel="0069794E">
          <w:rPr>
            <w:sz w:val="24"/>
            <w:szCs w:val="24"/>
          </w:rPr>
          <w:delText>)</w:delText>
        </w:r>
        <w:r w:rsidR="00F23145" w:rsidDel="0069794E">
          <w:rPr>
            <w:sz w:val="24"/>
            <w:szCs w:val="24"/>
          </w:rPr>
          <w:delText>, as well as the measured</w:delText>
        </w:r>
        <w:r w:rsidRPr="004C2B25" w:rsidDel="0069794E">
          <w:rPr>
            <w:sz w:val="24"/>
            <w:szCs w:val="24"/>
          </w:rPr>
          <w:delText xml:space="preserve"> </w:delText>
        </w:r>
        <w:r w:rsidDel="0069794E">
          <w:rPr>
            <w:sz w:val="24"/>
            <w:szCs w:val="24"/>
          </w:rPr>
          <w:delText>no-load</w:delText>
        </w:r>
        <w:r w:rsidRPr="004F2441" w:rsidDel="0069794E">
          <w:rPr>
            <w:sz w:val="24"/>
            <w:szCs w:val="24"/>
          </w:rPr>
          <w:delText xml:space="preserve"> </w:delText>
        </w:r>
        <w:r w:rsidDel="0069794E">
          <w:rPr>
            <w:sz w:val="24"/>
            <w:szCs w:val="24"/>
          </w:rPr>
          <w:delText>loss</w:delText>
        </w:r>
        <w:r w:rsidR="00F23145" w:rsidRPr="00F23145" w:rsidDel="0069794E">
          <w:rPr>
            <w:sz w:val="24"/>
            <w:szCs w:val="24"/>
          </w:rPr>
          <w:delText xml:space="preserve"> </w:delText>
        </w:r>
        <w:r w:rsidR="00F23145" w:rsidDel="0069794E">
          <w:rPr>
            <w:sz w:val="24"/>
            <w:szCs w:val="24"/>
          </w:rPr>
          <w:delText>at principal tapping</w:delText>
        </w:r>
        <w:r w:rsidDel="0069794E">
          <w:rPr>
            <w:sz w:val="24"/>
            <w:szCs w:val="24"/>
          </w:rPr>
          <w:delText xml:space="preserve"> and rated voltage</w:delText>
        </w:r>
        <w:r w:rsidR="000F2F4E" w:rsidDel="0069794E">
          <w:rPr>
            <w:sz w:val="24"/>
            <w:szCs w:val="24"/>
          </w:rPr>
          <w:delText>, corrected to reference temperature</w:delText>
        </w:r>
        <w:r w:rsidR="00F23145" w:rsidDel="0069794E">
          <w:rPr>
            <w:sz w:val="24"/>
            <w:szCs w:val="24"/>
          </w:rPr>
          <w:delText xml:space="preserve"> (par.X.1.4)</w:delText>
        </w:r>
        <w:r w:rsidR="000F2F4E" w:rsidDel="0069794E">
          <w:rPr>
            <w:sz w:val="24"/>
            <w:szCs w:val="24"/>
          </w:rPr>
          <w:delText>,</w:delText>
        </w:r>
        <w:r w:rsidDel="0069794E">
          <w:rPr>
            <w:sz w:val="24"/>
            <w:szCs w:val="24"/>
          </w:rPr>
          <w:delText xml:space="preserve"> </w:delText>
        </w:r>
        <w:r w:rsidR="00F23145" w:rsidDel="0069794E">
          <w:rPr>
            <w:sz w:val="24"/>
            <w:szCs w:val="24"/>
          </w:rPr>
          <w:delText xml:space="preserve">will be used for the calculation. </w:delText>
        </w:r>
        <w:r w:rsidR="00C00E53" w:rsidDel="0069794E">
          <w:rPr>
            <w:sz w:val="24"/>
            <w:szCs w:val="24"/>
          </w:rPr>
          <w:delText>According to EN 50629, only</w:delText>
        </w:r>
        <w:r w:rsidR="004661ED" w:rsidDel="0069794E">
          <w:rPr>
            <w:sz w:val="24"/>
            <w:szCs w:val="24"/>
          </w:rPr>
          <w:delText xml:space="preserve"> t</w:delText>
        </w:r>
        <w:r w:rsidR="00F23145" w:rsidDel="0069794E">
          <w:rPr>
            <w:sz w:val="24"/>
            <w:szCs w:val="24"/>
          </w:rPr>
          <w:delText xml:space="preserve">he part of the measured cooling </w:delText>
        </w:r>
        <w:r w:rsidR="00BF12AC" w:rsidDel="0069794E">
          <w:rPr>
            <w:sz w:val="24"/>
            <w:szCs w:val="24"/>
          </w:rPr>
          <w:delText>loss</w:delText>
        </w:r>
        <w:r w:rsidR="00FC3BA9" w:rsidDel="0069794E">
          <w:rPr>
            <w:sz w:val="24"/>
            <w:szCs w:val="24"/>
          </w:rPr>
          <w:delText xml:space="preserve"> (par.X.2.4</w:delText>
        </w:r>
        <w:r w:rsidR="00F23145" w:rsidDel="0069794E">
          <w:rPr>
            <w:sz w:val="24"/>
            <w:szCs w:val="24"/>
          </w:rPr>
          <w:delText>) will be used</w:delText>
        </w:r>
        <w:r w:rsidR="00C00E53" w:rsidDel="0069794E">
          <w:rPr>
            <w:sz w:val="24"/>
            <w:szCs w:val="24"/>
          </w:rPr>
          <w:delText xml:space="preserve"> for the calculation</w:delText>
        </w:r>
        <w:r w:rsidR="00F23145" w:rsidDel="0069794E">
          <w:rPr>
            <w:sz w:val="24"/>
            <w:szCs w:val="24"/>
          </w:rPr>
          <w:delText xml:space="preserve">, which corresponds to the operating </w:delText>
        </w:r>
        <w:r w:rsidR="00C00E53" w:rsidDel="0069794E">
          <w:rPr>
            <w:sz w:val="24"/>
            <w:szCs w:val="24"/>
          </w:rPr>
          <w:delText>cooling units</w:delText>
        </w:r>
        <w:r w:rsidR="00F23145" w:rsidDel="0069794E">
          <w:rPr>
            <w:sz w:val="24"/>
            <w:szCs w:val="24"/>
          </w:rPr>
          <w:delText xml:space="preserve"> at the load factor </w:delText>
        </w:r>
        <w:r w:rsidR="00C00E53" w:rsidDel="0069794E">
          <w:rPr>
            <w:sz w:val="24"/>
            <w:szCs w:val="24"/>
          </w:rPr>
          <w:delText>k</w:delText>
        </w:r>
        <w:r w:rsidR="00C00E53" w:rsidDel="0069794E">
          <w:rPr>
            <w:sz w:val="24"/>
            <w:szCs w:val="24"/>
            <w:vertAlign w:val="subscript"/>
          </w:rPr>
          <w:delText>PEI</w:delText>
        </w:r>
        <w:r w:rsidR="00D34F91" w:rsidDel="0069794E">
          <w:rPr>
            <w:sz w:val="24"/>
            <w:szCs w:val="24"/>
          </w:rPr>
          <w:delText>.</w:delText>
        </w:r>
        <w:r w:rsidR="00C00E53" w:rsidDel="0069794E">
          <w:rPr>
            <w:sz w:val="24"/>
            <w:szCs w:val="24"/>
          </w:rPr>
          <w:delText xml:space="preserve"> This part is usually</w:delText>
        </w:r>
        <w:r w:rsidR="00BF12AC" w:rsidDel="0069794E">
          <w:rPr>
            <w:sz w:val="24"/>
            <w:szCs w:val="24"/>
          </w:rPr>
          <w:delText xml:space="preserve"> the same with the cooling loss at no-load operation, which corresponds to</w:delText>
        </w:r>
        <w:r w:rsidR="00C00E53" w:rsidDel="0069794E">
          <w:rPr>
            <w:sz w:val="24"/>
            <w:szCs w:val="24"/>
          </w:rPr>
          <w:delText xml:space="preserve"> the first control group of cooling units, as described in par.IX.1.i.</w:delText>
        </w:r>
      </w:del>
    </w:p>
    <w:p w:rsidR="00C00E53" w:rsidRPr="00C00E53" w:rsidDel="0069794E" w:rsidRDefault="00735E3D" w:rsidP="004C2B25">
      <w:pPr>
        <w:ind w:left="720"/>
        <w:jc w:val="both"/>
        <w:rPr>
          <w:del w:id="1718" w:author="Καρμίρης Αγγελος" w:date="2020-01-03T10:45:00Z"/>
          <w:sz w:val="24"/>
          <w:szCs w:val="24"/>
        </w:rPr>
      </w:pPr>
      <w:del w:id="1719" w:author="Καρμίρης Αγγελος" w:date="2020-01-03T10:45:00Z">
        <w:r w:rsidDel="0069794E">
          <w:rPr>
            <w:sz w:val="24"/>
            <w:szCs w:val="24"/>
          </w:rPr>
          <w:delText xml:space="preserve">The calculated values of </w:delText>
        </w:r>
        <w:r w:rsidR="00C00E53" w:rsidDel="0069794E">
          <w:rPr>
            <w:sz w:val="24"/>
            <w:szCs w:val="24"/>
          </w:rPr>
          <w:delText>PEI and k</w:delText>
        </w:r>
        <w:r w:rsidR="00C00E53" w:rsidDel="0069794E">
          <w:rPr>
            <w:sz w:val="24"/>
            <w:szCs w:val="24"/>
            <w:vertAlign w:val="subscript"/>
          </w:rPr>
          <w:delText>PEI</w:delText>
        </w:r>
        <w:r w:rsidR="00C00E53" w:rsidDel="0069794E">
          <w:rPr>
            <w:sz w:val="24"/>
            <w:szCs w:val="24"/>
          </w:rPr>
          <w:delText xml:space="preserve"> shall be included in the autotransformer routine test report.</w:delText>
        </w:r>
      </w:del>
    </w:p>
    <w:p w:rsidR="004C2B25" w:rsidRPr="004F2441" w:rsidDel="0069794E" w:rsidRDefault="004C2B25" w:rsidP="004C2B25">
      <w:pPr>
        <w:tabs>
          <w:tab w:val="left" w:pos="2760"/>
        </w:tabs>
        <w:ind w:left="720"/>
        <w:jc w:val="both"/>
        <w:rPr>
          <w:del w:id="1720" w:author="Καρμίρης Αγγελος" w:date="2020-01-03T10:45:00Z"/>
          <w:sz w:val="24"/>
          <w:szCs w:val="24"/>
        </w:rPr>
      </w:pPr>
    </w:p>
    <w:p w:rsidR="004A0178" w:rsidRPr="004F2441" w:rsidDel="0069794E" w:rsidRDefault="00D65021" w:rsidP="00CF2DCF">
      <w:pPr>
        <w:numPr>
          <w:ilvl w:val="1"/>
          <w:numId w:val="13"/>
        </w:numPr>
        <w:jc w:val="both"/>
        <w:rPr>
          <w:del w:id="1721" w:author="Καρμίρης Αγγελος" w:date="2020-01-03T10:45:00Z"/>
          <w:b/>
          <w:bCs/>
          <w:sz w:val="24"/>
          <w:szCs w:val="24"/>
          <w:u w:val="single"/>
        </w:rPr>
      </w:pPr>
      <w:del w:id="1722" w:author="Καρμίρης Αγγελος" w:date="2020-01-03T10:45:00Z">
        <w:r w:rsidRPr="004F2441" w:rsidDel="0069794E">
          <w:rPr>
            <w:b/>
            <w:bCs/>
            <w:sz w:val="24"/>
            <w:szCs w:val="24"/>
            <w:u w:val="single"/>
          </w:rPr>
          <w:delText>Measurement of capacitance and dissipation factor</w:delText>
        </w:r>
      </w:del>
    </w:p>
    <w:p w:rsidR="00D65021" w:rsidRPr="004F2441" w:rsidDel="0069794E" w:rsidRDefault="00D65021" w:rsidP="00FE5779">
      <w:pPr>
        <w:ind w:left="720"/>
        <w:jc w:val="both"/>
        <w:rPr>
          <w:del w:id="1723" w:author="Καρμίρης Αγγελος" w:date="2020-01-03T10:45:00Z"/>
          <w:b/>
          <w:bCs/>
          <w:sz w:val="24"/>
          <w:szCs w:val="24"/>
          <w:u w:val="single"/>
        </w:rPr>
      </w:pPr>
    </w:p>
    <w:p w:rsidR="00D65021" w:rsidRPr="004F2441" w:rsidDel="0069794E" w:rsidRDefault="007578B6" w:rsidP="00FE5779">
      <w:pPr>
        <w:ind w:left="720"/>
        <w:jc w:val="both"/>
        <w:rPr>
          <w:del w:id="1724" w:author="Καρμίρης Αγγελος" w:date="2020-01-03T10:45:00Z"/>
          <w:bCs/>
          <w:sz w:val="24"/>
          <w:szCs w:val="24"/>
        </w:rPr>
      </w:pPr>
      <w:del w:id="1725" w:author="Καρμίρης Αγγελος" w:date="2020-01-03T10:45:00Z">
        <w:r w:rsidRPr="004F2441" w:rsidDel="0069794E">
          <w:rPr>
            <w:bCs/>
            <w:sz w:val="24"/>
            <w:szCs w:val="24"/>
          </w:rPr>
          <w:delText>The measurement shall be carried out for the following c</w:delText>
        </w:r>
        <w:r w:rsidR="00A67576" w:rsidRPr="004F2441" w:rsidDel="0069794E">
          <w:rPr>
            <w:bCs/>
            <w:sz w:val="24"/>
            <w:szCs w:val="24"/>
          </w:rPr>
          <w:delText>onnections:</w:delText>
        </w:r>
      </w:del>
    </w:p>
    <w:p w:rsidR="007578B6" w:rsidRPr="004F2441" w:rsidDel="0069794E" w:rsidRDefault="007578B6" w:rsidP="00FE5779">
      <w:pPr>
        <w:ind w:left="720"/>
        <w:jc w:val="both"/>
        <w:rPr>
          <w:del w:id="1726" w:author="Καρμίρης Αγγελος" w:date="2020-01-03T10:45:00Z"/>
          <w:bCs/>
          <w:sz w:val="24"/>
          <w:szCs w:val="24"/>
        </w:rPr>
      </w:pPr>
      <w:del w:id="1727" w:author="Καρμίρης Αγγελος" w:date="2020-01-03T10:45:00Z">
        <w:r w:rsidRPr="004F2441" w:rsidDel="0069794E">
          <w:rPr>
            <w:bCs/>
            <w:sz w:val="24"/>
            <w:szCs w:val="24"/>
          </w:rPr>
          <w:delText>a. (HV+MV)-(LV+tank) earthed</w:delText>
        </w:r>
      </w:del>
    </w:p>
    <w:p w:rsidR="007578B6" w:rsidRPr="004F2441" w:rsidDel="0069794E" w:rsidRDefault="007578B6" w:rsidP="00FE5779">
      <w:pPr>
        <w:ind w:left="720"/>
        <w:jc w:val="both"/>
        <w:rPr>
          <w:del w:id="1728" w:author="Καρμίρης Αγγελος" w:date="2020-01-03T10:45:00Z"/>
          <w:bCs/>
          <w:sz w:val="24"/>
          <w:szCs w:val="24"/>
        </w:rPr>
      </w:pPr>
      <w:del w:id="1729" w:author="Καρμίρης Αγγελος" w:date="2020-01-03T10:45:00Z">
        <w:r w:rsidRPr="004F2441" w:rsidDel="0069794E">
          <w:rPr>
            <w:bCs/>
            <w:sz w:val="24"/>
            <w:szCs w:val="24"/>
          </w:rPr>
          <w:delText xml:space="preserve">b. (HV+MV)-LV with tank only earthed </w:delText>
        </w:r>
      </w:del>
    </w:p>
    <w:p w:rsidR="007578B6" w:rsidRPr="004F2441" w:rsidDel="0069794E" w:rsidRDefault="007578B6" w:rsidP="00FE5779">
      <w:pPr>
        <w:ind w:left="720"/>
        <w:jc w:val="both"/>
        <w:rPr>
          <w:del w:id="1730" w:author="Καρμίρης Αγγελος" w:date="2020-01-03T10:45:00Z"/>
          <w:bCs/>
          <w:sz w:val="24"/>
          <w:szCs w:val="24"/>
        </w:rPr>
      </w:pPr>
      <w:del w:id="1731" w:author="Καρμίρης Αγγελος" w:date="2020-01-03T10:45:00Z">
        <w:r w:rsidRPr="004F2441" w:rsidDel="0069794E">
          <w:rPr>
            <w:bCs/>
            <w:sz w:val="24"/>
            <w:szCs w:val="24"/>
          </w:rPr>
          <w:delText>c. (HV+MV+LV)-tank earthed</w:delText>
        </w:r>
      </w:del>
    </w:p>
    <w:p w:rsidR="007578B6" w:rsidRPr="004F2441" w:rsidDel="0069794E" w:rsidRDefault="007578B6" w:rsidP="00FE5779">
      <w:pPr>
        <w:ind w:left="720"/>
        <w:jc w:val="both"/>
        <w:rPr>
          <w:del w:id="1732" w:author="Καρμίρης Αγγελος" w:date="2020-01-03T10:45:00Z"/>
          <w:bCs/>
          <w:sz w:val="24"/>
          <w:szCs w:val="24"/>
        </w:rPr>
      </w:pPr>
      <w:del w:id="1733" w:author="Καρμίρης Αγγελος" w:date="2020-01-03T10:45:00Z">
        <w:r w:rsidRPr="004F2441" w:rsidDel="0069794E">
          <w:rPr>
            <w:bCs/>
            <w:sz w:val="24"/>
            <w:szCs w:val="24"/>
          </w:rPr>
          <w:delText>d. LV-(HV+MV+tank) earthed</w:delText>
        </w:r>
      </w:del>
    </w:p>
    <w:p w:rsidR="007578B6" w:rsidRPr="004F2441" w:rsidDel="0069794E" w:rsidRDefault="007578B6" w:rsidP="00FE5779">
      <w:pPr>
        <w:ind w:left="720"/>
        <w:jc w:val="both"/>
        <w:rPr>
          <w:del w:id="1734" w:author="Καρμίρης Αγγελος" w:date="2020-01-03T10:45:00Z"/>
          <w:bCs/>
          <w:sz w:val="24"/>
          <w:szCs w:val="24"/>
        </w:rPr>
      </w:pPr>
    </w:p>
    <w:p w:rsidR="007578B6" w:rsidRPr="004F2441" w:rsidDel="0069794E" w:rsidRDefault="007578B6" w:rsidP="00FE5779">
      <w:pPr>
        <w:ind w:left="720"/>
        <w:jc w:val="both"/>
        <w:rPr>
          <w:del w:id="1735" w:author="Καρμίρης Αγγελος" w:date="2020-01-03T10:45:00Z"/>
          <w:bCs/>
          <w:sz w:val="24"/>
          <w:szCs w:val="24"/>
        </w:rPr>
      </w:pPr>
      <w:del w:id="1736" w:author="Καρμίρης Αγγελος" w:date="2020-01-03T10:45:00Z">
        <w:r w:rsidRPr="004F2441" w:rsidDel="0069794E">
          <w:rPr>
            <w:bCs/>
            <w:sz w:val="24"/>
            <w:szCs w:val="24"/>
          </w:rPr>
          <w:delText>The test voltage shall be 10</w:delText>
        </w:r>
        <w:r w:rsidR="005E2572" w:rsidDel="0069794E">
          <w:rPr>
            <w:bCs/>
            <w:sz w:val="24"/>
            <w:szCs w:val="24"/>
          </w:rPr>
          <w:delText>k</w:delText>
        </w:r>
        <w:r w:rsidRPr="004F2441" w:rsidDel="0069794E">
          <w:rPr>
            <w:bCs/>
            <w:sz w:val="24"/>
            <w:szCs w:val="24"/>
          </w:rPr>
          <w:delText>V.</w:delText>
        </w:r>
      </w:del>
    </w:p>
    <w:p w:rsidR="007578B6" w:rsidRPr="0029388F" w:rsidDel="0069794E" w:rsidRDefault="00B35678" w:rsidP="00FE5779">
      <w:pPr>
        <w:ind w:left="720"/>
        <w:jc w:val="both"/>
        <w:rPr>
          <w:del w:id="1737" w:author="Καρμίρης Αγγελος" w:date="2020-01-03T10:45:00Z"/>
          <w:bCs/>
          <w:sz w:val="24"/>
          <w:szCs w:val="24"/>
        </w:rPr>
      </w:pPr>
      <w:del w:id="1738" w:author="Καρμίρης Αγγελος" w:date="2020-01-03T10:45:00Z">
        <w:r w:rsidDel="0069794E">
          <w:rPr>
            <w:bCs/>
            <w:sz w:val="24"/>
            <w:szCs w:val="24"/>
          </w:rPr>
          <w:delText>Tan</w:delText>
        </w:r>
        <w:r w:rsidDel="0069794E">
          <w:rPr>
            <w:bCs/>
            <w:sz w:val="24"/>
            <w:szCs w:val="24"/>
            <w:lang w:val="el-GR"/>
          </w:rPr>
          <w:delText>δ</w:delText>
        </w:r>
        <w:r w:rsidRPr="0029388F" w:rsidDel="0069794E">
          <w:rPr>
            <w:bCs/>
            <w:sz w:val="24"/>
            <w:szCs w:val="24"/>
          </w:rPr>
          <w:delText xml:space="preserve"> ≤ 0.5 %.</w:delText>
        </w:r>
      </w:del>
    </w:p>
    <w:p w:rsidR="00B35678" w:rsidRPr="0029388F" w:rsidDel="0069794E" w:rsidRDefault="00B35678" w:rsidP="00FE5779">
      <w:pPr>
        <w:ind w:left="720"/>
        <w:jc w:val="both"/>
        <w:rPr>
          <w:del w:id="1739" w:author="Καρμίρης Αγγελος" w:date="2020-01-03T10:45:00Z"/>
          <w:bCs/>
          <w:sz w:val="24"/>
          <w:szCs w:val="24"/>
        </w:rPr>
      </w:pPr>
    </w:p>
    <w:p w:rsidR="007578B6" w:rsidRPr="004F2441" w:rsidDel="0069794E" w:rsidRDefault="007578B6" w:rsidP="00CF2DCF">
      <w:pPr>
        <w:numPr>
          <w:ilvl w:val="1"/>
          <w:numId w:val="13"/>
        </w:numPr>
        <w:jc w:val="both"/>
        <w:rPr>
          <w:del w:id="1740" w:author="Καρμίρης Αγγελος" w:date="2020-01-03T10:45:00Z"/>
          <w:b/>
          <w:bCs/>
          <w:sz w:val="24"/>
          <w:szCs w:val="24"/>
          <w:u w:val="single"/>
        </w:rPr>
      </w:pPr>
      <w:del w:id="1741" w:author="Καρμίρης Αγγελος" w:date="2020-01-03T10:45:00Z">
        <w:r w:rsidRPr="004F2441" w:rsidDel="0069794E">
          <w:rPr>
            <w:b/>
            <w:bCs/>
            <w:sz w:val="24"/>
            <w:szCs w:val="24"/>
            <w:u w:val="single"/>
          </w:rPr>
          <w:delText>Measurement of the insulation resistance</w:delText>
        </w:r>
      </w:del>
    </w:p>
    <w:p w:rsidR="007578B6" w:rsidRPr="004F2441" w:rsidDel="0069794E" w:rsidRDefault="007578B6" w:rsidP="00FE5779">
      <w:pPr>
        <w:ind w:left="720"/>
        <w:jc w:val="both"/>
        <w:rPr>
          <w:del w:id="1742" w:author="Καρμίρης Αγγελος" w:date="2020-01-03T10:45:00Z"/>
          <w:bCs/>
          <w:sz w:val="24"/>
          <w:szCs w:val="24"/>
        </w:rPr>
      </w:pPr>
    </w:p>
    <w:p w:rsidR="007578B6" w:rsidRPr="004F2441" w:rsidDel="0069794E" w:rsidRDefault="007578B6" w:rsidP="00FE5779">
      <w:pPr>
        <w:ind w:left="720"/>
        <w:jc w:val="both"/>
        <w:rPr>
          <w:del w:id="1743" w:author="Καρμίρης Αγγελος" w:date="2020-01-03T10:45:00Z"/>
          <w:bCs/>
          <w:sz w:val="24"/>
          <w:szCs w:val="24"/>
        </w:rPr>
      </w:pPr>
      <w:del w:id="1744" w:author="Καρμίρης Αγγελος" w:date="2020-01-03T10:45:00Z">
        <w:r w:rsidRPr="004F2441" w:rsidDel="0069794E">
          <w:rPr>
            <w:bCs/>
            <w:sz w:val="24"/>
            <w:szCs w:val="24"/>
          </w:rPr>
          <w:delText>The measurement</w:delText>
        </w:r>
        <w:r w:rsidR="00A67576" w:rsidRPr="004F2441" w:rsidDel="0069794E">
          <w:rPr>
            <w:bCs/>
            <w:sz w:val="24"/>
            <w:szCs w:val="24"/>
          </w:rPr>
          <w:delText>s</w:delText>
        </w:r>
        <w:r w:rsidRPr="004F2441" w:rsidDel="0069794E">
          <w:rPr>
            <w:bCs/>
            <w:sz w:val="24"/>
            <w:szCs w:val="24"/>
          </w:rPr>
          <w:delText xml:space="preserve"> shall be carried out for the following connections and for two</w:delText>
        </w:r>
        <w:r w:rsidR="00A67576" w:rsidRPr="004F2441" w:rsidDel="0069794E">
          <w:rPr>
            <w:bCs/>
            <w:sz w:val="24"/>
            <w:szCs w:val="24"/>
          </w:rPr>
          <w:delText xml:space="preserve"> time periods (60 seconds and 15</w:delText>
        </w:r>
        <w:r w:rsidRPr="004F2441" w:rsidDel="0069794E">
          <w:rPr>
            <w:bCs/>
            <w:sz w:val="24"/>
            <w:szCs w:val="24"/>
          </w:rPr>
          <w:delText xml:space="preserve"> seconds</w:delText>
        </w:r>
        <w:r w:rsidR="005E2572" w:rsidDel="0069794E">
          <w:rPr>
            <w:bCs/>
            <w:sz w:val="24"/>
            <w:szCs w:val="24"/>
          </w:rPr>
          <w:delText>, DAR value measurement</w:delText>
        </w:r>
        <w:r w:rsidRPr="004F2441" w:rsidDel="0069794E">
          <w:rPr>
            <w:bCs/>
            <w:sz w:val="24"/>
            <w:szCs w:val="24"/>
          </w:rPr>
          <w:delText>).</w:delText>
        </w:r>
      </w:del>
    </w:p>
    <w:p w:rsidR="007578B6" w:rsidRPr="004F2441" w:rsidDel="0069794E" w:rsidRDefault="007578B6" w:rsidP="007578B6">
      <w:pPr>
        <w:ind w:left="720"/>
        <w:jc w:val="both"/>
        <w:rPr>
          <w:del w:id="1745" w:author="Καρμίρης Αγγελος" w:date="2020-01-03T10:45:00Z"/>
          <w:bCs/>
          <w:sz w:val="24"/>
          <w:szCs w:val="24"/>
        </w:rPr>
      </w:pPr>
      <w:del w:id="1746" w:author="Καρμίρης Αγγελος" w:date="2020-01-03T10:45:00Z">
        <w:r w:rsidRPr="004F2441" w:rsidDel="0069794E">
          <w:rPr>
            <w:bCs/>
            <w:sz w:val="24"/>
            <w:szCs w:val="24"/>
          </w:rPr>
          <w:delText>a. (HV+MV)-(LV+earth)</w:delText>
        </w:r>
      </w:del>
    </w:p>
    <w:p w:rsidR="007578B6" w:rsidRPr="004F2441" w:rsidDel="0069794E" w:rsidRDefault="007578B6" w:rsidP="007578B6">
      <w:pPr>
        <w:ind w:left="720"/>
        <w:jc w:val="both"/>
        <w:rPr>
          <w:del w:id="1747" w:author="Καρμίρης Αγγελος" w:date="2020-01-03T10:45:00Z"/>
          <w:bCs/>
          <w:sz w:val="24"/>
          <w:szCs w:val="24"/>
        </w:rPr>
      </w:pPr>
      <w:del w:id="1748" w:author="Καρμίρης Αγγελος" w:date="2020-01-03T10:45:00Z">
        <w:r w:rsidRPr="004F2441" w:rsidDel="0069794E">
          <w:rPr>
            <w:bCs/>
            <w:sz w:val="24"/>
            <w:szCs w:val="24"/>
          </w:rPr>
          <w:delText xml:space="preserve">b LV-(HV+MV+earth) </w:delText>
        </w:r>
      </w:del>
    </w:p>
    <w:p w:rsidR="007578B6" w:rsidRPr="004F2441" w:rsidDel="0069794E" w:rsidRDefault="007578B6" w:rsidP="007578B6">
      <w:pPr>
        <w:ind w:left="720"/>
        <w:jc w:val="both"/>
        <w:rPr>
          <w:del w:id="1749" w:author="Καρμίρης Αγγελος" w:date="2020-01-03T10:45:00Z"/>
          <w:bCs/>
          <w:sz w:val="24"/>
          <w:szCs w:val="24"/>
        </w:rPr>
      </w:pPr>
      <w:del w:id="1750" w:author="Καρμίρης Αγγελος" w:date="2020-01-03T10:45:00Z">
        <w:r w:rsidRPr="004F2441" w:rsidDel="0069794E">
          <w:rPr>
            <w:bCs/>
            <w:sz w:val="24"/>
            <w:szCs w:val="24"/>
          </w:rPr>
          <w:delText xml:space="preserve">c. (HV+MV)-LV </w:delText>
        </w:r>
      </w:del>
    </w:p>
    <w:p w:rsidR="007578B6" w:rsidRPr="004F2441" w:rsidDel="0069794E" w:rsidRDefault="007578B6" w:rsidP="007578B6">
      <w:pPr>
        <w:ind w:left="720"/>
        <w:jc w:val="both"/>
        <w:rPr>
          <w:del w:id="1751" w:author="Καρμίρης Αγγελος" w:date="2020-01-03T10:45:00Z"/>
          <w:bCs/>
          <w:sz w:val="24"/>
          <w:szCs w:val="24"/>
        </w:rPr>
      </w:pPr>
      <w:del w:id="1752" w:author="Καρμίρης Αγγελος" w:date="2020-01-03T10:45:00Z">
        <w:r w:rsidRPr="004F2441" w:rsidDel="0069794E">
          <w:rPr>
            <w:bCs/>
            <w:sz w:val="24"/>
            <w:szCs w:val="24"/>
          </w:rPr>
          <w:delText>The test voltage shall be 2</w:delText>
        </w:r>
        <w:r w:rsidR="0027582B" w:rsidDel="0069794E">
          <w:rPr>
            <w:bCs/>
            <w:sz w:val="24"/>
            <w:szCs w:val="24"/>
          </w:rPr>
          <w:delText>.</w:delText>
        </w:r>
        <w:r w:rsidRPr="004F2441" w:rsidDel="0069794E">
          <w:rPr>
            <w:bCs/>
            <w:sz w:val="24"/>
            <w:szCs w:val="24"/>
          </w:rPr>
          <w:delText>5KV.</w:delText>
        </w:r>
      </w:del>
    </w:p>
    <w:p w:rsidR="00EC0339" w:rsidDel="0069794E" w:rsidRDefault="00EC0339" w:rsidP="007578B6">
      <w:pPr>
        <w:ind w:left="720"/>
        <w:jc w:val="both"/>
        <w:rPr>
          <w:del w:id="1753" w:author="Καρμίρης Αγγελος" w:date="2020-01-03T10:45:00Z"/>
          <w:bCs/>
          <w:sz w:val="24"/>
          <w:szCs w:val="24"/>
        </w:rPr>
      </w:pPr>
    </w:p>
    <w:p w:rsidR="008A2D91" w:rsidDel="0069794E" w:rsidRDefault="008A2D91" w:rsidP="007578B6">
      <w:pPr>
        <w:ind w:left="720"/>
        <w:jc w:val="both"/>
        <w:rPr>
          <w:del w:id="1754" w:author="Καρμίρης Αγγελος" w:date="2020-01-03T10:45:00Z"/>
          <w:bCs/>
          <w:sz w:val="24"/>
          <w:szCs w:val="24"/>
        </w:rPr>
      </w:pPr>
      <w:del w:id="1755" w:author="Καρμίρης Αγγελος" w:date="2020-01-03T10:45:00Z">
        <w:r w:rsidRPr="008A2D91" w:rsidDel="0069794E">
          <w:rPr>
            <w:bCs/>
            <w:sz w:val="24"/>
            <w:szCs w:val="24"/>
          </w:rPr>
          <w:delText>To check if the core earthing follows par.</w:delText>
        </w:r>
        <w:r w:rsidDel="0069794E">
          <w:rPr>
            <w:bCs/>
            <w:sz w:val="24"/>
            <w:szCs w:val="24"/>
          </w:rPr>
          <w:delText>IX.2</w:delText>
        </w:r>
        <w:r w:rsidR="00735E3D" w:rsidDel="0069794E">
          <w:rPr>
            <w:bCs/>
            <w:sz w:val="24"/>
            <w:szCs w:val="24"/>
          </w:rPr>
          <w:delText>.</w:delText>
        </w:r>
        <w:r w:rsidDel="0069794E">
          <w:rPr>
            <w:bCs/>
            <w:sz w:val="24"/>
            <w:szCs w:val="24"/>
          </w:rPr>
          <w:delText>g</w:delText>
        </w:r>
        <w:r w:rsidRPr="008A2D91" w:rsidDel="0069794E">
          <w:rPr>
            <w:bCs/>
            <w:sz w:val="24"/>
            <w:szCs w:val="24"/>
          </w:rPr>
          <w:delText>, an insulation resistance measurement shall be carried out between core and tank at the external earthing box, with a suitable voltage.</w:delText>
        </w:r>
      </w:del>
    </w:p>
    <w:p w:rsidR="008A2D91" w:rsidRPr="004F2441" w:rsidDel="0069794E" w:rsidRDefault="008A2D91" w:rsidP="007578B6">
      <w:pPr>
        <w:ind w:left="720"/>
        <w:jc w:val="both"/>
        <w:rPr>
          <w:del w:id="1756" w:author="Καρμίρης Αγγελος" w:date="2020-01-03T10:45:00Z"/>
          <w:bCs/>
          <w:sz w:val="24"/>
          <w:szCs w:val="24"/>
        </w:rPr>
      </w:pPr>
    </w:p>
    <w:p w:rsidR="00EC0339" w:rsidRPr="004F2441" w:rsidDel="0069794E" w:rsidRDefault="008A2D91" w:rsidP="00CF2DCF">
      <w:pPr>
        <w:numPr>
          <w:ilvl w:val="1"/>
          <w:numId w:val="13"/>
        </w:numPr>
        <w:jc w:val="both"/>
        <w:rPr>
          <w:del w:id="1757" w:author="Καρμίρης Αγγελος" w:date="2020-01-03T10:45:00Z"/>
          <w:b/>
          <w:bCs/>
          <w:sz w:val="24"/>
          <w:szCs w:val="24"/>
          <w:u w:val="single"/>
        </w:rPr>
      </w:pPr>
      <w:del w:id="1758" w:author="Καρμίρης Αγγελος" w:date="2020-01-03T10:45:00Z">
        <w:r w:rsidDel="0069794E">
          <w:rPr>
            <w:b/>
            <w:bCs/>
            <w:sz w:val="24"/>
            <w:szCs w:val="24"/>
            <w:u w:val="single"/>
          </w:rPr>
          <w:delText>Tightness</w:delText>
        </w:r>
        <w:r w:rsidR="00EC0339" w:rsidRPr="004F2441" w:rsidDel="0069794E">
          <w:rPr>
            <w:b/>
            <w:bCs/>
            <w:sz w:val="24"/>
            <w:szCs w:val="24"/>
            <w:u w:val="single"/>
          </w:rPr>
          <w:delText xml:space="preserve"> test for the autotransformer tank</w:delText>
        </w:r>
      </w:del>
    </w:p>
    <w:p w:rsidR="00EC0339" w:rsidRPr="004F2441" w:rsidDel="0069794E" w:rsidRDefault="00EC0339" w:rsidP="00EC0339">
      <w:pPr>
        <w:ind w:left="720"/>
        <w:jc w:val="both"/>
        <w:rPr>
          <w:del w:id="1759" w:author="Καρμίρης Αγγελος" w:date="2020-01-03T10:45:00Z"/>
          <w:b/>
          <w:bCs/>
          <w:sz w:val="24"/>
          <w:szCs w:val="24"/>
          <w:u w:val="single"/>
        </w:rPr>
      </w:pPr>
    </w:p>
    <w:p w:rsidR="00F30F50" w:rsidRPr="004F2441" w:rsidDel="0069794E" w:rsidRDefault="008A2D91" w:rsidP="00EC0339">
      <w:pPr>
        <w:ind w:left="720"/>
        <w:jc w:val="both"/>
        <w:rPr>
          <w:del w:id="1760" w:author="Καρμίρης Αγγελος" w:date="2020-01-03T10:45:00Z"/>
          <w:bCs/>
          <w:sz w:val="24"/>
          <w:szCs w:val="24"/>
        </w:rPr>
      </w:pPr>
      <w:del w:id="1761" w:author="Καρμίρης Αγγελος" w:date="2020-01-03T10:45:00Z">
        <w:r w:rsidRPr="008A2D91" w:rsidDel="0069794E">
          <w:rPr>
            <w:bCs/>
            <w:sz w:val="24"/>
            <w:szCs w:val="24"/>
          </w:rPr>
          <w:delText>Gas pressure of at least 30</w:delText>
        </w:r>
        <w:r w:rsidR="009967EA" w:rsidDel="0069794E">
          <w:rPr>
            <w:bCs/>
            <w:sz w:val="24"/>
            <w:szCs w:val="24"/>
          </w:rPr>
          <w:delText xml:space="preserve"> </w:delText>
        </w:r>
        <w:r w:rsidRPr="008A2D91" w:rsidDel="0069794E">
          <w:rPr>
            <w:bCs/>
            <w:sz w:val="24"/>
            <w:szCs w:val="24"/>
          </w:rPr>
          <w:delText xml:space="preserve">kPa over the normal oil pressure will be applied for 24h in the conservator, with the </w:delText>
        </w:r>
        <w:r w:rsidR="0069452C" w:rsidDel="0069794E">
          <w:rPr>
            <w:bCs/>
            <w:sz w:val="24"/>
            <w:szCs w:val="24"/>
          </w:rPr>
          <w:delText>autotransformer</w:delText>
        </w:r>
        <w:r w:rsidRPr="008A2D91" w:rsidDel="0069794E">
          <w:rPr>
            <w:bCs/>
            <w:sz w:val="24"/>
            <w:szCs w:val="24"/>
          </w:rPr>
          <w:delText xml:space="preserve"> in assembled state. No leaks shall be observed. The pressure at the tank bottom shall be recorded during the test with a calibrated manometer.</w:delText>
        </w:r>
      </w:del>
    </w:p>
    <w:p w:rsidR="00F30F50" w:rsidRPr="004F2441" w:rsidDel="0069794E" w:rsidRDefault="00F30F50" w:rsidP="00EC0339">
      <w:pPr>
        <w:ind w:left="720"/>
        <w:jc w:val="both"/>
        <w:rPr>
          <w:del w:id="1762" w:author="Καρμίρης Αγγελος" w:date="2020-01-03T10:45:00Z"/>
          <w:b/>
          <w:bCs/>
          <w:sz w:val="24"/>
          <w:szCs w:val="24"/>
        </w:rPr>
      </w:pPr>
    </w:p>
    <w:p w:rsidR="00EC0339" w:rsidRPr="004F2441" w:rsidDel="0069794E" w:rsidRDefault="004264FE" w:rsidP="00CF2DCF">
      <w:pPr>
        <w:numPr>
          <w:ilvl w:val="1"/>
          <w:numId w:val="13"/>
        </w:numPr>
        <w:jc w:val="both"/>
        <w:rPr>
          <w:del w:id="1763" w:author="Καρμίρης Αγγελος" w:date="2020-01-03T10:45:00Z"/>
          <w:b/>
          <w:bCs/>
          <w:sz w:val="24"/>
          <w:szCs w:val="24"/>
          <w:u w:val="single"/>
        </w:rPr>
      </w:pPr>
      <w:del w:id="1764" w:author="Καρμίρης Αγγελος" w:date="2020-01-03T10:45:00Z">
        <w:r w:rsidDel="0069794E">
          <w:rPr>
            <w:b/>
            <w:bCs/>
            <w:sz w:val="24"/>
            <w:szCs w:val="24"/>
            <w:u w:val="single"/>
          </w:rPr>
          <w:delText>Insulating</w:delText>
        </w:r>
        <w:r w:rsidR="00F30F50" w:rsidRPr="004F2441" w:rsidDel="0069794E">
          <w:rPr>
            <w:b/>
            <w:bCs/>
            <w:sz w:val="24"/>
            <w:szCs w:val="24"/>
            <w:u w:val="single"/>
          </w:rPr>
          <w:delText xml:space="preserve"> oil tests</w:delText>
        </w:r>
      </w:del>
    </w:p>
    <w:p w:rsidR="00F30F50" w:rsidRPr="004F2441" w:rsidDel="0069794E" w:rsidRDefault="00F30F50" w:rsidP="00F30F50">
      <w:pPr>
        <w:ind w:left="720"/>
        <w:jc w:val="both"/>
        <w:rPr>
          <w:del w:id="1765" w:author="Καρμίρης Αγγελος" w:date="2020-01-03T10:45:00Z"/>
          <w:b/>
          <w:bCs/>
          <w:sz w:val="24"/>
          <w:szCs w:val="24"/>
          <w:u w:val="single"/>
        </w:rPr>
      </w:pPr>
    </w:p>
    <w:p w:rsidR="004264FE" w:rsidDel="0069794E" w:rsidRDefault="004264FE" w:rsidP="00CF2DCF">
      <w:pPr>
        <w:ind w:left="709"/>
        <w:jc w:val="both"/>
        <w:rPr>
          <w:del w:id="1766" w:author="Καρμίρης Αγγελος" w:date="2020-01-03T10:45:00Z"/>
          <w:sz w:val="24"/>
          <w:szCs w:val="24"/>
        </w:rPr>
      </w:pPr>
      <w:del w:id="1767" w:author="Καρμίρης Αγγελος" w:date="2020-01-03T10:45:00Z">
        <w:r w:rsidDel="0069794E">
          <w:rPr>
            <w:sz w:val="24"/>
            <w:szCs w:val="24"/>
          </w:rPr>
          <w:delText>The following test</w:delText>
        </w:r>
        <w:r w:rsidR="008F4B35" w:rsidDel="0069794E">
          <w:rPr>
            <w:sz w:val="24"/>
            <w:szCs w:val="24"/>
          </w:rPr>
          <w:delText>s</w:delText>
        </w:r>
        <w:r w:rsidDel="0069794E">
          <w:rPr>
            <w:sz w:val="24"/>
            <w:szCs w:val="24"/>
          </w:rPr>
          <w:delText xml:space="preserve"> will be </w:delText>
        </w:r>
        <w:r w:rsidR="008F4B35" w:rsidDel="0069794E">
          <w:rPr>
            <w:sz w:val="24"/>
            <w:szCs w:val="24"/>
          </w:rPr>
          <w:delText>performed on oil sample from the</w:delText>
        </w:r>
        <w:r w:rsidDel="0069794E">
          <w:rPr>
            <w:sz w:val="24"/>
            <w:szCs w:val="24"/>
          </w:rPr>
          <w:delText xml:space="preserve"> autotransformer tank</w:delText>
        </w:r>
        <w:r w:rsidR="008F4B35" w:rsidDel="0069794E">
          <w:rPr>
            <w:sz w:val="24"/>
            <w:szCs w:val="24"/>
          </w:rPr>
          <w:delText xml:space="preserve"> and the mentioned acceptance levels wi</w:delText>
        </w:r>
        <w:r w:rsidR="00770C3D" w:rsidDel="0069794E">
          <w:rPr>
            <w:sz w:val="24"/>
            <w:szCs w:val="24"/>
          </w:rPr>
          <w:delText>l</w:delText>
        </w:r>
        <w:r w:rsidR="008F4B35" w:rsidDel="0069794E">
          <w:rPr>
            <w:sz w:val="24"/>
            <w:szCs w:val="24"/>
          </w:rPr>
          <w:delText>l apply</w:delText>
        </w:r>
        <w:r w:rsidDel="0069794E">
          <w:rPr>
            <w:sz w:val="24"/>
            <w:szCs w:val="24"/>
          </w:rPr>
          <w:delText>:</w:delText>
        </w:r>
      </w:del>
    </w:p>
    <w:p w:rsidR="00F30F50" w:rsidRPr="00CF2DCF" w:rsidDel="0069794E" w:rsidRDefault="004264FE" w:rsidP="00CF2DCF">
      <w:pPr>
        <w:tabs>
          <w:tab w:val="left" w:pos="993"/>
        </w:tabs>
        <w:ind w:left="993" w:hanging="273"/>
        <w:jc w:val="both"/>
        <w:rPr>
          <w:del w:id="1768" w:author="Καρμίρης Αγγελος" w:date="2020-01-03T10:45:00Z"/>
          <w:sz w:val="24"/>
          <w:szCs w:val="24"/>
        </w:rPr>
      </w:pPr>
      <w:del w:id="1769" w:author="Καρμίρης Αγγελος" w:date="2020-01-03T10:45:00Z">
        <w:r w:rsidRPr="004264FE" w:rsidDel="0069794E">
          <w:rPr>
            <w:sz w:val="24"/>
            <w:szCs w:val="24"/>
          </w:rPr>
          <w:delText>1.</w:delText>
        </w:r>
        <w:r w:rsidDel="0069794E">
          <w:rPr>
            <w:sz w:val="24"/>
            <w:szCs w:val="24"/>
          </w:rPr>
          <w:delText xml:space="preserve"> </w:delText>
        </w:r>
        <w:r w:rsidR="008F4B35" w:rsidDel="0069794E">
          <w:rPr>
            <w:sz w:val="24"/>
            <w:szCs w:val="24"/>
          </w:rPr>
          <w:delText>B</w:delText>
        </w:r>
        <w:r w:rsidR="00F30F50" w:rsidRPr="00CF2DCF" w:rsidDel="0069794E">
          <w:rPr>
            <w:sz w:val="24"/>
            <w:szCs w:val="24"/>
          </w:rPr>
          <w:delText>reakdown voltage</w:delText>
        </w:r>
        <w:r w:rsidR="008F4B35" w:rsidDel="0069794E">
          <w:rPr>
            <w:sz w:val="24"/>
            <w:szCs w:val="24"/>
          </w:rPr>
          <w:delText xml:space="preserve"> (BDV) following IEC 60156, with value</w:delText>
        </w:r>
        <w:r w:rsidR="00F30F50" w:rsidRPr="00CF2DCF" w:rsidDel="0069794E">
          <w:rPr>
            <w:sz w:val="24"/>
            <w:szCs w:val="24"/>
          </w:rPr>
          <w:delText xml:space="preserve"> </w:delText>
        </w:r>
        <w:r w:rsidR="00A67576" w:rsidRPr="00CF2DCF" w:rsidDel="0069794E">
          <w:rPr>
            <w:sz w:val="24"/>
            <w:szCs w:val="24"/>
          </w:rPr>
          <w:delText xml:space="preserve">≥ </w:delText>
        </w:r>
        <w:r w:rsidR="008F4B35" w:rsidDel="0069794E">
          <w:rPr>
            <w:sz w:val="24"/>
            <w:szCs w:val="24"/>
          </w:rPr>
          <w:delText>70 kV</w:delText>
        </w:r>
      </w:del>
    </w:p>
    <w:p w:rsidR="003D0E57" w:rsidDel="0069794E" w:rsidRDefault="00F15796" w:rsidP="00CF2DCF">
      <w:pPr>
        <w:tabs>
          <w:tab w:val="left" w:pos="993"/>
        </w:tabs>
        <w:ind w:left="993" w:hanging="273"/>
        <w:jc w:val="both"/>
        <w:rPr>
          <w:del w:id="1770" w:author="Καρμίρης Αγγελος" w:date="2020-01-03T10:45:00Z"/>
          <w:sz w:val="24"/>
          <w:szCs w:val="24"/>
        </w:rPr>
      </w:pPr>
      <w:del w:id="1771" w:author="Καρμίρης Αγγελος" w:date="2020-01-03T10:45:00Z">
        <w:r w:rsidDel="0069794E">
          <w:rPr>
            <w:sz w:val="24"/>
            <w:szCs w:val="24"/>
          </w:rPr>
          <w:delText>2. Dielectric dissipation factor (DDF) following IEC 60247 or IEC 61620, with value ≤ 0.005</w:delText>
        </w:r>
      </w:del>
    </w:p>
    <w:p w:rsidR="00F15796" w:rsidRPr="00CF2DCF" w:rsidDel="0069794E" w:rsidRDefault="00937D3C" w:rsidP="00CF2DCF">
      <w:pPr>
        <w:tabs>
          <w:tab w:val="left" w:pos="993"/>
        </w:tabs>
        <w:ind w:left="993" w:hanging="273"/>
        <w:jc w:val="both"/>
        <w:rPr>
          <w:del w:id="1772" w:author="Καρμίρης Αγγελος" w:date="2020-01-03T10:45:00Z"/>
          <w:sz w:val="24"/>
          <w:szCs w:val="24"/>
        </w:rPr>
      </w:pPr>
      <w:del w:id="1773" w:author="Καρμίρης Αγγελος" w:date="2020-01-03T10:45:00Z">
        <w:r w:rsidRPr="00937D3C" w:rsidDel="0069794E">
          <w:rPr>
            <w:sz w:val="24"/>
            <w:szCs w:val="24"/>
          </w:rPr>
          <w:delText>3.</w:delText>
        </w:r>
        <w:r w:rsidDel="0069794E">
          <w:rPr>
            <w:sz w:val="24"/>
            <w:szCs w:val="24"/>
          </w:rPr>
          <w:delText xml:space="preserve"> </w:delText>
        </w:r>
        <w:r w:rsidR="00F15796" w:rsidRPr="00CF2DCF" w:rsidDel="0069794E">
          <w:rPr>
            <w:sz w:val="24"/>
            <w:szCs w:val="24"/>
          </w:rPr>
          <w:delText>Water content following IEC 60814</w:delText>
        </w:r>
        <w:r w:rsidRPr="00CF2DCF" w:rsidDel="0069794E">
          <w:rPr>
            <w:sz w:val="24"/>
            <w:szCs w:val="24"/>
          </w:rPr>
          <w:delText>, with value ≤ 40 mg/kg</w:delText>
        </w:r>
      </w:del>
    </w:p>
    <w:p w:rsidR="009415F7" w:rsidRPr="00994FAA" w:rsidDel="0069794E" w:rsidRDefault="009415F7" w:rsidP="009415F7">
      <w:pPr>
        <w:tabs>
          <w:tab w:val="left" w:pos="993"/>
        </w:tabs>
        <w:ind w:left="993" w:hanging="273"/>
        <w:jc w:val="both"/>
        <w:rPr>
          <w:del w:id="1774" w:author="Καρμίρης Αγγελος" w:date="2020-01-03T10:45:00Z"/>
          <w:sz w:val="24"/>
          <w:szCs w:val="24"/>
        </w:rPr>
      </w:pPr>
      <w:del w:id="1775" w:author="Καρμίρης Αγγελος" w:date="2020-01-03T10:45:00Z">
        <w:r w:rsidDel="0069794E">
          <w:rPr>
            <w:sz w:val="24"/>
            <w:szCs w:val="24"/>
          </w:rPr>
          <w:delText>4. Interfacial tension (IFT)</w:delText>
        </w:r>
        <w:r w:rsidRPr="00B7221A" w:rsidDel="0069794E">
          <w:rPr>
            <w:sz w:val="24"/>
            <w:szCs w:val="24"/>
          </w:rPr>
          <w:delText xml:space="preserve"> </w:delText>
        </w:r>
        <w:r w:rsidDel="0069794E">
          <w:rPr>
            <w:sz w:val="24"/>
            <w:szCs w:val="24"/>
          </w:rPr>
          <w:delText>following EN 14210 or ASTM D971, with value ≥ 40 mN/m</w:delText>
        </w:r>
      </w:del>
    </w:p>
    <w:p w:rsidR="009415F7" w:rsidRPr="00994FAA" w:rsidDel="0069794E" w:rsidRDefault="009415F7" w:rsidP="009415F7">
      <w:pPr>
        <w:tabs>
          <w:tab w:val="left" w:pos="993"/>
        </w:tabs>
        <w:ind w:left="993" w:hanging="273"/>
        <w:jc w:val="both"/>
        <w:rPr>
          <w:del w:id="1776" w:author="Καρμίρης Αγγελος" w:date="2020-01-03T10:45:00Z"/>
          <w:sz w:val="24"/>
          <w:szCs w:val="24"/>
        </w:rPr>
      </w:pPr>
      <w:del w:id="1777" w:author="Καρμίρης Αγγελος" w:date="2020-01-03T10:45:00Z">
        <w:r w:rsidDel="0069794E">
          <w:rPr>
            <w:sz w:val="24"/>
            <w:szCs w:val="24"/>
          </w:rPr>
          <w:delText>5</w:delText>
        </w:r>
        <w:r w:rsidRPr="00994FAA" w:rsidDel="0069794E">
          <w:rPr>
            <w:sz w:val="24"/>
            <w:szCs w:val="24"/>
          </w:rPr>
          <w:delText xml:space="preserve">. </w:delText>
        </w:r>
        <w:r w:rsidDel="0069794E">
          <w:rPr>
            <w:sz w:val="24"/>
            <w:szCs w:val="24"/>
          </w:rPr>
          <w:delText xml:space="preserve">Particle content following IEC 60970, with value ≤ 1000 parts/100ml with size p &gt; 5 </w:delText>
        </w:r>
        <w:r w:rsidDel="0069794E">
          <w:rPr>
            <w:sz w:val="24"/>
            <w:szCs w:val="24"/>
            <w:lang w:val="el-GR"/>
          </w:rPr>
          <w:delText>μ</w:delText>
        </w:r>
        <w:r w:rsidDel="0069794E">
          <w:rPr>
            <w:sz w:val="24"/>
            <w:szCs w:val="24"/>
          </w:rPr>
          <w:delText xml:space="preserve">m and value ≤ 130 parts/100ml with size p &gt; 15 </w:delText>
        </w:r>
        <w:r w:rsidDel="0069794E">
          <w:rPr>
            <w:sz w:val="24"/>
            <w:szCs w:val="24"/>
            <w:lang w:val="el-GR"/>
          </w:rPr>
          <w:delText>μ</w:delText>
        </w:r>
        <w:r w:rsidDel="0069794E">
          <w:rPr>
            <w:sz w:val="24"/>
            <w:szCs w:val="24"/>
          </w:rPr>
          <w:delText>m</w:delText>
        </w:r>
      </w:del>
    </w:p>
    <w:p w:rsidR="00B36BD1" w:rsidDel="0069794E" w:rsidRDefault="00B36BD1" w:rsidP="00B35678">
      <w:pPr>
        <w:ind w:left="1440"/>
        <w:jc w:val="both"/>
        <w:rPr>
          <w:del w:id="1778" w:author="Καρμίρης Αγγελος" w:date="2020-01-03T10:45:00Z"/>
          <w:bCs/>
          <w:sz w:val="24"/>
          <w:szCs w:val="24"/>
        </w:rPr>
      </w:pPr>
    </w:p>
    <w:p w:rsidR="00580FC2" w:rsidDel="0069794E" w:rsidRDefault="00580FC2" w:rsidP="00B35678">
      <w:pPr>
        <w:ind w:left="1440"/>
        <w:jc w:val="both"/>
        <w:rPr>
          <w:del w:id="1779" w:author="Καρμίρης Αγγελος" w:date="2020-01-03T10:45:00Z"/>
          <w:bCs/>
          <w:sz w:val="24"/>
          <w:szCs w:val="24"/>
        </w:rPr>
      </w:pPr>
    </w:p>
    <w:p w:rsidR="00580FC2" w:rsidDel="0069794E" w:rsidRDefault="00580FC2" w:rsidP="00B35678">
      <w:pPr>
        <w:ind w:left="1440"/>
        <w:jc w:val="both"/>
        <w:rPr>
          <w:del w:id="1780" w:author="Καρμίρης Αγγελος" w:date="2020-01-03T10:45:00Z"/>
          <w:bCs/>
          <w:sz w:val="24"/>
          <w:szCs w:val="24"/>
        </w:rPr>
      </w:pPr>
    </w:p>
    <w:p w:rsidR="00580FC2" w:rsidRPr="004F2441" w:rsidDel="0069794E" w:rsidRDefault="00580FC2" w:rsidP="00B35678">
      <w:pPr>
        <w:ind w:left="1440"/>
        <w:jc w:val="both"/>
        <w:rPr>
          <w:del w:id="1781" w:author="Καρμίρης Αγγελος" w:date="2020-01-03T10:45:00Z"/>
          <w:bCs/>
          <w:sz w:val="24"/>
          <w:szCs w:val="24"/>
        </w:rPr>
      </w:pPr>
    </w:p>
    <w:p w:rsidR="0017676F" w:rsidRPr="004F2441" w:rsidDel="0069794E" w:rsidRDefault="00525ED6" w:rsidP="00CF2DCF">
      <w:pPr>
        <w:numPr>
          <w:ilvl w:val="1"/>
          <w:numId w:val="13"/>
        </w:numPr>
        <w:jc w:val="both"/>
        <w:rPr>
          <w:del w:id="1782" w:author="Καρμίρης Αγγελος" w:date="2020-01-03T10:45:00Z"/>
          <w:b/>
          <w:bCs/>
          <w:sz w:val="24"/>
          <w:szCs w:val="24"/>
          <w:u w:val="single"/>
        </w:rPr>
      </w:pPr>
      <w:del w:id="1783" w:author="Καρμίρης Αγγελος" w:date="2020-01-03T10:45:00Z">
        <w:r w:rsidRPr="004F2441" w:rsidDel="0069794E">
          <w:rPr>
            <w:b/>
            <w:bCs/>
            <w:sz w:val="24"/>
            <w:szCs w:val="24"/>
            <w:u w:val="single"/>
          </w:rPr>
          <w:delText>Dielectric tests</w:delText>
        </w:r>
      </w:del>
    </w:p>
    <w:p w:rsidR="0017676F" w:rsidRPr="004F2441" w:rsidDel="0069794E" w:rsidRDefault="0017676F" w:rsidP="00525ED6">
      <w:pPr>
        <w:tabs>
          <w:tab w:val="left" w:pos="3000"/>
        </w:tabs>
        <w:ind w:left="720"/>
        <w:jc w:val="both"/>
        <w:rPr>
          <w:del w:id="1784" w:author="Καρμίρης Αγγελος" w:date="2020-01-03T10:45:00Z"/>
          <w:sz w:val="24"/>
          <w:szCs w:val="24"/>
        </w:rPr>
      </w:pPr>
    </w:p>
    <w:p w:rsidR="00525ED6" w:rsidRPr="004F2441" w:rsidDel="0069794E" w:rsidRDefault="004A0178" w:rsidP="00677838">
      <w:pPr>
        <w:tabs>
          <w:tab w:val="left" w:pos="2127"/>
        </w:tabs>
        <w:ind w:left="1418"/>
        <w:jc w:val="both"/>
        <w:rPr>
          <w:del w:id="1785" w:author="Καρμίρης Αγγελος" w:date="2020-01-03T10:45:00Z"/>
          <w:b/>
          <w:bCs/>
          <w:sz w:val="24"/>
          <w:szCs w:val="24"/>
          <w:u w:val="single"/>
        </w:rPr>
      </w:pPr>
      <w:del w:id="1786" w:author="Καρμίρης Αγγελος" w:date="2020-01-03T10:45:00Z">
        <w:r w:rsidRPr="004F2441" w:rsidDel="0069794E">
          <w:rPr>
            <w:b/>
            <w:bCs/>
            <w:sz w:val="24"/>
            <w:szCs w:val="24"/>
          </w:rPr>
          <w:delText>1.</w:delText>
        </w:r>
        <w:r w:rsidR="004C2B25" w:rsidDel="0069794E">
          <w:rPr>
            <w:b/>
            <w:bCs/>
            <w:sz w:val="24"/>
            <w:szCs w:val="24"/>
          </w:rPr>
          <w:delText>10</w:delText>
        </w:r>
        <w:r w:rsidR="00525ED6" w:rsidRPr="004F2441" w:rsidDel="0069794E">
          <w:rPr>
            <w:b/>
            <w:bCs/>
            <w:sz w:val="24"/>
            <w:szCs w:val="24"/>
          </w:rPr>
          <w:delText>.1</w:delText>
        </w:r>
        <w:r w:rsidR="00525ED6" w:rsidRPr="004F2441" w:rsidDel="0069794E">
          <w:rPr>
            <w:b/>
            <w:bCs/>
            <w:sz w:val="24"/>
            <w:szCs w:val="24"/>
          </w:rPr>
          <w:tab/>
        </w:r>
        <w:r w:rsidR="000304CE" w:rsidDel="0069794E">
          <w:rPr>
            <w:b/>
            <w:bCs/>
            <w:sz w:val="24"/>
            <w:szCs w:val="24"/>
            <w:u w:val="single"/>
          </w:rPr>
          <w:delText>Applied</w:delText>
        </w:r>
        <w:r w:rsidR="006D11A0" w:rsidRPr="004F2441" w:rsidDel="0069794E">
          <w:rPr>
            <w:b/>
            <w:bCs/>
            <w:sz w:val="24"/>
            <w:szCs w:val="24"/>
            <w:u w:val="single"/>
          </w:rPr>
          <w:delText xml:space="preserve"> voltage test (</w:delText>
        </w:r>
        <w:r w:rsidR="000304CE" w:rsidDel="0069794E">
          <w:rPr>
            <w:b/>
            <w:bCs/>
            <w:sz w:val="24"/>
            <w:szCs w:val="24"/>
            <w:u w:val="single"/>
          </w:rPr>
          <w:delText>AV</w:delText>
        </w:r>
        <w:r w:rsidR="00677838" w:rsidRPr="004F2441" w:rsidDel="0069794E">
          <w:rPr>
            <w:b/>
            <w:bCs/>
            <w:sz w:val="24"/>
            <w:szCs w:val="24"/>
            <w:u w:val="single"/>
          </w:rPr>
          <w:delText>)</w:delText>
        </w:r>
      </w:del>
    </w:p>
    <w:p w:rsidR="001512F8" w:rsidRPr="004F2441" w:rsidDel="0069794E" w:rsidRDefault="001512F8" w:rsidP="00677838">
      <w:pPr>
        <w:tabs>
          <w:tab w:val="left" w:pos="2127"/>
        </w:tabs>
        <w:jc w:val="both"/>
        <w:rPr>
          <w:del w:id="1787" w:author="Καρμίρης Αγγελος" w:date="2020-01-03T10:45:00Z"/>
          <w:sz w:val="24"/>
          <w:szCs w:val="24"/>
        </w:rPr>
      </w:pPr>
    </w:p>
    <w:p w:rsidR="0036452D" w:rsidRPr="004F2441" w:rsidDel="0069794E" w:rsidRDefault="00677838" w:rsidP="00AC0C8E">
      <w:pPr>
        <w:tabs>
          <w:tab w:val="left" w:pos="1418"/>
        </w:tabs>
        <w:ind w:left="709"/>
        <w:jc w:val="both"/>
        <w:rPr>
          <w:del w:id="1788" w:author="Καρμίρης Αγγελος" w:date="2020-01-03T10:45:00Z"/>
          <w:sz w:val="24"/>
          <w:szCs w:val="24"/>
        </w:rPr>
      </w:pPr>
      <w:del w:id="1789" w:author="Καρμίρης Αγγελος" w:date="2020-01-03T10:45:00Z">
        <w:r w:rsidRPr="004F2441" w:rsidDel="0069794E">
          <w:rPr>
            <w:sz w:val="24"/>
            <w:szCs w:val="24"/>
          </w:rPr>
          <w:delText xml:space="preserve">The test </w:delText>
        </w:r>
        <w:r w:rsidR="006D11A0" w:rsidRPr="004F2441" w:rsidDel="0069794E">
          <w:rPr>
            <w:sz w:val="24"/>
            <w:szCs w:val="24"/>
          </w:rPr>
          <w:delText>will be made by the</w:delText>
        </w:r>
        <w:r w:rsidR="0067488C" w:rsidRPr="004F2441" w:rsidDel="0069794E">
          <w:rPr>
            <w:sz w:val="24"/>
            <w:szCs w:val="24"/>
          </w:rPr>
          <w:delText xml:space="preserve"> application of</w:delText>
        </w:r>
        <w:r w:rsidR="0036452D" w:rsidRPr="004F2441" w:rsidDel="0069794E">
          <w:rPr>
            <w:sz w:val="24"/>
            <w:szCs w:val="24"/>
          </w:rPr>
          <w:delText xml:space="preserve"> a single – phase AC voltage as nearly as possible on sine-wave form and not less than 40Hz. The applied voltage will be reduced to </w:delText>
        </w:r>
        <w:r w:rsidR="00F85310" w:rsidRPr="00CF2DCF" w:rsidDel="0069794E">
          <w:rPr>
            <w:sz w:val="24"/>
            <w:szCs w:val="24"/>
          </w:rPr>
          <w:delText>1/3</w:delText>
        </w:r>
        <w:r w:rsidR="0036452D" w:rsidRPr="004F2441" w:rsidDel="0069794E">
          <w:rPr>
            <w:sz w:val="24"/>
            <w:szCs w:val="24"/>
          </w:rPr>
          <w:delText xml:space="preserve"> of the test value at the beginning and at the end of the test.</w:delText>
        </w:r>
      </w:del>
    </w:p>
    <w:p w:rsidR="00677838" w:rsidRPr="004F2441" w:rsidDel="0069794E" w:rsidRDefault="00327718" w:rsidP="00677838">
      <w:pPr>
        <w:tabs>
          <w:tab w:val="left" w:pos="2127"/>
        </w:tabs>
        <w:ind w:left="709"/>
        <w:jc w:val="both"/>
        <w:rPr>
          <w:del w:id="1790" w:author="Καρμίρης Αγγελος" w:date="2020-01-03T10:45:00Z"/>
          <w:sz w:val="24"/>
          <w:szCs w:val="24"/>
        </w:rPr>
      </w:pPr>
      <w:del w:id="1791" w:author="Καρμίρης Αγγελος" w:date="2020-01-03T10:45:00Z">
        <w:r w:rsidRPr="004F2441" w:rsidDel="0069794E">
          <w:rPr>
            <w:sz w:val="24"/>
            <w:szCs w:val="24"/>
          </w:rPr>
          <w:delText xml:space="preserve">The full test voltage will be applied for 1 min. between the </w:delText>
        </w:r>
        <w:r w:rsidR="002D77BA" w:rsidDel="0069794E">
          <w:rPr>
            <w:sz w:val="24"/>
            <w:szCs w:val="24"/>
          </w:rPr>
          <w:delText>line</w:delText>
        </w:r>
        <w:r w:rsidR="00447F2D" w:rsidDel="0069794E">
          <w:rPr>
            <w:sz w:val="24"/>
            <w:szCs w:val="24"/>
          </w:rPr>
          <w:delText xml:space="preserve"> and neutral </w:delText>
        </w:r>
        <w:r w:rsidRPr="004F2441" w:rsidDel="0069794E">
          <w:rPr>
            <w:sz w:val="24"/>
            <w:szCs w:val="24"/>
          </w:rPr>
          <w:delText>terminal</w:delText>
        </w:r>
        <w:r w:rsidR="0036452D" w:rsidRPr="004F2441" w:rsidDel="0069794E">
          <w:rPr>
            <w:sz w:val="24"/>
            <w:szCs w:val="24"/>
          </w:rPr>
          <w:delText>s</w:delText>
        </w:r>
        <w:r w:rsidRPr="004F2441" w:rsidDel="0069794E">
          <w:rPr>
            <w:sz w:val="24"/>
            <w:szCs w:val="24"/>
          </w:rPr>
          <w:delText xml:space="preserve"> of the</w:delText>
        </w:r>
        <w:r w:rsidR="0036452D" w:rsidRPr="004F2441" w:rsidDel="0069794E">
          <w:rPr>
            <w:sz w:val="24"/>
            <w:szCs w:val="24"/>
          </w:rPr>
          <w:delText xml:space="preserve"> under test winding</w:delText>
        </w:r>
        <w:r w:rsidR="00447F2D" w:rsidDel="0069794E">
          <w:rPr>
            <w:sz w:val="24"/>
            <w:szCs w:val="24"/>
          </w:rPr>
          <w:delText xml:space="preserve"> connected together and the core, </w:delText>
        </w:r>
        <w:r w:rsidR="00C76C5B" w:rsidDel="0069794E">
          <w:rPr>
            <w:sz w:val="24"/>
            <w:szCs w:val="24"/>
          </w:rPr>
          <w:delText xml:space="preserve">its </w:delText>
        </w:r>
        <w:r w:rsidR="00447F2D" w:rsidDel="0069794E">
          <w:rPr>
            <w:sz w:val="24"/>
            <w:szCs w:val="24"/>
          </w:rPr>
          <w:delText xml:space="preserve">frame and </w:delText>
        </w:r>
        <w:r w:rsidR="00C76C5B" w:rsidDel="0069794E">
          <w:rPr>
            <w:sz w:val="24"/>
            <w:szCs w:val="24"/>
          </w:rPr>
          <w:delText xml:space="preserve">the </w:delText>
        </w:r>
        <w:r w:rsidR="00447F2D" w:rsidDel="0069794E">
          <w:rPr>
            <w:sz w:val="24"/>
            <w:szCs w:val="24"/>
          </w:rPr>
          <w:delText xml:space="preserve">tank of the </w:delText>
        </w:r>
        <w:r w:rsidR="00D47961" w:rsidDel="0069794E">
          <w:rPr>
            <w:sz w:val="24"/>
            <w:szCs w:val="24"/>
          </w:rPr>
          <w:delText>auto</w:delText>
        </w:r>
        <w:r w:rsidR="00447F2D" w:rsidDel="0069794E">
          <w:rPr>
            <w:sz w:val="24"/>
            <w:szCs w:val="24"/>
          </w:rPr>
          <w:delText>transformer connected to earth.</w:delText>
        </w:r>
        <w:r w:rsidR="0036452D" w:rsidRPr="004F2441" w:rsidDel="0069794E">
          <w:rPr>
            <w:sz w:val="24"/>
            <w:szCs w:val="24"/>
          </w:rPr>
          <w:delText>.</w:delText>
        </w:r>
      </w:del>
    </w:p>
    <w:p w:rsidR="0067488C" w:rsidRPr="004F2441" w:rsidDel="0069794E" w:rsidRDefault="00327718" w:rsidP="0067488C">
      <w:pPr>
        <w:tabs>
          <w:tab w:val="left" w:pos="2127"/>
        </w:tabs>
        <w:ind w:left="720"/>
        <w:jc w:val="both"/>
        <w:rPr>
          <w:del w:id="1792" w:author="Καρμίρης Αγγελος" w:date="2020-01-03T10:45:00Z"/>
          <w:sz w:val="24"/>
          <w:szCs w:val="24"/>
        </w:rPr>
      </w:pPr>
      <w:del w:id="1793" w:author="Καρμίρης Αγγελος" w:date="2020-01-03T10:45:00Z">
        <w:r w:rsidRPr="004F2441" w:rsidDel="0069794E">
          <w:rPr>
            <w:sz w:val="24"/>
            <w:szCs w:val="24"/>
          </w:rPr>
          <w:delText xml:space="preserve">For the </w:delText>
        </w:r>
        <w:r w:rsidR="007B2C4D" w:rsidDel="0069794E">
          <w:rPr>
            <w:sz w:val="24"/>
            <w:szCs w:val="24"/>
          </w:rPr>
          <w:delText>tertiary</w:delText>
        </w:r>
        <w:r w:rsidR="0036452D" w:rsidRPr="004F2441" w:rsidDel="0069794E">
          <w:rPr>
            <w:sz w:val="24"/>
            <w:szCs w:val="24"/>
          </w:rPr>
          <w:delText xml:space="preserve"> winding test, the applied voltage</w:delText>
        </w:r>
        <w:r w:rsidR="00F30F50" w:rsidRPr="004F2441" w:rsidDel="0069794E">
          <w:rPr>
            <w:sz w:val="24"/>
            <w:szCs w:val="24"/>
          </w:rPr>
          <w:delText xml:space="preserve"> will be 95</w:delText>
        </w:r>
        <w:r w:rsidR="000F4136" w:rsidDel="0069794E">
          <w:rPr>
            <w:sz w:val="24"/>
            <w:szCs w:val="24"/>
          </w:rPr>
          <w:delText>k</w:delText>
        </w:r>
        <w:r w:rsidR="00F30F50" w:rsidRPr="004F2441" w:rsidDel="0069794E">
          <w:rPr>
            <w:sz w:val="24"/>
            <w:szCs w:val="24"/>
          </w:rPr>
          <w:delText>V and the HV and M</w:delText>
        </w:r>
        <w:r w:rsidR="0036452D" w:rsidRPr="004F2441" w:rsidDel="0069794E">
          <w:rPr>
            <w:sz w:val="24"/>
            <w:szCs w:val="24"/>
          </w:rPr>
          <w:delText xml:space="preserve">V </w:delText>
        </w:r>
        <w:r w:rsidR="0075393B" w:rsidDel="0069794E">
          <w:rPr>
            <w:sz w:val="24"/>
            <w:szCs w:val="24"/>
          </w:rPr>
          <w:delText>terminals</w:delText>
        </w:r>
        <w:r w:rsidR="00F85310" w:rsidDel="0069794E">
          <w:rPr>
            <w:sz w:val="24"/>
            <w:szCs w:val="24"/>
          </w:rPr>
          <w:delText>,</w:delText>
        </w:r>
        <w:r w:rsidR="0036452D" w:rsidRPr="004F2441" w:rsidDel="0069794E">
          <w:rPr>
            <w:sz w:val="24"/>
            <w:szCs w:val="24"/>
          </w:rPr>
          <w:delText xml:space="preserve"> as well as the autotransformer tank</w:delText>
        </w:r>
        <w:r w:rsidR="00F85310" w:rsidDel="0069794E">
          <w:rPr>
            <w:sz w:val="24"/>
            <w:szCs w:val="24"/>
          </w:rPr>
          <w:delText>,</w:delText>
        </w:r>
        <w:r w:rsidR="0036452D" w:rsidRPr="004F2441" w:rsidDel="0069794E">
          <w:rPr>
            <w:sz w:val="24"/>
            <w:szCs w:val="24"/>
          </w:rPr>
          <w:delText xml:space="preserve"> will be short – circuited and earthed. </w:delText>
        </w:r>
      </w:del>
    </w:p>
    <w:p w:rsidR="001E2176" w:rsidRPr="004F2441" w:rsidDel="0069794E" w:rsidRDefault="0075393B" w:rsidP="00B35678">
      <w:pPr>
        <w:tabs>
          <w:tab w:val="left" w:pos="1418"/>
        </w:tabs>
        <w:ind w:left="720" w:right="-96"/>
        <w:jc w:val="both"/>
        <w:rPr>
          <w:del w:id="1794" w:author="Καρμίρης Αγγελος" w:date="2020-01-03T10:45:00Z"/>
          <w:sz w:val="24"/>
          <w:szCs w:val="24"/>
        </w:rPr>
      </w:pPr>
      <w:del w:id="1795" w:author="Καρμίρης Αγγελος" w:date="2020-01-03T10:45:00Z">
        <w:r w:rsidDel="0069794E">
          <w:rPr>
            <w:sz w:val="24"/>
            <w:szCs w:val="24"/>
          </w:rPr>
          <w:delText>A</w:delText>
        </w:r>
        <w:r w:rsidR="0036452D" w:rsidRPr="004F2441" w:rsidDel="0069794E">
          <w:rPr>
            <w:sz w:val="24"/>
            <w:szCs w:val="24"/>
          </w:rPr>
          <w:delText xml:space="preserve"> test voltage of </w:delText>
        </w:r>
        <w:r w:rsidR="00F30F50" w:rsidRPr="004F2441" w:rsidDel="0069794E">
          <w:rPr>
            <w:sz w:val="24"/>
            <w:szCs w:val="24"/>
          </w:rPr>
          <w:delText>185</w:delText>
        </w:r>
        <w:r w:rsidR="000F4136" w:rsidDel="0069794E">
          <w:rPr>
            <w:sz w:val="24"/>
            <w:szCs w:val="24"/>
          </w:rPr>
          <w:delText>k</w:delText>
        </w:r>
        <w:r w:rsidR="0036452D" w:rsidRPr="004F2441" w:rsidDel="0069794E">
          <w:rPr>
            <w:sz w:val="24"/>
            <w:szCs w:val="24"/>
          </w:rPr>
          <w:delText>V w</w:delText>
        </w:r>
        <w:r w:rsidR="00F30F50" w:rsidRPr="004F2441" w:rsidDel="0069794E">
          <w:rPr>
            <w:sz w:val="24"/>
            <w:szCs w:val="24"/>
          </w:rPr>
          <w:delText>ill be applied to the HV</w:delText>
        </w:r>
        <w:r w:rsidR="002D77BA" w:rsidRPr="00CF2DCF" w:rsidDel="0069794E">
          <w:rPr>
            <w:sz w:val="24"/>
            <w:szCs w:val="24"/>
          </w:rPr>
          <w:delText xml:space="preserve"> –</w:delText>
        </w:r>
        <w:r w:rsidR="00F30F50" w:rsidRPr="004F2441" w:rsidDel="0069794E">
          <w:rPr>
            <w:sz w:val="24"/>
            <w:szCs w:val="24"/>
          </w:rPr>
          <w:delText xml:space="preserve"> M</w:delText>
        </w:r>
        <w:r w:rsidR="0036452D" w:rsidRPr="004F2441" w:rsidDel="0069794E">
          <w:rPr>
            <w:sz w:val="24"/>
            <w:szCs w:val="24"/>
          </w:rPr>
          <w:delText>V</w:delText>
        </w:r>
        <w:r w:rsidR="002D77BA" w:rsidRPr="00CF2DCF" w:rsidDel="0069794E">
          <w:rPr>
            <w:sz w:val="24"/>
            <w:szCs w:val="24"/>
          </w:rPr>
          <w:delText xml:space="preserve">, </w:delText>
        </w:r>
        <w:r w:rsidR="002D77BA" w:rsidDel="0069794E">
          <w:rPr>
            <w:sz w:val="24"/>
            <w:szCs w:val="24"/>
          </w:rPr>
          <w:delText>line</w:delText>
        </w:r>
        <w:r w:rsidR="000F4136" w:rsidRPr="000F4136" w:rsidDel="0069794E">
          <w:rPr>
            <w:sz w:val="24"/>
            <w:szCs w:val="24"/>
          </w:rPr>
          <w:delText xml:space="preserve"> </w:delText>
        </w:r>
        <w:r w:rsidR="000F4136" w:rsidDel="0069794E">
          <w:rPr>
            <w:sz w:val="24"/>
            <w:szCs w:val="24"/>
          </w:rPr>
          <w:delText>and neutral</w:delText>
        </w:r>
        <w:r w:rsidR="000F4136" w:rsidRPr="000F4136" w:rsidDel="0069794E">
          <w:rPr>
            <w:sz w:val="24"/>
            <w:szCs w:val="24"/>
          </w:rPr>
          <w:delText xml:space="preserve"> </w:delText>
        </w:r>
        <w:r w:rsidR="000F4136" w:rsidDel="0069794E">
          <w:rPr>
            <w:sz w:val="24"/>
            <w:szCs w:val="24"/>
          </w:rPr>
          <w:delText>terminals of the series and common windings</w:delText>
        </w:r>
        <w:r w:rsidR="0036452D" w:rsidRPr="004F2441" w:rsidDel="0069794E">
          <w:rPr>
            <w:sz w:val="24"/>
            <w:szCs w:val="24"/>
          </w:rPr>
          <w:delText xml:space="preserve"> at the same time</w:delText>
        </w:r>
        <w:r w:rsidR="007B2C4D" w:rsidRPr="00CF2DCF" w:rsidDel="0069794E">
          <w:rPr>
            <w:sz w:val="24"/>
            <w:szCs w:val="24"/>
          </w:rPr>
          <w:delText>,</w:delText>
        </w:r>
        <w:r w:rsidR="0036452D" w:rsidRPr="004F2441" w:rsidDel="0069794E">
          <w:rPr>
            <w:sz w:val="24"/>
            <w:szCs w:val="24"/>
          </w:rPr>
          <w:delText xml:space="preserve"> with the </w:delText>
        </w:r>
        <w:r w:rsidR="00434579" w:rsidDel="0069794E">
          <w:rPr>
            <w:sz w:val="24"/>
            <w:szCs w:val="24"/>
          </w:rPr>
          <w:delText xml:space="preserve">LV </w:delText>
        </w:r>
        <w:r w:rsidR="0036452D" w:rsidRPr="004F2441" w:rsidDel="0069794E">
          <w:rPr>
            <w:sz w:val="24"/>
            <w:szCs w:val="24"/>
          </w:rPr>
          <w:delText>terminal</w:delText>
        </w:r>
        <w:r w:rsidR="00F85310" w:rsidDel="0069794E">
          <w:rPr>
            <w:sz w:val="24"/>
            <w:szCs w:val="24"/>
          </w:rPr>
          <w:delText>s</w:delText>
        </w:r>
        <w:r w:rsidR="007B2C4D" w:rsidRPr="00CF2DCF" w:rsidDel="0069794E">
          <w:rPr>
            <w:sz w:val="24"/>
            <w:szCs w:val="24"/>
          </w:rPr>
          <w:delText>,</w:delText>
        </w:r>
        <w:r w:rsidR="007B2C4D" w:rsidRPr="007B2C4D" w:rsidDel="0069794E">
          <w:rPr>
            <w:sz w:val="24"/>
            <w:szCs w:val="24"/>
          </w:rPr>
          <w:delText xml:space="preserve"> </w:delText>
        </w:r>
        <w:r w:rsidR="007B2C4D" w:rsidRPr="004F2441" w:rsidDel="0069794E">
          <w:rPr>
            <w:sz w:val="24"/>
            <w:szCs w:val="24"/>
          </w:rPr>
          <w:delText>as well as the autotransformer tank</w:delText>
        </w:r>
        <w:r w:rsidR="007B2C4D" w:rsidRPr="00CF2DCF" w:rsidDel="0069794E">
          <w:rPr>
            <w:sz w:val="24"/>
            <w:szCs w:val="24"/>
          </w:rPr>
          <w:delText>,</w:delText>
        </w:r>
        <w:r w:rsidR="0036452D" w:rsidRPr="004F2441" w:rsidDel="0069794E">
          <w:rPr>
            <w:sz w:val="24"/>
            <w:szCs w:val="24"/>
          </w:rPr>
          <w:delText xml:space="preserve"> short – circuited and earthed.</w:delText>
        </w:r>
        <w:r w:rsidR="0067488C" w:rsidRPr="004F2441" w:rsidDel="0069794E">
          <w:rPr>
            <w:sz w:val="24"/>
            <w:szCs w:val="24"/>
          </w:rPr>
          <w:delText xml:space="preserve"> </w:delText>
        </w:r>
      </w:del>
    </w:p>
    <w:p w:rsidR="00525ED6" w:rsidRPr="004F2441" w:rsidDel="0069794E" w:rsidRDefault="00525ED6" w:rsidP="00525ED6">
      <w:pPr>
        <w:tabs>
          <w:tab w:val="left" w:pos="3000"/>
        </w:tabs>
        <w:ind w:left="720"/>
        <w:jc w:val="both"/>
        <w:rPr>
          <w:del w:id="1796" w:author="Καρμίρης Αγγελος" w:date="2020-01-03T10:45:00Z"/>
          <w:sz w:val="24"/>
          <w:szCs w:val="24"/>
          <w:lang w:val="en-GB"/>
        </w:rPr>
      </w:pPr>
    </w:p>
    <w:p w:rsidR="00E77433" w:rsidRPr="004F2441" w:rsidDel="0069794E" w:rsidRDefault="00F30F50" w:rsidP="00CF2DCF">
      <w:pPr>
        <w:tabs>
          <w:tab w:val="left" w:pos="2127"/>
        </w:tabs>
        <w:ind w:left="2127" w:hanging="709"/>
        <w:jc w:val="both"/>
        <w:rPr>
          <w:del w:id="1797" w:author="Καρμίρης Αγγελος" w:date="2020-01-03T10:45:00Z"/>
          <w:b/>
          <w:bCs/>
          <w:sz w:val="24"/>
          <w:szCs w:val="24"/>
          <w:u w:val="single"/>
        </w:rPr>
      </w:pPr>
      <w:del w:id="1798" w:author="Καρμίρης Αγγελος" w:date="2020-01-03T10:45:00Z">
        <w:r w:rsidRPr="004F2441" w:rsidDel="0069794E">
          <w:rPr>
            <w:b/>
            <w:bCs/>
            <w:sz w:val="24"/>
            <w:szCs w:val="24"/>
          </w:rPr>
          <w:delText>1.</w:delText>
        </w:r>
        <w:r w:rsidR="004C2B25" w:rsidDel="0069794E">
          <w:rPr>
            <w:b/>
            <w:bCs/>
            <w:sz w:val="24"/>
            <w:szCs w:val="24"/>
          </w:rPr>
          <w:delText>10</w:delText>
        </w:r>
        <w:r w:rsidRPr="004F2441" w:rsidDel="0069794E">
          <w:rPr>
            <w:b/>
            <w:bCs/>
            <w:sz w:val="24"/>
            <w:szCs w:val="24"/>
          </w:rPr>
          <w:delText>.2</w:delText>
        </w:r>
        <w:r w:rsidRPr="004F2441" w:rsidDel="0069794E">
          <w:rPr>
            <w:b/>
            <w:bCs/>
            <w:sz w:val="24"/>
            <w:szCs w:val="24"/>
          </w:rPr>
          <w:tab/>
        </w:r>
        <w:r w:rsidR="001D5E2D" w:rsidRPr="00CF2DCF" w:rsidDel="0069794E">
          <w:rPr>
            <w:b/>
            <w:bCs/>
            <w:sz w:val="24"/>
            <w:szCs w:val="24"/>
            <w:u w:val="single"/>
          </w:rPr>
          <w:delText xml:space="preserve">Chopped wave </w:delText>
        </w:r>
        <w:r w:rsidR="00382F89" w:rsidRPr="004F2441" w:rsidDel="0069794E">
          <w:rPr>
            <w:b/>
            <w:bCs/>
            <w:sz w:val="24"/>
            <w:szCs w:val="24"/>
            <w:u w:val="single"/>
          </w:rPr>
          <w:delText>Lightning Impulse test</w:delText>
        </w:r>
        <w:r w:rsidR="001D5E2D" w:rsidDel="0069794E">
          <w:rPr>
            <w:b/>
            <w:bCs/>
            <w:sz w:val="24"/>
            <w:szCs w:val="24"/>
            <w:u w:val="single"/>
          </w:rPr>
          <w:delText xml:space="preserve">s on </w:delText>
        </w:r>
        <w:r w:rsidR="00A700AD" w:rsidDel="0069794E">
          <w:rPr>
            <w:b/>
            <w:bCs/>
            <w:sz w:val="24"/>
            <w:szCs w:val="24"/>
            <w:u w:val="single"/>
          </w:rPr>
          <w:delText xml:space="preserve">HV </w:delText>
        </w:r>
        <w:r w:rsidR="001D5E2D" w:rsidDel="0069794E">
          <w:rPr>
            <w:b/>
            <w:bCs/>
            <w:sz w:val="24"/>
            <w:szCs w:val="24"/>
            <w:u w:val="single"/>
          </w:rPr>
          <w:delText>Line Terminals (LIC)</w:delText>
        </w:r>
      </w:del>
    </w:p>
    <w:p w:rsidR="00AC0C8E" w:rsidRPr="004F2441" w:rsidDel="0069794E" w:rsidRDefault="00AC0C8E" w:rsidP="00AC0C8E">
      <w:pPr>
        <w:tabs>
          <w:tab w:val="left" w:pos="1418"/>
        </w:tabs>
        <w:ind w:left="1424"/>
        <w:jc w:val="both"/>
        <w:rPr>
          <w:del w:id="1799" w:author="Καρμίρης Αγγελος" w:date="2020-01-03T10:45:00Z"/>
          <w:b/>
          <w:bCs/>
          <w:sz w:val="24"/>
          <w:szCs w:val="24"/>
        </w:rPr>
      </w:pPr>
    </w:p>
    <w:p w:rsidR="005D5ADC" w:rsidRPr="004F2441" w:rsidDel="0069794E" w:rsidRDefault="00AC0C8E" w:rsidP="003D0E57">
      <w:pPr>
        <w:tabs>
          <w:tab w:val="left" w:pos="1418"/>
        </w:tabs>
        <w:ind w:left="720"/>
        <w:jc w:val="both"/>
        <w:rPr>
          <w:del w:id="1800" w:author="Καρμίρης Αγγελος" w:date="2020-01-03T10:45:00Z"/>
          <w:sz w:val="24"/>
          <w:szCs w:val="24"/>
          <w:lang w:val="en-GB"/>
        </w:rPr>
      </w:pPr>
      <w:del w:id="1801" w:author="Καρμίρης Αγγελος" w:date="2020-01-03T10:45:00Z">
        <w:r w:rsidRPr="004F2441" w:rsidDel="0069794E">
          <w:rPr>
            <w:sz w:val="24"/>
            <w:szCs w:val="24"/>
          </w:rPr>
          <w:delText>The</w:delText>
        </w:r>
        <w:r w:rsidR="005D5ADC" w:rsidRPr="004F2441" w:rsidDel="0069794E">
          <w:rPr>
            <w:sz w:val="24"/>
            <w:szCs w:val="24"/>
          </w:rPr>
          <w:delText xml:space="preserve"> impulse test will be performed for each </w:delText>
        </w:r>
        <w:r w:rsidR="00A700AD" w:rsidDel="0069794E">
          <w:rPr>
            <w:sz w:val="24"/>
            <w:szCs w:val="24"/>
          </w:rPr>
          <w:delText>HV</w:delText>
        </w:r>
        <w:r w:rsidR="00CB1B1F" w:rsidDel="0069794E">
          <w:rPr>
            <w:sz w:val="24"/>
            <w:szCs w:val="24"/>
          </w:rPr>
          <w:delText xml:space="preserve"> line</w:delText>
        </w:r>
        <w:r w:rsidR="00A700AD" w:rsidDel="0069794E">
          <w:rPr>
            <w:sz w:val="24"/>
            <w:szCs w:val="24"/>
          </w:rPr>
          <w:delText xml:space="preserve"> </w:delText>
        </w:r>
        <w:r w:rsidR="005D5ADC" w:rsidRPr="004F2441" w:rsidDel="0069794E">
          <w:rPr>
            <w:sz w:val="24"/>
            <w:szCs w:val="24"/>
          </w:rPr>
          <w:delText xml:space="preserve">terminal of </w:delText>
        </w:r>
        <w:r w:rsidR="00A700AD" w:rsidDel="0069794E">
          <w:rPr>
            <w:sz w:val="24"/>
            <w:szCs w:val="24"/>
          </w:rPr>
          <w:delText>the</w:delText>
        </w:r>
        <w:r w:rsidR="005D5ADC" w:rsidRPr="004F2441" w:rsidDel="0069794E">
          <w:rPr>
            <w:sz w:val="24"/>
            <w:szCs w:val="24"/>
          </w:rPr>
          <w:delText xml:space="preserve"> autotransformer with the following test sequence</w:delText>
        </w:r>
        <w:r w:rsidR="005D5ADC" w:rsidRPr="004F2441" w:rsidDel="0069794E">
          <w:rPr>
            <w:sz w:val="24"/>
            <w:szCs w:val="24"/>
            <w:lang w:val="en-GB"/>
          </w:rPr>
          <w:delText>:</w:delText>
        </w:r>
        <w:r w:rsidRPr="004F2441" w:rsidDel="0069794E">
          <w:rPr>
            <w:sz w:val="24"/>
            <w:szCs w:val="24"/>
          </w:rPr>
          <w:delText xml:space="preserve"> </w:delText>
        </w:r>
      </w:del>
    </w:p>
    <w:p w:rsidR="00AC0C8E" w:rsidRPr="004F2441" w:rsidDel="0069794E" w:rsidRDefault="005D5ADC" w:rsidP="00B35678">
      <w:pPr>
        <w:tabs>
          <w:tab w:val="left" w:pos="993"/>
        </w:tabs>
        <w:ind w:left="993" w:hanging="273"/>
        <w:jc w:val="both"/>
        <w:rPr>
          <w:del w:id="1802" w:author="Καρμίρης Αγγελος" w:date="2020-01-03T10:45:00Z"/>
          <w:sz w:val="24"/>
          <w:szCs w:val="24"/>
        </w:rPr>
      </w:pPr>
      <w:del w:id="1803" w:author="Καρμίρης Αγγελος" w:date="2020-01-03T10:45:00Z">
        <w:r w:rsidRPr="004F2441" w:rsidDel="0069794E">
          <w:rPr>
            <w:sz w:val="24"/>
            <w:szCs w:val="24"/>
          </w:rPr>
          <w:delText>1.</w:delText>
        </w:r>
        <w:r w:rsidRPr="004F2441" w:rsidDel="0069794E">
          <w:rPr>
            <w:sz w:val="24"/>
            <w:szCs w:val="24"/>
          </w:rPr>
          <w:tab/>
          <w:delText>Application</w:delText>
        </w:r>
        <w:r w:rsidR="00AC0C8E" w:rsidRPr="004F2441" w:rsidDel="0069794E">
          <w:rPr>
            <w:sz w:val="24"/>
            <w:szCs w:val="24"/>
          </w:rPr>
          <w:delText xml:space="preserve"> of one (1) </w:delText>
        </w:r>
        <w:r w:rsidRPr="004F2441" w:rsidDel="0069794E">
          <w:rPr>
            <w:sz w:val="24"/>
            <w:szCs w:val="24"/>
          </w:rPr>
          <w:delText>reduced level</w:delText>
        </w:r>
        <w:r w:rsidR="00A700AD" w:rsidDel="0069794E">
          <w:rPr>
            <w:sz w:val="24"/>
            <w:szCs w:val="24"/>
          </w:rPr>
          <w:delText>,</w:delText>
        </w:r>
        <w:r w:rsidRPr="004F2441" w:rsidDel="0069794E">
          <w:rPr>
            <w:sz w:val="24"/>
            <w:szCs w:val="24"/>
          </w:rPr>
          <w:delText xml:space="preserve"> full</w:delText>
        </w:r>
        <w:r w:rsidR="00A700AD" w:rsidDel="0069794E">
          <w:rPr>
            <w:sz w:val="24"/>
            <w:szCs w:val="24"/>
          </w:rPr>
          <w:delText xml:space="preserve"> wave</w:delText>
        </w:r>
        <w:r w:rsidRPr="004F2441" w:rsidDel="0069794E">
          <w:rPr>
            <w:sz w:val="24"/>
            <w:szCs w:val="24"/>
          </w:rPr>
          <w:delText xml:space="preserve"> impulse</w:delText>
        </w:r>
        <w:r w:rsidR="00AC0C8E" w:rsidRPr="004F2441" w:rsidDel="0069794E">
          <w:rPr>
            <w:sz w:val="24"/>
            <w:szCs w:val="24"/>
          </w:rPr>
          <w:delText xml:space="preserve"> 1.2/50 </w:delText>
        </w:r>
        <w:r w:rsidRPr="004F2441" w:rsidDel="0069794E">
          <w:rPr>
            <w:sz w:val="24"/>
            <w:szCs w:val="24"/>
            <w:lang w:val="el-GR"/>
          </w:rPr>
          <w:delText>μ</w:delText>
        </w:r>
        <w:r w:rsidR="00A700AD" w:rsidDel="0069794E">
          <w:rPr>
            <w:sz w:val="24"/>
            <w:szCs w:val="24"/>
          </w:rPr>
          <w:delText>s</w:delText>
        </w:r>
        <w:r w:rsidR="00AC0C8E" w:rsidRPr="004F2441" w:rsidDel="0069794E">
          <w:rPr>
            <w:sz w:val="24"/>
            <w:szCs w:val="24"/>
          </w:rPr>
          <w:delText xml:space="preserve"> (50%÷7</w:delText>
        </w:r>
        <w:r w:rsidR="00A700AD" w:rsidDel="0069794E">
          <w:rPr>
            <w:sz w:val="24"/>
            <w:szCs w:val="24"/>
          </w:rPr>
          <w:delText>0</w:delText>
        </w:r>
        <w:r w:rsidR="00AC0C8E" w:rsidRPr="004F2441" w:rsidDel="0069794E">
          <w:rPr>
            <w:sz w:val="24"/>
            <w:szCs w:val="24"/>
          </w:rPr>
          <w:delText xml:space="preserve">% of </w:delText>
        </w:r>
        <w:r w:rsidR="00A700AD" w:rsidDel="0069794E">
          <w:rPr>
            <w:sz w:val="24"/>
            <w:szCs w:val="24"/>
          </w:rPr>
          <w:delText>1425kV</w:delText>
        </w:r>
        <w:r w:rsidR="00AC0C8E" w:rsidRPr="004F2441" w:rsidDel="0069794E">
          <w:rPr>
            <w:sz w:val="24"/>
            <w:szCs w:val="24"/>
          </w:rPr>
          <w:delText>)</w:delText>
        </w:r>
      </w:del>
    </w:p>
    <w:p w:rsidR="005D5ADC" w:rsidRPr="004F2441" w:rsidDel="0069794E" w:rsidRDefault="00B35678" w:rsidP="003D0E57">
      <w:pPr>
        <w:tabs>
          <w:tab w:val="left" w:pos="1418"/>
        </w:tabs>
        <w:ind w:left="720"/>
        <w:jc w:val="both"/>
        <w:rPr>
          <w:del w:id="1804" w:author="Καρμίρης Αγγελος" w:date="2020-01-03T10:45:00Z"/>
          <w:sz w:val="24"/>
          <w:szCs w:val="24"/>
        </w:rPr>
      </w:pPr>
      <w:del w:id="1805" w:author="Καρμίρης Αγγελος" w:date="2020-01-03T10:45:00Z">
        <w:r w:rsidDel="0069794E">
          <w:rPr>
            <w:sz w:val="24"/>
            <w:szCs w:val="24"/>
          </w:rPr>
          <w:delText xml:space="preserve">2. </w:delText>
        </w:r>
        <w:r w:rsidR="005D5ADC" w:rsidRPr="004F2441" w:rsidDel="0069794E">
          <w:rPr>
            <w:sz w:val="24"/>
            <w:szCs w:val="24"/>
          </w:rPr>
          <w:delText xml:space="preserve">Application of </w:delText>
        </w:r>
        <w:r w:rsidR="00A700AD" w:rsidDel="0069794E">
          <w:rPr>
            <w:sz w:val="24"/>
            <w:szCs w:val="24"/>
          </w:rPr>
          <w:delText>one</w:delText>
        </w:r>
        <w:r w:rsidR="00AC0C8E" w:rsidRPr="004F2441" w:rsidDel="0069794E">
          <w:rPr>
            <w:sz w:val="24"/>
            <w:szCs w:val="24"/>
          </w:rPr>
          <w:delText xml:space="preserve"> (</w:delText>
        </w:r>
        <w:r w:rsidR="00A700AD" w:rsidDel="0069794E">
          <w:rPr>
            <w:sz w:val="24"/>
            <w:szCs w:val="24"/>
          </w:rPr>
          <w:delText>1</w:delText>
        </w:r>
        <w:r w:rsidR="00AC0C8E" w:rsidRPr="004F2441" w:rsidDel="0069794E">
          <w:rPr>
            <w:sz w:val="24"/>
            <w:szCs w:val="24"/>
          </w:rPr>
          <w:delText xml:space="preserve">) </w:delText>
        </w:r>
        <w:r w:rsidR="00A700AD" w:rsidDel="0069794E">
          <w:rPr>
            <w:sz w:val="24"/>
            <w:szCs w:val="24"/>
          </w:rPr>
          <w:delText xml:space="preserve">full wave </w:delText>
        </w:r>
        <w:r w:rsidR="00AC0C8E" w:rsidRPr="004F2441" w:rsidDel="0069794E">
          <w:rPr>
            <w:sz w:val="24"/>
            <w:szCs w:val="24"/>
          </w:rPr>
          <w:delText>impulse</w:delText>
        </w:r>
        <w:r w:rsidR="00A700AD" w:rsidDel="0069794E">
          <w:rPr>
            <w:sz w:val="24"/>
            <w:szCs w:val="24"/>
          </w:rPr>
          <w:delText xml:space="preserve"> </w:delText>
        </w:r>
        <w:r w:rsidR="00A700AD" w:rsidRPr="004F2441" w:rsidDel="0069794E">
          <w:rPr>
            <w:sz w:val="24"/>
            <w:szCs w:val="24"/>
          </w:rPr>
          <w:delText>1.2/50</w:delText>
        </w:r>
        <w:r w:rsidR="00A700AD" w:rsidRPr="004F2441" w:rsidDel="0069794E">
          <w:rPr>
            <w:sz w:val="24"/>
            <w:szCs w:val="24"/>
            <w:lang w:val="el-GR"/>
          </w:rPr>
          <w:delText>μ</w:delText>
        </w:r>
        <w:r w:rsidR="00A700AD" w:rsidDel="0069794E">
          <w:rPr>
            <w:sz w:val="24"/>
            <w:szCs w:val="24"/>
          </w:rPr>
          <w:delText>s</w:delText>
        </w:r>
        <w:r w:rsidR="00A700AD" w:rsidRPr="004F2441" w:rsidDel="0069794E">
          <w:rPr>
            <w:sz w:val="24"/>
            <w:szCs w:val="24"/>
          </w:rPr>
          <w:delText xml:space="preserve"> </w:delText>
        </w:r>
        <w:r w:rsidR="005D5ADC" w:rsidRPr="004F2441" w:rsidDel="0069794E">
          <w:rPr>
            <w:sz w:val="24"/>
            <w:szCs w:val="24"/>
          </w:rPr>
          <w:delText xml:space="preserve"> at </w:delText>
        </w:r>
        <w:r w:rsidR="00A700AD" w:rsidDel="0069794E">
          <w:rPr>
            <w:sz w:val="24"/>
            <w:szCs w:val="24"/>
          </w:rPr>
          <w:delText>1425kV</w:delText>
        </w:r>
      </w:del>
    </w:p>
    <w:p w:rsidR="00A700AD" w:rsidRPr="004F2441" w:rsidDel="0069794E" w:rsidRDefault="00A700AD" w:rsidP="00A700AD">
      <w:pPr>
        <w:tabs>
          <w:tab w:val="left" w:pos="1418"/>
        </w:tabs>
        <w:ind w:left="720"/>
        <w:jc w:val="both"/>
        <w:rPr>
          <w:del w:id="1806" w:author="Καρμίρης Αγγελος" w:date="2020-01-03T10:45:00Z"/>
          <w:sz w:val="24"/>
          <w:szCs w:val="24"/>
        </w:rPr>
      </w:pPr>
      <w:del w:id="1807" w:author="Καρμίρης Αγγελος" w:date="2020-01-03T10:45:00Z">
        <w:r w:rsidDel="0069794E">
          <w:rPr>
            <w:sz w:val="24"/>
            <w:szCs w:val="24"/>
          </w:rPr>
          <w:delText xml:space="preserve">3. </w:delText>
        </w:r>
        <w:r w:rsidRPr="004F2441" w:rsidDel="0069794E">
          <w:rPr>
            <w:sz w:val="24"/>
            <w:szCs w:val="24"/>
          </w:rPr>
          <w:delText xml:space="preserve">Application of </w:delText>
        </w:r>
        <w:r w:rsidDel="0069794E">
          <w:rPr>
            <w:sz w:val="24"/>
            <w:szCs w:val="24"/>
          </w:rPr>
          <w:delText>two</w:delText>
        </w:r>
        <w:r w:rsidRPr="004F2441" w:rsidDel="0069794E">
          <w:rPr>
            <w:sz w:val="24"/>
            <w:szCs w:val="24"/>
          </w:rPr>
          <w:delText xml:space="preserve"> (</w:delText>
        </w:r>
        <w:r w:rsidDel="0069794E">
          <w:rPr>
            <w:sz w:val="24"/>
            <w:szCs w:val="24"/>
          </w:rPr>
          <w:delText>2</w:delText>
        </w:r>
        <w:r w:rsidRPr="004F2441" w:rsidDel="0069794E">
          <w:rPr>
            <w:sz w:val="24"/>
            <w:szCs w:val="24"/>
          </w:rPr>
          <w:delText>)</w:delText>
        </w:r>
        <w:r w:rsidDel="0069794E">
          <w:rPr>
            <w:sz w:val="24"/>
            <w:szCs w:val="24"/>
          </w:rPr>
          <w:delText xml:space="preserve"> chopped wave</w:delText>
        </w:r>
        <w:r w:rsidRPr="004F2441" w:rsidDel="0069794E">
          <w:rPr>
            <w:sz w:val="24"/>
            <w:szCs w:val="24"/>
          </w:rPr>
          <w:delText xml:space="preserve"> impulse</w:delText>
        </w:r>
        <w:r w:rsidDel="0069794E">
          <w:rPr>
            <w:sz w:val="24"/>
            <w:szCs w:val="24"/>
          </w:rPr>
          <w:delText xml:space="preserve">s </w:delText>
        </w:r>
        <w:r w:rsidRPr="004F2441" w:rsidDel="0069794E">
          <w:rPr>
            <w:sz w:val="24"/>
            <w:szCs w:val="24"/>
          </w:rPr>
          <w:delText>1.2/</w:delText>
        </w:r>
        <w:r w:rsidR="0067578E" w:rsidDel="0069794E">
          <w:rPr>
            <w:sz w:val="24"/>
            <w:szCs w:val="24"/>
          </w:rPr>
          <w:delText>2-6</w:delText>
        </w:r>
        <w:r w:rsidRPr="004F2441" w:rsidDel="0069794E">
          <w:rPr>
            <w:sz w:val="24"/>
            <w:szCs w:val="24"/>
            <w:lang w:val="el-GR"/>
          </w:rPr>
          <w:delText>μ</w:delText>
        </w:r>
        <w:r w:rsidDel="0069794E">
          <w:rPr>
            <w:sz w:val="24"/>
            <w:szCs w:val="24"/>
          </w:rPr>
          <w:delText>s</w:delText>
        </w:r>
        <w:r w:rsidRPr="004F2441" w:rsidDel="0069794E">
          <w:rPr>
            <w:sz w:val="24"/>
            <w:szCs w:val="24"/>
          </w:rPr>
          <w:delText xml:space="preserve">  at </w:delText>
        </w:r>
        <w:r w:rsidDel="0069794E">
          <w:rPr>
            <w:sz w:val="24"/>
            <w:szCs w:val="24"/>
          </w:rPr>
          <w:delText>1570kV</w:delText>
        </w:r>
      </w:del>
    </w:p>
    <w:p w:rsidR="00A700AD" w:rsidRPr="004F2441" w:rsidDel="0069794E" w:rsidRDefault="00A700AD" w:rsidP="00A700AD">
      <w:pPr>
        <w:tabs>
          <w:tab w:val="left" w:pos="1418"/>
        </w:tabs>
        <w:ind w:left="720"/>
        <w:jc w:val="both"/>
        <w:rPr>
          <w:del w:id="1808" w:author="Καρμίρης Αγγελος" w:date="2020-01-03T10:45:00Z"/>
          <w:sz w:val="24"/>
          <w:szCs w:val="24"/>
        </w:rPr>
      </w:pPr>
      <w:del w:id="1809" w:author="Καρμίρης Αγγελος" w:date="2020-01-03T10:45:00Z">
        <w:r w:rsidDel="0069794E">
          <w:rPr>
            <w:sz w:val="24"/>
            <w:szCs w:val="24"/>
          </w:rPr>
          <w:delText xml:space="preserve">4. </w:delText>
        </w:r>
        <w:r w:rsidRPr="004F2441" w:rsidDel="0069794E">
          <w:rPr>
            <w:sz w:val="24"/>
            <w:szCs w:val="24"/>
          </w:rPr>
          <w:delText xml:space="preserve">Application of </w:delText>
        </w:r>
        <w:r w:rsidDel="0069794E">
          <w:rPr>
            <w:sz w:val="24"/>
            <w:szCs w:val="24"/>
          </w:rPr>
          <w:delText>two</w:delText>
        </w:r>
        <w:r w:rsidRPr="004F2441" w:rsidDel="0069794E">
          <w:rPr>
            <w:sz w:val="24"/>
            <w:szCs w:val="24"/>
          </w:rPr>
          <w:delText xml:space="preserve"> (</w:delText>
        </w:r>
        <w:r w:rsidDel="0069794E">
          <w:rPr>
            <w:sz w:val="24"/>
            <w:szCs w:val="24"/>
          </w:rPr>
          <w:delText>2</w:delText>
        </w:r>
        <w:r w:rsidRPr="004F2441" w:rsidDel="0069794E">
          <w:rPr>
            <w:sz w:val="24"/>
            <w:szCs w:val="24"/>
          </w:rPr>
          <w:delText>)</w:delText>
        </w:r>
        <w:r w:rsidDel="0069794E">
          <w:rPr>
            <w:sz w:val="24"/>
            <w:szCs w:val="24"/>
          </w:rPr>
          <w:delText xml:space="preserve"> full wave</w:delText>
        </w:r>
        <w:r w:rsidRPr="004F2441" w:rsidDel="0069794E">
          <w:rPr>
            <w:sz w:val="24"/>
            <w:szCs w:val="24"/>
          </w:rPr>
          <w:delText xml:space="preserve"> impulse</w:delText>
        </w:r>
        <w:r w:rsidDel="0069794E">
          <w:rPr>
            <w:sz w:val="24"/>
            <w:szCs w:val="24"/>
          </w:rPr>
          <w:delText xml:space="preserve">s </w:delText>
        </w:r>
        <w:r w:rsidRPr="004F2441" w:rsidDel="0069794E">
          <w:rPr>
            <w:sz w:val="24"/>
            <w:szCs w:val="24"/>
          </w:rPr>
          <w:delText>1.2/50</w:delText>
        </w:r>
        <w:r w:rsidRPr="004F2441" w:rsidDel="0069794E">
          <w:rPr>
            <w:sz w:val="24"/>
            <w:szCs w:val="24"/>
            <w:lang w:val="el-GR"/>
          </w:rPr>
          <w:delText>μ</w:delText>
        </w:r>
        <w:r w:rsidDel="0069794E">
          <w:rPr>
            <w:sz w:val="24"/>
            <w:szCs w:val="24"/>
          </w:rPr>
          <w:delText>s</w:delText>
        </w:r>
        <w:r w:rsidRPr="004F2441" w:rsidDel="0069794E">
          <w:rPr>
            <w:sz w:val="24"/>
            <w:szCs w:val="24"/>
          </w:rPr>
          <w:delText xml:space="preserve">  at </w:delText>
        </w:r>
        <w:r w:rsidDel="0069794E">
          <w:rPr>
            <w:sz w:val="24"/>
            <w:szCs w:val="24"/>
          </w:rPr>
          <w:delText>1425kV</w:delText>
        </w:r>
      </w:del>
    </w:p>
    <w:p w:rsidR="00481D72" w:rsidDel="0069794E" w:rsidRDefault="00481D72" w:rsidP="00CF2DCF">
      <w:pPr>
        <w:tabs>
          <w:tab w:val="left" w:pos="1418"/>
        </w:tabs>
        <w:ind w:left="720"/>
        <w:jc w:val="both"/>
        <w:rPr>
          <w:del w:id="1810" w:author="Καρμίρης Αγγελος" w:date="2020-01-03T10:45:00Z"/>
          <w:sz w:val="24"/>
          <w:szCs w:val="24"/>
        </w:rPr>
      </w:pPr>
      <w:del w:id="1811" w:author="Καρμίρης Αγγελος" w:date="2020-01-03T10:45:00Z">
        <w:r w:rsidRPr="00481D72" w:rsidDel="0069794E">
          <w:rPr>
            <w:sz w:val="24"/>
            <w:szCs w:val="24"/>
            <w:lang w:val="en-GB"/>
          </w:rPr>
          <w:delText>The chopping time of the chopped lightning impulse will be between 2 μs and 6 μs and the following overswing will be below 30%.</w:delText>
        </w:r>
      </w:del>
    </w:p>
    <w:p w:rsidR="00FA7F39" w:rsidDel="0069794E" w:rsidRDefault="00AB7588" w:rsidP="00CF2DCF">
      <w:pPr>
        <w:tabs>
          <w:tab w:val="left" w:pos="1418"/>
        </w:tabs>
        <w:ind w:left="720"/>
        <w:jc w:val="both"/>
        <w:rPr>
          <w:del w:id="1812" w:author="Καρμίρης Αγγελος" w:date="2020-01-03T10:45:00Z"/>
          <w:sz w:val="24"/>
          <w:szCs w:val="24"/>
        </w:rPr>
      </w:pPr>
      <w:del w:id="1813" w:author="Καρμίρης Αγγελος" w:date="2020-01-03T10:45:00Z">
        <w:r w:rsidRPr="004F2441" w:rsidDel="0069794E">
          <w:rPr>
            <w:sz w:val="24"/>
            <w:szCs w:val="24"/>
          </w:rPr>
          <w:delText>The terminals which are not under test</w:delText>
        </w:r>
        <w:r w:rsidR="000E7CC1" w:rsidDel="0069794E">
          <w:rPr>
            <w:sz w:val="24"/>
            <w:szCs w:val="24"/>
          </w:rPr>
          <w:delText>, including neutral terminal,</w:delText>
        </w:r>
        <w:r w:rsidRPr="004F2441" w:rsidDel="0069794E">
          <w:rPr>
            <w:sz w:val="24"/>
            <w:szCs w:val="24"/>
          </w:rPr>
          <w:delText xml:space="preserve"> shall b</w:delText>
        </w:r>
        <w:r w:rsidR="00B35678" w:rsidDel="0069794E">
          <w:rPr>
            <w:sz w:val="24"/>
            <w:szCs w:val="24"/>
          </w:rPr>
          <w:delText xml:space="preserve">e earthed directly or through </w:delText>
        </w:r>
        <w:r w:rsidRPr="004F2441" w:rsidDel="0069794E">
          <w:rPr>
            <w:sz w:val="24"/>
            <w:szCs w:val="24"/>
          </w:rPr>
          <w:delText xml:space="preserve">low </w:delText>
        </w:r>
        <w:r w:rsidR="00AC1147" w:rsidRPr="004F2441" w:rsidDel="0069794E">
          <w:rPr>
            <w:sz w:val="24"/>
            <w:szCs w:val="24"/>
          </w:rPr>
          <w:delText>impedance</w:delText>
        </w:r>
        <w:r w:rsidRPr="004F2441" w:rsidDel="0069794E">
          <w:rPr>
            <w:sz w:val="24"/>
            <w:szCs w:val="24"/>
          </w:rPr>
          <w:delText xml:space="preserve">. </w:delText>
        </w:r>
      </w:del>
    </w:p>
    <w:p w:rsidR="00AB7588" w:rsidRPr="004F2441" w:rsidDel="0069794E" w:rsidRDefault="00FA7F39" w:rsidP="00CF2DCF">
      <w:pPr>
        <w:tabs>
          <w:tab w:val="left" w:pos="1418"/>
        </w:tabs>
        <w:ind w:left="720"/>
        <w:jc w:val="both"/>
        <w:rPr>
          <w:del w:id="1814" w:author="Καρμίρης Αγγελος" w:date="2020-01-03T10:45:00Z"/>
          <w:sz w:val="24"/>
          <w:szCs w:val="24"/>
        </w:rPr>
      </w:pPr>
      <w:del w:id="1815" w:author="Καρμίρης Αγγελος" w:date="2020-01-03T10:45:00Z">
        <w:r w:rsidDel="0069794E">
          <w:rPr>
            <w:sz w:val="24"/>
            <w:szCs w:val="24"/>
          </w:rPr>
          <w:delText xml:space="preserve">During the test on one phase the tap changer will be on position No.1, for another phase on </w:delText>
        </w:r>
        <w:r w:rsidR="00101119" w:rsidDel="0069794E">
          <w:rPr>
            <w:sz w:val="24"/>
            <w:szCs w:val="24"/>
          </w:rPr>
          <w:delText>position No.10 (regulating winding not series connected)</w:delText>
        </w:r>
        <w:r w:rsidDel="0069794E">
          <w:rPr>
            <w:sz w:val="24"/>
            <w:szCs w:val="24"/>
          </w:rPr>
          <w:delText xml:space="preserve"> and for the third phase on position No.19.</w:delText>
        </w:r>
      </w:del>
    </w:p>
    <w:p w:rsidR="00AB7588" w:rsidRPr="004F2441" w:rsidDel="0069794E" w:rsidRDefault="007632C4" w:rsidP="00CF2DCF">
      <w:pPr>
        <w:tabs>
          <w:tab w:val="left" w:pos="1418"/>
        </w:tabs>
        <w:ind w:left="720"/>
        <w:jc w:val="both"/>
        <w:rPr>
          <w:del w:id="1816" w:author="Καρμίρης Αγγελος" w:date="2020-01-03T10:45:00Z"/>
          <w:sz w:val="24"/>
          <w:szCs w:val="24"/>
        </w:rPr>
      </w:pPr>
      <w:del w:id="1817" w:author="Καρμίρης Αγγελος" w:date="2020-01-03T10:45:00Z">
        <w:r w:rsidDel="0069794E">
          <w:rPr>
            <w:sz w:val="24"/>
            <w:szCs w:val="24"/>
          </w:rPr>
          <w:delText>During the test</w:delText>
        </w:r>
        <w:r w:rsidR="00481D72" w:rsidDel="0069794E">
          <w:rPr>
            <w:sz w:val="24"/>
            <w:szCs w:val="24"/>
          </w:rPr>
          <w:delText>,</w:delText>
        </w:r>
        <w:r w:rsidR="00AB7588" w:rsidRPr="004F2441" w:rsidDel="0069794E">
          <w:rPr>
            <w:sz w:val="24"/>
            <w:szCs w:val="24"/>
          </w:rPr>
          <w:delText xml:space="preserve"> the oscillograms of the applied voltage shape and current flowing </w:delText>
        </w:r>
        <w:r w:rsidR="0075393B" w:rsidDel="0069794E">
          <w:rPr>
            <w:sz w:val="24"/>
            <w:szCs w:val="24"/>
          </w:rPr>
          <w:delText xml:space="preserve">through </w:delText>
        </w:r>
        <w:r w:rsidR="00AB7588" w:rsidRPr="004F2441" w:rsidDel="0069794E">
          <w:rPr>
            <w:sz w:val="24"/>
            <w:szCs w:val="24"/>
          </w:rPr>
          <w:delText xml:space="preserve">the tested </w:delText>
        </w:r>
        <w:r w:rsidDel="0069794E">
          <w:rPr>
            <w:sz w:val="24"/>
            <w:szCs w:val="24"/>
          </w:rPr>
          <w:delText>terminal</w:delText>
        </w:r>
        <w:r w:rsidR="00254176" w:rsidDel="0069794E">
          <w:rPr>
            <w:sz w:val="24"/>
            <w:szCs w:val="24"/>
          </w:rPr>
          <w:delText xml:space="preserve"> </w:delText>
        </w:r>
        <w:r w:rsidR="00AB7588" w:rsidRPr="004F2441" w:rsidDel="0069794E">
          <w:rPr>
            <w:sz w:val="24"/>
            <w:szCs w:val="24"/>
          </w:rPr>
          <w:delText>will be recorded.</w:delText>
        </w:r>
      </w:del>
    </w:p>
    <w:p w:rsidR="00AC0C8E" w:rsidRPr="004F2441" w:rsidDel="0069794E" w:rsidRDefault="00AC0C8E" w:rsidP="00E77433">
      <w:pPr>
        <w:tabs>
          <w:tab w:val="left" w:pos="1418"/>
        </w:tabs>
        <w:ind w:left="720"/>
        <w:jc w:val="both"/>
        <w:rPr>
          <w:del w:id="1818" w:author="Καρμίρης Αγγελος" w:date="2020-01-03T10:45:00Z"/>
          <w:sz w:val="24"/>
          <w:szCs w:val="24"/>
        </w:rPr>
      </w:pPr>
    </w:p>
    <w:p w:rsidR="00481D72" w:rsidRPr="004F2441" w:rsidDel="0069794E" w:rsidRDefault="004C2B25" w:rsidP="00481D72">
      <w:pPr>
        <w:tabs>
          <w:tab w:val="left" w:pos="2127"/>
        </w:tabs>
        <w:ind w:left="2127" w:hanging="709"/>
        <w:jc w:val="both"/>
        <w:rPr>
          <w:del w:id="1819" w:author="Καρμίρης Αγγελος" w:date="2020-01-03T10:45:00Z"/>
          <w:b/>
          <w:bCs/>
          <w:sz w:val="24"/>
          <w:szCs w:val="24"/>
          <w:u w:val="single"/>
        </w:rPr>
      </w:pPr>
      <w:del w:id="1820" w:author="Καρμίρης Αγγελος" w:date="2020-01-03T10:45:00Z">
        <w:r w:rsidDel="0069794E">
          <w:rPr>
            <w:b/>
            <w:bCs/>
            <w:sz w:val="24"/>
            <w:szCs w:val="24"/>
          </w:rPr>
          <w:delText>1.10</w:delText>
        </w:r>
        <w:r w:rsidR="00481D72" w:rsidDel="0069794E">
          <w:rPr>
            <w:b/>
            <w:bCs/>
            <w:sz w:val="24"/>
            <w:szCs w:val="24"/>
          </w:rPr>
          <w:delText>.3</w:delText>
        </w:r>
        <w:r w:rsidR="00481D72" w:rsidRPr="004F2441" w:rsidDel="0069794E">
          <w:rPr>
            <w:b/>
            <w:bCs/>
            <w:sz w:val="24"/>
            <w:szCs w:val="24"/>
          </w:rPr>
          <w:tab/>
        </w:r>
        <w:r w:rsidR="00481D72" w:rsidRPr="004F2441" w:rsidDel="0069794E">
          <w:rPr>
            <w:b/>
            <w:bCs/>
            <w:sz w:val="24"/>
            <w:szCs w:val="24"/>
            <w:u w:val="single"/>
          </w:rPr>
          <w:delText>Lightning Impulse test</w:delText>
        </w:r>
        <w:r w:rsidR="00481D72" w:rsidDel="0069794E">
          <w:rPr>
            <w:b/>
            <w:bCs/>
            <w:sz w:val="24"/>
            <w:szCs w:val="24"/>
            <w:u w:val="single"/>
          </w:rPr>
          <w:delText>s on MV Line Terminals (LI)</w:delText>
        </w:r>
      </w:del>
    </w:p>
    <w:p w:rsidR="00481D72" w:rsidRPr="004F2441" w:rsidDel="0069794E" w:rsidRDefault="00481D72" w:rsidP="00481D72">
      <w:pPr>
        <w:tabs>
          <w:tab w:val="left" w:pos="1418"/>
        </w:tabs>
        <w:ind w:left="1424"/>
        <w:jc w:val="both"/>
        <w:rPr>
          <w:del w:id="1821" w:author="Καρμίρης Αγγελος" w:date="2020-01-03T10:45:00Z"/>
          <w:b/>
          <w:bCs/>
          <w:sz w:val="24"/>
          <w:szCs w:val="24"/>
        </w:rPr>
      </w:pPr>
    </w:p>
    <w:p w:rsidR="00650978" w:rsidDel="0069794E" w:rsidRDefault="00650978" w:rsidP="00481D72">
      <w:pPr>
        <w:tabs>
          <w:tab w:val="left" w:pos="1418"/>
        </w:tabs>
        <w:ind w:left="720"/>
        <w:jc w:val="both"/>
        <w:rPr>
          <w:del w:id="1822" w:author="Καρμίρης Αγγελος" w:date="2020-01-03T10:45:00Z"/>
          <w:sz w:val="24"/>
          <w:szCs w:val="24"/>
        </w:rPr>
      </w:pPr>
      <w:del w:id="1823" w:author="Καρμίρης Αγγελος" w:date="2020-01-03T10:45:00Z">
        <w:r w:rsidDel="0069794E">
          <w:rPr>
            <w:sz w:val="24"/>
            <w:szCs w:val="24"/>
          </w:rPr>
          <w:delText>The test will be performed only for the autotransformers,</w:delText>
        </w:r>
        <w:r w:rsidRPr="00CF2DCF" w:rsidDel="0069794E">
          <w:rPr>
            <w:sz w:val="24"/>
            <w:szCs w:val="24"/>
          </w:rPr>
          <w:delText xml:space="preserve"> </w:delText>
        </w:r>
        <w:r w:rsidDel="0069794E">
          <w:rPr>
            <w:sz w:val="24"/>
            <w:szCs w:val="24"/>
          </w:rPr>
          <w:delText>which will not be submitted to the LIC special test at MV terminals (par.X.3.1).</w:delText>
        </w:r>
      </w:del>
    </w:p>
    <w:p w:rsidR="00481D72" w:rsidRPr="004F2441" w:rsidDel="0069794E" w:rsidRDefault="00481D72" w:rsidP="00481D72">
      <w:pPr>
        <w:tabs>
          <w:tab w:val="left" w:pos="1418"/>
        </w:tabs>
        <w:ind w:left="720"/>
        <w:jc w:val="both"/>
        <w:rPr>
          <w:del w:id="1824" w:author="Καρμίρης Αγγελος" w:date="2020-01-03T10:45:00Z"/>
          <w:sz w:val="24"/>
          <w:szCs w:val="24"/>
          <w:lang w:val="en-GB"/>
        </w:rPr>
      </w:pPr>
      <w:del w:id="1825" w:author="Καρμίρης Αγγελος" w:date="2020-01-03T10:45:00Z">
        <w:r w:rsidRPr="004F2441" w:rsidDel="0069794E">
          <w:rPr>
            <w:sz w:val="24"/>
            <w:szCs w:val="24"/>
          </w:rPr>
          <w:delText xml:space="preserve">The impulse test will be performed for each </w:delText>
        </w:r>
        <w:r w:rsidDel="0069794E">
          <w:rPr>
            <w:sz w:val="24"/>
            <w:szCs w:val="24"/>
          </w:rPr>
          <w:delText xml:space="preserve">MV </w:delText>
        </w:r>
        <w:r w:rsidRPr="004F2441" w:rsidDel="0069794E">
          <w:rPr>
            <w:sz w:val="24"/>
            <w:szCs w:val="24"/>
          </w:rPr>
          <w:delText xml:space="preserve">terminal of </w:delText>
        </w:r>
        <w:r w:rsidDel="0069794E">
          <w:rPr>
            <w:sz w:val="24"/>
            <w:szCs w:val="24"/>
          </w:rPr>
          <w:delText>the</w:delText>
        </w:r>
        <w:r w:rsidRPr="004F2441" w:rsidDel="0069794E">
          <w:rPr>
            <w:sz w:val="24"/>
            <w:szCs w:val="24"/>
          </w:rPr>
          <w:delText xml:space="preserve"> autotransformer with the following test sequence</w:delText>
        </w:r>
        <w:r w:rsidRPr="004F2441" w:rsidDel="0069794E">
          <w:rPr>
            <w:sz w:val="24"/>
            <w:szCs w:val="24"/>
            <w:lang w:val="en-GB"/>
          </w:rPr>
          <w:delText>:</w:delText>
        </w:r>
        <w:r w:rsidRPr="004F2441" w:rsidDel="0069794E">
          <w:rPr>
            <w:sz w:val="24"/>
            <w:szCs w:val="24"/>
          </w:rPr>
          <w:delText xml:space="preserve"> </w:delText>
        </w:r>
      </w:del>
    </w:p>
    <w:p w:rsidR="00481D72" w:rsidRPr="004F2441" w:rsidDel="0069794E" w:rsidRDefault="00481D72" w:rsidP="00481D72">
      <w:pPr>
        <w:tabs>
          <w:tab w:val="left" w:pos="993"/>
        </w:tabs>
        <w:ind w:left="993" w:hanging="273"/>
        <w:jc w:val="both"/>
        <w:rPr>
          <w:del w:id="1826" w:author="Καρμίρης Αγγελος" w:date="2020-01-03T10:45:00Z"/>
          <w:sz w:val="24"/>
          <w:szCs w:val="24"/>
        </w:rPr>
      </w:pPr>
      <w:del w:id="1827" w:author="Καρμίρης Αγγελος" w:date="2020-01-03T10:45:00Z">
        <w:r w:rsidRPr="004F2441" w:rsidDel="0069794E">
          <w:rPr>
            <w:sz w:val="24"/>
            <w:szCs w:val="24"/>
          </w:rPr>
          <w:delText>1.</w:delText>
        </w:r>
        <w:r w:rsidRPr="004F2441" w:rsidDel="0069794E">
          <w:rPr>
            <w:sz w:val="24"/>
            <w:szCs w:val="24"/>
          </w:rPr>
          <w:tab/>
          <w:delText>Application of one (1) reduced level</w:delText>
        </w:r>
        <w:r w:rsidDel="0069794E">
          <w:rPr>
            <w:sz w:val="24"/>
            <w:szCs w:val="24"/>
          </w:rPr>
          <w:delText>,</w:delText>
        </w:r>
        <w:r w:rsidRPr="004F2441" w:rsidDel="0069794E">
          <w:rPr>
            <w:sz w:val="24"/>
            <w:szCs w:val="24"/>
          </w:rPr>
          <w:delText xml:space="preserve"> full</w:delText>
        </w:r>
        <w:r w:rsidDel="0069794E">
          <w:rPr>
            <w:sz w:val="24"/>
            <w:szCs w:val="24"/>
          </w:rPr>
          <w:delText xml:space="preserve"> wave</w:delText>
        </w:r>
        <w:r w:rsidRPr="004F2441" w:rsidDel="0069794E">
          <w:rPr>
            <w:sz w:val="24"/>
            <w:szCs w:val="24"/>
          </w:rPr>
          <w:delText xml:space="preserve"> impulse 1.2/50 </w:delText>
        </w:r>
        <w:r w:rsidRPr="004F2441" w:rsidDel="0069794E">
          <w:rPr>
            <w:sz w:val="24"/>
            <w:szCs w:val="24"/>
            <w:lang w:val="el-GR"/>
          </w:rPr>
          <w:delText>μ</w:delText>
        </w:r>
        <w:r w:rsidDel="0069794E">
          <w:rPr>
            <w:sz w:val="24"/>
            <w:szCs w:val="24"/>
          </w:rPr>
          <w:delText>s</w:delText>
        </w:r>
        <w:r w:rsidRPr="004F2441" w:rsidDel="0069794E">
          <w:rPr>
            <w:sz w:val="24"/>
            <w:szCs w:val="24"/>
          </w:rPr>
          <w:delText xml:space="preserve"> (50%÷7</w:delText>
        </w:r>
        <w:r w:rsidDel="0069794E">
          <w:rPr>
            <w:sz w:val="24"/>
            <w:szCs w:val="24"/>
          </w:rPr>
          <w:delText>0</w:delText>
        </w:r>
        <w:r w:rsidRPr="004F2441" w:rsidDel="0069794E">
          <w:rPr>
            <w:sz w:val="24"/>
            <w:szCs w:val="24"/>
          </w:rPr>
          <w:delText xml:space="preserve">% of </w:delText>
        </w:r>
        <w:r w:rsidR="00DA3B18" w:rsidDel="0069794E">
          <w:rPr>
            <w:sz w:val="24"/>
            <w:szCs w:val="24"/>
          </w:rPr>
          <w:delText>750</w:delText>
        </w:r>
        <w:r w:rsidDel="0069794E">
          <w:rPr>
            <w:sz w:val="24"/>
            <w:szCs w:val="24"/>
          </w:rPr>
          <w:delText>kV</w:delText>
        </w:r>
        <w:r w:rsidRPr="004F2441" w:rsidDel="0069794E">
          <w:rPr>
            <w:sz w:val="24"/>
            <w:szCs w:val="24"/>
          </w:rPr>
          <w:delText>)</w:delText>
        </w:r>
      </w:del>
    </w:p>
    <w:p w:rsidR="00481D72" w:rsidRPr="004F2441" w:rsidDel="0069794E" w:rsidRDefault="00481D72" w:rsidP="00481D72">
      <w:pPr>
        <w:tabs>
          <w:tab w:val="left" w:pos="1418"/>
        </w:tabs>
        <w:ind w:left="720"/>
        <w:jc w:val="both"/>
        <w:rPr>
          <w:del w:id="1828" w:author="Καρμίρης Αγγελος" w:date="2020-01-03T10:45:00Z"/>
          <w:sz w:val="24"/>
          <w:szCs w:val="24"/>
        </w:rPr>
      </w:pPr>
      <w:del w:id="1829" w:author="Καρμίρης Αγγελος" w:date="2020-01-03T10:45:00Z">
        <w:r w:rsidDel="0069794E">
          <w:rPr>
            <w:sz w:val="24"/>
            <w:szCs w:val="24"/>
          </w:rPr>
          <w:delText xml:space="preserve">2. </w:delText>
        </w:r>
        <w:r w:rsidRPr="004F2441" w:rsidDel="0069794E">
          <w:rPr>
            <w:sz w:val="24"/>
            <w:szCs w:val="24"/>
          </w:rPr>
          <w:delText xml:space="preserve">Application of </w:delText>
        </w:r>
        <w:r w:rsidR="00DA3B18" w:rsidDel="0069794E">
          <w:rPr>
            <w:sz w:val="24"/>
            <w:szCs w:val="24"/>
          </w:rPr>
          <w:delText>three</w:delText>
        </w:r>
        <w:r w:rsidRPr="004F2441" w:rsidDel="0069794E">
          <w:rPr>
            <w:sz w:val="24"/>
            <w:szCs w:val="24"/>
          </w:rPr>
          <w:delText xml:space="preserve"> (</w:delText>
        </w:r>
        <w:r w:rsidR="00DA3B18" w:rsidDel="0069794E">
          <w:rPr>
            <w:sz w:val="24"/>
            <w:szCs w:val="24"/>
          </w:rPr>
          <w:delText>3</w:delText>
        </w:r>
        <w:r w:rsidRPr="004F2441" w:rsidDel="0069794E">
          <w:rPr>
            <w:sz w:val="24"/>
            <w:szCs w:val="24"/>
          </w:rPr>
          <w:delText xml:space="preserve">) </w:delText>
        </w:r>
        <w:r w:rsidDel="0069794E">
          <w:rPr>
            <w:sz w:val="24"/>
            <w:szCs w:val="24"/>
          </w:rPr>
          <w:delText xml:space="preserve">full wave </w:delText>
        </w:r>
        <w:r w:rsidRPr="004F2441" w:rsidDel="0069794E">
          <w:rPr>
            <w:sz w:val="24"/>
            <w:szCs w:val="24"/>
          </w:rPr>
          <w:delText>impulse</w:delText>
        </w:r>
        <w:r w:rsidR="00FF17D8" w:rsidDel="0069794E">
          <w:rPr>
            <w:sz w:val="24"/>
            <w:szCs w:val="24"/>
          </w:rPr>
          <w:delText>s</w:delText>
        </w:r>
        <w:r w:rsidDel="0069794E">
          <w:rPr>
            <w:sz w:val="24"/>
            <w:szCs w:val="24"/>
          </w:rPr>
          <w:delText xml:space="preserve"> </w:delText>
        </w:r>
        <w:r w:rsidRPr="004F2441" w:rsidDel="0069794E">
          <w:rPr>
            <w:sz w:val="24"/>
            <w:szCs w:val="24"/>
          </w:rPr>
          <w:delText>1.2/50</w:delText>
        </w:r>
        <w:r w:rsidRPr="004F2441" w:rsidDel="0069794E">
          <w:rPr>
            <w:sz w:val="24"/>
            <w:szCs w:val="24"/>
            <w:lang w:val="el-GR"/>
          </w:rPr>
          <w:delText>μ</w:delText>
        </w:r>
        <w:r w:rsidDel="0069794E">
          <w:rPr>
            <w:sz w:val="24"/>
            <w:szCs w:val="24"/>
          </w:rPr>
          <w:delText>s</w:delText>
        </w:r>
        <w:r w:rsidRPr="004F2441" w:rsidDel="0069794E">
          <w:rPr>
            <w:sz w:val="24"/>
            <w:szCs w:val="24"/>
          </w:rPr>
          <w:delText xml:space="preserve">  at </w:delText>
        </w:r>
        <w:r w:rsidR="00DA3B18" w:rsidDel="0069794E">
          <w:rPr>
            <w:sz w:val="24"/>
            <w:szCs w:val="24"/>
          </w:rPr>
          <w:delText>750</w:delText>
        </w:r>
        <w:r w:rsidDel="0069794E">
          <w:rPr>
            <w:sz w:val="24"/>
            <w:szCs w:val="24"/>
          </w:rPr>
          <w:delText>kV</w:delText>
        </w:r>
      </w:del>
    </w:p>
    <w:p w:rsidR="00481D72" w:rsidRPr="004F2441" w:rsidDel="0069794E" w:rsidRDefault="00481D72" w:rsidP="00CF2DCF">
      <w:pPr>
        <w:tabs>
          <w:tab w:val="left" w:pos="1418"/>
        </w:tabs>
        <w:ind w:left="720"/>
        <w:jc w:val="both"/>
        <w:rPr>
          <w:del w:id="1830" w:author="Καρμίρης Αγγελος" w:date="2020-01-03T10:45:00Z"/>
          <w:sz w:val="24"/>
          <w:szCs w:val="24"/>
        </w:rPr>
      </w:pPr>
      <w:del w:id="1831" w:author="Καρμίρης Αγγελος" w:date="2020-01-03T10:45:00Z">
        <w:r w:rsidRPr="004F2441" w:rsidDel="0069794E">
          <w:rPr>
            <w:sz w:val="24"/>
            <w:szCs w:val="24"/>
          </w:rPr>
          <w:delText>The terminals which are not under test</w:delText>
        </w:r>
        <w:r w:rsidR="000E7CC1" w:rsidDel="0069794E">
          <w:rPr>
            <w:sz w:val="24"/>
            <w:szCs w:val="24"/>
          </w:rPr>
          <w:delText>, including neutral terminal,</w:delText>
        </w:r>
        <w:r w:rsidRPr="004F2441" w:rsidDel="0069794E">
          <w:rPr>
            <w:sz w:val="24"/>
            <w:szCs w:val="24"/>
          </w:rPr>
          <w:delText xml:space="preserve"> shall b</w:delText>
        </w:r>
        <w:r w:rsidDel="0069794E">
          <w:rPr>
            <w:sz w:val="24"/>
            <w:szCs w:val="24"/>
          </w:rPr>
          <w:delText xml:space="preserve">e earthed directly or through </w:delText>
        </w:r>
        <w:r w:rsidRPr="004F2441" w:rsidDel="0069794E">
          <w:rPr>
            <w:sz w:val="24"/>
            <w:szCs w:val="24"/>
          </w:rPr>
          <w:delText xml:space="preserve">low impedance. </w:delText>
        </w:r>
      </w:del>
    </w:p>
    <w:p w:rsidR="00FA7F39" w:rsidRPr="004F2441" w:rsidDel="0069794E" w:rsidRDefault="00FA7F39" w:rsidP="00CF2DCF">
      <w:pPr>
        <w:tabs>
          <w:tab w:val="left" w:pos="1418"/>
        </w:tabs>
        <w:ind w:left="720"/>
        <w:jc w:val="both"/>
        <w:rPr>
          <w:del w:id="1832" w:author="Καρμίρης Αγγελος" w:date="2020-01-03T10:45:00Z"/>
          <w:sz w:val="24"/>
          <w:szCs w:val="24"/>
        </w:rPr>
      </w:pPr>
      <w:del w:id="1833" w:author="Καρμίρης Αγγελος" w:date="2020-01-03T10:45:00Z">
        <w:r w:rsidDel="0069794E">
          <w:rPr>
            <w:sz w:val="24"/>
            <w:szCs w:val="24"/>
          </w:rPr>
          <w:delText xml:space="preserve">During the test on one phase the tap changer will be on position No.1, for another phase on </w:delText>
        </w:r>
        <w:r w:rsidR="00101119" w:rsidDel="0069794E">
          <w:rPr>
            <w:sz w:val="24"/>
            <w:szCs w:val="24"/>
          </w:rPr>
          <w:delText>position No.10 (regulating winding not series connected)</w:delText>
        </w:r>
        <w:r w:rsidDel="0069794E">
          <w:rPr>
            <w:sz w:val="24"/>
            <w:szCs w:val="24"/>
          </w:rPr>
          <w:delText xml:space="preserve"> and for the third phase on position No.19.</w:delText>
        </w:r>
      </w:del>
    </w:p>
    <w:p w:rsidR="00481D72" w:rsidDel="0069794E" w:rsidRDefault="00FF069D" w:rsidP="00CF2DCF">
      <w:pPr>
        <w:tabs>
          <w:tab w:val="left" w:pos="1418"/>
        </w:tabs>
        <w:ind w:left="720"/>
        <w:jc w:val="both"/>
        <w:rPr>
          <w:del w:id="1834" w:author="Καρμίρης Αγγελος" w:date="2020-01-03T10:45:00Z"/>
          <w:sz w:val="24"/>
          <w:szCs w:val="24"/>
        </w:rPr>
      </w:pPr>
      <w:del w:id="1835" w:author="Καρμίρης Αγγελος" w:date="2020-01-03T10:45:00Z">
        <w:r w:rsidDel="0069794E">
          <w:rPr>
            <w:sz w:val="24"/>
            <w:szCs w:val="24"/>
          </w:rPr>
          <w:delText>During the test</w:delText>
        </w:r>
        <w:r w:rsidR="00481D72" w:rsidDel="0069794E">
          <w:rPr>
            <w:sz w:val="24"/>
            <w:szCs w:val="24"/>
          </w:rPr>
          <w:delText>,</w:delText>
        </w:r>
        <w:r w:rsidR="00481D72" w:rsidRPr="004F2441" w:rsidDel="0069794E">
          <w:rPr>
            <w:sz w:val="24"/>
            <w:szCs w:val="24"/>
          </w:rPr>
          <w:delText xml:space="preserve"> the oscillograms of the applied voltage shape and current flowing the tested </w:delText>
        </w:r>
        <w:r w:rsidDel="0069794E">
          <w:rPr>
            <w:sz w:val="24"/>
            <w:szCs w:val="24"/>
          </w:rPr>
          <w:delText>terminal</w:delText>
        </w:r>
        <w:r w:rsidR="00481D72" w:rsidRPr="004F2441" w:rsidDel="0069794E">
          <w:rPr>
            <w:sz w:val="24"/>
            <w:szCs w:val="24"/>
          </w:rPr>
          <w:delText xml:space="preserve"> will be recorded.</w:delText>
        </w:r>
      </w:del>
    </w:p>
    <w:p w:rsidR="00481D72" w:rsidRPr="004F2441" w:rsidDel="0069794E" w:rsidRDefault="00481D72" w:rsidP="00481D72">
      <w:pPr>
        <w:tabs>
          <w:tab w:val="left" w:pos="1418"/>
        </w:tabs>
        <w:ind w:left="720"/>
        <w:jc w:val="both"/>
        <w:rPr>
          <w:del w:id="1836" w:author="Καρμίρης Αγγελος" w:date="2020-01-03T10:45:00Z"/>
          <w:sz w:val="24"/>
          <w:szCs w:val="24"/>
        </w:rPr>
      </w:pPr>
    </w:p>
    <w:p w:rsidR="00012BEF" w:rsidRPr="004F2441" w:rsidDel="0069794E" w:rsidRDefault="00F30F50" w:rsidP="00E77433">
      <w:pPr>
        <w:tabs>
          <w:tab w:val="left" w:pos="1418"/>
        </w:tabs>
        <w:ind w:left="720"/>
        <w:jc w:val="both"/>
        <w:rPr>
          <w:del w:id="1837" w:author="Καρμίρης Αγγελος" w:date="2020-01-03T10:45:00Z"/>
          <w:b/>
          <w:bCs/>
          <w:sz w:val="24"/>
          <w:szCs w:val="24"/>
          <w:u w:val="single"/>
        </w:rPr>
      </w:pPr>
      <w:del w:id="1838" w:author="Καρμίρης Αγγελος" w:date="2020-01-03T10:45:00Z">
        <w:r w:rsidRPr="004F2441" w:rsidDel="0069794E">
          <w:rPr>
            <w:b/>
            <w:bCs/>
            <w:sz w:val="24"/>
            <w:szCs w:val="24"/>
          </w:rPr>
          <w:tab/>
          <w:delText>1.</w:delText>
        </w:r>
        <w:r w:rsidR="004C2B25" w:rsidDel="0069794E">
          <w:rPr>
            <w:b/>
            <w:bCs/>
            <w:sz w:val="24"/>
            <w:szCs w:val="24"/>
          </w:rPr>
          <w:delText>10</w:delText>
        </w:r>
        <w:r w:rsidR="003561F1" w:rsidRPr="004F2441" w:rsidDel="0069794E">
          <w:rPr>
            <w:b/>
            <w:bCs/>
            <w:sz w:val="24"/>
            <w:szCs w:val="24"/>
          </w:rPr>
          <w:delText>.</w:delText>
        </w:r>
        <w:r w:rsidR="00481D72" w:rsidDel="0069794E">
          <w:rPr>
            <w:b/>
            <w:bCs/>
            <w:sz w:val="24"/>
            <w:szCs w:val="24"/>
          </w:rPr>
          <w:delText>4</w:delText>
        </w:r>
        <w:r w:rsidR="00012BEF" w:rsidRPr="004F2441" w:rsidDel="0069794E">
          <w:rPr>
            <w:b/>
            <w:bCs/>
            <w:sz w:val="24"/>
            <w:szCs w:val="24"/>
          </w:rPr>
          <w:tab/>
        </w:r>
        <w:r w:rsidR="00AB7588" w:rsidRPr="004F2441" w:rsidDel="0069794E">
          <w:rPr>
            <w:b/>
            <w:bCs/>
            <w:sz w:val="24"/>
            <w:szCs w:val="24"/>
            <w:u w:val="single"/>
          </w:rPr>
          <w:delText>Switching impulse test</w:delText>
        </w:r>
        <w:r w:rsidR="001D5E2D" w:rsidDel="0069794E">
          <w:rPr>
            <w:b/>
            <w:bCs/>
            <w:sz w:val="24"/>
            <w:szCs w:val="24"/>
            <w:u w:val="single"/>
          </w:rPr>
          <w:delText xml:space="preserve"> on </w:delText>
        </w:r>
        <w:r w:rsidR="00DA3B18" w:rsidDel="0069794E">
          <w:rPr>
            <w:b/>
            <w:bCs/>
            <w:sz w:val="24"/>
            <w:szCs w:val="24"/>
            <w:u w:val="single"/>
          </w:rPr>
          <w:delText xml:space="preserve">HV </w:delText>
        </w:r>
        <w:r w:rsidR="001D5E2D" w:rsidDel="0069794E">
          <w:rPr>
            <w:b/>
            <w:bCs/>
            <w:sz w:val="24"/>
            <w:szCs w:val="24"/>
            <w:u w:val="single"/>
          </w:rPr>
          <w:delText>Line Terminals (SI)</w:delText>
        </w:r>
      </w:del>
    </w:p>
    <w:p w:rsidR="00012BEF" w:rsidRPr="004F2441" w:rsidDel="0069794E" w:rsidRDefault="00012BEF" w:rsidP="00E77433">
      <w:pPr>
        <w:tabs>
          <w:tab w:val="left" w:pos="1418"/>
        </w:tabs>
        <w:ind w:left="720"/>
        <w:jc w:val="both"/>
        <w:rPr>
          <w:del w:id="1839" w:author="Καρμίρης Αγγελος" w:date="2020-01-03T10:45:00Z"/>
          <w:b/>
          <w:bCs/>
          <w:sz w:val="24"/>
          <w:szCs w:val="24"/>
        </w:rPr>
      </w:pPr>
    </w:p>
    <w:p w:rsidR="00012BEF" w:rsidRPr="0029388F" w:rsidDel="0069794E" w:rsidRDefault="000E7CC1" w:rsidP="00AB3970">
      <w:pPr>
        <w:tabs>
          <w:tab w:val="left" w:pos="1418"/>
        </w:tabs>
        <w:ind w:left="720"/>
        <w:jc w:val="both"/>
        <w:rPr>
          <w:del w:id="1840" w:author="Καρμίρης Αγγελος" w:date="2020-01-03T10:45:00Z"/>
          <w:sz w:val="24"/>
          <w:szCs w:val="24"/>
        </w:rPr>
      </w:pPr>
      <w:del w:id="1841" w:author="Καρμίρης Αγγελος" w:date="2020-01-03T10:45:00Z">
        <w:r w:rsidDel="0069794E">
          <w:rPr>
            <w:sz w:val="24"/>
            <w:szCs w:val="24"/>
          </w:rPr>
          <w:delText>T</w:delText>
        </w:r>
        <w:r w:rsidR="00AB7588" w:rsidRPr="004F2441" w:rsidDel="0069794E">
          <w:rPr>
            <w:sz w:val="24"/>
            <w:szCs w:val="24"/>
          </w:rPr>
          <w:delText xml:space="preserve">he test will be performed for each </w:delText>
        </w:r>
        <w:r w:rsidDel="0069794E">
          <w:rPr>
            <w:sz w:val="24"/>
            <w:szCs w:val="24"/>
          </w:rPr>
          <w:delText>HV terminal</w:delText>
        </w:r>
        <w:r w:rsidR="00AB7588" w:rsidRPr="004F2441" w:rsidDel="0069794E">
          <w:rPr>
            <w:sz w:val="24"/>
            <w:szCs w:val="24"/>
          </w:rPr>
          <w:delText xml:space="preserve"> of the autotransformer</w:delText>
        </w:r>
        <w:r w:rsidR="002C609D" w:rsidRPr="00CF2DCF" w:rsidDel="0069794E">
          <w:rPr>
            <w:sz w:val="24"/>
            <w:szCs w:val="24"/>
          </w:rPr>
          <w:delText>,</w:delText>
        </w:r>
        <w:r w:rsidR="00AB7588" w:rsidRPr="004F2441" w:rsidDel="0069794E">
          <w:rPr>
            <w:sz w:val="24"/>
            <w:szCs w:val="24"/>
          </w:rPr>
          <w:delText xml:space="preserve"> with the neutral </w:delText>
        </w:r>
        <w:r w:rsidR="00AC1147" w:rsidRPr="004F2441" w:rsidDel="0069794E">
          <w:rPr>
            <w:sz w:val="24"/>
            <w:szCs w:val="24"/>
          </w:rPr>
          <w:delText>terminal earthed</w:delText>
        </w:r>
        <w:r w:rsidRPr="000E7CC1" w:rsidDel="0069794E">
          <w:rPr>
            <w:sz w:val="24"/>
            <w:szCs w:val="24"/>
          </w:rPr>
          <w:delText xml:space="preserve"> </w:delText>
        </w:r>
        <w:r w:rsidDel="0069794E">
          <w:rPr>
            <w:sz w:val="24"/>
            <w:szCs w:val="24"/>
          </w:rPr>
          <w:delText xml:space="preserve">directly or through </w:delText>
        </w:r>
        <w:r w:rsidRPr="004F2441" w:rsidDel="0069794E">
          <w:rPr>
            <w:sz w:val="24"/>
            <w:szCs w:val="24"/>
          </w:rPr>
          <w:delText>low impedance</w:delText>
        </w:r>
        <w:r w:rsidR="00AC1147" w:rsidRPr="004F2441" w:rsidDel="0069794E">
          <w:rPr>
            <w:sz w:val="24"/>
            <w:szCs w:val="24"/>
          </w:rPr>
          <w:delText>.</w:delText>
        </w:r>
        <w:r w:rsidR="00EC5A53" w:rsidDel="0069794E">
          <w:rPr>
            <w:sz w:val="24"/>
            <w:szCs w:val="24"/>
          </w:rPr>
          <w:delText xml:space="preserve"> The tap changer</w:delText>
        </w:r>
        <w:r w:rsidR="002B52FE" w:rsidDel="0069794E">
          <w:rPr>
            <w:sz w:val="24"/>
            <w:szCs w:val="24"/>
          </w:rPr>
          <w:delText xml:space="preserve"> shall be on</w:delText>
        </w:r>
        <w:r w:rsidR="00EC5A53" w:rsidDel="0069794E">
          <w:rPr>
            <w:sz w:val="24"/>
            <w:szCs w:val="24"/>
          </w:rPr>
          <w:delText xml:space="preserve"> position </w:delText>
        </w:r>
        <w:r w:rsidR="001208CD" w:rsidDel="0069794E">
          <w:rPr>
            <w:sz w:val="24"/>
            <w:szCs w:val="24"/>
          </w:rPr>
          <w:delText>No.1</w:delText>
        </w:r>
        <w:r w:rsidR="00EC5A53" w:rsidDel="0069794E">
          <w:rPr>
            <w:sz w:val="24"/>
            <w:szCs w:val="24"/>
          </w:rPr>
          <w:delText>, in order for the highest pos</w:delText>
        </w:r>
        <w:r w:rsidR="006F0197" w:rsidDel="0069794E">
          <w:rPr>
            <w:sz w:val="24"/>
            <w:szCs w:val="24"/>
          </w:rPr>
          <w:delText>sible switching impulse voltage</w:delText>
        </w:r>
        <w:r w:rsidR="00EC5A53" w:rsidDel="0069794E">
          <w:rPr>
            <w:sz w:val="24"/>
            <w:szCs w:val="24"/>
          </w:rPr>
          <w:delText xml:space="preserve"> to be transferred to the </w:delText>
        </w:r>
        <w:r w:rsidR="00596A6A" w:rsidDel="0069794E">
          <w:rPr>
            <w:sz w:val="24"/>
            <w:szCs w:val="24"/>
          </w:rPr>
          <w:delText>corresponding</w:delText>
        </w:r>
        <w:r w:rsidR="00EC5A53" w:rsidDel="0069794E">
          <w:rPr>
            <w:sz w:val="24"/>
            <w:szCs w:val="24"/>
          </w:rPr>
          <w:delText xml:space="preserve"> MV terminal</w:delText>
        </w:r>
        <w:r w:rsidR="008C0AB5" w:rsidDel="0069794E">
          <w:rPr>
            <w:sz w:val="24"/>
            <w:szCs w:val="24"/>
          </w:rPr>
          <w:delText xml:space="preserve">, </w:delText>
        </w:r>
        <w:r w:rsidR="000E0686" w:rsidDel="0069794E">
          <w:rPr>
            <w:sz w:val="24"/>
            <w:szCs w:val="24"/>
          </w:rPr>
          <w:delText xml:space="preserve">as </w:delText>
        </w:r>
        <w:r w:rsidR="008C0AB5" w:rsidDel="0069794E">
          <w:rPr>
            <w:sz w:val="24"/>
            <w:szCs w:val="24"/>
          </w:rPr>
          <w:delText>close as possible to 620kV</w:delText>
        </w:r>
        <w:r w:rsidR="00EC5A53" w:rsidDel="0069794E">
          <w:rPr>
            <w:sz w:val="24"/>
            <w:szCs w:val="24"/>
          </w:rPr>
          <w:delText>.</w:delText>
        </w:r>
        <w:r w:rsidR="00AC1147" w:rsidRPr="004F2441" w:rsidDel="0069794E">
          <w:rPr>
            <w:sz w:val="24"/>
            <w:szCs w:val="24"/>
          </w:rPr>
          <w:delText xml:space="preserve"> </w:delText>
        </w:r>
        <w:r w:rsidR="00C27CF7" w:rsidDel="0069794E">
          <w:rPr>
            <w:sz w:val="24"/>
            <w:szCs w:val="24"/>
          </w:rPr>
          <w:delText>T</w:delText>
        </w:r>
        <w:r w:rsidR="00AC1147" w:rsidRPr="004F2441" w:rsidDel="0069794E">
          <w:rPr>
            <w:sz w:val="24"/>
            <w:szCs w:val="24"/>
          </w:rPr>
          <w:delText xml:space="preserve">he </w:delText>
        </w:r>
        <w:r w:rsidR="00C27CF7" w:rsidDel="0069794E">
          <w:rPr>
            <w:sz w:val="24"/>
            <w:szCs w:val="24"/>
          </w:rPr>
          <w:delText>test voltage</w:delText>
        </w:r>
        <w:r w:rsidR="00AC1147" w:rsidRPr="004F2441" w:rsidDel="0069794E">
          <w:rPr>
            <w:sz w:val="24"/>
            <w:szCs w:val="24"/>
          </w:rPr>
          <w:delText xml:space="preserve"> will be applied directly to the</w:delText>
        </w:r>
        <w:r w:rsidR="00EC5A53" w:rsidDel="0069794E">
          <w:rPr>
            <w:sz w:val="24"/>
            <w:szCs w:val="24"/>
          </w:rPr>
          <w:delText xml:space="preserve"> HV</w:delText>
        </w:r>
        <w:r w:rsidR="00AC1147" w:rsidRPr="004F2441" w:rsidDel="0069794E">
          <w:rPr>
            <w:sz w:val="24"/>
            <w:szCs w:val="24"/>
          </w:rPr>
          <w:delText xml:space="preserve"> ter</w:delText>
        </w:r>
        <w:r w:rsidR="00CB4DF5" w:rsidRPr="004F2441" w:rsidDel="0069794E">
          <w:rPr>
            <w:sz w:val="24"/>
            <w:szCs w:val="24"/>
          </w:rPr>
          <w:delText>minal under test</w:delText>
        </w:r>
        <w:r w:rsidR="00AC1147" w:rsidRPr="004F2441" w:rsidDel="0069794E">
          <w:rPr>
            <w:sz w:val="24"/>
            <w:szCs w:val="24"/>
          </w:rPr>
          <w:delText>.</w:delText>
        </w:r>
        <w:r w:rsidR="00B2256B" w:rsidDel="0069794E">
          <w:rPr>
            <w:sz w:val="24"/>
            <w:szCs w:val="24"/>
          </w:rPr>
          <w:delText xml:space="preserve"> The other two HV terminals may be connected together, but they will not be earthed.</w:delText>
        </w:r>
        <w:r w:rsidR="00AC1147" w:rsidRPr="004F2441" w:rsidDel="0069794E">
          <w:rPr>
            <w:sz w:val="24"/>
            <w:szCs w:val="24"/>
          </w:rPr>
          <w:delText xml:space="preserve"> The test sequence will consist of one</w:delText>
        </w:r>
        <w:r w:rsidR="00C27CF7" w:rsidRPr="00CF2DCF" w:rsidDel="0069794E">
          <w:rPr>
            <w:sz w:val="24"/>
            <w:szCs w:val="24"/>
          </w:rPr>
          <w:delText xml:space="preserve"> (1)</w:delText>
        </w:r>
        <w:r w:rsidR="00AC1147" w:rsidRPr="004F2441" w:rsidDel="0069794E">
          <w:rPr>
            <w:sz w:val="24"/>
            <w:szCs w:val="24"/>
          </w:rPr>
          <w:delText xml:space="preserve"> reduced level impulse </w:delText>
        </w:r>
        <w:r w:rsidR="0067488C" w:rsidRPr="004F2441" w:rsidDel="0069794E">
          <w:rPr>
            <w:sz w:val="24"/>
            <w:szCs w:val="24"/>
          </w:rPr>
          <w:delText xml:space="preserve">application </w:delText>
        </w:r>
        <w:r w:rsidR="00C27CF7" w:rsidRPr="00CF2DCF" w:rsidDel="0069794E">
          <w:rPr>
            <w:sz w:val="24"/>
            <w:szCs w:val="24"/>
          </w:rPr>
          <w:delText>(</w:delText>
        </w:r>
        <w:r w:rsidR="00AC1147" w:rsidRPr="004F2441" w:rsidDel="0069794E">
          <w:rPr>
            <w:sz w:val="24"/>
            <w:szCs w:val="24"/>
          </w:rPr>
          <w:delText>50%</w:delText>
        </w:r>
        <w:r w:rsidR="00C27CF7" w:rsidRPr="004F2441" w:rsidDel="0069794E">
          <w:rPr>
            <w:sz w:val="24"/>
            <w:szCs w:val="24"/>
          </w:rPr>
          <w:delText>÷</w:delText>
        </w:r>
        <w:r w:rsidR="00AC1147" w:rsidRPr="004F2441" w:rsidDel="0069794E">
          <w:rPr>
            <w:sz w:val="24"/>
            <w:szCs w:val="24"/>
          </w:rPr>
          <w:delText>7</w:delText>
        </w:r>
        <w:r w:rsidDel="0069794E">
          <w:rPr>
            <w:sz w:val="24"/>
            <w:szCs w:val="24"/>
          </w:rPr>
          <w:delText>0</w:delText>
        </w:r>
        <w:r w:rsidR="00AC1147" w:rsidRPr="004F2441" w:rsidDel="0069794E">
          <w:rPr>
            <w:sz w:val="24"/>
            <w:szCs w:val="24"/>
          </w:rPr>
          <w:delText xml:space="preserve">% of </w:delText>
        </w:r>
        <w:r w:rsidR="00C27CF7" w:rsidRPr="00CF2DCF" w:rsidDel="0069794E">
          <w:rPr>
            <w:sz w:val="24"/>
            <w:szCs w:val="24"/>
          </w:rPr>
          <w:delText>1175</w:delText>
        </w:r>
        <w:r w:rsidR="00C27CF7" w:rsidDel="0069794E">
          <w:rPr>
            <w:sz w:val="24"/>
            <w:szCs w:val="24"/>
          </w:rPr>
          <w:delText>kV</w:delText>
        </w:r>
        <w:r w:rsidR="00C27CF7" w:rsidRPr="00CF2DCF" w:rsidDel="0069794E">
          <w:rPr>
            <w:sz w:val="24"/>
            <w:szCs w:val="24"/>
          </w:rPr>
          <w:delText>)</w:delText>
        </w:r>
        <w:r w:rsidR="00AC1147" w:rsidRPr="004F2441" w:rsidDel="0069794E">
          <w:rPr>
            <w:sz w:val="24"/>
            <w:szCs w:val="24"/>
          </w:rPr>
          <w:delText xml:space="preserve"> and three</w:delText>
        </w:r>
        <w:r w:rsidR="00C27CF7" w:rsidRPr="00CF2DCF" w:rsidDel="0069794E">
          <w:rPr>
            <w:sz w:val="24"/>
            <w:szCs w:val="24"/>
          </w:rPr>
          <w:delText xml:space="preserve"> (3)</w:delText>
        </w:r>
        <w:r w:rsidR="00AC1147" w:rsidRPr="004F2441" w:rsidDel="0069794E">
          <w:rPr>
            <w:sz w:val="24"/>
            <w:szCs w:val="24"/>
          </w:rPr>
          <w:delText xml:space="preserve"> subsequent impulses at </w:delText>
        </w:r>
        <w:r w:rsidR="00C27CF7" w:rsidRPr="00CF2DCF" w:rsidDel="0069794E">
          <w:rPr>
            <w:sz w:val="24"/>
            <w:szCs w:val="24"/>
          </w:rPr>
          <w:delText>1175</w:delText>
        </w:r>
        <w:r w:rsidR="00C27CF7" w:rsidDel="0069794E">
          <w:rPr>
            <w:sz w:val="24"/>
            <w:szCs w:val="24"/>
          </w:rPr>
          <w:delText>kV</w:delText>
        </w:r>
        <w:r w:rsidR="00AC1147" w:rsidRPr="004F2441" w:rsidDel="0069794E">
          <w:rPr>
            <w:sz w:val="24"/>
            <w:szCs w:val="24"/>
          </w:rPr>
          <w:delText>. The applied voltage impulse will have a time</w:delText>
        </w:r>
        <w:r w:rsidR="00FB3010" w:rsidDel="0069794E">
          <w:rPr>
            <w:sz w:val="24"/>
            <w:szCs w:val="24"/>
          </w:rPr>
          <w:delText xml:space="preserve"> to peak of</w:delText>
        </w:r>
        <w:r w:rsidR="00AC1147" w:rsidRPr="004F2441" w:rsidDel="0069794E">
          <w:rPr>
            <w:sz w:val="24"/>
            <w:szCs w:val="24"/>
          </w:rPr>
          <w:delText xml:space="preserve"> at least 100</w:delText>
        </w:r>
        <w:r w:rsidR="00C27CF7" w:rsidRPr="00CF2DCF" w:rsidDel="0069794E">
          <w:rPr>
            <w:sz w:val="24"/>
            <w:szCs w:val="24"/>
          </w:rPr>
          <w:delText xml:space="preserve"> </w:delText>
        </w:r>
        <w:r w:rsidR="00AC1147" w:rsidRPr="004F2441" w:rsidDel="0069794E">
          <w:rPr>
            <w:sz w:val="24"/>
            <w:szCs w:val="24"/>
            <w:lang w:val="el-GR"/>
          </w:rPr>
          <w:delText>μ</w:delText>
        </w:r>
        <w:r w:rsidDel="0069794E">
          <w:rPr>
            <w:sz w:val="24"/>
            <w:szCs w:val="24"/>
          </w:rPr>
          <w:delText>s</w:delText>
        </w:r>
        <w:r w:rsidR="00474EFD" w:rsidDel="0069794E">
          <w:rPr>
            <w:sz w:val="24"/>
            <w:szCs w:val="24"/>
          </w:rPr>
          <w:delText>,</w:delText>
        </w:r>
        <w:r w:rsidR="00AC1147" w:rsidRPr="004F2441" w:rsidDel="0069794E">
          <w:rPr>
            <w:sz w:val="24"/>
            <w:szCs w:val="24"/>
          </w:rPr>
          <w:delText xml:space="preserve"> </w:delText>
        </w:r>
        <w:r w:rsidR="0067488C" w:rsidRPr="004F2441" w:rsidDel="0069794E">
          <w:rPr>
            <w:sz w:val="24"/>
            <w:szCs w:val="24"/>
          </w:rPr>
          <w:delText>a time</w:delText>
        </w:r>
        <w:r w:rsidR="00FB3010" w:rsidDel="0069794E">
          <w:rPr>
            <w:sz w:val="24"/>
            <w:szCs w:val="24"/>
          </w:rPr>
          <w:delText xml:space="preserve"> above 90% of test voltage of</w:delText>
        </w:r>
        <w:r w:rsidR="00AC1147" w:rsidRPr="004F2441" w:rsidDel="0069794E">
          <w:rPr>
            <w:sz w:val="24"/>
            <w:szCs w:val="24"/>
          </w:rPr>
          <w:delText xml:space="preserve"> at least 200</w:delText>
        </w:r>
        <w:r w:rsidR="00C27CF7" w:rsidRPr="00CF2DCF" w:rsidDel="0069794E">
          <w:rPr>
            <w:sz w:val="24"/>
            <w:szCs w:val="24"/>
          </w:rPr>
          <w:delText xml:space="preserve"> </w:delText>
        </w:r>
        <w:r w:rsidR="00AC1147" w:rsidRPr="004F2441" w:rsidDel="0069794E">
          <w:rPr>
            <w:sz w:val="24"/>
            <w:szCs w:val="24"/>
            <w:lang w:val="el-GR"/>
          </w:rPr>
          <w:delText>μ</w:delText>
        </w:r>
        <w:r w:rsidDel="0069794E">
          <w:rPr>
            <w:sz w:val="24"/>
            <w:szCs w:val="24"/>
          </w:rPr>
          <w:delText>s</w:delText>
        </w:r>
        <w:r w:rsidR="00FB3010" w:rsidDel="0069794E">
          <w:rPr>
            <w:sz w:val="24"/>
            <w:szCs w:val="24"/>
          </w:rPr>
          <w:delText xml:space="preserve"> and</w:delText>
        </w:r>
        <w:r w:rsidR="00AC1147" w:rsidRPr="004F2441" w:rsidDel="0069794E">
          <w:rPr>
            <w:sz w:val="24"/>
            <w:szCs w:val="24"/>
          </w:rPr>
          <w:delText xml:space="preserve"> a </w:delText>
        </w:r>
        <w:r w:rsidR="00FB3010" w:rsidDel="0069794E">
          <w:rPr>
            <w:sz w:val="24"/>
            <w:szCs w:val="24"/>
          </w:rPr>
          <w:delText>time to</w:delText>
        </w:r>
        <w:r w:rsidR="00AC1147" w:rsidRPr="004F2441" w:rsidDel="0069794E">
          <w:rPr>
            <w:sz w:val="24"/>
            <w:szCs w:val="24"/>
          </w:rPr>
          <w:delText xml:space="preserve"> zero </w:delText>
        </w:r>
        <w:r w:rsidR="00CB4DF5" w:rsidRPr="004F2441" w:rsidDel="0069794E">
          <w:rPr>
            <w:sz w:val="24"/>
            <w:szCs w:val="24"/>
          </w:rPr>
          <w:delText>of</w:delText>
        </w:r>
        <w:r w:rsidR="00AC1147" w:rsidRPr="004F2441" w:rsidDel="0069794E">
          <w:rPr>
            <w:sz w:val="24"/>
            <w:szCs w:val="24"/>
          </w:rPr>
          <w:delText xml:space="preserve"> </w:delText>
        </w:r>
        <w:r w:rsidDel="0069794E">
          <w:rPr>
            <w:sz w:val="24"/>
            <w:szCs w:val="24"/>
          </w:rPr>
          <w:delText xml:space="preserve">at least </w:delText>
        </w:r>
        <w:r w:rsidR="00AC1147" w:rsidRPr="004F2441" w:rsidDel="0069794E">
          <w:rPr>
            <w:sz w:val="24"/>
            <w:szCs w:val="24"/>
          </w:rPr>
          <w:delText>1000</w:delText>
        </w:r>
        <w:r w:rsidR="00C27CF7" w:rsidRPr="00CF2DCF" w:rsidDel="0069794E">
          <w:rPr>
            <w:sz w:val="24"/>
            <w:szCs w:val="24"/>
          </w:rPr>
          <w:delText xml:space="preserve"> </w:delText>
        </w:r>
        <w:r w:rsidR="00AC1147" w:rsidRPr="004F2441" w:rsidDel="0069794E">
          <w:rPr>
            <w:sz w:val="24"/>
            <w:szCs w:val="24"/>
            <w:lang w:val="el-GR"/>
          </w:rPr>
          <w:delText>μ</w:delText>
        </w:r>
        <w:r w:rsidDel="0069794E">
          <w:rPr>
            <w:sz w:val="24"/>
            <w:szCs w:val="24"/>
          </w:rPr>
          <w:delText>s</w:delText>
        </w:r>
        <w:r w:rsidR="00AC1147" w:rsidRPr="004F2441" w:rsidDel="0069794E">
          <w:rPr>
            <w:sz w:val="24"/>
            <w:szCs w:val="24"/>
          </w:rPr>
          <w:delText>.</w:delText>
        </w:r>
        <w:r w:rsidR="00AC1147" w:rsidRPr="004F2441" w:rsidDel="0069794E">
          <w:rPr>
            <w:sz w:val="24"/>
            <w:szCs w:val="24"/>
            <w:lang w:val="en-GB"/>
          </w:rPr>
          <w:delText xml:space="preserve"> </w:delText>
        </w:r>
        <w:r w:rsidR="00AC1147" w:rsidRPr="004F2441" w:rsidDel="0069794E">
          <w:rPr>
            <w:sz w:val="24"/>
            <w:szCs w:val="24"/>
          </w:rPr>
          <w:delText>D</w:delText>
        </w:r>
        <w:r w:rsidR="001D441F" w:rsidRPr="004F2441" w:rsidDel="0069794E">
          <w:rPr>
            <w:sz w:val="24"/>
            <w:szCs w:val="24"/>
          </w:rPr>
          <w:delText>uring the te</w:delText>
        </w:r>
        <w:r w:rsidR="003561F1" w:rsidRPr="004F2441" w:rsidDel="0069794E">
          <w:rPr>
            <w:sz w:val="24"/>
            <w:szCs w:val="24"/>
          </w:rPr>
          <w:delText>st</w:delText>
        </w:r>
        <w:r w:rsidR="001257BB" w:rsidRPr="004F2441" w:rsidDel="0069794E">
          <w:rPr>
            <w:sz w:val="24"/>
            <w:szCs w:val="24"/>
          </w:rPr>
          <w:delText>,</w:delText>
        </w:r>
        <w:r w:rsidR="003561F1" w:rsidRPr="004F2441" w:rsidDel="0069794E">
          <w:rPr>
            <w:sz w:val="24"/>
            <w:szCs w:val="24"/>
          </w:rPr>
          <w:delText xml:space="preserve"> the impulse</w:delText>
        </w:r>
        <w:r w:rsidR="00FB3010" w:rsidRPr="00CF2DCF" w:rsidDel="0069794E">
          <w:rPr>
            <w:sz w:val="24"/>
            <w:szCs w:val="24"/>
          </w:rPr>
          <w:delText xml:space="preserve"> </w:delText>
        </w:r>
        <w:r w:rsidR="00FB3010" w:rsidDel="0069794E">
          <w:rPr>
            <w:sz w:val="24"/>
            <w:szCs w:val="24"/>
          </w:rPr>
          <w:delText>voltage</w:delText>
        </w:r>
        <w:r w:rsidR="003561F1" w:rsidRPr="004F2441" w:rsidDel="0069794E">
          <w:rPr>
            <w:sz w:val="24"/>
            <w:szCs w:val="24"/>
          </w:rPr>
          <w:delText xml:space="preserve"> and the neutral current</w:delText>
        </w:r>
        <w:r w:rsidR="00FB3010" w:rsidRPr="00FB3010" w:rsidDel="0069794E">
          <w:rPr>
            <w:sz w:val="24"/>
            <w:szCs w:val="24"/>
          </w:rPr>
          <w:delText xml:space="preserve"> </w:delText>
        </w:r>
        <w:r w:rsidR="00FB3010" w:rsidRPr="004F2441" w:rsidDel="0069794E">
          <w:rPr>
            <w:sz w:val="24"/>
            <w:szCs w:val="24"/>
          </w:rPr>
          <w:delText>wave-shape</w:delText>
        </w:r>
        <w:r w:rsidR="00FB3010" w:rsidDel="0069794E">
          <w:rPr>
            <w:sz w:val="24"/>
            <w:szCs w:val="24"/>
          </w:rPr>
          <w:delText>s</w:delText>
        </w:r>
        <w:r w:rsidR="003561F1" w:rsidRPr="004F2441" w:rsidDel="0069794E">
          <w:rPr>
            <w:sz w:val="24"/>
            <w:szCs w:val="24"/>
          </w:rPr>
          <w:delText xml:space="preserve"> will be recorded.</w:delText>
        </w:r>
        <w:r w:rsidR="00AC1147" w:rsidRPr="004F2441" w:rsidDel="0069794E">
          <w:rPr>
            <w:sz w:val="24"/>
            <w:szCs w:val="24"/>
          </w:rPr>
          <w:delText xml:space="preserve"> </w:delText>
        </w:r>
      </w:del>
    </w:p>
    <w:p w:rsidR="004A52BA" w:rsidRPr="0029388F" w:rsidDel="0069794E" w:rsidRDefault="004A52BA" w:rsidP="00AB3970">
      <w:pPr>
        <w:tabs>
          <w:tab w:val="left" w:pos="1418"/>
        </w:tabs>
        <w:ind w:left="720"/>
        <w:jc w:val="both"/>
        <w:rPr>
          <w:del w:id="1842" w:author="Καρμίρης Αγγελος" w:date="2020-01-03T10:45:00Z"/>
          <w:sz w:val="24"/>
          <w:szCs w:val="24"/>
        </w:rPr>
      </w:pPr>
    </w:p>
    <w:p w:rsidR="0017676F" w:rsidRPr="004F2441" w:rsidDel="0069794E" w:rsidRDefault="00F30F50" w:rsidP="00CF2DCF">
      <w:pPr>
        <w:ind w:left="2127" w:hanging="709"/>
        <w:jc w:val="both"/>
        <w:rPr>
          <w:del w:id="1843" w:author="Καρμίρης Αγγελος" w:date="2020-01-03T10:45:00Z"/>
          <w:b/>
          <w:bCs/>
          <w:sz w:val="24"/>
          <w:szCs w:val="24"/>
          <w:u w:val="single"/>
        </w:rPr>
      </w:pPr>
      <w:del w:id="1844" w:author="Καρμίρης Αγγελος" w:date="2020-01-03T10:45:00Z">
        <w:r w:rsidRPr="004F2441" w:rsidDel="0069794E">
          <w:rPr>
            <w:b/>
            <w:bCs/>
            <w:sz w:val="24"/>
            <w:szCs w:val="24"/>
          </w:rPr>
          <w:delText>1.</w:delText>
        </w:r>
        <w:r w:rsidR="004C2B25" w:rsidDel="0069794E">
          <w:rPr>
            <w:b/>
            <w:bCs/>
            <w:sz w:val="24"/>
            <w:szCs w:val="24"/>
          </w:rPr>
          <w:delText>10</w:delText>
        </w:r>
        <w:r w:rsidR="00A101DF" w:rsidRPr="004F2441" w:rsidDel="0069794E">
          <w:rPr>
            <w:b/>
            <w:bCs/>
            <w:sz w:val="24"/>
            <w:szCs w:val="24"/>
          </w:rPr>
          <w:delText>.</w:delText>
        </w:r>
        <w:r w:rsidR="00481D72" w:rsidDel="0069794E">
          <w:rPr>
            <w:b/>
            <w:bCs/>
            <w:sz w:val="24"/>
            <w:szCs w:val="24"/>
          </w:rPr>
          <w:delText>5</w:delText>
        </w:r>
        <w:r w:rsidR="00A101DF" w:rsidRPr="004F2441" w:rsidDel="0069794E">
          <w:rPr>
            <w:b/>
            <w:bCs/>
            <w:sz w:val="24"/>
            <w:szCs w:val="24"/>
          </w:rPr>
          <w:tab/>
        </w:r>
        <w:r w:rsidR="000304CE" w:rsidDel="0069794E">
          <w:rPr>
            <w:b/>
            <w:bCs/>
            <w:sz w:val="24"/>
            <w:szCs w:val="24"/>
            <w:u w:val="single"/>
          </w:rPr>
          <w:delText>I</w:delText>
        </w:r>
        <w:r w:rsidR="0017676F" w:rsidRPr="004F2441" w:rsidDel="0069794E">
          <w:rPr>
            <w:b/>
            <w:bCs/>
            <w:sz w:val="24"/>
            <w:szCs w:val="24"/>
            <w:u w:val="single"/>
          </w:rPr>
          <w:delText>nduced voltage</w:delText>
        </w:r>
        <w:r w:rsidR="000304CE" w:rsidDel="0069794E">
          <w:rPr>
            <w:b/>
            <w:bCs/>
            <w:sz w:val="24"/>
            <w:szCs w:val="24"/>
            <w:u w:val="single"/>
          </w:rPr>
          <w:delText xml:space="preserve"> withstand</w:delText>
        </w:r>
        <w:r w:rsidR="0017676F" w:rsidRPr="004F2441" w:rsidDel="0069794E">
          <w:rPr>
            <w:b/>
            <w:bCs/>
            <w:sz w:val="24"/>
            <w:szCs w:val="24"/>
            <w:u w:val="single"/>
          </w:rPr>
          <w:delText xml:space="preserve"> test</w:delText>
        </w:r>
        <w:r w:rsidR="000304CE" w:rsidDel="0069794E">
          <w:rPr>
            <w:b/>
            <w:bCs/>
            <w:sz w:val="24"/>
            <w:szCs w:val="24"/>
            <w:u w:val="single"/>
          </w:rPr>
          <w:delText xml:space="preserve"> with measurement of Partial Discharges</w:delText>
        </w:r>
        <w:r w:rsidR="0017676F" w:rsidRPr="004F2441" w:rsidDel="0069794E">
          <w:rPr>
            <w:b/>
            <w:bCs/>
            <w:sz w:val="24"/>
            <w:szCs w:val="24"/>
            <w:u w:val="single"/>
          </w:rPr>
          <w:delText xml:space="preserve"> (</w:delText>
        </w:r>
        <w:r w:rsidR="000304CE" w:rsidDel="0069794E">
          <w:rPr>
            <w:b/>
            <w:bCs/>
            <w:sz w:val="24"/>
            <w:szCs w:val="24"/>
            <w:u w:val="single"/>
          </w:rPr>
          <w:delText>IVPD</w:delText>
        </w:r>
        <w:r w:rsidR="0017676F" w:rsidRPr="004F2441" w:rsidDel="0069794E">
          <w:rPr>
            <w:b/>
            <w:bCs/>
            <w:sz w:val="24"/>
            <w:szCs w:val="24"/>
            <w:u w:val="single"/>
          </w:rPr>
          <w:delText xml:space="preserve">) </w:delText>
        </w:r>
      </w:del>
    </w:p>
    <w:p w:rsidR="00A101DF" w:rsidRPr="004F2441" w:rsidDel="0069794E" w:rsidRDefault="00A101DF" w:rsidP="00773CAE">
      <w:pPr>
        <w:ind w:left="720"/>
        <w:jc w:val="both"/>
        <w:rPr>
          <w:del w:id="1845" w:author="Καρμίρης Αγγελος" w:date="2020-01-03T10:45:00Z"/>
          <w:sz w:val="24"/>
          <w:szCs w:val="24"/>
        </w:rPr>
      </w:pPr>
    </w:p>
    <w:p w:rsidR="0017676F" w:rsidRPr="004F2441" w:rsidDel="0069794E" w:rsidRDefault="0017676F" w:rsidP="00773CAE">
      <w:pPr>
        <w:ind w:left="720"/>
        <w:jc w:val="both"/>
        <w:rPr>
          <w:del w:id="1846" w:author="Καρμίρης Αγγελος" w:date="2020-01-03T10:45:00Z"/>
          <w:sz w:val="24"/>
          <w:szCs w:val="24"/>
        </w:rPr>
      </w:pPr>
      <w:del w:id="1847" w:author="Καρμίρης Αγγελος" w:date="2020-01-03T10:45:00Z">
        <w:r w:rsidRPr="004F2441" w:rsidDel="0069794E">
          <w:rPr>
            <w:sz w:val="24"/>
            <w:szCs w:val="24"/>
          </w:rPr>
          <w:delText>1. For the test</w:delText>
        </w:r>
        <w:r w:rsidR="0085602F" w:rsidDel="0069794E">
          <w:rPr>
            <w:sz w:val="24"/>
            <w:szCs w:val="24"/>
          </w:rPr>
          <w:delText xml:space="preserve"> three-phase voltage </w:delText>
        </w:r>
        <w:r w:rsidRPr="004F2441" w:rsidDel="0069794E">
          <w:rPr>
            <w:sz w:val="24"/>
            <w:szCs w:val="24"/>
          </w:rPr>
          <w:delText>shall be applied to the autotransformer.</w:delText>
        </w:r>
      </w:del>
    </w:p>
    <w:p w:rsidR="0017676F" w:rsidRPr="004F2441" w:rsidDel="0069794E" w:rsidRDefault="0017676F" w:rsidP="00773CAE">
      <w:pPr>
        <w:ind w:left="720"/>
        <w:jc w:val="both"/>
        <w:rPr>
          <w:del w:id="1848" w:author="Καρμίρης Αγγελος" w:date="2020-01-03T10:45:00Z"/>
          <w:sz w:val="24"/>
          <w:szCs w:val="24"/>
        </w:rPr>
      </w:pPr>
    </w:p>
    <w:p w:rsidR="0017676F" w:rsidRPr="004F2441" w:rsidDel="0069794E" w:rsidRDefault="0017676F" w:rsidP="00773CAE">
      <w:pPr>
        <w:ind w:left="720"/>
        <w:jc w:val="both"/>
        <w:rPr>
          <w:del w:id="1849" w:author="Καρμίρης Αγγελος" w:date="2020-01-03T10:45:00Z"/>
          <w:sz w:val="24"/>
          <w:szCs w:val="24"/>
        </w:rPr>
      </w:pPr>
      <w:del w:id="1850" w:author="Καρμίρης Αγγελος" w:date="2020-01-03T10:45:00Z">
        <w:r w:rsidRPr="004F2441" w:rsidDel="0069794E">
          <w:rPr>
            <w:sz w:val="24"/>
            <w:szCs w:val="24"/>
          </w:rPr>
          <w:delText>2. The HV/MV neutral terminal shall be earthed.</w:delText>
        </w:r>
      </w:del>
    </w:p>
    <w:p w:rsidR="0017676F" w:rsidRPr="004F2441" w:rsidDel="0069794E" w:rsidRDefault="0017676F" w:rsidP="00773CAE">
      <w:pPr>
        <w:ind w:left="720"/>
        <w:jc w:val="both"/>
        <w:rPr>
          <w:del w:id="1851" w:author="Καρμίρης Αγγελος" w:date="2020-01-03T10:45:00Z"/>
          <w:sz w:val="24"/>
          <w:szCs w:val="24"/>
        </w:rPr>
      </w:pPr>
    </w:p>
    <w:p w:rsidR="0017676F" w:rsidRPr="004F2441" w:rsidDel="0069794E" w:rsidRDefault="0017676F" w:rsidP="00773CAE">
      <w:pPr>
        <w:ind w:left="720"/>
        <w:jc w:val="both"/>
        <w:rPr>
          <w:del w:id="1852" w:author="Καρμίρης Αγγελος" w:date="2020-01-03T10:45:00Z"/>
          <w:sz w:val="24"/>
          <w:szCs w:val="24"/>
        </w:rPr>
      </w:pPr>
      <w:del w:id="1853" w:author="Καρμίρης Αγγελος" w:date="2020-01-03T10:45:00Z">
        <w:r w:rsidRPr="004F2441" w:rsidDel="0069794E">
          <w:rPr>
            <w:sz w:val="24"/>
            <w:szCs w:val="24"/>
          </w:rPr>
          <w:delText xml:space="preserve">3. The </w:delText>
        </w:r>
        <w:r w:rsidR="00805722" w:rsidDel="0069794E">
          <w:rPr>
            <w:sz w:val="24"/>
            <w:szCs w:val="24"/>
          </w:rPr>
          <w:delText>H</w:delText>
        </w:r>
        <w:r w:rsidR="0085602F" w:rsidDel="0069794E">
          <w:rPr>
            <w:sz w:val="24"/>
            <w:szCs w:val="24"/>
          </w:rPr>
          <w:delText>V/</w:delText>
        </w:r>
        <w:r w:rsidRPr="004F2441" w:rsidDel="0069794E">
          <w:rPr>
            <w:sz w:val="24"/>
            <w:szCs w:val="24"/>
          </w:rPr>
          <w:delText>MV</w:delText>
        </w:r>
        <w:r w:rsidR="002B0818" w:rsidRPr="00CF2DCF" w:rsidDel="0069794E">
          <w:rPr>
            <w:sz w:val="24"/>
            <w:szCs w:val="24"/>
          </w:rPr>
          <w:delText xml:space="preserve"> </w:delText>
        </w:r>
        <w:r w:rsidR="002B0818" w:rsidDel="0069794E">
          <w:rPr>
            <w:sz w:val="24"/>
            <w:szCs w:val="24"/>
          </w:rPr>
          <w:delText>line</w:delText>
        </w:r>
        <w:r w:rsidRPr="004F2441" w:rsidDel="0069794E">
          <w:rPr>
            <w:sz w:val="24"/>
            <w:szCs w:val="24"/>
          </w:rPr>
          <w:delText xml:space="preserve"> terminal</w:delText>
        </w:r>
        <w:r w:rsidR="0085602F" w:rsidDel="0069794E">
          <w:rPr>
            <w:sz w:val="24"/>
            <w:szCs w:val="24"/>
          </w:rPr>
          <w:delText>s</w:delText>
        </w:r>
        <w:r w:rsidRPr="004F2441" w:rsidDel="0069794E">
          <w:rPr>
            <w:sz w:val="24"/>
            <w:szCs w:val="24"/>
          </w:rPr>
          <w:delText xml:space="preserve"> shall remain floating.</w:delText>
        </w:r>
      </w:del>
    </w:p>
    <w:p w:rsidR="0017676F" w:rsidRPr="004F2441" w:rsidDel="0069794E" w:rsidRDefault="0017676F" w:rsidP="00773CAE">
      <w:pPr>
        <w:ind w:left="720"/>
        <w:jc w:val="both"/>
        <w:rPr>
          <w:del w:id="1854" w:author="Καρμίρης Αγγελος" w:date="2020-01-03T10:45:00Z"/>
          <w:sz w:val="24"/>
          <w:szCs w:val="24"/>
        </w:rPr>
      </w:pPr>
    </w:p>
    <w:p w:rsidR="00805722" w:rsidRPr="004F2441" w:rsidDel="0069794E" w:rsidRDefault="00A12357" w:rsidP="00805722">
      <w:pPr>
        <w:ind w:left="720"/>
        <w:jc w:val="both"/>
        <w:rPr>
          <w:del w:id="1855" w:author="Καρμίρης Αγγελος" w:date="2020-01-03T10:45:00Z"/>
          <w:sz w:val="24"/>
          <w:szCs w:val="24"/>
        </w:rPr>
      </w:pPr>
      <w:del w:id="1856" w:author="Καρμίρης Αγγελος" w:date="2020-01-03T10:45:00Z">
        <w:r w:rsidDel="0069794E">
          <w:rPr>
            <w:sz w:val="24"/>
            <w:szCs w:val="24"/>
          </w:rPr>
          <w:delText>4</w:delText>
        </w:r>
        <w:r w:rsidR="00805722" w:rsidRPr="004F2441" w:rsidDel="0069794E">
          <w:rPr>
            <w:sz w:val="24"/>
            <w:szCs w:val="24"/>
          </w:rPr>
          <w:delText xml:space="preserve">. </w:delText>
        </w:r>
        <w:r w:rsidR="008A1EB9" w:rsidDel="0069794E">
          <w:rPr>
            <w:sz w:val="24"/>
            <w:szCs w:val="24"/>
          </w:rPr>
          <w:delText>The tap changer shall remain on</w:delText>
        </w:r>
        <w:r w:rsidR="00805722" w:rsidDel="0069794E">
          <w:rPr>
            <w:sz w:val="24"/>
            <w:szCs w:val="24"/>
          </w:rPr>
          <w:delText xml:space="preserve"> principal tap position during the test</w:delText>
        </w:r>
        <w:r w:rsidR="00805722" w:rsidRPr="004F2441" w:rsidDel="0069794E">
          <w:rPr>
            <w:sz w:val="24"/>
            <w:szCs w:val="24"/>
          </w:rPr>
          <w:delText>.</w:delText>
        </w:r>
      </w:del>
    </w:p>
    <w:p w:rsidR="00805722" w:rsidRPr="004F2441" w:rsidDel="0069794E" w:rsidRDefault="00805722" w:rsidP="00805722">
      <w:pPr>
        <w:ind w:left="720"/>
        <w:jc w:val="both"/>
        <w:rPr>
          <w:del w:id="1857" w:author="Καρμίρης Αγγελος" w:date="2020-01-03T10:45:00Z"/>
          <w:sz w:val="24"/>
          <w:szCs w:val="24"/>
        </w:rPr>
      </w:pPr>
    </w:p>
    <w:p w:rsidR="0017676F" w:rsidRPr="004F2441" w:rsidDel="0069794E" w:rsidRDefault="00A12357" w:rsidP="00773CAE">
      <w:pPr>
        <w:ind w:left="720"/>
        <w:jc w:val="both"/>
        <w:rPr>
          <w:del w:id="1858" w:author="Καρμίρης Αγγελος" w:date="2020-01-03T10:45:00Z"/>
          <w:sz w:val="24"/>
          <w:szCs w:val="24"/>
        </w:rPr>
      </w:pPr>
      <w:del w:id="1859" w:author="Καρμίρης Αγγελος" w:date="2020-01-03T10:45:00Z">
        <w:r w:rsidDel="0069794E">
          <w:rPr>
            <w:sz w:val="24"/>
            <w:szCs w:val="24"/>
          </w:rPr>
          <w:delText>5</w:delText>
        </w:r>
        <w:r w:rsidR="0017676F" w:rsidRPr="004F2441" w:rsidDel="0069794E">
          <w:rPr>
            <w:sz w:val="24"/>
            <w:szCs w:val="24"/>
          </w:rPr>
          <w:delText>. The induced voltage to the HV</w:delText>
        </w:r>
        <w:r w:rsidR="00805722" w:rsidDel="0069794E">
          <w:rPr>
            <w:sz w:val="24"/>
            <w:szCs w:val="24"/>
          </w:rPr>
          <w:delText>/MV</w:delText>
        </w:r>
        <w:r w:rsidR="0017676F" w:rsidRPr="004F2441" w:rsidDel="0069794E">
          <w:rPr>
            <w:sz w:val="24"/>
            <w:szCs w:val="24"/>
          </w:rPr>
          <w:delText xml:space="preserve"> terminals will be produced by the application</w:delText>
        </w:r>
        <w:r w:rsidR="00F30F50" w:rsidRPr="004F2441" w:rsidDel="0069794E">
          <w:rPr>
            <w:sz w:val="24"/>
            <w:szCs w:val="24"/>
          </w:rPr>
          <w:delText xml:space="preserve"> to</w:delText>
        </w:r>
        <w:r w:rsidR="0017676F" w:rsidRPr="004F2441" w:rsidDel="0069794E">
          <w:rPr>
            <w:sz w:val="24"/>
            <w:szCs w:val="24"/>
          </w:rPr>
          <w:delText xml:space="preserve"> the autotransformer tertiary</w:delText>
        </w:r>
        <w:r w:rsidR="00F30F50" w:rsidRPr="004F2441" w:rsidDel="0069794E">
          <w:rPr>
            <w:sz w:val="24"/>
            <w:szCs w:val="24"/>
          </w:rPr>
          <w:delText>,</w:delText>
        </w:r>
        <w:r w:rsidR="0017676F" w:rsidRPr="004F2441" w:rsidDel="0069794E">
          <w:rPr>
            <w:sz w:val="24"/>
            <w:szCs w:val="24"/>
          </w:rPr>
          <w:delText xml:space="preserve"> a sinusoidal voltage of frequency up to 100Hz. If the frequency of the test voltage is greater than 100Hz</w:delText>
        </w:r>
        <w:r w:rsidR="00F30F50" w:rsidRPr="004F2441" w:rsidDel="0069794E">
          <w:rPr>
            <w:sz w:val="24"/>
            <w:szCs w:val="24"/>
          </w:rPr>
          <w:delText>,</w:delText>
        </w:r>
        <w:r w:rsidR="0017676F" w:rsidRPr="004F2441" w:rsidDel="0069794E">
          <w:rPr>
            <w:sz w:val="24"/>
            <w:szCs w:val="24"/>
          </w:rPr>
          <w:delText xml:space="preserve"> the test </w:delText>
        </w:r>
        <w:r w:rsidR="007257D1" w:rsidDel="0069794E">
          <w:rPr>
            <w:sz w:val="24"/>
            <w:szCs w:val="24"/>
          </w:rPr>
          <w:delText>duration</w:delText>
        </w:r>
        <w:r w:rsidR="0017676F" w:rsidRPr="004F2441" w:rsidDel="0069794E">
          <w:rPr>
            <w:sz w:val="24"/>
            <w:szCs w:val="24"/>
          </w:rPr>
          <w:delText xml:space="preserve"> for the </w:delText>
        </w:r>
        <w:r w:rsidR="007257D1" w:rsidDel="0069794E">
          <w:rPr>
            <w:sz w:val="24"/>
            <w:szCs w:val="24"/>
          </w:rPr>
          <w:delText>enhancement</w:delText>
        </w:r>
        <w:r w:rsidR="0017676F" w:rsidRPr="004F2441" w:rsidDel="0069794E">
          <w:rPr>
            <w:sz w:val="24"/>
            <w:szCs w:val="24"/>
          </w:rPr>
          <w:delText xml:space="preserve"> voltage</w:delText>
        </w:r>
        <w:r w:rsidR="007257D1" w:rsidDel="0069794E">
          <w:rPr>
            <w:sz w:val="24"/>
            <w:szCs w:val="24"/>
          </w:rPr>
          <w:delText xml:space="preserve"> level</w:delText>
        </w:r>
        <w:r w:rsidR="00616ED3" w:rsidDel="0069794E">
          <w:rPr>
            <w:sz w:val="24"/>
            <w:szCs w:val="24"/>
          </w:rPr>
          <w:delText xml:space="preserve"> (in seconds)</w:delText>
        </w:r>
        <w:r w:rsidR="0017676F" w:rsidRPr="004F2441" w:rsidDel="0069794E">
          <w:rPr>
            <w:sz w:val="24"/>
            <w:szCs w:val="24"/>
          </w:rPr>
          <w:delText xml:space="preserve"> will be given by the formula : 120(f</w:delText>
        </w:r>
        <w:r w:rsidR="0017676F" w:rsidRPr="00CF2DCF" w:rsidDel="0069794E">
          <w:rPr>
            <w:sz w:val="24"/>
            <w:szCs w:val="24"/>
            <w:vertAlign w:val="subscript"/>
          </w:rPr>
          <w:delText>r</w:delText>
        </w:r>
        <w:r w:rsidR="0017676F" w:rsidRPr="004F2441" w:rsidDel="0069794E">
          <w:rPr>
            <w:sz w:val="24"/>
            <w:szCs w:val="24"/>
          </w:rPr>
          <w:delText>/f</w:delText>
        </w:r>
        <w:r w:rsidR="0017676F" w:rsidRPr="00CF2DCF" w:rsidDel="0069794E">
          <w:rPr>
            <w:sz w:val="24"/>
            <w:szCs w:val="24"/>
            <w:vertAlign w:val="subscript"/>
          </w:rPr>
          <w:delText>t</w:delText>
        </w:r>
        <w:r w:rsidR="0017676F" w:rsidRPr="004F2441" w:rsidDel="0069794E">
          <w:rPr>
            <w:sz w:val="24"/>
            <w:szCs w:val="24"/>
          </w:rPr>
          <w:delText>), where f</w:delText>
        </w:r>
        <w:r w:rsidR="0017676F" w:rsidRPr="00CF2DCF" w:rsidDel="0069794E">
          <w:rPr>
            <w:sz w:val="24"/>
            <w:szCs w:val="24"/>
            <w:vertAlign w:val="subscript"/>
          </w:rPr>
          <w:delText>r</w:delText>
        </w:r>
        <w:r w:rsidR="0017676F" w:rsidRPr="004F2441" w:rsidDel="0069794E">
          <w:rPr>
            <w:sz w:val="24"/>
            <w:szCs w:val="24"/>
          </w:rPr>
          <w:delText>: rated frequency, f</w:delText>
        </w:r>
        <w:r w:rsidR="0017676F" w:rsidRPr="00CF2DCF" w:rsidDel="0069794E">
          <w:rPr>
            <w:sz w:val="24"/>
            <w:szCs w:val="24"/>
            <w:vertAlign w:val="subscript"/>
          </w:rPr>
          <w:delText>t</w:delText>
        </w:r>
        <w:r w:rsidR="0017676F" w:rsidRPr="004F2441" w:rsidDel="0069794E">
          <w:rPr>
            <w:sz w:val="24"/>
            <w:szCs w:val="24"/>
          </w:rPr>
          <w:delText xml:space="preserve"> : test frequency, but not less than 15 sec.</w:delText>
        </w:r>
      </w:del>
    </w:p>
    <w:p w:rsidR="0017676F" w:rsidRPr="004F2441" w:rsidDel="0069794E" w:rsidRDefault="0017676F" w:rsidP="00773CAE">
      <w:pPr>
        <w:ind w:left="720"/>
        <w:jc w:val="both"/>
        <w:rPr>
          <w:del w:id="1860" w:author="Καρμίρης Αγγελος" w:date="2020-01-03T10:45:00Z"/>
          <w:sz w:val="24"/>
          <w:szCs w:val="24"/>
        </w:rPr>
      </w:pPr>
    </w:p>
    <w:p w:rsidR="0017676F" w:rsidRPr="004F2441" w:rsidDel="0069794E" w:rsidRDefault="00A12357" w:rsidP="00773CAE">
      <w:pPr>
        <w:ind w:left="720"/>
        <w:jc w:val="both"/>
        <w:rPr>
          <w:del w:id="1861" w:author="Καρμίρης Αγγελος" w:date="2020-01-03T10:45:00Z"/>
          <w:sz w:val="24"/>
          <w:szCs w:val="24"/>
        </w:rPr>
      </w:pPr>
      <w:del w:id="1862" w:author="Καρμίρης Αγγελος" w:date="2020-01-03T10:45:00Z">
        <w:r w:rsidDel="0069794E">
          <w:rPr>
            <w:sz w:val="24"/>
            <w:szCs w:val="24"/>
          </w:rPr>
          <w:delText>6</w:delText>
        </w:r>
        <w:r w:rsidR="0017676F" w:rsidRPr="004F2441" w:rsidDel="0069794E">
          <w:rPr>
            <w:sz w:val="24"/>
            <w:szCs w:val="24"/>
          </w:rPr>
          <w:delText>. The time sequence</w:delText>
        </w:r>
        <w:r w:rsidR="00805722" w:rsidDel="0069794E">
          <w:rPr>
            <w:sz w:val="24"/>
            <w:szCs w:val="24"/>
          </w:rPr>
          <w:delText xml:space="preserve"> and the phase-to-earth voltage values at HV terminals during the test </w:delText>
        </w:r>
        <w:r w:rsidR="00E7596C" w:rsidDel="0069794E">
          <w:rPr>
            <w:sz w:val="24"/>
            <w:szCs w:val="24"/>
          </w:rPr>
          <w:delText>shall be as follows</w:delText>
        </w:r>
        <w:r w:rsidR="0017676F" w:rsidRPr="004F2441" w:rsidDel="0069794E">
          <w:rPr>
            <w:sz w:val="24"/>
            <w:szCs w:val="24"/>
          </w:rPr>
          <w:delText xml:space="preserve">: </w:delText>
        </w:r>
      </w:del>
    </w:p>
    <w:p w:rsidR="0017676F" w:rsidRPr="004F2441" w:rsidDel="0069794E" w:rsidRDefault="0017676F" w:rsidP="00CF2DCF">
      <w:pPr>
        <w:ind w:left="720"/>
        <w:rPr>
          <w:del w:id="1863" w:author="Καρμίρης Αγγελος" w:date="2020-01-03T10:45:00Z"/>
          <w:sz w:val="24"/>
          <w:szCs w:val="24"/>
        </w:rPr>
      </w:pPr>
      <w:del w:id="1864" w:author="Καρμίρης Αγγελος" w:date="2020-01-03T10:45:00Z">
        <w:r w:rsidRPr="004F2441" w:rsidDel="0069794E">
          <w:rPr>
            <w:sz w:val="24"/>
            <w:szCs w:val="24"/>
          </w:rPr>
          <w:delText xml:space="preserve">a.   </w:delText>
        </w:r>
        <w:r w:rsidR="00F169CB" w:rsidDel="0069794E">
          <w:rPr>
            <w:sz w:val="24"/>
            <w:szCs w:val="24"/>
          </w:rPr>
          <w:delText xml:space="preserve"> </w:delText>
        </w:r>
        <w:r w:rsidRPr="004F2441" w:rsidDel="0069794E">
          <w:rPr>
            <w:sz w:val="24"/>
            <w:szCs w:val="24"/>
          </w:rPr>
          <w:delText xml:space="preserve">Switched on at a level not higher than </w:delText>
        </w:r>
        <w:r w:rsidR="00805722" w:rsidDel="0069794E">
          <w:rPr>
            <w:sz w:val="24"/>
            <w:szCs w:val="24"/>
          </w:rPr>
          <w:delText>92kV</w:delText>
        </w:r>
        <w:r w:rsidRPr="004F2441" w:rsidDel="0069794E">
          <w:rPr>
            <w:sz w:val="24"/>
            <w:szCs w:val="24"/>
          </w:rPr>
          <w:delText>.</w:delText>
        </w:r>
      </w:del>
    </w:p>
    <w:p w:rsidR="00F169CB" w:rsidRPr="004F2441" w:rsidDel="0069794E" w:rsidRDefault="00F169CB" w:rsidP="00CF2DCF">
      <w:pPr>
        <w:ind w:left="720"/>
        <w:rPr>
          <w:del w:id="1865" w:author="Καρμίρης Αγγελος" w:date="2020-01-03T10:45:00Z"/>
          <w:sz w:val="24"/>
          <w:szCs w:val="24"/>
        </w:rPr>
      </w:pPr>
      <w:del w:id="1866" w:author="Καρμίρης Αγγελος" w:date="2020-01-03T10:45:00Z">
        <w:r w:rsidRPr="004F2441" w:rsidDel="0069794E">
          <w:rPr>
            <w:sz w:val="24"/>
            <w:szCs w:val="24"/>
          </w:rPr>
          <w:delText xml:space="preserve">b.    Raised to </w:delText>
        </w:r>
        <w:r w:rsidDel="0069794E">
          <w:rPr>
            <w:sz w:val="24"/>
            <w:szCs w:val="24"/>
          </w:rPr>
          <w:delText>92k</w:delText>
        </w:r>
        <w:r w:rsidRPr="004F2441" w:rsidDel="0069794E">
          <w:rPr>
            <w:sz w:val="24"/>
            <w:szCs w:val="24"/>
          </w:rPr>
          <w:delText xml:space="preserve">V </w:delText>
        </w:r>
        <w:r w:rsidDel="0069794E">
          <w:rPr>
            <w:sz w:val="24"/>
            <w:szCs w:val="24"/>
          </w:rPr>
          <w:delText xml:space="preserve">with background </w:delText>
        </w:r>
        <w:r w:rsidR="00643CAC" w:rsidDel="0069794E">
          <w:rPr>
            <w:sz w:val="24"/>
            <w:szCs w:val="24"/>
          </w:rPr>
          <w:delText>partial discharges (</w:delText>
        </w:r>
        <w:r w:rsidDel="0069794E">
          <w:rPr>
            <w:sz w:val="24"/>
            <w:szCs w:val="24"/>
          </w:rPr>
          <w:delText>PD</w:delText>
        </w:r>
        <w:r w:rsidR="00643CAC" w:rsidDel="0069794E">
          <w:rPr>
            <w:sz w:val="24"/>
            <w:szCs w:val="24"/>
          </w:rPr>
          <w:delText>)</w:delText>
        </w:r>
        <w:r w:rsidDel="0069794E">
          <w:rPr>
            <w:sz w:val="24"/>
            <w:szCs w:val="24"/>
          </w:rPr>
          <w:delText xml:space="preserve"> measurement</w:delText>
        </w:r>
        <w:r w:rsidRPr="004F2441" w:rsidDel="0069794E">
          <w:rPr>
            <w:sz w:val="24"/>
            <w:szCs w:val="24"/>
          </w:rPr>
          <w:delText>.</w:delText>
        </w:r>
      </w:del>
    </w:p>
    <w:p w:rsidR="0017676F" w:rsidRPr="004F2441" w:rsidDel="0069794E" w:rsidRDefault="00643CAC" w:rsidP="00CF2DCF">
      <w:pPr>
        <w:ind w:left="720"/>
        <w:rPr>
          <w:del w:id="1867" w:author="Καρμίρης Αγγελος" w:date="2020-01-03T10:45:00Z"/>
          <w:sz w:val="24"/>
          <w:szCs w:val="24"/>
        </w:rPr>
      </w:pPr>
      <w:del w:id="1868" w:author="Καρμίρης Αγγελος" w:date="2020-01-03T10:45:00Z">
        <w:r w:rsidDel="0069794E">
          <w:rPr>
            <w:sz w:val="24"/>
            <w:szCs w:val="24"/>
          </w:rPr>
          <w:delText>c</w:delText>
        </w:r>
        <w:r w:rsidR="0017676F" w:rsidRPr="004F2441" w:rsidDel="0069794E">
          <w:rPr>
            <w:sz w:val="24"/>
            <w:szCs w:val="24"/>
          </w:rPr>
          <w:delText xml:space="preserve">.    Raised to </w:delText>
        </w:r>
        <w:r w:rsidR="001F1A01" w:rsidRPr="004F2441" w:rsidDel="0069794E">
          <w:rPr>
            <w:sz w:val="24"/>
            <w:szCs w:val="24"/>
          </w:rPr>
          <w:delText>2</w:delText>
        </w:r>
        <w:r w:rsidDel="0069794E">
          <w:rPr>
            <w:sz w:val="24"/>
            <w:szCs w:val="24"/>
          </w:rPr>
          <w:delText>7</w:delText>
        </w:r>
        <w:r w:rsidR="001F1A01" w:rsidRPr="004F2441" w:rsidDel="0069794E">
          <w:rPr>
            <w:sz w:val="24"/>
            <w:szCs w:val="24"/>
          </w:rPr>
          <w:delText>7</w:delText>
        </w:r>
        <w:r w:rsidDel="0069794E">
          <w:rPr>
            <w:sz w:val="24"/>
            <w:szCs w:val="24"/>
          </w:rPr>
          <w:delText>k</w:delText>
        </w:r>
        <w:r w:rsidR="001F1A01" w:rsidRPr="004F2441" w:rsidDel="0069794E">
          <w:rPr>
            <w:sz w:val="24"/>
            <w:szCs w:val="24"/>
          </w:rPr>
          <w:delText>V</w:delText>
        </w:r>
        <w:r w:rsidR="0017676F" w:rsidRPr="004F2441" w:rsidDel="0069794E">
          <w:rPr>
            <w:sz w:val="24"/>
            <w:szCs w:val="24"/>
          </w:rPr>
          <w:delText xml:space="preserve"> and held there for a</w:delText>
        </w:r>
        <w:r w:rsidR="002C248E" w:rsidRPr="004F2441" w:rsidDel="0069794E">
          <w:rPr>
            <w:sz w:val="24"/>
            <w:szCs w:val="24"/>
          </w:rPr>
          <w:delText xml:space="preserve"> </w:delText>
        </w:r>
        <w:r w:rsidR="0017676F" w:rsidRPr="004F2441" w:rsidDel="0069794E">
          <w:rPr>
            <w:sz w:val="24"/>
            <w:szCs w:val="24"/>
          </w:rPr>
          <w:delText xml:space="preserve">duration of </w:delText>
        </w:r>
        <w:r w:rsidDel="0069794E">
          <w:rPr>
            <w:sz w:val="24"/>
            <w:szCs w:val="24"/>
          </w:rPr>
          <w:delText>1</w:delText>
        </w:r>
        <w:r w:rsidR="0017676F" w:rsidRPr="004F2441" w:rsidDel="0069794E">
          <w:rPr>
            <w:sz w:val="24"/>
            <w:szCs w:val="24"/>
          </w:rPr>
          <w:delText xml:space="preserve"> min</w:delText>
        </w:r>
        <w:r w:rsidRPr="00643CAC" w:rsidDel="0069794E">
          <w:rPr>
            <w:sz w:val="24"/>
            <w:szCs w:val="24"/>
          </w:rPr>
          <w:delText xml:space="preserve"> </w:delText>
        </w:r>
        <w:r w:rsidDel="0069794E">
          <w:rPr>
            <w:sz w:val="24"/>
            <w:szCs w:val="24"/>
          </w:rPr>
          <w:delText>with PD measurement</w:delText>
        </w:r>
        <w:r w:rsidR="0017676F" w:rsidRPr="004F2441" w:rsidDel="0069794E">
          <w:rPr>
            <w:sz w:val="24"/>
            <w:szCs w:val="24"/>
          </w:rPr>
          <w:delText>.</w:delText>
        </w:r>
      </w:del>
    </w:p>
    <w:p w:rsidR="0017676F" w:rsidRPr="004F2441" w:rsidDel="0069794E" w:rsidRDefault="00643CAC" w:rsidP="00CF2DCF">
      <w:pPr>
        <w:ind w:left="1134" w:hanging="425"/>
        <w:rPr>
          <w:del w:id="1869" w:author="Καρμίρης Αγγελος" w:date="2020-01-03T10:45:00Z"/>
          <w:sz w:val="24"/>
          <w:szCs w:val="24"/>
        </w:rPr>
      </w:pPr>
      <w:del w:id="1870" w:author="Καρμίρης Αγγελος" w:date="2020-01-03T10:45:00Z">
        <w:r w:rsidDel="0069794E">
          <w:rPr>
            <w:sz w:val="24"/>
            <w:szCs w:val="24"/>
          </w:rPr>
          <w:delText>d</w:delText>
        </w:r>
        <w:r w:rsidR="0017676F" w:rsidRPr="004F2441" w:rsidDel="0069794E">
          <w:rPr>
            <w:sz w:val="24"/>
            <w:szCs w:val="24"/>
          </w:rPr>
          <w:delText>.    Raise</w:delText>
        </w:r>
        <w:r w:rsidR="00B35678" w:rsidDel="0069794E">
          <w:rPr>
            <w:sz w:val="24"/>
            <w:szCs w:val="24"/>
          </w:rPr>
          <w:delText>d to 365</w:delText>
        </w:r>
        <w:r w:rsidDel="0069794E">
          <w:rPr>
            <w:sz w:val="24"/>
            <w:szCs w:val="24"/>
          </w:rPr>
          <w:delText>k</w:delText>
        </w:r>
        <w:r w:rsidR="00E7596C" w:rsidDel="0069794E">
          <w:rPr>
            <w:sz w:val="24"/>
            <w:szCs w:val="24"/>
          </w:rPr>
          <w:delText>V</w:delText>
        </w:r>
        <w:r w:rsidR="007257D1" w:rsidDel="0069794E">
          <w:rPr>
            <w:sz w:val="24"/>
            <w:szCs w:val="24"/>
          </w:rPr>
          <w:delText xml:space="preserve"> (one-hour voltage level) </w:delText>
        </w:r>
        <w:r w:rsidR="00E7596C" w:rsidDel="0069794E">
          <w:rPr>
            <w:sz w:val="24"/>
            <w:szCs w:val="24"/>
          </w:rPr>
          <w:delText xml:space="preserve">and held there for </w:delText>
        </w:r>
        <w:r w:rsidR="0017676F" w:rsidRPr="004F2441" w:rsidDel="0069794E">
          <w:rPr>
            <w:sz w:val="24"/>
            <w:szCs w:val="24"/>
          </w:rPr>
          <w:delText>duration of 5 min</w:delText>
        </w:r>
        <w:r w:rsidRPr="00643CAC" w:rsidDel="0069794E">
          <w:rPr>
            <w:sz w:val="24"/>
            <w:szCs w:val="24"/>
          </w:rPr>
          <w:delText xml:space="preserve"> </w:delText>
        </w:r>
        <w:r w:rsidDel="0069794E">
          <w:rPr>
            <w:sz w:val="24"/>
            <w:szCs w:val="24"/>
          </w:rPr>
          <w:delText>with PD measurement</w:delText>
        </w:r>
        <w:r w:rsidR="0017676F" w:rsidRPr="004F2441" w:rsidDel="0069794E">
          <w:rPr>
            <w:sz w:val="24"/>
            <w:szCs w:val="24"/>
          </w:rPr>
          <w:delText>.</w:delText>
        </w:r>
      </w:del>
    </w:p>
    <w:p w:rsidR="0017676F" w:rsidRPr="004F2441" w:rsidDel="0069794E" w:rsidRDefault="00643CAC" w:rsidP="00CF2DCF">
      <w:pPr>
        <w:ind w:left="1134" w:hanging="425"/>
        <w:rPr>
          <w:del w:id="1871" w:author="Καρμίρης Αγγελος" w:date="2020-01-03T10:45:00Z"/>
          <w:sz w:val="24"/>
          <w:szCs w:val="24"/>
        </w:rPr>
      </w:pPr>
      <w:del w:id="1872" w:author="Καρμίρης Αγγελος" w:date="2020-01-03T10:45:00Z">
        <w:r w:rsidDel="0069794E">
          <w:rPr>
            <w:sz w:val="24"/>
            <w:szCs w:val="24"/>
          </w:rPr>
          <w:delText>e</w:delText>
        </w:r>
        <w:r w:rsidR="0017676F" w:rsidRPr="004F2441" w:rsidDel="0069794E">
          <w:rPr>
            <w:sz w:val="24"/>
            <w:szCs w:val="24"/>
          </w:rPr>
          <w:delText>.    Raised to 4</w:delText>
        </w:r>
        <w:r w:rsidDel="0069794E">
          <w:rPr>
            <w:sz w:val="24"/>
            <w:szCs w:val="24"/>
          </w:rPr>
          <w:delText>20k</w:delText>
        </w:r>
        <w:r w:rsidR="0017676F" w:rsidRPr="004F2441" w:rsidDel="0069794E">
          <w:rPr>
            <w:sz w:val="24"/>
            <w:szCs w:val="24"/>
          </w:rPr>
          <w:delText>V</w:delText>
        </w:r>
        <w:r w:rsidDel="0069794E">
          <w:rPr>
            <w:sz w:val="24"/>
            <w:szCs w:val="24"/>
          </w:rPr>
          <w:delText xml:space="preserve"> </w:delText>
        </w:r>
        <w:r w:rsidR="007257D1" w:rsidDel="0069794E">
          <w:rPr>
            <w:sz w:val="24"/>
            <w:szCs w:val="24"/>
          </w:rPr>
          <w:delText xml:space="preserve">(enhancement voltage level) </w:delText>
        </w:r>
        <w:r w:rsidDel="0069794E">
          <w:rPr>
            <w:sz w:val="24"/>
            <w:szCs w:val="24"/>
          </w:rPr>
          <w:delText>and</w:delText>
        </w:r>
        <w:r w:rsidR="0017676F" w:rsidRPr="004F2441" w:rsidDel="0069794E">
          <w:rPr>
            <w:sz w:val="24"/>
            <w:szCs w:val="24"/>
          </w:rPr>
          <w:delText xml:space="preserve"> held there for 60 seconds</w:delText>
        </w:r>
        <w:r w:rsidDel="0069794E">
          <w:rPr>
            <w:sz w:val="24"/>
            <w:szCs w:val="24"/>
          </w:rPr>
          <w:delText xml:space="preserve"> or according to p</w:delText>
        </w:r>
        <w:r w:rsidR="00EE0260" w:rsidDel="0069794E">
          <w:rPr>
            <w:sz w:val="24"/>
            <w:szCs w:val="24"/>
          </w:rPr>
          <w:delText>ar.</w:delText>
        </w:r>
        <w:r w:rsidR="00C06AC4" w:rsidDel="0069794E">
          <w:rPr>
            <w:sz w:val="24"/>
            <w:szCs w:val="24"/>
          </w:rPr>
          <w:delText>5</w:delText>
        </w:r>
        <w:r w:rsidDel="0069794E">
          <w:rPr>
            <w:sz w:val="24"/>
            <w:szCs w:val="24"/>
          </w:rPr>
          <w:delText xml:space="preserve"> above</w:delText>
        </w:r>
        <w:r w:rsidR="0017676F" w:rsidRPr="004F2441" w:rsidDel="0069794E">
          <w:rPr>
            <w:sz w:val="24"/>
            <w:szCs w:val="24"/>
          </w:rPr>
          <w:delText>.</w:delText>
        </w:r>
      </w:del>
    </w:p>
    <w:p w:rsidR="0017676F" w:rsidRPr="004F2441" w:rsidDel="0069794E" w:rsidRDefault="00643CAC" w:rsidP="00CF2DCF">
      <w:pPr>
        <w:ind w:left="1134" w:hanging="425"/>
        <w:rPr>
          <w:del w:id="1873" w:author="Καρμίρης Αγγελος" w:date="2020-01-03T10:45:00Z"/>
          <w:sz w:val="24"/>
          <w:szCs w:val="24"/>
        </w:rPr>
      </w:pPr>
      <w:del w:id="1874" w:author="Καρμίρης Αγγελος" w:date="2020-01-03T10:45:00Z">
        <w:r w:rsidDel="0069794E">
          <w:rPr>
            <w:sz w:val="24"/>
            <w:szCs w:val="24"/>
          </w:rPr>
          <w:delText>f</w:delText>
        </w:r>
        <w:r w:rsidR="0017676F" w:rsidRPr="004F2441" w:rsidDel="0069794E">
          <w:rPr>
            <w:sz w:val="24"/>
            <w:szCs w:val="24"/>
          </w:rPr>
          <w:delText xml:space="preserve">.    </w:delText>
        </w:r>
        <w:r w:rsidDel="0069794E">
          <w:rPr>
            <w:sz w:val="24"/>
            <w:szCs w:val="24"/>
          </w:rPr>
          <w:delText>R</w:delText>
        </w:r>
        <w:r w:rsidR="0017676F" w:rsidRPr="004F2441" w:rsidDel="0069794E">
          <w:rPr>
            <w:sz w:val="24"/>
            <w:szCs w:val="24"/>
          </w:rPr>
          <w:delText>educed to 36</w:delText>
        </w:r>
        <w:r w:rsidR="00246B77" w:rsidDel="0069794E">
          <w:rPr>
            <w:sz w:val="24"/>
            <w:szCs w:val="24"/>
          </w:rPr>
          <w:delText>5</w:delText>
        </w:r>
        <w:r w:rsidDel="0069794E">
          <w:rPr>
            <w:sz w:val="24"/>
            <w:szCs w:val="24"/>
          </w:rPr>
          <w:delText>k</w:delText>
        </w:r>
        <w:r w:rsidR="0017676F" w:rsidRPr="004F2441" w:rsidDel="0069794E">
          <w:rPr>
            <w:sz w:val="24"/>
            <w:szCs w:val="24"/>
          </w:rPr>
          <w:delText>V</w:delText>
        </w:r>
        <w:r w:rsidR="000B28EC" w:rsidDel="0069794E">
          <w:rPr>
            <w:sz w:val="24"/>
            <w:szCs w:val="24"/>
          </w:rPr>
          <w:delText xml:space="preserve"> (one-hour voltage level)</w:delText>
        </w:r>
        <w:r w:rsidR="0017676F" w:rsidRPr="004F2441" w:rsidDel="0069794E">
          <w:rPr>
            <w:sz w:val="24"/>
            <w:szCs w:val="24"/>
          </w:rPr>
          <w:delText xml:space="preserve"> and held there for at least 60 min to measure </w:delText>
        </w:r>
        <w:r w:rsidDel="0069794E">
          <w:rPr>
            <w:sz w:val="24"/>
            <w:szCs w:val="24"/>
          </w:rPr>
          <w:delText>PD</w:delText>
        </w:r>
        <w:r w:rsidR="0017676F" w:rsidRPr="004F2441" w:rsidDel="0069794E">
          <w:rPr>
            <w:sz w:val="24"/>
            <w:szCs w:val="24"/>
          </w:rPr>
          <w:delText>.</w:delText>
        </w:r>
        <w:r w:rsidDel="0069794E">
          <w:rPr>
            <w:sz w:val="24"/>
            <w:szCs w:val="24"/>
          </w:rPr>
          <w:delText xml:space="preserve"> PD level will be recorded every 5 min.</w:delText>
        </w:r>
      </w:del>
    </w:p>
    <w:p w:rsidR="0017676F" w:rsidRPr="004F2441" w:rsidDel="0069794E" w:rsidRDefault="00643CAC" w:rsidP="00CF2DCF">
      <w:pPr>
        <w:ind w:left="720"/>
        <w:rPr>
          <w:del w:id="1875" w:author="Καρμίρης Αγγελος" w:date="2020-01-03T10:45:00Z"/>
          <w:sz w:val="24"/>
          <w:szCs w:val="24"/>
        </w:rPr>
      </w:pPr>
      <w:del w:id="1876" w:author="Καρμίρης Αγγελος" w:date="2020-01-03T10:45:00Z">
        <w:r w:rsidDel="0069794E">
          <w:rPr>
            <w:sz w:val="24"/>
            <w:szCs w:val="24"/>
          </w:rPr>
          <w:delText>g</w:delText>
        </w:r>
        <w:r w:rsidR="0017676F" w:rsidRPr="004F2441" w:rsidDel="0069794E">
          <w:rPr>
            <w:sz w:val="24"/>
            <w:szCs w:val="24"/>
          </w:rPr>
          <w:delText xml:space="preserve">.    Reduced to </w:delText>
        </w:r>
        <w:r w:rsidR="00613BC2" w:rsidRPr="004F2441" w:rsidDel="0069794E">
          <w:rPr>
            <w:sz w:val="24"/>
            <w:szCs w:val="24"/>
          </w:rPr>
          <w:delText>2</w:delText>
        </w:r>
        <w:r w:rsidDel="0069794E">
          <w:rPr>
            <w:sz w:val="24"/>
            <w:szCs w:val="24"/>
          </w:rPr>
          <w:delText>7</w:delText>
        </w:r>
        <w:r w:rsidR="00613BC2" w:rsidRPr="004F2441" w:rsidDel="0069794E">
          <w:rPr>
            <w:sz w:val="24"/>
            <w:szCs w:val="24"/>
          </w:rPr>
          <w:delText>7KV and held there for</w:delText>
        </w:r>
        <w:r w:rsidR="0017676F" w:rsidRPr="004F2441" w:rsidDel="0069794E">
          <w:rPr>
            <w:sz w:val="24"/>
            <w:szCs w:val="24"/>
          </w:rPr>
          <w:delText xml:space="preserve"> a duration of 5 min</w:delText>
        </w:r>
        <w:r w:rsidRPr="00643CAC" w:rsidDel="0069794E">
          <w:rPr>
            <w:sz w:val="24"/>
            <w:szCs w:val="24"/>
          </w:rPr>
          <w:delText xml:space="preserve"> </w:delText>
        </w:r>
        <w:r w:rsidDel="0069794E">
          <w:rPr>
            <w:sz w:val="24"/>
            <w:szCs w:val="24"/>
          </w:rPr>
          <w:delText>with PD measurement</w:delText>
        </w:r>
        <w:r w:rsidR="0017676F" w:rsidRPr="004F2441" w:rsidDel="0069794E">
          <w:rPr>
            <w:sz w:val="24"/>
            <w:szCs w:val="24"/>
          </w:rPr>
          <w:delText>.</w:delText>
        </w:r>
      </w:del>
    </w:p>
    <w:p w:rsidR="0017676F" w:rsidRPr="004F2441" w:rsidDel="0069794E" w:rsidRDefault="00643CAC" w:rsidP="00CF2DCF">
      <w:pPr>
        <w:ind w:left="720"/>
        <w:rPr>
          <w:del w:id="1877" w:author="Καρμίρης Αγγελος" w:date="2020-01-03T10:45:00Z"/>
          <w:sz w:val="24"/>
          <w:szCs w:val="24"/>
        </w:rPr>
      </w:pPr>
      <w:del w:id="1878" w:author="Καρμίρης Αγγελος" w:date="2020-01-03T10:45:00Z">
        <w:r w:rsidDel="0069794E">
          <w:rPr>
            <w:sz w:val="24"/>
            <w:szCs w:val="24"/>
          </w:rPr>
          <w:delText>h</w:delText>
        </w:r>
        <w:r w:rsidR="0017676F" w:rsidRPr="004F2441" w:rsidDel="0069794E">
          <w:rPr>
            <w:sz w:val="24"/>
            <w:szCs w:val="24"/>
          </w:rPr>
          <w:delText xml:space="preserve">.    Reduced to </w:delText>
        </w:r>
        <w:r w:rsidDel="0069794E">
          <w:rPr>
            <w:sz w:val="24"/>
            <w:szCs w:val="24"/>
          </w:rPr>
          <w:delText>92k</w:delText>
        </w:r>
        <w:r w:rsidR="0017676F" w:rsidRPr="004F2441" w:rsidDel="0069794E">
          <w:rPr>
            <w:sz w:val="24"/>
            <w:szCs w:val="24"/>
          </w:rPr>
          <w:delText xml:space="preserve">V </w:delText>
        </w:r>
        <w:r w:rsidDel="0069794E">
          <w:rPr>
            <w:sz w:val="24"/>
            <w:szCs w:val="24"/>
          </w:rPr>
          <w:delText>with background PD measurement</w:delText>
        </w:r>
        <w:r w:rsidR="0017676F" w:rsidRPr="004F2441" w:rsidDel="0069794E">
          <w:rPr>
            <w:sz w:val="24"/>
            <w:szCs w:val="24"/>
          </w:rPr>
          <w:delText>.</w:delText>
        </w:r>
      </w:del>
    </w:p>
    <w:p w:rsidR="00643CAC" w:rsidRPr="004F2441" w:rsidDel="0069794E" w:rsidRDefault="00643CAC" w:rsidP="00CF2DCF">
      <w:pPr>
        <w:ind w:left="720"/>
        <w:rPr>
          <w:del w:id="1879" w:author="Καρμίρης Αγγελος" w:date="2020-01-03T10:45:00Z"/>
          <w:sz w:val="24"/>
          <w:szCs w:val="24"/>
        </w:rPr>
      </w:pPr>
      <w:del w:id="1880" w:author="Καρμίρης Αγγελος" w:date="2020-01-03T10:45:00Z">
        <w:r w:rsidDel="0069794E">
          <w:rPr>
            <w:sz w:val="24"/>
            <w:szCs w:val="24"/>
          </w:rPr>
          <w:delText>i</w:delText>
        </w:r>
        <w:r w:rsidRPr="004F2441" w:rsidDel="0069794E">
          <w:rPr>
            <w:sz w:val="24"/>
            <w:szCs w:val="24"/>
          </w:rPr>
          <w:delText xml:space="preserve">.    </w:delText>
        </w:r>
        <w:r w:rsidR="00FB21F8" w:rsidRPr="00CF2DCF" w:rsidDel="0069794E">
          <w:rPr>
            <w:sz w:val="24"/>
            <w:szCs w:val="24"/>
          </w:rPr>
          <w:delText xml:space="preserve"> </w:delText>
        </w:r>
        <w:r w:rsidRPr="004F2441" w:rsidDel="0069794E">
          <w:rPr>
            <w:sz w:val="24"/>
            <w:szCs w:val="24"/>
          </w:rPr>
          <w:delText xml:space="preserve">Reduced to a value below </w:delText>
        </w:r>
        <w:r w:rsidDel="0069794E">
          <w:rPr>
            <w:sz w:val="24"/>
            <w:szCs w:val="24"/>
          </w:rPr>
          <w:delText>92k</w:delText>
        </w:r>
        <w:r w:rsidRPr="004F2441" w:rsidDel="0069794E">
          <w:rPr>
            <w:sz w:val="24"/>
            <w:szCs w:val="24"/>
          </w:rPr>
          <w:delText>V before switching off.</w:delText>
        </w:r>
      </w:del>
    </w:p>
    <w:p w:rsidR="0017676F" w:rsidRPr="004F2441" w:rsidDel="0069794E" w:rsidRDefault="0017676F" w:rsidP="00773CAE">
      <w:pPr>
        <w:ind w:left="720"/>
        <w:jc w:val="both"/>
        <w:rPr>
          <w:del w:id="1881" w:author="Καρμίρης Αγγελος" w:date="2020-01-03T10:45:00Z"/>
          <w:sz w:val="24"/>
          <w:szCs w:val="24"/>
        </w:rPr>
      </w:pPr>
    </w:p>
    <w:p w:rsidR="0017676F" w:rsidRPr="00CF2DCF" w:rsidDel="0069794E" w:rsidRDefault="007257D1" w:rsidP="00773CAE">
      <w:pPr>
        <w:ind w:left="720"/>
        <w:jc w:val="both"/>
        <w:rPr>
          <w:del w:id="1882" w:author="Καρμίρης Αγγελος" w:date="2020-01-03T10:45:00Z"/>
          <w:sz w:val="24"/>
          <w:szCs w:val="24"/>
        </w:rPr>
      </w:pPr>
      <w:del w:id="1883" w:author="Καρμίρης Αγγελος" w:date="2020-01-03T10:45:00Z">
        <w:r w:rsidDel="0069794E">
          <w:rPr>
            <w:sz w:val="24"/>
            <w:szCs w:val="24"/>
          </w:rPr>
          <w:delText>P</w:delText>
        </w:r>
        <w:r w:rsidR="0017676F" w:rsidRPr="004F2441" w:rsidDel="0069794E">
          <w:rPr>
            <w:sz w:val="24"/>
            <w:szCs w:val="24"/>
          </w:rPr>
          <w:delText>artial</w:delText>
        </w:r>
        <w:r w:rsidR="00613BC2" w:rsidRPr="004F2441" w:rsidDel="0069794E">
          <w:rPr>
            <w:sz w:val="24"/>
            <w:szCs w:val="24"/>
          </w:rPr>
          <w:delText xml:space="preserve"> discharges shall be </w:delText>
        </w:r>
        <w:r w:rsidDel="0069794E">
          <w:rPr>
            <w:sz w:val="24"/>
            <w:szCs w:val="24"/>
          </w:rPr>
          <w:delText xml:space="preserve">measured at </w:delText>
        </w:r>
        <w:r w:rsidR="00606716" w:rsidDel="0069794E">
          <w:rPr>
            <w:sz w:val="24"/>
            <w:szCs w:val="24"/>
          </w:rPr>
          <w:delText>all</w:delText>
        </w:r>
        <w:r w:rsidDel="0069794E">
          <w:rPr>
            <w:sz w:val="24"/>
            <w:szCs w:val="24"/>
          </w:rPr>
          <w:delText xml:space="preserve"> HV and MV terminals</w:delText>
        </w:r>
        <w:r w:rsidR="00613BC2" w:rsidRPr="004F2441" w:rsidDel="0069794E">
          <w:rPr>
            <w:sz w:val="24"/>
            <w:szCs w:val="24"/>
          </w:rPr>
          <w:delText>.</w:delText>
        </w:r>
      </w:del>
    </w:p>
    <w:p w:rsidR="00606716" w:rsidRPr="00B328C8" w:rsidDel="0069794E" w:rsidRDefault="00606716" w:rsidP="00773CAE">
      <w:pPr>
        <w:ind w:left="720"/>
        <w:jc w:val="both"/>
        <w:rPr>
          <w:del w:id="1884" w:author="Καρμίρης Αγγελος" w:date="2020-01-03T10:45:00Z"/>
          <w:sz w:val="24"/>
          <w:szCs w:val="24"/>
        </w:rPr>
      </w:pPr>
    </w:p>
    <w:p w:rsidR="0017676F" w:rsidRPr="004F2441" w:rsidDel="0069794E" w:rsidRDefault="0017676F" w:rsidP="00773CAE">
      <w:pPr>
        <w:ind w:left="720"/>
        <w:jc w:val="both"/>
        <w:rPr>
          <w:del w:id="1885" w:author="Καρμίρης Αγγελος" w:date="2020-01-03T10:45:00Z"/>
          <w:sz w:val="24"/>
          <w:szCs w:val="24"/>
        </w:rPr>
      </w:pPr>
      <w:del w:id="1886" w:author="Καρμίρης Αγγελος" w:date="2020-01-03T10:45:00Z">
        <w:r w:rsidRPr="004F2441" w:rsidDel="0069794E">
          <w:rPr>
            <w:sz w:val="24"/>
            <w:szCs w:val="24"/>
          </w:rPr>
          <w:delText xml:space="preserve">The test is successful if: </w:delText>
        </w:r>
      </w:del>
    </w:p>
    <w:p w:rsidR="0017676F" w:rsidRPr="00CF2DCF" w:rsidDel="0069794E" w:rsidRDefault="008A1EB9">
      <w:pPr>
        <w:ind w:left="720"/>
        <w:jc w:val="both"/>
        <w:rPr>
          <w:del w:id="1887" w:author="Καρμίρης Αγγελος" w:date="2020-01-03T10:45:00Z"/>
          <w:sz w:val="24"/>
          <w:szCs w:val="24"/>
        </w:rPr>
      </w:pPr>
      <w:del w:id="1888" w:author="Καρμίρης Αγγελος" w:date="2020-01-03T10:45:00Z">
        <w:r w:rsidRPr="008A1EB9" w:rsidDel="0069794E">
          <w:rPr>
            <w:sz w:val="24"/>
            <w:szCs w:val="24"/>
          </w:rPr>
          <w:delText xml:space="preserve"> </w:delText>
        </w:r>
        <w:r w:rsidDel="0069794E">
          <w:rPr>
            <w:sz w:val="24"/>
            <w:szCs w:val="24"/>
          </w:rPr>
          <w:delText xml:space="preserve">- </w:delText>
        </w:r>
        <w:r w:rsidR="0017676F" w:rsidRPr="00CF2DCF" w:rsidDel="0069794E">
          <w:rPr>
            <w:sz w:val="24"/>
            <w:szCs w:val="24"/>
          </w:rPr>
          <w:delText>No collapse of the test voltage occurs.</w:delText>
        </w:r>
      </w:del>
    </w:p>
    <w:p w:rsidR="00606716" w:rsidRPr="00CF2DCF" w:rsidDel="0069794E" w:rsidRDefault="008A1EB9" w:rsidP="00773CAE">
      <w:pPr>
        <w:ind w:left="720"/>
        <w:jc w:val="both"/>
        <w:rPr>
          <w:del w:id="1889" w:author="Καρμίρης Αγγελος" w:date="2020-01-03T10:45:00Z"/>
          <w:sz w:val="24"/>
          <w:szCs w:val="24"/>
        </w:rPr>
      </w:pPr>
      <w:del w:id="1890" w:author="Καρμίρης Αγγελος" w:date="2020-01-03T10:45:00Z">
        <w:r w:rsidDel="0069794E">
          <w:rPr>
            <w:sz w:val="24"/>
            <w:szCs w:val="24"/>
          </w:rPr>
          <w:delText xml:space="preserve"> - </w:delText>
        </w:r>
        <w:r w:rsidR="0017676F" w:rsidRPr="004F2441" w:rsidDel="0069794E">
          <w:rPr>
            <w:sz w:val="24"/>
            <w:szCs w:val="24"/>
          </w:rPr>
          <w:delText xml:space="preserve">The level of partial discharges does not exceed </w:delText>
        </w:r>
        <w:r w:rsidR="007257D1" w:rsidDel="0069794E">
          <w:rPr>
            <w:sz w:val="24"/>
            <w:szCs w:val="24"/>
          </w:rPr>
          <w:delText>250</w:delText>
        </w:r>
        <w:r w:rsidR="0017676F" w:rsidRPr="004F2441" w:rsidDel="0069794E">
          <w:rPr>
            <w:sz w:val="24"/>
            <w:szCs w:val="24"/>
          </w:rPr>
          <w:delText xml:space="preserve">pC during </w:delText>
        </w:r>
        <w:r w:rsidR="000B28EC" w:rsidDel="0069794E">
          <w:rPr>
            <w:sz w:val="24"/>
            <w:szCs w:val="24"/>
          </w:rPr>
          <w:delText>the one-hour period.</w:delText>
        </w:r>
      </w:del>
    </w:p>
    <w:p w:rsidR="0017676F" w:rsidRPr="004F2441" w:rsidDel="0069794E" w:rsidRDefault="00606716" w:rsidP="00773CAE">
      <w:pPr>
        <w:ind w:left="720"/>
        <w:jc w:val="both"/>
        <w:rPr>
          <w:del w:id="1891" w:author="Καρμίρης Αγγελος" w:date="2020-01-03T10:45:00Z"/>
          <w:sz w:val="24"/>
          <w:szCs w:val="24"/>
        </w:rPr>
      </w:pPr>
      <w:del w:id="1892" w:author="Καρμίρης Αγγελος" w:date="2020-01-03T10:45:00Z">
        <w:r w:rsidRPr="00CF2DCF" w:rsidDel="0069794E">
          <w:rPr>
            <w:sz w:val="24"/>
            <w:szCs w:val="24"/>
          </w:rPr>
          <w:delText xml:space="preserve"> </w:delText>
        </w:r>
        <w:r w:rsidDel="0069794E">
          <w:rPr>
            <w:sz w:val="24"/>
            <w:szCs w:val="24"/>
          </w:rPr>
          <w:delText xml:space="preserve">- </w:delText>
        </w:r>
        <w:r w:rsidR="0017676F" w:rsidRPr="004F2441" w:rsidDel="0069794E">
          <w:rPr>
            <w:sz w:val="24"/>
            <w:szCs w:val="24"/>
          </w:rPr>
          <w:delText xml:space="preserve">The partial discharge behavior shows no continuously rising tendency </w:delText>
        </w:r>
        <w:r w:rsidR="000B28EC" w:rsidRPr="004F2441" w:rsidDel="0069794E">
          <w:rPr>
            <w:sz w:val="24"/>
            <w:szCs w:val="24"/>
          </w:rPr>
          <w:delText xml:space="preserve">during </w:delText>
        </w:r>
        <w:r w:rsidR="000B28EC" w:rsidDel="0069794E">
          <w:rPr>
            <w:sz w:val="24"/>
            <w:szCs w:val="24"/>
          </w:rPr>
          <w:delText xml:space="preserve">the one-hour period, nor sudden sustained increase during the </w:delText>
        </w:r>
        <w:r w:rsidR="008A1EB9" w:rsidDel="0069794E">
          <w:rPr>
            <w:sz w:val="24"/>
            <w:szCs w:val="24"/>
          </w:rPr>
          <w:delText>last 20 min of the same period</w:delText>
        </w:r>
        <w:r w:rsidR="00E7596C" w:rsidDel="0069794E">
          <w:rPr>
            <w:sz w:val="24"/>
            <w:szCs w:val="24"/>
          </w:rPr>
          <w:delText>.</w:delText>
        </w:r>
        <w:r w:rsidR="000B28EC" w:rsidDel="0069794E">
          <w:rPr>
            <w:sz w:val="24"/>
            <w:szCs w:val="24"/>
          </w:rPr>
          <w:delText xml:space="preserve"> The partial discharge level during the one-hour period shall not increase more than 50pC. </w:delText>
        </w:r>
        <w:r w:rsidR="00E7596C" w:rsidDel="0069794E">
          <w:rPr>
            <w:sz w:val="24"/>
            <w:szCs w:val="24"/>
          </w:rPr>
          <w:delText xml:space="preserve"> Occasional high bursts of</w:delText>
        </w:r>
        <w:r w:rsidR="0017676F" w:rsidRPr="004F2441" w:rsidDel="0069794E">
          <w:rPr>
            <w:sz w:val="24"/>
            <w:szCs w:val="24"/>
          </w:rPr>
          <w:delText xml:space="preserve"> non – sustained nature should be disregarded.</w:delText>
        </w:r>
      </w:del>
    </w:p>
    <w:p w:rsidR="0017676F" w:rsidRPr="00CF2DCF" w:rsidDel="0069794E" w:rsidRDefault="008A1EB9">
      <w:pPr>
        <w:ind w:left="720"/>
        <w:jc w:val="both"/>
        <w:rPr>
          <w:del w:id="1893" w:author="Καρμίρης Αγγελος" w:date="2020-01-03T10:45:00Z"/>
          <w:sz w:val="24"/>
          <w:szCs w:val="24"/>
        </w:rPr>
      </w:pPr>
      <w:del w:id="1894" w:author="Καρμίρης Αγγελος" w:date="2020-01-03T10:45:00Z">
        <w:r w:rsidRPr="008A1EB9" w:rsidDel="0069794E">
          <w:rPr>
            <w:sz w:val="24"/>
            <w:szCs w:val="24"/>
          </w:rPr>
          <w:delText xml:space="preserve"> </w:delText>
        </w:r>
        <w:r w:rsidDel="0069794E">
          <w:rPr>
            <w:sz w:val="24"/>
            <w:szCs w:val="24"/>
          </w:rPr>
          <w:delText xml:space="preserve">- </w:delText>
        </w:r>
        <w:r w:rsidR="0017676F" w:rsidRPr="00CF2DCF" w:rsidDel="0069794E">
          <w:rPr>
            <w:sz w:val="24"/>
            <w:szCs w:val="24"/>
          </w:rPr>
          <w:delText xml:space="preserve">The level of </w:delText>
        </w:r>
        <w:r w:rsidRPr="00CF2DCF" w:rsidDel="0069794E">
          <w:rPr>
            <w:sz w:val="24"/>
            <w:szCs w:val="24"/>
          </w:rPr>
          <w:delText>partial</w:delText>
        </w:r>
        <w:r w:rsidR="0017676F" w:rsidRPr="00CF2DCF" w:rsidDel="0069794E">
          <w:rPr>
            <w:sz w:val="24"/>
            <w:szCs w:val="24"/>
          </w:rPr>
          <w:delText xml:space="preserve"> </w:delText>
        </w:r>
        <w:r w:rsidRPr="00CF2DCF" w:rsidDel="0069794E">
          <w:rPr>
            <w:sz w:val="24"/>
            <w:szCs w:val="24"/>
          </w:rPr>
          <w:delText>dis</w:delText>
        </w:r>
        <w:r w:rsidR="0017676F" w:rsidRPr="00CF2DCF" w:rsidDel="0069794E">
          <w:rPr>
            <w:sz w:val="24"/>
            <w:szCs w:val="24"/>
          </w:rPr>
          <w:delText>charges does not exceed 100pC at 2</w:delText>
        </w:r>
        <w:r w:rsidRPr="00CF2DCF" w:rsidDel="0069794E">
          <w:rPr>
            <w:sz w:val="24"/>
            <w:szCs w:val="24"/>
          </w:rPr>
          <w:delText>7</w:delText>
        </w:r>
        <w:r w:rsidR="0017676F" w:rsidRPr="00CF2DCF" w:rsidDel="0069794E">
          <w:rPr>
            <w:sz w:val="24"/>
            <w:szCs w:val="24"/>
          </w:rPr>
          <w:delText>7</w:delText>
        </w:r>
        <w:r w:rsidRPr="00CF2DCF" w:rsidDel="0069794E">
          <w:rPr>
            <w:sz w:val="24"/>
            <w:szCs w:val="24"/>
          </w:rPr>
          <w:delText>k</w:delText>
        </w:r>
        <w:r w:rsidR="0017676F" w:rsidRPr="00CF2DCF" w:rsidDel="0069794E">
          <w:rPr>
            <w:sz w:val="24"/>
            <w:szCs w:val="24"/>
          </w:rPr>
          <w:delText>V</w:delText>
        </w:r>
        <w:r w:rsidRPr="00CF2DCF" w:rsidDel="0069794E">
          <w:rPr>
            <w:sz w:val="24"/>
            <w:szCs w:val="24"/>
          </w:rPr>
          <w:delText xml:space="preserve"> voltage level</w:delText>
        </w:r>
        <w:r w:rsidR="0017676F" w:rsidRPr="00CF2DCF" w:rsidDel="0069794E">
          <w:rPr>
            <w:sz w:val="24"/>
            <w:szCs w:val="24"/>
          </w:rPr>
          <w:delText>.</w:delText>
        </w:r>
      </w:del>
    </w:p>
    <w:p w:rsidR="0017676F" w:rsidRPr="004F2441" w:rsidDel="0069794E" w:rsidRDefault="0017676F" w:rsidP="00773CAE">
      <w:pPr>
        <w:ind w:left="720"/>
        <w:jc w:val="both"/>
        <w:rPr>
          <w:del w:id="1895" w:author="Καρμίρης Αγγελος" w:date="2020-01-03T10:45:00Z"/>
          <w:sz w:val="24"/>
          <w:szCs w:val="24"/>
        </w:rPr>
      </w:pPr>
    </w:p>
    <w:p w:rsidR="000F6367" w:rsidDel="0069794E" w:rsidRDefault="0017676F" w:rsidP="00AB3970">
      <w:pPr>
        <w:ind w:left="720"/>
        <w:jc w:val="both"/>
        <w:rPr>
          <w:del w:id="1896" w:author="Καρμίρης Αγγελος" w:date="2020-01-03T10:45:00Z"/>
          <w:sz w:val="24"/>
          <w:szCs w:val="24"/>
        </w:rPr>
      </w:pPr>
      <w:del w:id="1897" w:author="Καρμίρης Αγγελος" w:date="2020-01-03T10:45:00Z">
        <w:r w:rsidRPr="004F2441" w:rsidDel="0069794E">
          <w:rPr>
            <w:sz w:val="24"/>
            <w:szCs w:val="24"/>
          </w:rPr>
          <w:delText>As long as no breakdown occurs</w:delText>
        </w:r>
        <w:r w:rsidR="005D1B1D" w:rsidRPr="00CF2DCF" w:rsidDel="0069794E">
          <w:rPr>
            <w:sz w:val="24"/>
            <w:szCs w:val="24"/>
          </w:rPr>
          <w:delText xml:space="preserve"> </w:delText>
        </w:r>
        <w:r w:rsidR="005D1B1D" w:rsidDel="0069794E">
          <w:rPr>
            <w:sz w:val="24"/>
            <w:szCs w:val="24"/>
          </w:rPr>
          <w:delText>during the test</w:delText>
        </w:r>
        <w:r w:rsidRPr="004F2441" w:rsidDel="0069794E">
          <w:rPr>
            <w:sz w:val="24"/>
            <w:szCs w:val="24"/>
          </w:rPr>
          <w:delText xml:space="preserve"> and unless very high </w:delText>
        </w:r>
        <w:r w:rsidR="005D1B1D" w:rsidDel="0069794E">
          <w:rPr>
            <w:sz w:val="24"/>
            <w:szCs w:val="24"/>
          </w:rPr>
          <w:delText xml:space="preserve">values of </w:delText>
        </w:r>
        <w:r w:rsidRPr="004F2441" w:rsidDel="0069794E">
          <w:rPr>
            <w:sz w:val="24"/>
            <w:szCs w:val="24"/>
          </w:rPr>
          <w:delText xml:space="preserve">partial discharges are sustained for a long time, </w:delText>
        </w:r>
        <w:r w:rsidR="005D1B1D" w:rsidDel="0069794E">
          <w:rPr>
            <w:sz w:val="24"/>
            <w:szCs w:val="24"/>
          </w:rPr>
          <w:delText>a</w:delText>
        </w:r>
        <w:r w:rsidRPr="004F2441" w:rsidDel="0069794E">
          <w:rPr>
            <w:sz w:val="24"/>
            <w:szCs w:val="24"/>
          </w:rPr>
          <w:delText xml:space="preserve"> failure to meet the partial discharge acceptance criteria shall not warrant immediate rejection, but lead to further investigation</w:delText>
        </w:r>
        <w:r w:rsidR="00CE37A9" w:rsidRPr="00CF2DCF" w:rsidDel="0069794E">
          <w:rPr>
            <w:sz w:val="24"/>
            <w:szCs w:val="24"/>
          </w:rPr>
          <w:delText xml:space="preserve">, </w:delText>
        </w:r>
        <w:r w:rsidR="00CE37A9" w:rsidDel="0069794E">
          <w:rPr>
            <w:sz w:val="24"/>
            <w:szCs w:val="24"/>
          </w:rPr>
          <w:delText>following</w:delText>
        </w:r>
        <w:r w:rsidRPr="004F2441" w:rsidDel="0069794E">
          <w:rPr>
            <w:sz w:val="24"/>
            <w:szCs w:val="24"/>
          </w:rPr>
          <w:delText xml:space="preserve"> </w:delText>
        </w:r>
        <w:r w:rsidR="008A1EB9" w:rsidDel="0069794E">
          <w:rPr>
            <w:sz w:val="24"/>
            <w:szCs w:val="24"/>
          </w:rPr>
          <w:delText>A</w:delText>
        </w:r>
        <w:r w:rsidRPr="004F2441" w:rsidDel="0069794E">
          <w:rPr>
            <w:sz w:val="24"/>
            <w:szCs w:val="24"/>
          </w:rPr>
          <w:delText>nnex A</w:delText>
        </w:r>
        <w:r w:rsidR="00071683" w:rsidDel="0069794E">
          <w:rPr>
            <w:sz w:val="24"/>
            <w:szCs w:val="24"/>
          </w:rPr>
          <w:delText xml:space="preserve"> of IEC</w:delText>
        </w:r>
        <w:r w:rsidR="008A1EB9" w:rsidDel="0069794E">
          <w:rPr>
            <w:sz w:val="24"/>
            <w:szCs w:val="24"/>
          </w:rPr>
          <w:delText xml:space="preserve"> </w:delText>
        </w:r>
        <w:r w:rsidR="00071683" w:rsidDel="0069794E">
          <w:rPr>
            <w:sz w:val="24"/>
            <w:szCs w:val="24"/>
          </w:rPr>
          <w:delText>60076</w:delText>
        </w:r>
        <w:r w:rsidR="008A1EB9" w:rsidDel="0069794E">
          <w:rPr>
            <w:sz w:val="24"/>
            <w:szCs w:val="24"/>
          </w:rPr>
          <w:noBreakHyphen/>
        </w:r>
        <w:r w:rsidR="00071683" w:rsidDel="0069794E">
          <w:rPr>
            <w:sz w:val="24"/>
            <w:szCs w:val="24"/>
          </w:rPr>
          <w:delText>3</w:delText>
        </w:r>
        <w:r w:rsidRPr="004F2441" w:rsidDel="0069794E">
          <w:rPr>
            <w:sz w:val="24"/>
            <w:szCs w:val="24"/>
          </w:rPr>
          <w:delText>.</w:delText>
        </w:r>
      </w:del>
    </w:p>
    <w:p w:rsidR="000304CE" w:rsidRPr="0029388F" w:rsidDel="0069794E" w:rsidRDefault="000304CE" w:rsidP="000304CE">
      <w:pPr>
        <w:tabs>
          <w:tab w:val="left" w:pos="1418"/>
        </w:tabs>
        <w:ind w:left="720"/>
        <w:jc w:val="both"/>
        <w:rPr>
          <w:del w:id="1898" w:author="Καρμίρης Αγγελος" w:date="2020-01-03T10:45:00Z"/>
          <w:sz w:val="24"/>
          <w:szCs w:val="24"/>
        </w:rPr>
      </w:pPr>
    </w:p>
    <w:p w:rsidR="000304CE" w:rsidRPr="004F2441" w:rsidDel="0069794E" w:rsidRDefault="004C2B25" w:rsidP="000304CE">
      <w:pPr>
        <w:ind w:left="2127" w:hanging="709"/>
        <w:jc w:val="both"/>
        <w:rPr>
          <w:del w:id="1899" w:author="Καρμίρης Αγγελος" w:date="2020-01-03T10:45:00Z"/>
          <w:b/>
          <w:bCs/>
          <w:sz w:val="24"/>
          <w:szCs w:val="24"/>
          <w:u w:val="single"/>
        </w:rPr>
      </w:pPr>
      <w:del w:id="1900" w:author="Καρμίρης Αγγελος" w:date="2020-01-03T10:45:00Z">
        <w:r w:rsidDel="0069794E">
          <w:rPr>
            <w:b/>
            <w:bCs/>
            <w:sz w:val="24"/>
            <w:szCs w:val="24"/>
          </w:rPr>
          <w:delText>1.10</w:delText>
        </w:r>
        <w:r w:rsidR="00481D72" w:rsidDel="0069794E">
          <w:rPr>
            <w:b/>
            <w:bCs/>
            <w:sz w:val="24"/>
            <w:szCs w:val="24"/>
          </w:rPr>
          <w:delText>.6</w:delText>
        </w:r>
        <w:r w:rsidR="000304CE" w:rsidRPr="004F2441" w:rsidDel="0069794E">
          <w:rPr>
            <w:b/>
            <w:bCs/>
            <w:sz w:val="24"/>
            <w:szCs w:val="24"/>
          </w:rPr>
          <w:tab/>
        </w:r>
        <w:r w:rsidR="000304CE" w:rsidRPr="000304CE" w:rsidDel="0069794E">
          <w:rPr>
            <w:b/>
            <w:bCs/>
            <w:sz w:val="24"/>
            <w:szCs w:val="24"/>
            <w:u w:val="single"/>
          </w:rPr>
          <w:delText>Auxiliary Wiring Insulation Test (AuxW)</w:delText>
        </w:r>
        <w:r w:rsidR="000304CE" w:rsidRPr="004F2441" w:rsidDel="0069794E">
          <w:rPr>
            <w:b/>
            <w:bCs/>
            <w:sz w:val="24"/>
            <w:szCs w:val="24"/>
            <w:u w:val="single"/>
          </w:rPr>
          <w:delText xml:space="preserve"> </w:delText>
        </w:r>
      </w:del>
    </w:p>
    <w:p w:rsidR="000304CE" w:rsidRPr="004F2441" w:rsidDel="0069794E" w:rsidRDefault="000304CE" w:rsidP="000304CE">
      <w:pPr>
        <w:ind w:left="720"/>
        <w:jc w:val="both"/>
        <w:rPr>
          <w:del w:id="1901" w:author="Καρμίρης Αγγελος" w:date="2020-01-03T10:45:00Z"/>
          <w:sz w:val="24"/>
          <w:szCs w:val="24"/>
        </w:rPr>
      </w:pPr>
    </w:p>
    <w:p w:rsidR="00343293" w:rsidRPr="00CF2DCF" w:rsidDel="0069794E" w:rsidRDefault="008A1EB9" w:rsidP="000304CE">
      <w:pPr>
        <w:ind w:left="720"/>
        <w:jc w:val="both"/>
        <w:rPr>
          <w:del w:id="1902" w:author="Καρμίρης Αγγελος" w:date="2020-01-03T10:45:00Z"/>
          <w:sz w:val="24"/>
          <w:szCs w:val="24"/>
        </w:rPr>
      </w:pPr>
      <w:del w:id="1903" w:author="Καρμίρης Αγγελος" w:date="2020-01-03T10:45:00Z">
        <w:r w:rsidDel="0069794E">
          <w:rPr>
            <w:sz w:val="24"/>
            <w:szCs w:val="24"/>
          </w:rPr>
          <w:delText xml:space="preserve">The </w:delText>
        </w:r>
        <w:r w:rsidR="00DC2D2B" w:rsidDel="0069794E">
          <w:rPr>
            <w:sz w:val="24"/>
            <w:szCs w:val="24"/>
          </w:rPr>
          <w:delText xml:space="preserve">wiring for auxiliary power, </w:delText>
        </w:r>
        <w:r w:rsidRPr="000304CE" w:rsidDel="0069794E">
          <w:rPr>
            <w:sz w:val="24"/>
            <w:szCs w:val="24"/>
          </w:rPr>
          <w:delText>signaling</w:delText>
        </w:r>
        <w:r w:rsidR="00DC2D2B" w:rsidDel="0069794E">
          <w:rPr>
            <w:sz w:val="24"/>
            <w:szCs w:val="24"/>
          </w:rPr>
          <w:delText xml:space="preserve"> and control</w:delText>
        </w:r>
        <w:r w:rsidR="000304CE" w:rsidRPr="000304CE" w:rsidDel="0069794E">
          <w:rPr>
            <w:sz w:val="24"/>
            <w:szCs w:val="24"/>
          </w:rPr>
          <w:delText xml:space="preserve"> will be tested with a 1min AC voltage of 2kV to earth. </w:delText>
        </w:r>
        <w:r w:rsidR="00343293" w:rsidDel="0069794E">
          <w:rPr>
            <w:sz w:val="24"/>
            <w:szCs w:val="24"/>
          </w:rPr>
          <w:delText xml:space="preserve">The test shall include the wiring of the </w:delText>
        </w:r>
        <w:r w:rsidR="00EE22D6" w:rsidDel="0069794E">
          <w:rPr>
            <w:sz w:val="24"/>
            <w:szCs w:val="24"/>
          </w:rPr>
          <w:delText>OLTC motor drive.</w:delText>
        </w:r>
      </w:del>
    </w:p>
    <w:p w:rsidR="000304CE" w:rsidDel="0069794E" w:rsidRDefault="000304CE" w:rsidP="000304CE">
      <w:pPr>
        <w:ind w:left="720"/>
        <w:jc w:val="both"/>
        <w:rPr>
          <w:del w:id="1904" w:author="Καρμίρης Αγγελος" w:date="2020-01-03T10:45:00Z"/>
          <w:sz w:val="24"/>
          <w:szCs w:val="24"/>
        </w:rPr>
      </w:pPr>
      <w:del w:id="1905" w:author="Καρμίρης Αγγελος" w:date="2020-01-03T10:45:00Z">
        <w:r w:rsidRPr="000304CE" w:rsidDel="0069794E">
          <w:rPr>
            <w:sz w:val="24"/>
            <w:szCs w:val="24"/>
          </w:rPr>
          <w:delText>The secondary windings of bushing current transformers will be tested with a 1min AC voltage of 2.5kV to earth.</w:delText>
        </w:r>
      </w:del>
    </w:p>
    <w:p w:rsidR="000D29F7" w:rsidRPr="004F2441" w:rsidDel="0069794E" w:rsidRDefault="000D29F7" w:rsidP="00AB3970">
      <w:pPr>
        <w:ind w:left="720"/>
        <w:jc w:val="both"/>
        <w:rPr>
          <w:del w:id="1906" w:author="Καρμίρης Αγγελος" w:date="2020-01-03T10:45:00Z"/>
          <w:sz w:val="24"/>
          <w:szCs w:val="24"/>
        </w:rPr>
      </w:pPr>
    </w:p>
    <w:p w:rsidR="000F6367" w:rsidRPr="004F2441" w:rsidDel="0069794E" w:rsidRDefault="0014074D" w:rsidP="00CF2DCF">
      <w:pPr>
        <w:numPr>
          <w:ilvl w:val="1"/>
          <w:numId w:val="13"/>
        </w:numPr>
        <w:jc w:val="both"/>
        <w:rPr>
          <w:del w:id="1907" w:author="Καρμίρης Αγγελος" w:date="2020-01-03T10:45:00Z"/>
          <w:b/>
          <w:bCs/>
          <w:sz w:val="24"/>
          <w:szCs w:val="24"/>
          <w:u w:val="single"/>
        </w:rPr>
      </w:pPr>
      <w:del w:id="1908" w:author="Καρμίρης Αγγελος" w:date="2020-01-03T10:45:00Z">
        <w:r w:rsidRPr="004F2441" w:rsidDel="0069794E">
          <w:rPr>
            <w:b/>
            <w:bCs/>
            <w:sz w:val="24"/>
            <w:szCs w:val="24"/>
            <w:u w:val="single"/>
          </w:rPr>
          <w:delText xml:space="preserve">Operation test </w:delText>
        </w:r>
        <w:r w:rsidR="003447FD" w:rsidDel="0069794E">
          <w:rPr>
            <w:b/>
            <w:bCs/>
            <w:sz w:val="24"/>
            <w:szCs w:val="24"/>
            <w:u w:val="single"/>
          </w:rPr>
          <w:delText xml:space="preserve">of </w:delText>
        </w:r>
        <w:r w:rsidRPr="004F2441" w:rsidDel="0069794E">
          <w:rPr>
            <w:b/>
            <w:bCs/>
            <w:sz w:val="24"/>
            <w:szCs w:val="24"/>
            <w:u w:val="single"/>
          </w:rPr>
          <w:delText>On – Load Tap Changer</w:delText>
        </w:r>
      </w:del>
    </w:p>
    <w:p w:rsidR="000F6367" w:rsidRPr="004F2441" w:rsidDel="0069794E" w:rsidRDefault="000F6367" w:rsidP="000F6367">
      <w:pPr>
        <w:jc w:val="both"/>
        <w:rPr>
          <w:del w:id="1909" w:author="Καρμίρης Αγγελος" w:date="2020-01-03T10:45:00Z"/>
          <w:b/>
          <w:bCs/>
          <w:sz w:val="24"/>
          <w:szCs w:val="24"/>
          <w:u w:val="single"/>
        </w:rPr>
      </w:pPr>
    </w:p>
    <w:p w:rsidR="0014074D" w:rsidRPr="004F2441" w:rsidDel="0069794E" w:rsidRDefault="000F6367" w:rsidP="0014074D">
      <w:pPr>
        <w:ind w:left="720"/>
        <w:jc w:val="both"/>
        <w:rPr>
          <w:del w:id="1910" w:author="Καρμίρης Αγγελος" w:date="2020-01-03T10:45:00Z"/>
          <w:sz w:val="24"/>
          <w:szCs w:val="24"/>
          <w:lang w:val="en-GB"/>
        </w:rPr>
      </w:pPr>
      <w:del w:id="1911" w:author="Καρμίρης Αγγελος" w:date="2020-01-03T10:45:00Z">
        <w:r w:rsidRPr="004F2441" w:rsidDel="0069794E">
          <w:rPr>
            <w:sz w:val="24"/>
            <w:szCs w:val="24"/>
          </w:rPr>
          <w:delText xml:space="preserve">With </w:delText>
        </w:r>
        <w:r w:rsidR="0014074D" w:rsidRPr="004F2441" w:rsidDel="0069794E">
          <w:rPr>
            <w:sz w:val="24"/>
            <w:szCs w:val="24"/>
          </w:rPr>
          <w:delText>the tap</w:delText>
        </w:r>
        <w:r w:rsidR="001A69C2" w:rsidRPr="004F2441" w:rsidDel="0069794E">
          <w:rPr>
            <w:sz w:val="24"/>
            <w:szCs w:val="24"/>
          </w:rPr>
          <w:delText>-</w:delText>
        </w:r>
        <w:r w:rsidR="0014074D" w:rsidRPr="004F2441" w:rsidDel="0069794E">
          <w:rPr>
            <w:sz w:val="24"/>
            <w:szCs w:val="24"/>
          </w:rPr>
          <w:delText>changer fully assembled on the autotransformer</w:delText>
        </w:r>
        <w:r w:rsidR="00CB4DF5" w:rsidRPr="004F2441" w:rsidDel="0069794E">
          <w:rPr>
            <w:sz w:val="24"/>
            <w:szCs w:val="24"/>
          </w:rPr>
          <w:delText>,</w:delText>
        </w:r>
        <w:r w:rsidR="0014074D" w:rsidRPr="004F2441" w:rsidDel="0069794E">
          <w:rPr>
            <w:sz w:val="24"/>
            <w:szCs w:val="24"/>
          </w:rPr>
          <w:delText xml:space="preserve"> the following operations shall be performed</w:delText>
        </w:r>
        <w:r w:rsidR="0014074D" w:rsidRPr="004F2441" w:rsidDel="0069794E">
          <w:rPr>
            <w:sz w:val="24"/>
            <w:szCs w:val="24"/>
            <w:lang w:val="en-GB"/>
          </w:rPr>
          <w:delText>:</w:delText>
        </w:r>
      </w:del>
    </w:p>
    <w:p w:rsidR="0014074D" w:rsidRPr="004F2441" w:rsidDel="0069794E" w:rsidRDefault="00D55274" w:rsidP="00D55274">
      <w:pPr>
        <w:ind w:left="1440" w:hanging="720"/>
        <w:jc w:val="both"/>
        <w:rPr>
          <w:del w:id="1912" w:author="Καρμίρης Αγγελος" w:date="2020-01-03T10:45:00Z"/>
          <w:sz w:val="24"/>
          <w:szCs w:val="24"/>
        </w:rPr>
      </w:pPr>
      <w:del w:id="1913" w:author="Καρμίρης Αγγελος" w:date="2020-01-03T10:45:00Z">
        <w:r w:rsidRPr="004F2441" w:rsidDel="0069794E">
          <w:rPr>
            <w:sz w:val="24"/>
            <w:szCs w:val="24"/>
          </w:rPr>
          <w:delText>a.</w:delText>
        </w:r>
        <w:r w:rsidRPr="004F2441" w:rsidDel="0069794E">
          <w:rPr>
            <w:sz w:val="24"/>
            <w:szCs w:val="24"/>
          </w:rPr>
          <w:tab/>
        </w:r>
        <w:r w:rsidR="000F6367" w:rsidRPr="004F2441" w:rsidDel="0069794E">
          <w:rPr>
            <w:sz w:val="24"/>
            <w:szCs w:val="24"/>
          </w:rPr>
          <w:delText xml:space="preserve">With </w:delText>
        </w:r>
        <w:r w:rsidR="0014074D" w:rsidRPr="004F2441" w:rsidDel="0069794E">
          <w:rPr>
            <w:sz w:val="24"/>
            <w:szCs w:val="24"/>
          </w:rPr>
          <w:delText xml:space="preserve">the </w:delText>
        </w:r>
        <w:r w:rsidR="000F6367" w:rsidRPr="004F2441" w:rsidDel="0069794E">
          <w:rPr>
            <w:sz w:val="24"/>
            <w:szCs w:val="24"/>
          </w:rPr>
          <w:delText xml:space="preserve">autotransformer </w:delText>
        </w:r>
        <w:r w:rsidR="0014074D" w:rsidRPr="004F2441" w:rsidDel="0069794E">
          <w:rPr>
            <w:sz w:val="24"/>
            <w:szCs w:val="24"/>
          </w:rPr>
          <w:delText>un</w:delText>
        </w:r>
        <w:r w:rsidR="001A69C2" w:rsidRPr="004F2441" w:rsidDel="0069794E">
          <w:rPr>
            <w:sz w:val="24"/>
            <w:szCs w:val="24"/>
          </w:rPr>
          <w:delText>-</w:delText>
        </w:r>
        <w:r w:rsidR="0014074D" w:rsidRPr="004F2441" w:rsidDel="0069794E">
          <w:rPr>
            <w:sz w:val="24"/>
            <w:szCs w:val="24"/>
          </w:rPr>
          <w:delText>energized, eight</w:delText>
        </w:r>
        <w:r w:rsidR="00BE2D15" w:rsidRPr="00CF2DCF" w:rsidDel="0069794E">
          <w:rPr>
            <w:sz w:val="24"/>
            <w:szCs w:val="24"/>
          </w:rPr>
          <w:delText xml:space="preserve"> (8)</w:delText>
        </w:r>
        <w:r w:rsidR="0014074D" w:rsidRPr="004F2441" w:rsidDel="0069794E">
          <w:rPr>
            <w:sz w:val="24"/>
            <w:szCs w:val="24"/>
          </w:rPr>
          <w:delText xml:space="preserve"> complete cycles of operation </w:delText>
        </w:r>
        <w:r w:rsidR="00CB4DF5" w:rsidRPr="004F2441" w:rsidDel="0069794E">
          <w:rPr>
            <w:sz w:val="24"/>
            <w:szCs w:val="24"/>
          </w:rPr>
          <w:delText>(a complete cycle of operation g</w:delText>
        </w:r>
        <w:r w:rsidR="0014074D" w:rsidRPr="004F2441" w:rsidDel="0069794E">
          <w:rPr>
            <w:sz w:val="24"/>
            <w:szCs w:val="24"/>
          </w:rPr>
          <w:delText xml:space="preserve">oes from one </w:delText>
        </w:r>
        <w:r w:rsidR="00CB4DF5" w:rsidRPr="004F2441" w:rsidDel="0069794E">
          <w:rPr>
            <w:sz w:val="24"/>
            <w:szCs w:val="24"/>
          </w:rPr>
          <w:delText>e</w:delText>
        </w:r>
        <w:r w:rsidR="0014074D" w:rsidRPr="004F2441" w:rsidDel="0069794E">
          <w:rPr>
            <w:sz w:val="24"/>
            <w:szCs w:val="24"/>
          </w:rPr>
          <w:delText>nd of the tapping range to the other and back again).</w:delText>
        </w:r>
      </w:del>
    </w:p>
    <w:p w:rsidR="00D55274" w:rsidRPr="004F2441" w:rsidDel="0069794E" w:rsidRDefault="00D55274" w:rsidP="00D55274">
      <w:pPr>
        <w:ind w:left="1440" w:hanging="720"/>
        <w:jc w:val="both"/>
        <w:rPr>
          <w:del w:id="1914" w:author="Καρμίρης Αγγελος" w:date="2020-01-03T10:45:00Z"/>
          <w:sz w:val="24"/>
          <w:szCs w:val="24"/>
        </w:rPr>
      </w:pPr>
      <w:del w:id="1915" w:author="Καρμίρης Αγγελος" w:date="2020-01-03T10:45:00Z">
        <w:r w:rsidRPr="004F2441" w:rsidDel="0069794E">
          <w:rPr>
            <w:sz w:val="24"/>
            <w:szCs w:val="24"/>
          </w:rPr>
          <w:delText>b.</w:delText>
        </w:r>
        <w:r w:rsidRPr="004F2441" w:rsidDel="0069794E">
          <w:rPr>
            <w:sz w:val="24"/>
            <w:szCs w:val="24"/>
          </w:rPr>
          <w:tab/>
        </w:r>
        <w:r w:rsidR="00F10A22" w:rsidRPr="004F2441" w:rsidDel="0069794E">
          <w:rPr>
            <w:sz w:val="24"/>
            <w:szCs w:val="24"/>
          </w:rPr>
          <w:delText xml:space="preserve">With </w:delText>
        </w:r>
        <w:r w:rsidRPr="004F2441" w:rsidDel="0069794E">
          <w:rPr>
            <w:sz w:val="24"/>
            <w:szCs w:val="24"/>
          </w:rPr>
          <w:delText>the autotransformer un</w:delText>
        </w:r>
        <w:r w:rsidR="001A69C2" w:rsidRPr="004F2441" w:rsidDel="0069794E">
          <w:rPr>
            <w:sz w:val="24"/>
            <w:szCs w:val="24"/>
          </w:rPr>
          <w:delText>-</w:delText>
        </w:r>
        <w:r w:rsidRPr="004F2441" w:rsidDel="0069794E">
          <w:rPr>
            <w:sz w:val="24"/>
            <w:szCs w:val="24"/>
          </w:rPr>
          <w:delText>energized and with auxiliary voltage reduced to 85% of its rated value, one</w:delText>
        </w:r>
        <w:r w:rsidR="002123FA" w:rsidRPr="00CF2DCF" w:rsidDel="0069794E">
          <w:rPr>
            <w:sz w:val="24"/>
            <w:szCs w:val="24"/>
          </w:rPr>
          <w:delText xml:space="preserve"> (1)</w:delText>
        </w:r>
        <w:r w:rsidRPr="004F2441" w:rsidDel="0069794E">
          <w:rPr>
            <w:sz w:val="24"/>
            <w:szCs w:val="24"/>
          </w:rPr>
          <w:delText xml:space="preserve"> complete</w:delText>
        </w:r>
        <w:r w:rsidR="0067488C" w:rsidRPr="004F2441" w:rsidDel="0069794E">
          <w:rPr>
            <w:sz w:val="24"/>
            <w:szCs w:val="24"/>
          </w:rPr>
          <w:delText xml:space="preserve"> cycle of operation</w:delText>
        </w:r>
        <w:r w:rsidRPr="004F2441" w:rsidDel="0069794E">
          <w:rPr>
            <w:sz w:val="24"/>
            <w:szCs w:val="24"/>
          </w:rPr>
          <w:delText>.</w:delText>
        </w:r>
      </w:del>
    </w:p>
    <w:p w:rsidR="00F10A22" w:rsidRPr="004F2441" w:rsidDel="0069794E" w:rsidRDefault="00D55274" w:rsidP="00D55274">
      <w:pPr>
        <w:ind w:left="1440" w:hanging="720"/>
        <w:jc w:val="both"/>
        <w:rPr>
          <w:del w:id="1916" w:author="Καρμίρης Αγγελος" w:date="2020-01-03T10:45:00Z"/>
          <w:sz w:val="24"/>
          <w:szCs w:val="24"/>
        </w:rPr>
      </w:pPr>
      <w:del w:id="1917" w:author="Καρμίρης Αγγελος" w:date="2020-01-03T10:45:00Z">
        <w:r w:rsidRPr="004F2441" w:rsidDel="0069794E">
          <w:rPr>
            <w:sz w:val="24"/>
            <w:szCs w:val="24"/>
          </w:rPr>
          <w:delText>c.</w:delText>
        </w:r>
        <w:r w:rsidRPr="004F2441" w:rsidDel="0069794E">
          <w:rPr>
            <w:sz w:val="24"/>
            <w:szCs w:val="24"/>
          </w:rPr>
          <w:tab/>
        </w:r>
        <w:r w:rsidR="00F10A22" w:rsidRPr="004F2441" w:rsidDel="0069794E">
          <w:rPr>
            <w:sz w:val="24"/>
            <w:szCs w:val="24"/>
          </w:rPr>
          <w:delText xml:space="preserve">With </w:delText>
        </w:r>
        <w:r w:rsidRPr="004F2441" w:rsidDel="0069794E">
          <w:rPr>
            <w:sz w:val="24"/>
            <w:szCs w:val="24"/>
          </w:rPr>
          <w:delText>the autotransformer energized at rated voltage and frequency at no load, one</w:delText>
        </w:r>
        <w:r w:rsidR="002123FA" w:rsidRPr="00CF2DCF" w:rsidDel="0069794E">
          <w:rPr>
            <w:sz w:val="24"/>
            <w:szCs w:val="24"/>
          </w:rPr>
          <w:delText xml:space="preserve"> (1)</w:delText>
        </w:r>
        <w:r w:rsidRPr="004F2441" w:rsidDel="0069794E">
          <w:rPr>
            <w:sz w:val="24"/>
            <w:szCs w:val="24"/>
          </w:rPr>
          <w:delText xml:space="preserve"> complete</w:delText>
        </w:r>
        <w:r w:rsidR="0067488C" w:rsidRPr="004F2441" w:rsidDel="0069794E">
          <w:rPr>
            <w:sz w:val="24"/>
            <w:szCs w:val="24"/>
          </w:rPr>
          <w:delText xml:space="preserve"> cycle of operation</w:delText>
        </w:r>
        <w:r w:rsidRPr="004F2441" w:rsidDel="0069794E">
          <w:rPr>
            <w:sz w:val="24"/>
            <w:szCs w:val="24"/>
          </w:rPr>
          <w:delText>.</w:delText>
        </w:r>
      </w:del>
    </w:p>
    <w:p w:rsidR="00D55274" w:rsidRPr="004F2441" w:rsidDel="0069794E" w:rsidRDefault="00D55274" w:rsidP="00D55274">
      <w:pPr>
        <w:ind w:left="1440" w:hanging="720"/>
        <w:jc w:val="both"/>
        <w:rPr>
          <w:del w:id="1918" w:author="Καρμίρης Αγγελος" w:date="2020-01-03T10:45:00Z"/>
          <w:sz w:val="24"/>
          <w:szCs w:val="24"/>
        </w:rPr>
      </w:pPr>
      <w:del w:id="1919" w:author="Καρμίρης Αγγελος" w:date="2020-01-03T10:45:00Z">
        <w:r w:rsidRPr="004F2441" w:rsidDel="0069794E">
          <w:rPr>
            <w:sz w:val="24"/>
            <w:szCs w:val="24"/>
          </w:rPr>
          <w:delText>d.</w:delText>
        </w:r>
        <w:r w:rsidRPr="004F2441" w:rsidDel="0069794E">
          <w:rPr>
            <w:sz w:val="24"/>
            <w:szCs w:val="24"/>
          </w:rPr>
          <w:tab/>
          <w:delText xml:space="preserve">With </w:delText>
        </w:r>
        <w:r w:rsidR="00471D4B" w:rsidDel="0069794E">
          <w:rPr>
            <w:sz w:val="24"/>
            <w:szCs w:val="24"/>
          </w:rPr>
          <w:delText>the MV terminals</w:delText>
        </w:r>
        <w:r w:rsidRPr="004F2441" w:rsidDel="0069794E">
          <w:rPr>
            <w:sz w:val="24"/>
            <w:szCs w:val="24"/>
          </w:rPr>
          <w:delText xml:space="preserve"> short-circuited</w:delText>
        </w:r>
        <w:r w:rsidR="00471D4B" w:rsidDel="0069794E">
          <w:rPr>
            <w:sz w:val="24"/>
            <w:szCs w:val="24"/>
          </w:rPr>
          <w:delText>, the LV terminals open-circuited</w:delText>
        </w:r>
        <w:r w:rsidRPr="004F2441" w:rsidDel="0069794E">
          <w:rPr>
            <w:sz w:val="24"/>
            <w:szCs w:val="24"/>
          </w:rPr>
          <w:delText xml:space="preserve"> and rated current </w:delText>
        </w:r>
        <w:r w:rsidR="00471D4B" w:rsidDel="0069794E">
          <w:rPr>
            <w:sz w:val="24"/>
            <w:szCs w:val="24"/>
          </w:rPr>
          <w:delText>through the HV terminals</w:delText>
        </w:r>
        <w:r w:rsidRPr="004F2441" w:rsidDel="0069794E">
          <w:rPr>
            <w:sz w:val="24"/>
            <w:szCs w:val="24"/>
          </w:rPr>
          <w:delText xml:space="preserve">, </w:delText>
        </w:r>
        <w:r w:rsidR="002123FA" w:rsidDel="0069794E">
          <w:rPr>
            <w:sz w:val="24"/>
            <w:szCs w:val="24"/>
          </w:rPr>
          <w:delText>ten (</w:delText>
        </w:r>
        <w:r w:rsidRPr="004F2441" w:rsidDel="0069794E">
          <w:rPr>
            <w:sz w:val="24"/>
            <w:szCs w:val="24"/>
          </w:rPr>
          <w:delText>10</w:delText>
        </w:r>
        <w:r w:rsidR="002123FA" w:rsidDel="0069794E">
          <w:rPr>
            <w:sz w:val="24"/>
            <w:szCs w:val="24"/>
          </w:rPr>
          <w:delText>)</w:delText>
        </w:r>
        <w:r w:rsidR="00254176" w:rsidDel="0069794E">
          <w:rPr>
            <w:sz w:val="24"/>
            <w:szCs w:val="24"/>
          </w:rPr>
          <w:delText xml:space="preserve"> cycles of</w:delText>
        </w:r>
        <w:r w:rsidRPr="004F2441" w:rsidDel="0069794E">
          <w:rPr>
            <w:sz w:val="24"/>
            <w:szCs w:val="24"/>
          </w:rPr>
          <w:delText xml:space="preserve"> tap</w:delText>
        </w:r>
        <w:r w:rsidR="001A69C2" w:rsidRPr="004F2441" w:rsidDel="0069794E">
          <w:rPr>
            <w:sz w:val="24"/>
            <w:szCs w:val="24"/>
          </w:rPr>
          <w:delText>-</w:delText>
        </w:r>
        <w:r w:rsidRPr="004F2441" w:rsidDel="0069794E">
          <w:rPr>
            <w:sz w:val="24"/>
            <w:szCs w:val="24"/>
          </w:rPr>
          <w:delText>change</w:delText>
        </w:r>
        <w:r w:rsidR="00254176" w:rsidDel="0069794E">
          <w:rPr>
            <w:sz w:val="24"/>
            <w:szCs w:val="24"/>
          </w:rPr>
          <w:delText>r</w:delText>
        </w:r>
        <w:r w:rsidRPr="004F2441" w:rsidDel="0069794E">
          <w:rPr>
            <w:sz w:val="24"/>
            <w:szCs w:val="24"/>
          </w:rPr>
          <w:delText xml:space="preserve"> operations </w:delText>
        </w:r>
        <w:r w:rsidR="009A7BD7" w:rsidRPr="004F2441" w:rsidDel="0069794E">
          <w:rPr>
            <w:sz w:val="24"/>
            <w:szCs w:val="24"/>
          </w:rPr>
          <w:delText>across the range of two steps on each side from tap</w:delText>
        </w:r>
        <w:r w:rsidR="00254176" w:rsidDel="0069794E">
          <w:rPr>
            <w:sz w:val="24"/>
            <w:szCs w:val="24"/>
          </w:rPr>
          <w:delText xml:space="preserve"> position No.10, where the change-over selector operates</w:delText>
        </w:r>
        <w:r w:rsidR="009A7BD7" w:rsidRPr="004F2441" w:rsidDel="0069794E">
          <w:rPr>
            <w:sz w:val="24"/>
            <w:szCs w:val="24"/>
          </w:rPr>
          <w:delText>.</w:delText>
        </w:r>
        <w:r w:rsidR="00254176" w:rsidDel="0069794E">
          <w:rPr>
            <w:sz w:val="24"/>
            <w:szCs w:val="24"/>
          </w:rPr>
          <w:delText xml:space="preserve"> During this test, the tap changer will pass 20 times through the change-over position.</w:delText>
        </w:r>
      </w:del>
    </w:p>
    <w:p w:rsidR="008A2D91" w:rsidRPr="004F2441" w:rsidDel="0069794E" w:rsidRDefault="008A2D91" w:rsidP="008A2D91">
      <w:pPr>
        <w:ind w:left="720"/>
        <w:jc w:val="both"/>
        <w:rPr>
          <w:del w:id="1920" w:author="Καρμίρης Αγγελος" w:date="2020-01-03T10:45:00Z"/>
          <w:sz w:val="24"/>
          <w:szCs w:val="24"/>
        </w:rPr>
      </w:pPr>
    </w:p>
    <w:p w:rsidR="008A2D91" w:rsidRPr="004F2441" w:rsidDel="0069794E" w:rsidRDefault="008A2D91" w:rsidP="00CF2DCF">
      <w:pPr>
        <w:numPr>
          <w:ilvl w:val="1"/>
          <w:numId w:val="13"/>
        </w:numPr>
        <w:jc w:val="both"/>
        <w:rPr>
          <w:del w:id="1921" w:author="Καρμίρης Αγγελος" w:date="2020-01-03T10:45:00Z"/>
          <w:b/>
          <w:bCs/>
          <w:sz w:val="24"/>
          <w:szCs w:val="24"/>
          <w:u w:val="single"/>
        </w:rPr>
      </w:pPr>
      <w:del w:id="1922" w:author="Καρμίρης Αγγελος" w:date="2020-01-03T10:45:00Z">
        <w:r w:rsidRPr="008A2D91" w:rsidDel="0069794E">
          <w:rPr>
            <w:b/>
            <w:bCs/>
            <w:sz w:val="24"/>
            <w:szCs w:val="24"/>
            <w:u w:val="single"/>
          </w:rPr>
          <w:delText>Check of ratio and polarity of bushing current transformers</w:delText>
        </w:r>
      </w:del>
    </w:p>
    <w:p w:rsidR="008A2D91" w:rsidRPr="004F2441" w:rsidDel="0069794E" w:rsidRDefault="008A2D91" w:rsidP="008A2D91">
      <w:pPr>
        <w:ind w:left="720"/>
        <w:jc w:val="both"/>
        <w:rPr>
          <w:del w:id="1923" w:author="Καρμίρης Αγγελος" w:date="2020-01-03T10:45:00Z"/>
          <w:sz w:val="24"/>
          <w:szCs w:val="24"/>
        </w:rPr>
      </w:pPr>
    </w:p>
    <w:p w:rsidR="001C178C" w:rsidRPr="004F2441" w:rsidDel="0069794E" w:rsidRDefault="001C178C" w:rsidP="00CF2DCF">
      <w:pPr>
        <w:numPr>
          <w:ilvl w:val="1"/>
          <w:numId w:val="13"/>
        </w:numPr>
        <w:jc w:val="both"/>
        <w:rPr>
          <w:del w:id="1924" w:author="Καρμίρης Αγγελος" w:date="2020-01-03T10:45:00Z"/>
          <w:b/>
          <w:bCs/>
          <w:sz w:val="24"/>
          <w:szCs w:val="24"/>
          <w:u w:val="single"/>
        </w:rPr>
      </w:pPr>
      <w:del w:id="1925" w:author="Καρμίρης Αγγελος" w:date="2020-01-03T10:45:00Z">
        <w:r w:rsidRPr="00CF2DCF" w:rsidDel="0069794E">
          <w:rPr>
            <w:b/>
            <w:bCs/>
            <w:sz w:val="24"/>
            <w:szCs w:val="24"/>
            <w:u w:val="single"/>
          </w:rPr>
          <w:delText>Dissolved gas analysis (DGA)</w:delText>
        </w:r>
      </w:del>
    </w:p>
    <w:p w:rsidR="001C178C" w:rsidDel="0069794E" w:rsidRDefault="001C178C" w:rsidP="00CF2DCF">
      <w:pPr>
        <w:tabs>
          <w:tab w:val="left" w:pos="2445"/>
        </w:tabs>
        <w:jc w:val="both"/>
        <w:rPr>
          <w:del w:id="1926" w:author="Καρμίρης Αγγελος" w:date="2020-01-03T10:45:00Z"/>
          <w:sz w:val="24"/>
          <w:szCs w:val="24"/>
        </w:rPr>
      </w:pPr>
    </w:p>
    <w:p w:rsidR="001C178C" w:rsidDel="0069794E" w:rsidRDefault="00BA1614" w:rsidP="001C178C">
      <w:pPr>
        <w:ind w:left="720"/>
        <w:jc w:val="both"/>
        <w:rPr>
          <w:del w:id="1927" w:author="Καρμίρης Αγγελος" w:date="2020-01-03T10:45:00Z"/>
          <w:sz w:val="24"/>
          <w:szCs w:val="24"/>
        </w:rPr>
      </w:pPr>
      <w:del w:id="1928" w:author="Καρμίρης Αγγελος" w:date="2020-01-03T10:45:00Z">
        <w:r w:rsidDel="0069794E">
          <w:rPr>
            <w:sz w:val="24"/>
            <w:szCs w:val="24"/>
          </w:rPr>
          <w:delText>A</w:delText>
        </w:r>
        <w:r w:rsidR="001C178C" w:rsidDel="0069794E">
          <w:rPr>
            <w:sz w:val="24"/>
            <w:szCs w:val="24"/>
          </w:rPr>
          <w:delText xml:space="preserve">fter the </w:delText>
        </w:r>
        <w:r w:rsidDel="0069794E">
          <w:rPr>
            <w:sz w:val="24"/>
            <w:szCs w:val="24"/>
          </w:rPr>
          <w:delText>completion of all</w:delText>
        </w:r>
        <w:r w:rsidR="001C178C" w:rsidDel="0069794E">
          <w:rPr>
            <w:sz w:val="24"/>
            <w:szCs w:val="24"/>
          </w:rPr>
          <w:delText xml:space="preserve"> </w:delText>
        </w:r>
        <w:r w:rsidDel="0069794E">
          <w:rPr>
            <w:sz w:val="24"/>
            <w:szCs w:val="24"/>
          </w:rPr>
          <w:delText>dielectric tests</w:delText>
        </w:r>
        <w:r w:rsidR="001C178C" w:rsidDel="0069794E">
          <w:rPr>
            <w:sz w:val="24"/>
            <w:szCs w:val="24"/>
          </w:rPr>
          <w:delText>, oil samples will be taken from the pipes connecting the autotransformer tank and the cool</w:delText>
        </w:r>
        <w:r w:rsidR="001660F5" w:rsidDel="0069794E">
          <w:rPr>
            <w:sz w:val="24"/>
            <w:szCs w:val="24"/>
          </w:rPr>
          <w:delText>ing system, while</w:delText>
        </w:r>
        <w:r w:rsidR="001C178C" w:rsidDel="0069794E">
          <w:rPr>
            <w:sz w:val="24"/>
            <w:szCs w:val="24"/>
          </w:rPr>
          <w:delText xml:space="preserve"> the oil pumps </w:delText>
        </w:r>
        <w:r w:rsidR="001660F5" w:rsidDel="0069794E">
          <w:rPr>
            <w:sz w:val="24"/>
            <w:szCs w:val="24"/>
          </w:rPr>
          <w:delText xml:space="preserve">are </w:delText>
        </w:r>
        <w:r w:rsidR="001C178C" w:rsidDel="0069794E">
          <w:rPr>
            <w:sz w:val="24"/>
            <w:szCs w:val="24"/>
          </w:rPr>
          <w:delText>in operation. The samples will be submitted to dissolved gas analysis (DGA). The</w:delText>
        </w:r>
        <w:r w:rsidDel="0069794E">
          <w:rPr>
            <w:sz w:val="24"/>
            <w:szCs w:val="24"/>
          </w:rPr>
          <w:delText xml:space="preserve"> oil</w:delText>
        </w:r>
        <w:r w:rsidR="001C178C" w:rsidDel="0069794E">
          <w:rPr>
            <w:sz w:val="24"/>
            <w:szCs w:val="24"/>
          </w:rPr>
          <w:delText xml:space="preserve"> sampling and the DGA will be performed according</w:delText>
        </w:r>
        <w:r w:rsidR="001C178C" w:rsidRPr="00197965" w:rsidDel="0069794E">
          <w:rPr>
            <w:sz w:val="24"/>
            <w:szCs w:val="24"/>
          </w:rPr>
          <w:delText xml:space="preserve"> </w:delText>
        </w:r>
        <w:r w:rsidR="001C178C" w:rsidDel="0069794E">
          <w:rPr>
            <w:sz w:val="24"/>
            <w:szCs w:val="24"/>
          </w:rPr>
          <w:delText>IEC </w:delText>
        </w:r>
        <w:r w:rsidDel="0069794E">
          <w:rPr>
            <w:sz w:val="24"/>
            <w:szCs w:val="24"/>
          </w:rPr>
          <w:delText>61181 and IEC 60567.</w:delText>
        </w:r>
      </w:del>
    </w:p>
    <w:p w:rsidR="00B36BD1" w:rsidDel="0069794E" w:rsidRDefault="00B36BD1" w:rsidP="001C178C">
      <w:pPr>
        <w:jc w:val="both"/>
        <w:rPr>
          <w:del w:id="1929" w:author="Καρμίρης Αγγελος" w:date="2020-01-03T10:45:00Z"/>
          <w:sz w:val="24"/>
          <w:szCs w:val="24"/>
        </w:rPr>
      </w:pPr>
    </w:p>
    <w:p w:rsidR="00580FC2" w:rsidDel="0069794E" w:rsidRDefault="00580FC2" w:rsidP="001C178C">
      <w:pPr>
        <w:jc w:val="both"/>
        <w:rPr>
          <w:del w:id="1930" w:author="Καρμίρης Αγγελος" w:date="2020-01-03T10:45:00Z"/>
          <w:sz w:val="24"/>
          <w:szCs w:val="24"/>
        </w:rPr>
      </w:pPr>
    </w:p>
    <w:p w:rsidR="00580FC2" w:rsidRPr="004F2441" w:rsidDel="0069794E" w:rsidRDefault="00580FC2" w:rsidP="001C178C">
      <w:pPr>
        <w:jc w:val="both"/>
        <w:rPr>
          <w:del w:id="1931" w:author="Καρμίρης Αγγελος" w:date="2020-01-03T10:45:00Z"/>
          <w:sz w:val="24"/>
          <w:szCs w:val="24"/>
        </w:rPr>
      </w:pPr>
    </w:p>
    <w:p w:rsidR="008A2D91" w:rsidRPr="004F2441" w:rsidDel="0069794E" w:rsidRDefault="00984FB7" w:rsidP="00CF2DCF">
      <w:pPr>
        <w:numPr>
          <w:ilvl w:val="1"/>
          <w:numId w:val="13"/>
        </w:numPr>
        <w:jc w:val="both"/>
        <w:rPr>
          <w:del w:id="1932" w:author="Καρμίρης Αγγελος" w:date="2020-01-03T10:45:00Z"/>
          <w:b/>
          <w:bCs/>
          <w:sz w:val="24"/>
          <w:szCs w:val="24"/>
          <w:u w:val="single"/>
        </w:rPr>
      </w:pPr>
      <w:del w:id="1933" w:author="Καρμίρης Αγγελος" w:date="2020-01-03T10:45:00Z">
        <w:r w:rsidDel="0069794E">
          <w:rPr>
            <w:b/>
            <w:bCs/>
            <w:sz w:val="24"/>
            <w:szCs w:val="24"/>
            <w:u w:val="single"/>
          </w:rPr>
          <w:delText>Functional check</w:delText>
        </w:r>
        <w:r w:rsidR="008A2D91" w:rsidRPr="008A2D91" w:rsidDel="0069794E">
          <w:rPr>
            <w:b/>
            <w:bCs/>
            <w:sz w:val="24"/>
            <w:szCs w:val="24"/>
            <w:u w:val="single"/>
          </w:rPr>
          <w:delText xml:space="preserve"> of auxiliary wiring</w:delText>
        </w:r>
      </w:del>
    </w:p>
    <w:p w:rsidR="008A2D91" w:rsidRPr="004F2441" w:rsidDel="0069794E" w:rsidRDefault="008A2D91" w:rsidP="008A2D91">
      <w:pPr>
        <w:ind w:left="720"/>
        <w:jc w:val="both"/>
        <w:rPr>
          <w:del w:id="1934" w:author="Καρμίρης Αγγελος" w:date="2020-01-03T10:45:00Z"/>
          <w:sz w:val="24"/>
          <w:szCs w:val="24"/>
        </w:rPr>
      </w:pPr>
    </w:p>
    <w:p w:rsidR="008A2D91" w:rsidRPr="004F2441" w:rsidDel="0069794E" w:rsidRDefault="001D5E2D" w:rsidP="00CF2DCF">
      <w:pPr>
        <w:numPr>
          <w:ilvl w:val="1"/>
          <w:numId w:val="13"/>
        </w:numPr>
        <w:jc w:val="both"/>
        <w:rPr>
          <w:del w:id="1935" w:author="Καρμίρης Αγγελος" w:date="2020-01-03T10:45:00Z"/>
          <w:b/>
          <w:bCs/>
          <w:sz w:val="24"/>
          <w:szCs w:val="24"/>
          <w:u w:val="single"/>
        </w:rPr>
      </w:pPr>
      <w:del w:id="1936" w:author="Καρμίρης Αγγελος" w:date="2020-01-03T10:45:00Z">
        <w:r w:rsidDel="0069794E">
          <w:rPr>
            <w:b/>
            <w:bCs/>
            <w:sz w:val="24"/>
            <w:szCs w:val="24"/>
            <w:u w:val="single"/>
          </w:rPr>
          <w:delText>Painting check</w:delText>
        </w:r>
      </w:del>
    </w:p>
    <w:p w:rsidR="00BE2BC9" w:rsidDel="0069794E" w:rsidRDefault="00BE2BC9" w:rsidP="00F10A22">
      <w:pPr>
        <w:jc w:val="both"/>
        <w:rPr>
          <w:del w:id="1937" w:author="Καρμίρης Αγγελος" w:date="2020-01-03T10:45:00Z"/>
          <w:sz w:val="24"/>
          <w:szCs w:val="24"/>
        </w:rPr>
      </w:pPr>
    </w:p>
    <w:p w:rsidR="001D5E2D" w:rsidDel="0069794E" w:rsidRDefault="001C178C" w:rsidP="00CF2DCF">
      <w:pPr>
        <w:ind w:left="720"/>
        <w:jc w:val="both"/>
        <w:rPr>
          <w:del w:id="1938" w:author="Καρμίρης Αγγελος" w:date="2020-01-03T10:45:00Z"/>
          <w:sz w:val="24"/>
          <w:szCs w:val="24"/>
        </w:rPr>
      </w:pPr>
      <w:del w:id="1939" w:author="Καρμίρης Αγγελος" w:date="2020-01-03T10:45:00Z">
        <w:r w:rsidRPr="001D5E2D" w:rsidDel="0069794E">
          <w:rPr>
            <w:sz w:val="24"/>
            <w:szCs w:val="24"/>
          </w:rPr>
          <w:delText xml:space="preserve">The external painting thickness will be checked using magnetic method, according ISO 2178. The external painting adhesion will be checked using cross-cut method, according ISO 2409. </w:delText>
        </w:r>
        <w:r w:rsidDel="0069794E">
          <w:rPr>
            <w:sz w:val="24"/>
            <w:szCs w:val="24"/>
          </w:rPr>
          <w:delText xml:space="preserve"> The types of paint system ingredients will be submitted to IPTO’s inspector.</w:delText>
        </w:r>
      </w:del>
    </w:p>
    <w:p w:rsidR="007E2BAF" w:rsidRPr="00E1605C" w:rsidDel="0069794E" w:rsidRDefault="007E2BAF" w:rsidP="007E2BAF">
      <w:pPr>
        <w:jc w:val="both"/>
        <w:rPr>
          <w:del w:id="1940" w:author="Καρμίρης Αγγελος" w:date="2020-01-03T10:45:00Z"/>
          <w:sz w:val="24"/>
          <w:szCs w:val="24"/>
        </w:rPr>
      </w:pPr>
    </w:p>
    <w:p w:rsidR="007E2BAF" w:rsidRPr="004E2B3E" w:rsidDel="0069794E" w:rsidRDefault="007E2BAF" w:rsidP="00CF2DCF">
      <w:pPr>
        <w:numPr>
          <w:ilvl w:val="1"/>
          <w:numId w:val="13"/>
        </w:numPr>
        <w:jc w:val="both"/>
        <w:rPr>
          <w:del w:id="1941" w:author="Καρμίρης Αγγελος" w:date="2020-01-03T10:45:00Z"/>
          <w:b/>
          <w:bCs/>
          <w:sz w:val="24"/>
          <w:szCs w:val="24"/>
          <w:u w:val="single"/>
        </w:rPr>
      </w:pPr>
      <w:del w:id="1942" w:author="Καρμίρης Αγγελος" w:date="2020-01-03T10:45:00Z">
        <w:r w:rsidRPr="004E2B3E" w:rsidDel="0069794E">
          <w:rPr>
            <w:b/>
            <w:bCs/>
            <w:sz w:val="24"/>
            <w:szCs w:val="24"/>
            <w:u w:val="single"/>
          </w:rPr>
          <w:delText>Frequency response measurement</w:delText>
        </w:r>
        <w:r w:rsidR="00984FB7" w:rsidDel="0069794E">
          <w:rPr>
            <w:b/>
            <w:bCs/>
            <w:sz w:val="24"/>
            <w:szCs w:val="24"/>
            <w:u w:val="single"/>
            <w:lang w:val="el-GR"/>
          </w:rPr>
          <w:delText xml:space="preserve"> (</w:delText>
        </w:r>
        <w:r w:rsidR="00984FB7" w:rsidDel="0069794E">
          <w:rPr>
            <w:b/>
            <w:bCs/>
            <w:sz w:val="24"/>
            <w:szCs w:val="24"/>
            <w:u w:val="single"/>
          </w:rPr>
          <w:delText>SFRA)</w:delText>
        </w:r>
      </w:del>
    </w:p>
    <w:p w:rsidR="007E2BAF" w:rsidRPr="004E2B3E" w:rsidDel="0069794E" w:rsidRDefault="007E2BAF" w:rsidP="007E2BAF">
      <w:pPr>
        <w:jc w:val="both"/>
        <w:rPr>
          <w:del w:id="1943" w:author="Καρμίρης Αγγελος" w:date="2020-01-03T10:45:00Z"/>
          <w:b/>
          <w:bCs/>
          <w:sz w:val="24"/>
          <w:szCs w:val="24"/>
          <w:u w:val="single"/>
        </w:rPr>
      </w:pPr>
    </w:p>
    <w:p w:rsidR="007E2BAF" w:rsidRPr="004E2B3E" w:rsidDel="0069794E" w:rsidRDefault="007E2BAF" w:rsidP="007E2BAF">
      <w:pPr>
        <w:ind w:left="720"/>
        <w:jc w:val="both"/>
        <w:rPr>
          <w:del w:id="1944" w:author="Καρμίρης Αγγελος" w:date="2020-01-03T10:45:00Z"/>
          <w:sz w:val="24"/>
          <w:szCs w:val="24"/>
        </w:rPr>
      </w:pPr>
      <w:del w:id="1945" w:author="Καρμίρης Αγγελος" w:date="2020-01-03T10:45:00Z">
        <w:r w:rsidRPr="004E2B3E" w:rsidDel="0069794E">
          <w:rPr>
            <w:sz w:val="24"/>
            <w:szCs w:val="24"/>
          </w:rPr>
          <w:delText>A frequency response measu</w:delText>
        </w:r>
        <w:r w:rsidDel="0069794E">
          <w:rPr>
            <w:sz w:val="24"/>
            <w:szCs w:val="24"/>
          </w:rPr>
          <w:delText xml:space="preserve">rement will be </w:delText>
        </w:r>
        <w:r w:rsidR="00AA21C7" w:rsidDel="0069794E">
          <w:rPr>
            <w:sz w:val="24"/>
            <w:szCs w:val="24"/>
          </w:rPr>
          <w:delText>performed</w:delText>
        </w:r>
        <w:r w:rsidDel="0069794E">
          <w:rPr>
            <w:sz w:val="24"/>
            <w:szCs w:val="24"/>
          </w:rPr>
          <w:delText xml:space="preserve"> </w:delText>
        </w:r>
        <w:r w:rsidRPr="004E2B3E" w:rsidDel="0069794E">
          <w:rPr>
            <w:sz w:val="24"/>
            <w:szCs w:val="24"/>
          </w:rPr>
          <w:delText>after all</w:delText>
        </w:r>
        <w:r w:rsidDel="0069794E">
          <w:rPr>
            <w:sz w:val="24"/>
            <w:szCs w:val="24"/>
          </w:rPr>
          <w:delText xml:space="preserve"> other</w:delText>
        </w:r>
        <w:r w:rsidRPr="004E2B3E" w:rsidDel="0069794E">
          <w:rPr>
            <w:sz w:val="24"/>
            <w:szCs w:val="24"/>
          </w:rPr>
          <w:delText xml:space="preserve"> routine and special tests and prior to shipment, following IEC 60076-18. </w:delText>
        </w:r>
        <w:r w:rsidR="00AA21C7" w:rsidDel="0069794E">
          <w:rPr>
            <w:sz w:val="24"/>
            <w:szCs w:val="24"/>
          </w:rPr>
          <w:delText>In case the manufacturer does not have an SFRA device</w:delText>
        </w:r>
        <w:r w:rsidR="00AA21C7" w:rsidRPr="00AA21C7" w:rsidDel="0069794E">
          <w:rPr>
            <w:sz w:val="24"/>
            <w:szCs w:val="24"/>
          </w:rPr>
          <w:delText xml:space="preserve"> </w:delText>
        </w:r>
        <w:r w:rsidR="00AA21C7" w:rsidDel="0069794E">
          <w:rPr>
            <w:sz w:val="24"/>
            <w:szCs w:val="24"/>
          </w:rPr>
          <w:delText>available, the measurement will be performed with a device</w:delText>
        </w:r>
        <w:r w:rsidR="002F34F8" w:rsidDel="0069794E">
          <w:rPr>
            <w:sz w:val="24"/>
            <w:szCs w:val="24"/>
          </w:rPr>
          <w:delText xml:space="preserve"> </w:delText>
        </w:r>
        <w:r w:rsidRPr="004E2B3E" w:rsidDel="0069794E">
          <w:rPr>
            <w:sz w:val="24"/>
            <w:szCs w:val="24"/>
          </w:rPr>
          <w:delText xml:space="preserve">provided by IPTO. </w:delText>
        </w:r>
      </w:del>
    </w:p>
    <w:p w:rsidR="001D5E2D" w:rsidRPr="004F2441" w:rsidDel="0069794E" w:rsidRDefault="001D5E2D" w:rsidP="00F10A22">
      <w:pPr>
        <w:jc w:val="both"/>
        <w:rPr>
          <w:del w:id="1946" w:author="Καρμίρης Αγγελος" w:date="2020-01-03T10:45:00Z"/>
          <w:sz w:val="24"/>
          <w:szCs w:val="24"/>
        </w:rPr>
      </w:pPr>
    </w:p>
    <w:p w:rsidR="00BE2BC9" w:rsidRPr="004F2441" w:rsidDel="0069794E" w:rsidRDefault="00BE2BC9" w:rsidP="00CF3AE6">
      <w:pPr>
        <w:ind w:firstLine="720"/>
        <w:jc w:val="both"/>
        <w:rPr>
          <w:del w:id="1947" w:author="Καρμίρης Αγγελος" w:date="2020-01-03T10:45:00Z"/>
          <w:b/>
          <w:bCs/>
          <w:sz w:val="24"/>
          <w:szCs w:val="24"/>
          <w:u w:val="single"/>
        </w:rPr>
      </w:pPr>
      <w:del w:id="1948" w:author="Καρμίρης Αγγελος" w:date="2020-01-03T10:45:00Z">
        <w:r w:rsidRPr="004F2441" w:rsidDel="0069794E">
          <w:rPr>
            <w:b/>
            <w:bCs/>
            <w:sz w:val="24"/>
            <w:szCs w:val="24"/>
          </w:rPr>
          <w:delText>2.</w:delText>
        </w:r>
        <w:r w:rsidRPr="004F2441" w:rsidDel="0069794E">
          <w:rPr>
            <w:b/>
            <w:bCs/>
            <w:sz w:val="24"/>
            <w:szCs w:val="24"/>
          </w:rPr>
          <w:tab/>
        </w:r>
        <w:r w:rsidRPr="004F2441" w:rsidDel="0069794E">
          <w:rPr>
            <w:b/>
            <w:bCs/>
            <w:sz w:val="24"/>
            <w:szCs w:val="24"/>
            <w:u w:val="single"/>
          </w:rPr>
          <w:delText>Type test</w:delText>
        </w:r>
        <w:r w:rsidR="00CB4DF5" w:rsidRPr="004F2441" w:rsidDel="0069794E">
          <w:rPr>
            <w:b/>
            <w:bCs/>
            <w:sz w:val="24"/>
            <w:szCs w:val="24"/>
            <w:u w:val="single"/>
          </w:rPr>
          <w:delText>s</w:delText>
        </w:r>
      </w:del>
    </w:p>
    <w:p w:rsidR="00BE2BC9" w:rsidRPr="004F2441" w:rsidDel="0069794E" w:rsidRDefault="00BE2BC9" w:rsidP="00F10A22">
      <w:pPr>
        <w:jc w:val="both"/>
        <w:rPr>
          <w:del w:id="1949" w:author="Καρμίρης Αγγελος" w:date="2020-01-03T10:45:00Z"/>
          <w:b/>
          <w:bCs/>
          <w:sz w:val="24"/>
          <w:szCs w:val="24"/>
        </w:rPr>
      </w:pPr>
    </w:p>
    <w:p w:rsidR="00BE2BC9" w:rsidRPr="004F2441" w:rsidDel="0069794E" w:rsidRDefault="009A7BD7" w:rsidP="00BE2BC9">
      <w:pPr>
        <w:numPr>
          <w:ilvl w:val="1"/>
          <w:numId w:val="14"/>
        </w:numPr>
        <w:jc w:val="both"/>
        <w:rPr>
          <w:del w:id="1950" w:author="Καρμίρης Αγγελος" w:date="2020-01-03T10:45:00Z"/>
          <w:b/>
          <w:bCs/>
          <w:sz w:val="24"/>
          <w:szCs w:val="24"/>
        </w:rPr>
      </w:pPr>
      <w:del w:id="1951" w:author="Καρμίρης Αγγελος" w:date="2020-01-03T10:45:00Z">
        <w:r w:rsidRPr="004F2441" w:rsidDel="0069794E">
          <w:rPr>
            <w:b/>
            <w:bCs/>
            <w:sz w:val="24"/>
            <w:szCs w:val="24"/>
            <w:u w:val="single"/>
          </w:rPr>
          <w:delText>Temperature rise test</w:delText>
        </w:r>
        <w:r w:rsidR="00BE2BC9" w:rsidRPr="004F2441" w:rsidDel="0069794E">
          <w:rPr>
            <w:b/>
            <w:bCs/>
            <w:sz w:val="24"/>
            <w:szCs w:val="24"/>
          </w:rPr>
          <w:delText xml:space="preserve">  </w:delText>
        </w:r>
      </w:del>
    </w:p>
    <w:p w:rsidR="00BE2BC9" w:rsidRPr="004F2441" w:rsidDel="0069794E" w:rsidRDefault="00BE2BC9" w:rsidP="00BE2BC9">
      <w:pPr>
        <w:jc w:val="both"/>
        <w:rPr>
          <w:del w:id="1952" w:author="Καρμίρης Αγγελος" w:date="2020-01-03T10:45:00Z"/>
          <w:b/>
          <w:bCs/>
          <w:sz w:val="24"/>
          <w:szCs w:val="24"/>
        </w:rPr>
      </w:pPr>
    </w:p>
    <w:p w:rsidR="009A7BD7" w:rsidRPr="004F2441" w:rsidDel="0069794E" w:rsidRDefault="00BE2BC9" w:rsidP="00BE2BC9">
      <w:pPr>
        <w:ind w:left="720"/>
        <w:jc w:val="both"/>
        <w:rPr>
          <w:del w:id="1953" w:author="Καρμίρης Αγγελος" w:date="2020-01-03T10:45:00Z"/>
          <w:sz w:val="24"/>
          <w:szCs w:val="24"/>
        </w:rPr>
      </w:pPr>
      <w:del w:id="1954" w:author="Καρμίρης Αγγελος" w:date="2020-01-03T10:45:00Z">
        <w:r w:rsidRPr="004F2441" w:rsidDel="0069794E">
          <w:rPr>
            <w:sz w:val="24"/>
            <w:szCs w:val="24"/>
          </w:rPr>
          <w:delText xml:space="preserve">The test </w:delText>
        </w:r>
        <w:r w:rsidR="009A7BD7" w:rsidRPr="004F2441" w:rsidDel="0069794E">
          <w:rPr>
            <w:sz w:val="24"/>
            <w:szCs w:val="24"/>
          </w:rPr>
          <w:delText>will be carried out in accordance with the IEC</w:delText>
        </w:r>
        <w:r w:rsidR="005E2572" w:rsidDel="0069794E">
          <w:rPr>
            <w:sz w:val="24"/>
            <w:szCs w:val="24"/>
          </w:rPr>
          <w:delText xml:space="preserve"> </w:delText>
        </w:r>
        <w:r w:rsidR="009A7BD7" w:rsidRPr="004F2441" w:rsidDel="0069794E">
          <w:rPr>
            <w:sz w:val="24"/>
            <w:szCs w:val="24"/>
          </w:rPr>
          <w:delText xml:space="preserve">60076-2 </w:delText>
        </w:r>
        <w:r w:rsidR="00042149" w:rsidDel="0069794E">
          <w:rPr>
            <w:sz w:val="24"/>
            <w:szCs w:val="24"/>
          </w:rPr>
          <w:delText>s</w:delText>
        </w:r>
        <w:r w:rsidR="009A7BD7" w:rsidRPr="004F2441" w:rsidDel="0069794E">
          <w:rPr>
            <w:sz w:val="24"/>
            <w:szCs w:val="24"/>
          </w:rPr>
          <w:delText>tandard</w:delText>
        </w:r>
        <w:r w:rsidR="005E2572" w:rsidDel="0069794E">
          <w:rPr>
            <w:sz w:val="24"/>
            <w:szCs w:val="24"/>
          </w:rPr>
          <w:delText xml:space="preserve">. </w:delText>
        </w:r>
        <w:r w:rsidR="00F2300D" w:rsidDel="0069794E">
          <w:rPr>
            <w:sz w:val="24"/>
            <w:szCs w:val="24"/>
          </w:rPr>
          <w:delText xml:space="preserve">The temperature sensors and sensor pockets installed on the autotransformer tank and the cooling system </w:delText>
        </w:r>
        <w:r w:rsidR="00B328C8" w:rsidDel="0069794E">
          <w:rPr>
            <w:sz w:val="24"/>
            <w:szCs w:val="24"/>
          </w:rPr>
          <w:delText>(par.IX.12.11)</w:delText>
        </w:r>
        <w:r w:rsidR="00B328C8" w:rsidRPr="00CF2DCF" w:rsidDel="0069794E">
          <w:rPr>
            <w:sz w:val="24"/>
            <w:szCs w:val="24"/>
          </w:rPr>
          <w:delText xml:space="preserve"> </w:delText>
        </w:r>
        <w:r w:rsidR="00F2300D" w:rsidDel="0069794E">
          <w:rPr>
            <w:sz w:val="24"/>
            <w:szCs w:val="24"/>
          </w:rPr>
          <w:delText xml:space="preserve">will be used for the test. </w:delText>
        </w:r>
        <w:r w:rsidR="00660045" w:rsidDel="0069794E">
          <w:rPr>
            <w:sz w:val="24"/>
            <w:szCs w:val="24"/>
          </w:rPr>
          <w:delText>One cooling unit (standby unit) will be out of operation</w:delText>
        </w:r>
        <w:r w:rsidR="00B328C8" w:rsidRPr="00CF2DCF" w:rsidDel="0069794E">
          <w:rPr>
            <w:sz w:val="24"/>
            <w:szCs w:val="24"/>
          </w:rPr>
          <w:delText xml:space="preserve"> </w:delText>
        </w:r>
        <w:r w:rsidR="00B328C8" w:rsidDel="0069794E">
          <w:rPr>
            <w:sz w:val="24"/>
            <w:szCs w:val="24"/>
          </w:rPr>
          <w:delText>and isolated</w:delText>
        </w:r>
        <w:r w:rsidR="00660045" w:rsidDel="0069794E">
          <w:rPr>
            <w:sz w:val="24"/>
            <w:szCs w:val="24"/>
          </w:rPr>
          <w:delText xml:space="preserve"> during the whole test.</w:delText>
        </w:r>
        <w:r w:rsidR="00365B3D" w:rsidDel="0069794E">
          <w:rPr>
            <w:sz w:val="24"/>
            <w:szCs w:val="24"/>
          </w:rPr>
          <w:delText xml:space="preserve"> One temperature sensor shall be placed</w:delText>
        </w:r>
        <w:r w:rsidR="00A1546E" w:rsidRPr="00CF2DCF" w:rsidDel="0069794E">
          <w:rPr>
            <w:sz w:val="24"/>
            <w:szCs w:val="24"/>
          </w:rPr>
          <w:delText xml:space="preserve"> </w:delText>
        </w:r>
        <w:r w:rsidR="00A1546E" w:rsidDel="0069794E">
          <w:rPr>
            <w:sz w:val="24"/>
            <w:szCs w:val="24"/>
          </w:rPr>
          <w:delText>in distance of</w:delText>
        </w:r>
        <w:r w:rsidR="00365B3D" w:rsidDel="0069794E">
          <w:rPr>
            <w:sz w:val="24"/>
            <w:szCs w:val="24"/>
          </w:rPr>
          <w:delText xml:space="preserve"> 0.5m from the air intake of each operating cooling unit.</w:delText>
        </w:r>
        <w:r w:rsidR="00EE3DC9" w:rsidDel="0069794E">
          <w:rPr>
            <w:sz w:val="24"/>
            <w:szCs w:val="24"/>
          </w:rPr>
          <w:delText xml:space="preserve"> The hot-spot winding temperature will be measured directly on all windings, using the installed </w:delText>
        </w:r>
        <w:r w:rsidR="00C70974" w:rsidDel="0069794E">
          <w:rPr>
            <w:sz w:val="24"/>
            <w:szCs w:val="24"/>
          </w:rPr>
          <w:delText>d</w:delText>
        </w:r>
        <w:r w:rsidR="00C70974" w:rsidRPr="00C70974" w:rsidDel="0069794E">
          <w:rPr>
            <w:sz w:val="24"/>
            <w:szCs w:val="24"/>
          </w:rPr>
          <w:delText>irect hot-spot temperature measurement system</w:delText>
        </w:r>
        <w:r w:rsidR="00C70974" w:rsidDel="0069794E">
          <w:rPr>
            <w:sz w:val="24"/>
            <w:szCs w:val="24"/>
          </w:rPr>
          <w:delText xml:space="preserve"> (par.IX.12.10)</w:delText>
        </w:r>
        <w:r w:rsidR="00E41DF2" w:rsidDel="0069794E">
          <w:rPr>
            <w:sz w:val="24"/>
            <w:szCs w:val="24"/>
          </w:rPr>
          <w:delText>.</w:delText>
        </w:r>
        <w:r w:rsidR="00B279E2" w:rsidDel="0069794E">
          <w:rPr>
            <w:sz w:val="24"/>
            <w:szCs w:val="24"/>
          </w:rPr>
          <w:delText xml:space="preserve"> The maximum measurement of the sensors installed in </w:delText>
        </w:r>
        <w:r w:rsidR="00A1546E" w:rsidDel="0069794E">
          <w:rPr>
            <w:sz w:val="24"/>
            <w:szCs w:val="24"/>
          </w:rPr>
          <w:delText xml:space="preserve">any phase of </w:delText>
        </w:r>
        <w:r w:rsidR="00B279E2" w:rsidDel="0069794E">
          <w:rPr>
            <w:sz w:val="24"/>
            <w:szCs w:val="24"/>
          </w:rPr>
          <w:delText>the same winding will be used</w:delText>
        </w:r>
        <w:r w:rsidR="00A1546E" w:rsidDel="0069794E">
          <w:rPr>
            <w:sz w:val="24"/>
            <w:szCs w:val="24"/>
          </w:rPr>
          <w:delText xml:space="preserve"> for the test</w:delText>
        </w:r>
        <w:r w:rsidR="00B279E2" w:rsidDel="0069794E">
          <w:rPr>
            <w:sz w:val="24"/>
            <w:szCs w:val="24"/>
          </w:rPr>
          <w:delText>.</w:delText>
        </w:r>
      </w:del>
    </w:p>
    <w:p w:rsidR="00BE2BC9" w:rsidRPr="004F2441" w:rsidDel="0069794E" w:rsidRDefault="00BE2BC9" w:rsidP="00BE2BC9">
      <w:pPr>
        <w:ind w:left="720"/>
        <w:jc w:val="both"/>
        <w:rPr>
          <w:del w:id="1955" w:author="Καρμίρης Αγγελος" w:date="2020-01-03T10:45:00Z"/>
          <w:sz w:val="24"/>
          <w:szCs w:val="24"/>
        </w:rPr>
      </w:pPr>
      <w:del w:id="1956" w:author="Καρμίρης Αγγελος" w:date="2020-01-03T10:45:00Z">
        <w:r w:rsidRPr="004F2441" w:rsidDel="0069794E">
          <w:rPr>
            <w:sz w:val="24"/>
            <w:szCs w:val="24"/>
          </w:rPr>
          <w:delText xml:space="preserve"> </w:delText>
        </w:r>
      </w:del>
    </w:p>
    <w:p w:rsidR="009A3EDF" w:rsidDel="0069794E" w:rsidRDefault="009A3EDF" w:rsidP="009A3EDF">
      <w:pPr>
        <w:ind w:left="720"/>
        <w:jc w:val="both"/>
        <w:rPr>
          <w:del w:id="1957" w:author="Καρμίρης Αγγελος" w:date="2020-01-03T10:45:00Z"/>
          <w:sz w:val="24"/>
          <w:szCs w:val="24"/>
        </w:rPr>
      </w:pPr>
      <w:del w:id="1958" w:author="Καρμίρης Αγγελος" w:date="2020-01-03T10:45:00Z">
        <w:r w:rsidDel="0069794E">
          <w:rPr>
            <w:sz w:val="24"/>
            <w:szCs w:val="24"/>
          </w:rPr>
          <w:delText>The temperature rise test will be carried out before the dielectric routine</w:delText>
        </w:r>
        <w:r w:rsidR="00E51F40" w:rsidDel="0069794E">
          <w:rPr>
            <w:sz w:val="24"/>
            <w:szCs w:val="24"/>
          </w:rPr>
          <w:delText xml:space="preserve"> and special</w:delText>
        </w:r>
        <w:r w:rsidDel="0069794E">
          <w:rPr>
            <w:sz w:val="24"/>
            <w:szCs w:val="24"/>
          </w:rPr>
          <w:delText xml:space="preserve"> tests. The autotransformer oil shall be thoroughly degassed before the beginning of the test, in order to reach a level of residual dissolved air below 0.5%.</w:delText>
        </w:r>
        <w:r w:rsidR="0053182D" w:rsidDel="0069794E">
          <w:rPr>
            <w:sz w:val="24"/>
            <w:szCs w:val="24"/>
          </w:rPr>
          <w:delText xml:space="preserve"> </w:delText>
        </w:r>
      </w:del>
    </w:p>
    <w:p w:rsidR="009A3EDF" w:rsidDel="0069794E" w:rsidRDefault="009A3EDF" w:rsidP="009A3EDF">
      <w:pPr>
        <w:ind w:left="720"/>
        <w:jc w:val="both"/>
        <w:rPr>
          <w:del w:id="1959" w:author="Καρμίρης Αγγελος" w:date="2020-01-03T10:45:00Z"/>
          <w:sz w:val="24"/>
          <w:szCs w:val="24"/>
        </w:rPr>
      </w:pPr>
    </w:p>
    <w:p w:rsidR="009A7BD7" w:rsidRPr="004F2441" w:rsidDel="0069794E" w:rsidRDefault="009A7BD7" w:rsidP="00BE2BC9">
      <w:pPr>
        <w:ind w:left="720"/>
        <w:jc w:val="both"/>
        <w:rPr>
          <w:del w:id="1960" w:author="Καρμίρης Αγγελος" w:date="2020-01-03T10:45:00Z"/>
          <w:sz w:val="24"/>
          <w:szCs w:val="24"/>
          <w:lang w:val="en-GB"/>
        </w:rPr>
      </w:pPr>
      <w:del w:id="1961" w:author="Καρμίρης Αγγελος" w:date="2020-01-03T10:45:00Z">
        <w:r w:rsidRPr="004F2441" w:rsidDel="0069794E">
          <w:rPr>
            <w:sz w:val="24"/>
            <w:szCs w:val="24"/>
          </w:rPr>
          <w:delText xml:space="preserve">The purpose of the test is </w:delText>
        </w:r>
        <w:r w:rsidR="00BF3AE8" w:rsidDel="0069794E">
          <w:rPr>
            <w:sz w:val="24"/>
            <w:szCs w:val="24"/>
          </w:rPr>
          <w:delText>the following</w:delText>
        </w:r>
        <w:r w:rsidRPr="004F2441" w:rsidDel="0069794E">
          <w:rPr>
            <w:sz w:val="24"/>
            <w:szCs w:val="24"/>
            <w:lang w:val="en-GB"/>
          </w:rPr>
          <w:delText>:</w:delText>
        </w:r>
      </w:del>
    </w:p>
    <w:p w:rsidR="00BE2BC9" w:rsidRPr="004F2441" w:rsidDel="0069794E" w:rsidRDefault="00BE2BC9" w:rsidP="00BE2BC9">
      <w:pPr>
        <w:ind w:left="720"/>
        <w:jc w:val="both"/>
        <w:rPr>
          <w:del w:id="1962" w:author="Καρμίρης Αγγελος" w:date="2020-01-03T10:45:00Z"/>
          <w:sz w:val="24"/>
          <w:szCs w:val="24"/>
          <w:lang w:val="en-GB"/>
        </w:rPr>
      </w:pPr>
    </w:p>
    <w:p w:rsidR="00BE2BC9" w:rsidRPr="004F2441" w:rsidDel="0069794E" w:rsidRDefault="00BF3AE8" w:rsidP="00BE2BC9">
      <w:pPr>
        <w:numPr>
          <w:ilvl w:val="1"/>
          <w:numId w:val="4"/>
        </w:numPr>
        <w:jc w:val="both"/>
        <w:rPr>
          <w:del w:id="1963" w:author="Καρμίρης Αγγελος" w:date="2020-01-03T10:45:00Z"/>
          <w:sz w:val="24"/>
          <w:szCs w:val="24"/>
        </w:rPr>
      </w:pPr>
      <w:del w:id="1964" w:author="Καρμίρης Αγγελος" w:date="2020-01-03T10:45:00Z">
        <w:r w:rsidDel="0069794E">
          <w:rPr>
            <w:sz w:val="24"/>
            <w:szCs w:val="24"/>
            <w:lang w:val="en-GB"/>
          </w:rPr>
          <w:delText xml:space="preserve">To measure </w:delText>
        </w:r>
        <w:r w:rsidDel="0069794E">
          <w:rPr>
            <w:sz w:val="24"/>
            <w:szCs w:val="24"/>
          </w:rPr>
          <w:delText>t</w:delText>
        </w:r>
        <w:r w:rsidR="00BE2BC9" w:rsidRPr="004F2441" w:rsidDel="0069794E">
          <w:rPr>
            <w:sz w:val="24"/>
            <w:szCs w:val="24"/>
          </w:rPr>
          <w:delText xml:space="preserve">he </w:delText>
        </w:r>
        <w:r w:rsidR="009A7BD7" w:rsidRPr="004F2441" w:rsidDel="0069794E">
          <w:rPr>
            <w:sz w:val="24"/>
            <w:szCs w:val="24"/>
          </w:rPr>
          <w:delText>top oil temperature rise in steady – state condition</w:delText>
        </w:r>
        <w:r w:rsidR="00FC4719" w:rsidRPr="00CF2DCF" w:rsidDel="0069794E">
          <w:rPr>
            <w:sz w:val="24"/>
            <w:szCs w:val="24"/>
          </w:rPr>
          <w:delText>,</w:delText>
        </w:r>
        <w:r w:rsidR="009A7BD7" w:rsidRPr="004F2441" w:rsidDel="0069794E">
          <w:rPr>
            <w:sz w:val="24"/>
            <w:szCs w:val="24"/>
          </w:rPr>
          <w:delText xml:space="preserve"> with dissipation of </w:delText>
        </w:r>
        <w:r w:rsidR="00EC287E" w:rsidDel="0069794E">
          <w:rPr>
            <w:sz w:val="24"/>
            <w:szCs w:val="24"/>
          </w:rPr>
          <w:delText xml:space="preserve">maximum </w:delText>
        </w:r>
        <w:r w:rsidR="009A7BD7" w:rsidRPr="004F2441" w:rsidDel="0069794E">
          <w:rPr>
            <w:sz w:val="24"/>
            <w:szCs w:val="24"/>
          </w:rPr>
          <w:delText>total losses.</w:delText>
        </w:r>
        <w:r w:rsidR="00C85F70" w:rsidRPr="00C85F70" w:rsidDel="0069794E">
          <w:rPr>
            <w:sz w:val="24"/>
            <w:szCs w:val="24"/>
          </w:rPr>
          <w:delText xml:space="preserve"> </w:delText>
        </w:r>
        <w:r w:rsidR="00C85F70" w:rsidDel="0069794E">
          <w:rPr>
            <w:sz w:val="24"/>
            <w:szCs w:val="24"/>
          </w:rPr>
          <w:delText>It shall not exceed 60 K.</w:delText>
        </w:r>
      </w:del>
    </w:p>
    <w:p w:rsidR="009708A0" w:rsidRPr="004F2441" w:rsidDel="0069794E" w:rsidRDefault="00D475B4" w:rsidP="00141598">
      <w:pPr>
        <w:numPr>
          <w:ilvl w:val="1"/>
          <w:numId w:val="4"/>
        </w:numPr>
        <w:jc w:val="both"/>
        <w:rPr>
          <w:del w:id="1965" w:author="Καρμίρης Αγγελος" w:date="2020-01-03T10:45:00Z"/>
          <w:sz w:val="24"/>
          <w:szCs w:val="24"/>
        </w:rPr>
      </w:pPr>
      <w:del w:id="1966" w:author="Καρμίρης Αγγελος" w:date="2020-01-03T10:45:00Z">
        <w:r w:rsidDel="0069794E">
          <w:rPr>
            <w:sz w:val="24"/>
            <w:szCs w:val="24"/>
          </w:rPr>
          <w:delText>To measu</w:delText>
        </w:r>
        <w:r w:rsidR="00BF3AE8" w:rsidDel="0069794E">
          <w:rPr>
            <w:sz w:val="24"/>
            <w:szCs w:val="24"/>
          </w:rPr>
          <w:delText>re t</w:delText>
        </w:r>
        <w:r w:rsidR="00BE2BC9" w:rsidRPr="004F2441" w:rsidDel="0069794E">
          <w:rPr>
            <w:sz w:val="24"/>
            <w:szCs w:val="24"/>
          </w:rPr>
          <w:delText xml:space="preserve">he </w:delText>
        </w:r>
        <w:r w:rsidR="009A7BD7" w:rsidRPr="004F2441" w:rsidDel="0069794E">
          <w:rPr>
            <w:sz w:val="24"/>
            <w:szCs w:val="24"/>
          </w:rPr>
          <w:delText>average winding temperature rise</w:delText>
        </w:r>
        <w:r w:rsidR="00EC287E" w:rsidDel="0069794E">
          <w:rPr>
            <w:sz w:val="24"/>
            <w:szCs w:val="24"/>
          </w:rPr>
          <w:delText xml:space="preserve"> for each winding</w:delText>
        </w:r>
        <w:r w:rsidR="009A7BD7" w:rsidRPr="004F2441" w:rsidDel="0069794E">
          <w:rPr>
            <w:sz w:val="24"/>
            <w:szCs w:val="24"/>
          </w:rPr>
          <w:delText xml:space="preserve"> at </w:delText>
        </w:r>
        <w:r w:rsidR="009D69B7" w:rsidDel="0069794E">
          <w:rPr>
            <w:sz w:val="24"/>
            <w:szCs w:val="24"/>
          </w:rPr>
          <w:delText xml:space="preserve">maximum </w:delText>
        </w:r>
        <w:r w:rsidR="00FC4719" w:rsidDel="0069794E">
          <w:rPr>
            <w:sz w:val="24"/>
            <w:szCs w:val="24"/>
          </w:rPr>
          <w:delText xml:space="preserve">rated </w:delText>
        </w:r>
        <w:r w:rsidR="009D69B7" w:rsidDel="0069794E">
          <w:rPr>
            <w:sz w:val="24"/>
            <w:szCs w:val="24"/>
          </w:rPr>
          <w:delText>tapping</w:delText>
        </w:r>
        <w:r w:rsidR="009A7BD7" w:rsidRPr="004F2441" w:rsidDel="0069794E">
          <w:rPr>
            <w:sz w:val="24"/>
            <w:szCs w:val="24"/>
          </w:rPr>
          <w:delText xml:space="preserve"> current and with the top oil temperature rise in conditions as mentioned in par</w:delText>
        </w:r>
        <w:r w:rsidR="00FC4719" w:rsidRPr="00CF2DCF" w:rsidDel="0069794E">
          <w:rPr>
            <w:sz w:val="24"/>
            <w:szCs w:val="24"/>
          </w:rPr>
          <w:delText>.(</w:delText>
        </w:r>
        <w:r w:rsidR="00655F5B" w:rsidDel="0069794E">
          <w:rPr>
            <w:sz w:val="24"/>
            <w:szCs w:val="24"/>
          </w:rPr>
          <w:delText>a)</w:delText>
        </w:r>
        <w:r w:rsidR="009A7BD7" w:rsidRPr="004F2441" w:rsidDel="0069794E">
          <w:rPr>
            <w:sz w:val="24"/>
            <w:szCs w:val="24"/>
          </w:rPr>
          <w:delText>.</w:delText>
        </w:r>
        <w:r w:rsidR="00E14E3E" w:rsidRPr="004F2441" w:rsidDel="0069794E">
          <w:rPr>
            <w:sz w:val="24"/>
            <w:szCs w:val="24"/>
          </w:rPr>
          <w:delText xml:space="preserve"> </w:delText>
        </w:r>
        <w:r w:rsidR="00C85F70" w:rsidDel="0069794E">
          <w:rPr>
            <w:sz w:val="24"/>
            <w:szCs w:val="24"/>
          </w:rPr>
          <w:delText>It shall not exceed 65 K.</w:delText>
        </w:r>
        <w:r w:rsidR="00BF3AE8" w:rsidDel="0069794E">
          <w:rPr>
            <w:sz w:val="24"/>
            <w:szCs w:val="24"/>
          </w:rPr>
          <w:delText xml:space="preserve"> Also to measure the average winding to oil temperature gradient.</w:delText>
        </w:r>
      </w:del>
    </w:p>
    <w:p w:rsidR="00655F5B" w:rsidRPr="004F2441" w:rsidDel="0069794E" w:rsidRDefault="00BF3AE8" w:rsidP="00655F5B">
      <w:pPr>
        <w:numPr>
          <w:ilvl w:val="1"/>
          <w:numId w:val="4"/>
        </w:numPr>
        <w:jc w:val="both"/>
        <w:rPr>
          <w:del w:id="1967" w:author="Καρμίρης Αγγελος" w:date="2020-01-03T10:45:00Z"/>
          <w:sz w:val="24"/>
          <w:szCs w:val="24"/>
        </w:rPr>
      </w:pPr>
      <w:del w:id="1968" w:author="Καρμίρης Αγγελος" w:date="2020-01-03T10:45:00Z">
        <w:r w:rsidDel="0069794E">
          <w:rPr>
            <w:sz w:val="24"/>
            <w:szCs w:val="24"/>
          </w:rPr>
          <w:delText>To measure t</w:delText>
        </w:r>
        <w:r w:rsidR="00655F5B" w:rsidRPr="004F2441" w:rsidDel="0069794E">
          <w:rPr>
            <w:sz w:val="24"/>
            <w:szCs w:val="24"/>
          </w:rPr>
          <w:delText xml:space="preserve">he </w:delText>
        </w:r>
        <w:r w:rsidR="00655F5B" w:rsidDel="0069794E">
          <w:rPr>
            <w:sz w:val="24"/>
            <w:szCs w:val="24"/>
          </w:rPr>
          <w:delText>hot-spot</w:delText>
        </w:r>
        <w:r w:rsidR="00655F5B" w:rsidRPr="004F2441" w:rsidDel="0069794E">
          <w:rPr>
            <w:sz w:val="24"/>
            <w:szCs w:val="24"/>
          </w:rPr>
          <w:delText xml:space="preserve"> winding temperature rise</w:delText>
        </w:r>
        <w:r w:rsidR="00EC287E" w:rsidDel="0069794E">
          <w:rPr>
            <w:sz w:val="24"/>
            <w:szCs w:val="24"/>
          </w:rPr>
          <w:delText xml:space="preserve"> for each winding</w:delText>
        </w:r>
        <w:r w:rsidR="00655F5B" w:rsidRPr="004F2441" w:rsidDel="0069794E">
          <w:rPr>
            <w:sz w:val="24"/>
            <w:szCs w:val="24"/>
          </w:rPr>
          <w:delText xml:space="preserve"> at </w:delText>
        </w:r>
        <w:r w:rsidR="009D69B7" w:rsidDel="0069794E">
          <w:rPr>
            <w:sz w:val="24"/>
            <w:szCs w:val="24"/>
          </w:rPr>
          <w:delText xml:space="preserve">maximum </w:delText>
        </w:r>
        <w:r w:rsidR="00FC4719" w:rsidDel="0069794E">
          <w:rPr>
            <w:sz w:val="24"/>
            <w:szCs w:val="24"/>
          </w:rPr>
          <w:delText xml:space="preserve">rated </w:delText>
        </w:r>
        <w:r w:rsidR="009D69B7" w:rsidDel="0069794E">
          <w:rPr>
            <w:sz w:val="24"/>
            <w:szCs w:val="24"/>
          </w:rPr>
          <w:delText>tapping</w:delText>
        </w:r>
        <w:r w:rsidR="00655F5B" w:rsidRPr="004F2441" w:rsidDel="0069794E">
          <w:rPr>
            <w:sz w:val="24"/>
            <w:szCs w:val="24"/>
          </w:rPr>
          <w:delText xml:space="preserve"> current and with the top oil temperature rise in conditions as mentioned in paragraph</w:delText>
        </w:r>
        <w:r w:rsidR="00655F5B" w:rsidDel="0069794E">
          <w:rPr>
            <w:sz w:val="24"/>
            <w:szCs w:val="24"/>
          </w:rPr>
          <w:delText xml:space="preserve"> (a)</w:delText>
        </w:r>
        <w:r w:rsidR="00655F5B" w:rsidRPr="004F2441" w:rsidDel="0069794E">
          <w:rPr>
            <w:sz w:val="24"/>
            <w:szCs w:val="24"/>
          </w:rPr>
          <w:delText xml:space="preserve">. </w:delText>
        </w:r>
        <w:r w:rsidR="00C85F70" w:rsidDel="0069794E">
          <w:rPr>
            <w:sz w:val="24"/>
            <w:szCs w:val="24"/>
          </w:rPr>
          <w:delText>It shall not exceed 78 K.</w:delText>
        </w:r>
      </w:del>
    </w:p>
    <w:p w:rsidR="009708A0" w:rsidRPr="004F2441" w:rsidDel="0069794E" w:rsidRDefault="009708A0" w:rsidP="009708A0">
      <w:pPr>
        <w:ind w:left="1778" w:firstLine="11"/>
        <w:jc w:val="both"/>
        <w:rPr>
          <w:del w:id="1969" w:author="Καρμίρης Αγγελος" w:date="2020-01-03T10:45:00Z"/>
          <w:sz w:val="24"/>
          <w:szCs w:val="24"/>
        </w:rPr>
      </w:pPr>
    </w:p>
    <w:p w:rsidR="00141598" w:rsidDel="0069794E" w:rsidRDefault="00141598" w:rsidP="00CF2DCF">
      <w:pPr>
        <w:ind w:left="720" w:firstLine="11"/>
        <w:jc w:val="both"/>
        <w:rPr>
          <w:del w:id="1970" w:author="Καρμίρης Αγγελος" w:date="2020-01-03T10:45:00Z"/>
          <w:sz w:val="24"/>
          <w:szCs w:val="24"/>
          <w:lang w:val="en-GB"/>
        </w:rPr>
      </w:pPr>
      <w:del w:id="1971" w:author="Καρμίρης Αγγελος" w:date="2020-01-03T10:45:00Z">
        <w:r w:rsidRPr="004F2441" w:rsidDel="0069794E">
          <w:rPr>
            <w:sz w:val="24"/>
            <w:szCs w:val="24"/>
          </w:rPr>
          <w:delText xml:space="preserve">For this reason the test </w:delText>
        </w:r>
        <w:r w:rsidR="009708A0" w:rsidRPr="004F2441" w:rsidDel="0069794E">
          <w:rPr>
            <w:sz w:val="24"/>
            <w:szCs w:val="24"/>
          </w:rPr>
          <w:delText xml:space="preserve">will be performed </w:delText>
        </w:r>
        <w:r w:rsidRPr="004F2441" w:rsidDel="0069794E">
          <w:rPr>
            <w:sz w:val="24"/>
            <w:szCs w:val="24"/>
          </w:rPr>
          <w:delText>in t</w:delText>
        </w:r>
        <w:r w:rsidR="00B079DD" w:rsidDel="0069794E">
          <w:rPr>
            <w:sz w:val="24"/>
            <w:szCs w:val="24"/>
          </w:rPr>
          <w:delText>he following</w:delText>
        </w:r>
        <w:r w:rsidRPr="004F2441" w:rsidDel="0069794E">
          <w:rPr>
            <w:sz w:val="24"/>
            <w:szCs w:val="24"/>
          </w:rPr>
          <w:delText xml:space="preserve"> </w:delText>
        </w:r>
        <w:r w:rsidR="009708A0" w:rsidRPr="004F2441" w:rsidDel="0069794E">
          <w:rPr>
            <w:sz w:val="24"/>
            <w:szCs w:val="24"/>
          </w:rPr>
          <w:delText>steps</w:delText>
        </w:r>
        <w:r w:rsidRPr="004F2441" w:rsidDel="0069794E">
          <w:rPr>
            <w:sz w:val="24"/>
            <w:szCs w:val="24"/>
            <w:lang w:val="en-GB"/>
          </w:rPr>
          <w:delText>:</w:delText>
        </w:r>
      </w:del>
    </w:p>
    <w:p w:rsidR="003569EA" w:rsidRPr="004F2441" w:rsidDel="0069794E" w:rsidRDefault="003569EA" w:rsidP="009708A0">
      <w:pPr>
        <w:ind w:left="1778" w:firstLine="11"/>
        <w:jc w:val="both"/>
        <w:rPr>
          <w:del w:id="1972" w:author="Καρμίρης Αγγελος" w:date="2020-01-03T10:45:00Z"/>
          <w:sz w:val="24"/>
          <w:szCs w:val="24"/>
          <w:lang w:val="en-GB"/>
        </w:rPr>
      </w:pPr>
    </w:p>
    <w:p w:rsidR="009708A0" w:rsidDel="0069794E" w:rsidRDefault="009708A0" w:rsidP="00CF2DCF">
      <w:pPr>
        <w:numPr>
          <w:ilvl w:val="4"/>
          <w:numId w:val="4"/>
        </w:numPr>
        <w:tabs>
          <w:tab w:val="clear" w:pos="1789"/>
          <w:tab w:val="left" w:pos="1843"/>
        </w:tabs>
        <w:ind w:left="1843"/>
        <w:jc w:val="both"/>
        <w:rPr>
          <w:del w:id="1973" w:author="Καρμίρης Αγγελος" w:date="2020-01-03T10:45:00Z"/>
          <w:sz w:val="24"/>
          <w:szCs w:val="24"/>
        </w:rPr>
      </w:pPr>
      <w:del w:id="1974" w:author="Καρμίρης Αγγελος" w:date="2020-01-03T10:45:00Z">
        <w:r w:rsidRPr="00B079DD" w:rsidDel="0069794E">
          <w:rPr>
            <w:sz w:val="24"/>
            <w:szCs w:val="24"/>
          </w:rPr>
          <w:delText xml:space="preserve">Application of a </w:delText>
        </w:r>
        <w:r w:rsidR="00B079DD" w:rsidDel="0069794E">
          <w:rPr>
            <w:sz w:val="24"/>
            <w:szCs w:val="24"/>
          </w:rPr>
          <w:delText xml:space="preserve">three-phase </w:delText>
        </w:r>
        <w:r w:rsidRPr="00B079DD" w:rsidDel="0069794E">
          <w:rPr>
            <w:sz w:val="24"/>
            <w:szCs w:val="24"/>
          </w:rPr>
          <w:delText>test voltage</w:delText>
        </w:r>
        <w:r w:rsidR="00B079DD" w:rsidRPr="00B079DD" w:rsidDel="0069794E">
          <w:rPr>
            <w:sz w:val="24"/>
            <w:szCs w:val="24"/>
          </w:rPr>
          <w:delText xml:space="preserve"> to the HV terminals</w:delText>
        </w:r>
        <w:r w:rsidR="00B079DD" w:rsidDel="0069794E">
          <w:rPr>
            <w:sz w:val="24"/>
            <w:szCs w:val="24"/>
          </w:rPr>
          <w:delText xml:space="preserve">, while the MV terminals </w:delText>
        </w:r>
        <w:r w:rsidR="00062B9E" w:rsidDel="0069794E">
          <w:rPr>
            <w:sz w:val="24"/>
            <w:szCs w:val="24"/>
          </w:rPr>
          <w:delText>are</w:delText>
        </w:r>
        <w:r w:rsidR="00B079DD" w:rsidDel="0069794E">
          <w:rPr>
            <w:sz w:val="24"/>
            <w:szCs w:val="24"/>
          </w:rPr>
          <w:delText xml:space="preserve"> short-circuited and the LV terminals </w:delText>
        </w:r>
        <w:r w:rsidR="00062B9E" w:rsidDel="0069794E">
          <w:rPr>
            <w:sz w:val="24"/>
            <w:szCs w:val="24"/>
          </w:rPr>
          <w:delText>are</w:delText>
        </w:r>
        <w:r w:rsidR="00B079DD" w:rsidDel="0069794E">
          <w:rPr>
            <w:sz w:val="24"/>
            <w:szCs w:val="24"/>
          </w:rPr>
          <w:delText xml:space="preserve"> open-circuited.</w:delText>
        </w:r>
        <w:r w:rsidR="00BC6535" w:rsidRPr="00BC6535" w:rsidDel="0069794E">
          <w:rPr>
            <w:sz w:val="24"/>
            <w:szCs w:val="24"/>
          </w:rPr>
          <w:delText xml:space="preserve"> </w:delText>
        </w:r>
        <w:r w:rsidR="003D6CFA" w:rsidDel="0069794E">
          <w:rPr>
            <w:sz w:val="24"/>
            <w:szCs w:val="24"/>
          </w:rPr>
          <w:delText>T</w:delText>
        </w:r>
        <w:r w:rsidR="00BC6535" w:rsidDel="0069794E">
          <w:rPr>
            <w:sz w:val="24"/>
            <w:szCs w:val="24"/>
          </w:rPr>
          <w:delText xml:space="preserve">he tap-changer will be positioned at the </w:delText>
        </w:r>
        <w:r w:rsidR="00BC0BB0" w:rsidDel="0069794E">
          <w:rPr>
            <w:sz w:val="24"/>
            <w:szCs w:val="24"/>
          </w:rPr>
          <w:delText xml:space="preserve">tapping No.19, where the common winding has maximum </w:delText>
        </w:r>
        <w:r w:rsidR="00062B9E" w:rsidDel="0069794E">
          <w:rPr>
            <w:sz w:val="24"/>
            <w:szCs w:val="24"/>
          </w:rPr>
          <w:delText xml:space="preserve">rated </w:delText>
        </w:r>
        <w:r w:rsidR="00BC0BB0" w:rsidDel="0069794E">
          <w:rPr>
            <w:sz w:val="24"/>
            <w:szCs w:val="24"/>
          </w:rPr>
          <w:delText xml:space="preserve">current and the </w:delText>
        </w:r>
        <w:r w:rsidR="009D69B7" w:rsidDel="0069794E">
          <w:rPr>
            <w:sz w:val="24"/>
            <w:szCs w:val="24"/>
          </w:rPr>
          <w:delText xml:space="preserve">total </w:delText>
        </w:r>
        <w:r w:rsidR="00BC0BB0" w:rsidDel="0069794E">
          <w:rPr>
            <w:sz w:val="24"/>
            <w:szCs w:val="24"/>
          </w:rPr>
          <w:delText>losses</w:delText>
        </w:r>
        <w:r w:rsidR="00062B9E" w:rsidRPr="00CF2DCF" w:rsidDel="0069794E">
          <w:rPr>
            <w:sz w:val="24"/>
            <w:szCs w:val="24"/>
          </w:rPr>
          <w:delText xml:space="preserve"> </w:delText>
        </w:r>
        <w:r w:rsidR="00062B9E" w:rsidDel="0069794E">
          <w:rPr>
            <w:sz w:val="24"/>
            <w:szCs w:val="24"/>
          </w:rPr>
          <w:delText>of the autotransformer</w:delText>
        </w:r>
        <w:r w:rsidR="00BC0BB0" w:rsidDel="0069794E">
          <w:rPr>
            <w:sz w:val="24"/>
            <w:szCs w:val="24"/>
          </w:rPr>
          <w:delText xml:space="preserve"> are also maximum</w:delText>
        </w:r>
        <w:r w:rsidR="009D69B7" w:rsidDel="0069794E">
          <w:rPr>
            <w:sz w:val="24"/>
            <w:szCs w:val="24"/>
          </w:rPr>
          <w:delText>.</w:delText>
        </w:r>
        <w:r w:rsidR="00B079DD" w:rsidDel="0069794E">
          <w:rPr>
            <w:sz w:val="24"/>
            <w:szCs w:val="24"/>
          </w:rPr>
          <w:delText xml:space="preserve"> T</w:delText>
        </w:r>
        <w:r w:rsidRPr="00B079DD" w:rsidDel="0069794E">
          <w:rPr>
            <w:sz w:val="24"/>
            <w:szCs w:val="24"/>
          </w:rPr>
          <w:delText xml:space="preserve">he measured active power </w:delText>
        </w:r>
        <w:r w:rsidR="00B079DD" w:rsidDel="0069794E">
          <w:rPr>
            <w:sz w:val="24"/>
            <w:szCs w:val="24"/>
          </w:rPr>
          <w:delText>will be</w:delText>
        </w:r>
        <w:r w:rsidRPr="00B079DD" w:rsidDel="0069794E">
          <w:rPr>
            <w:sz w:val="24"/>
            <w:szCs w:val="24"/>
          </w:rPr>
          <w:delText xml:space="preserve"> equal to the total loss</w:delText>
        </w:r>
        <w:r w:rsidR="00990373" w:rsidDel="0069794E">
          <w:rPr>
            <w:sz w:val="24"/>
            <w:szCs w:val="24"/>
          </w:rPr>
          <w:delText xml:space="preserve"> (load and no-load loss)</w:delText>
        </w:r>
        <w:r w:rsidRPr="00B079DD" w:rsidDel="0069794E">
          <w:rPr>
            <w:sz w:val="24"/>
            <w:szCs w:val="24"/>
          </w:rPr>
          <w:delText xml:space="preserve"> of the autotransformer</w:delText>
        </w:r>
        <w:r w:rsidR="008D453B" w:rsidRPr="00B079DD" w:rsidDel="0069794E">
          <w:rPr>
            <w:sz w:val="24"/>
            <w:szCs w:val="24"/>
          </w:rPr>
          <w:delText xml:space="preserve"> </w:delText>
        </w:r>
        <w:r w:rsidR="00492C3A" w:rsidRPr="00B079DD" w:rsidDel="0069794E">
          <w:rPr>
            <w:sz w:val="24"/>
            <w:szCs w:val="24"/>
          </w:rPr>
          <w:delText>on tapping</w:delText>
        </w:r>
        <w:r w:rsidR="00014B71" w:rsidDel="0069794E">
          <w:rPr>
            <w:sz w:val="24"/>
            <w:szCs w:val="24"/>
          </w:rPr>
          <w:delText xml:space="preserve"> No.19, under rated </w:delText>
        </w:r>
        <w:r w:rsidR="000B6960" w:rsidDel="0069794E">
          <w:rPr>
            <w:sz w:val="24"/>
            <w:szCs w:val="24"/>
          </w:rPr>
          <w:delText>tapping power</w:delText>
        </w:r>
        <w:r w:rsidR="00D92054" w:rsidDel="0069794E">
          <w:rPr>
            <w:sz w:val="24"/>
            <w:szCs w:val="24"/>
          </w:rPr>
          <w:delText xml:space="preserve"> at</w:delText>
        </w:r>
        <w:r w:rsidR="00014B71" w:rsidDel="0069794E">
          <w:rPr>
            <w:sz w:val="24"/>
            <w:szCs w:val="24"/>
          </w:rPr>
          <w:delText xml:space="preserve"> all windings</w:delText>
        </w:r>
        <w:r w:rsidRPr="00B079DD" w:rsidDel="0069794E">
          <w:rPr>
            <w:sz w:val="24"/>
            <w:szCs w:val="24"/>
          </w:rPr>
          <w:delText>.</w:delText>
        </w:r>
        <w:r w:rsidR="00990373" w:rsidDel="0069794E">
          <w:rPr>
            <w:sz w:val="24"/>
            <w:szCs w:val="24"/>
          </w:rPr>
          <w:delText xml:space="preserve"> This corresponds to </w:delText>
        </w:r>
        <w:r w:rsidR="00081303" w:rsidDel="0069794E">
          <w:rPr>
            <w:sz w:val="24"/>
            <w:szCs w:val="24"/>
          </w:rPr>
          <w:delText xml:space="preserve">autotransformer </w:delText>
        </w:r>
        <w:r w:rsidR="00E80C17" w:rsidDel="0069794E">
          <w:rPr>
            <w:sz w:val="24"/>
            <w:szCs w:val="24"/>
          </w:rPr>
          <w:delText>loading</w:delText>
        </w:r>
        <w:r w:rsidR="00990373" w:rsidDel="0069794E">
          <w:rPr>
            <w:sz w:val="24"/>
            <w:szCs w:val="24"/>
          </w:rPr>
          <w:delText xml:space="preserve"> HV/MV/LV = 258.</w:delText>
        </w:r>
        <w:r w:rsidR="009A0C30" w:rsidDel="0069794E">
          <w:rPr>
            <w:sz w:val="24"/>
            <w:szCs w:val="24"/>
          </w:rPr>
          <w:delText>4</w:delText>
        </w:r>
        <w:r w:rsidR="003E69EA" w:rsidDel="0069794E">
          <w:rPr>
            <w:sz w:val="24"/>
            <w:szCs w:val="24"/>
          </w:rPr>
          <w:delText>4</w:delText>
        </w:r>
        <w:r w:rsidR="009A0C30" w:rsidDel="0069794E">
          <w:rPr>
            <w:sz w:val="24"/>
            <w:szCs w:val="24"/>
          </w:rPr>
          <w:delText>/258.4</w:delText>
        </w:r>
        <w:r w:rsidR="003E69EA" w:rsidDel="0069794E">
          <w:rPr>
            <w:sz w:val="24"/>
            <w:szCs w:val="24"/>
          </w:rPr>
          <w:delText>4</w:delText>
        </w:r>
        <w:r w:rsidR="00990373" w:rsidDel="0069794E">
          <w:rPr>
            <w:sz w:val="24"/>
            <w:szCs w:val="24"/>
          </w:rPr>
          <w:delText xml:space="preserve">/60 MVA, as </w:delText>
        </w:r>
        <w:r w:rsidR="00062B9E" w:rsidDel="0069794E">
          <w:rPr>
            <w:sz w:val="24"/>
            <w:szCs w:val="24"/>
          </w:rPr>
          <w:delText xml:space="preserve">stated </w:delText>
        </w:r>
        <w:r w:rsidR="00990373" w:rsidDel="0069794E">
          <w:rPr>
            <w:sz w:val="24"/>
            <w:szCs w:val="24"/>
          </w:rPr>
          <w:delText>in par.VII.6.</w:delText>
        </w:r>
        <w:r w:rsidR="00B079DD" w:rsidRPr="00B079DD" w:rsidDel="0069794E">
          <w:rPr>
            <w:sz w:val="24"/>
            <w:szCs w:val="24"/>
          </w:rPr>
          <w:delText xml:space="preserve"> </w:delText>
        </w:r>
        <w:r w:rsidR="00042149" w:rsidRPr="00B079DD" w:rsidDel="0069794E">
          <w:rPr>
            <w:sz w:val="24"/>
            <w:szCs w:val="24"/>
          </w:rPr>
          <w:delText xml:space="preserve">The </w:delText>
        </w:r>
        <w:r w:rsidR="00492C3A" w:rsidRPr="00B079DD" w:rsidDel="0069794E">
          <w:rPr>
            <w:sz w:val="24"/>
            <w:szCs w:val="24"/>
          </w:rPr>
          <w:delText>no-load</w:delText>
        </w:r>
        <w:r w:rsidR="00042149" w:rsidRPr="00B079DD" w:rsidDel="0069794E">
          <w:rPr>
            <w:sz w:val="24"/>
            <w:szCs w:val="24"/>
          </w:rPr>
          <w:delText xml:space="preserve"> lo</w:delText>
        </w:r>
        <w:r w:rsidR="00990373" w:rsidDel="0069794E">
          <w:rPr>
            <w:sz w:val="24"/>
            <w:szCs w:val="24"/>
          </w:rPr>
          <w:delText>ss</w:delText>
        </w:r>
        <w:r w:rsidR="00042149" w:rsidRPr="00B079DD" w:rsidDel="0069794E">
          <w:rPr>
            <w:sz w:val="24"/>
            <w:szCs w:val="24"/>
          </w:rPr>
          <w:delText xml:space="preserve"> </w:delText>
        </w:r>
        <w:r w:rsidR="00492C3A" w:rsidRPr="00B079DD" w:rsidDel="0069794E">
          <w:rPr>
            <w:sz w:val="24"/>
            <w:szCs w:val="24"/>
          </w:rPr>
          <w:delText xml:space="preserve">will be taken from the </w:delText>
        </w:r>
        <w:r w:rsidR="00062B9E" w:rsidDel="0069794E">
          <w:rPr>
            <w:sz w:val="24"/>
            <w:szCs w:val="24"/>
          </w:rPr>
          <w:delText>corresponding</w:delText>
        </w:r>
        <w:r w:rsidR="00492C3A" w:rsidRPr="00B079DD" w:rsidDel="0069794E">
          <w:rPr>
            <w:sz w:val="24"/>
            <w:szCs w:val="24"/>
          </w:rPr>
          <w:delText xml:space="preserve"> </w:delText>
        </w:r>
        <w:r w:rsidR="00443356" w:rsidRPr="00B079DD" w:rsidDel="0069794E">
          <w:rPr>
            <w:sz w:val="24"/>
            <w:szCs w:val="24"/>
          </w:rPr>
          <w:delText>loss measurement</w:delText>
        </w:r>
        <w:r w:rsidR="00062B9E" w:rsidDel="0069794E">
          <w:rPr>
            <w:sz w:val="24"/>
            <w:szCs w:val="24"/>
          </w:rPr>
          <w:delText>s</w:delText>
        </w:r>
        <w:r w:rsidR="00990373" w:rsidDel="0069794E">
          <w:rPr>
            <w:sz w:val="24"/>
            <w:szCs w:val="24"/>
          </w:rPr>
          <w:delText xml:space="preserve"> in par.</w:delText>
        </w:r>
        <w:r w:rsidR="00492C3A" w:rsidRPr="00B079DD" w:rsidDel="0069794E">
          <w:rPr>
            <w:sz w:val="24"/>
            <w:szCs w:val="24"/>
          </w:rPr>
          <w:delText>X.1.4</w:delText>
        </w:r>
        <w:r w:rsidR="00990373" w:rsidDel="0069794E">
          <w:rPr>
            <w:sz w:val="24"/>
            <w:szCs w:val="24"/>
          </w:rPr>
          <w:delText>, for tapping No.19.</w:delText>
        </w:r>
        <w:r w:rsidR="00EE3DC9" w:rsidDel="0069794E">
          <w:rPr>
            <w:sz w:val="24"/>
            <w:szCs w:val="24"/>
          </w:rPr>
          <w:delText xml:space="preserve"> </w:delText>
        </w:r>
        <w:r w:rsidR="00990373" w:rsidRPr="00B079DD" w:rsidDel="0069794E">
          <w:rPr>
            <w:sz w:val="24"/>
            <w:szCs w:val="24"/>
          </w:rPr>
          <w:delText>The load lo</w:delText>
        </w:r>
        <w:r w:rsidR="00990373" w:rsidDel="0069794E">
          <w:rPr>
            <w:sz w:val="24"/>
            <w:szCs w:val="24"/>
          </w:rPr>
          <w:delText>ss</w:delText>
        </w:r>
        <w:r w:rsidR="00990373" w:rsidRPr="00B079DD" w:rsidDel="0069794E">
          <w:rPr>
            <w:sz w:val="24"/>
            <w:szCs w:val="24"/>
          </w:rPr>
          <w:delText xml:space="preserve"> will be </w:delText>
        </w:r>
        <w:r w:rsidR="00990373" w:rsidDel="0069794E">
          <w:rPr>
            <w:sz w:val="24"/>
            <w:szCs w:val="24"/>
          </w:rPr>
          <w:delText>calculated following</w:delText>
        </w:r>
        <w:r w:rsidR="00062B9E" w:rsidRPr="00CF2DCF" w:rsidDel="0069794E">
          <w:rPr>
            <w:sz w:val="24"/>
            <w:szCs w:val="24"/>
          </w:rPr>
          <w:delText xml:space="preserve"> </w:delText>
        </w:r>
        <w:r w:rsidR="00062B9E" w:rsidDel="0069794E">
          <w:rPr>
            <w:sz w:val="24"/>
            <w:szCs w:val="24"/>
          </w:rPr>
          <w:delText>the method described in</w:delText>
        </w:r>
        <w:r w:rsidR="00990373" w:rsidDel="0069794E">
          <w:rPr>
            <w:sz w:val="24"/>
            <w:szCs w:val="24"/>
          </w:rPr>
          <w:delText xml:space="preserve"> IEC 60076-8 and using the</w:delText>
        </w:r>
        <w:r w:rsidR="00990373" w:rsidRPr="00B079DD" w:rsidDel="0069794E">
          <w:rPr>
            <w:sz w:val="24"/>
            <w:szCs w:val="24"/>
          </w:rPr>
          <w:delText xml:space="preserve"> </w:delText>
        </w:r>
        <w:r w:rsidR="00062B9E" w:rsidDel="0069794E">
          <w:rPr>
            <w:sz w:val="24"/>
            <w:szCs w:val="24"/>
          </w:rPr>
          <w:delText>corresponding loss measurements</w:delText>
        </w:r>
        <w:r w:rsidR="00990373" w:rsidDel="0069794E">
          <w:rPr>
            <w:sz w:val="24"/>
            <w:szCs w:val="24"/>
          </w:rPr>
          <w:delText xml:space="preserve"> in par.X.1.3 for tapping No.19.</w:delText>
        </w:r>
        <w:r w:rsidR="0042574B" w:rsidRPr="00B079DD" w:rsidDel="0069794E">
          <w:rPr>
            <w:sz w:val="24"/>
            <w:szCs w:val="24"/>
          </w:rPr>
          <w:delText xml:space="preserve"> </w:delText>
        </w:r>
        <w:r w:rsidR="0067488C" w:rsidRPr="00B079DD" w:rsidDel="0069794E">
          <w:rPr>
            <w:sz w:val="24"/>
            <w:szCs w:val="24"/>
          </w:rPr>
          <w:delText>T</w:delText>
        </w:r>
        <w:r w:rsidRPr="00B079DD" w:rsidDel="0069794E">
          <w:rPr>
            <w:sz w:val="24"/>
            <w:szCs w:val="24"/>
          </w:rPr>
          <w:delText xml:space="preserve">he test current will be above rated </w:delText>
        </w:r>
        <w:r w:rsidR="00BC6535" w:rsidDel="0069794E">
          <w:rPr>
            <w:sz w:val="24"/>
            <w:szCs w:val="24"/>
          </w:rPr>
          <w:delText xml:space="preserve">tapping </w:delText>
        </w:r>
        <w:r w:rsidRPr="00B079DD" w:rsidDel="0069794E">
          <w:rPr>
            <w:sz w:val="24"/>
            <w:szCs w:val="24"/>
          </w:rPr>
          <w:delText xml:space="preserve">current to the extent necessary to cover the </w:delText>
        </w:r>
        <w:r w:rsidR="00990373" w:rsidDel="0069794E">
          <w:rPr>
            <w:sz w:val="24"/>
            <w:szCs w:val="24"/>
          </w:rPr>
          <w:delText>total</w:delText>
        </w:r>
        <w:r w:rsidRPr="00B079DD" w:rsidDel="0069794E">
          <w:rPr>
            <w:sz w:val="24"/>
            <w:szCs w:val="24"/>
          </w:rPr>
          <w:delText xml:space="preserve"> loss.</w:delText>
        </w:r>
        <w:r w:rsidR="00B079DD" w:rsidRPr="00B079DD" w:rsidDel="0069794E">
          <w:rPr>
            <w:sz w:val="24"/>
            <w:szCs w:val="24"/>
          </w:rPr>
          <w:delText xml:space="preserve"> </w:delText>
        </w:r>
        <w:r w:rsidR="00B079DD" w:rsidDel="0069794E">
          <w:rPr>
            <w:sz w:val="24"/>
            <w:szCs w:val="24"/>
          </w:rPr>
          <w:delText>During the test, the top oil and ambient temperature will be measured continuously and recorded at regular intervals.</w:delText>
        </w:r>
        <w:r w:rsidRPr="00B079DD" w:rsidDel="0069794E">
          <w:rPr>
            <w:sz w:val="24"/>
            <w:szCs w:val="24"/>
          </w:rPr>
          <w:delText xml:space="preserve"> The test for this step </w:delText>
        </w:r>
        <w:r w:rsidR="003F141A" w:rsidDel="0069794E">
          <w:rPr>
            <w:sz w:val="24"/>
            <w:szCs w:val="24"/>
          </w:rPr>
          <w:delText>will</w:delText>
        </w:r>
        <w:r w:rsidR="003F141A" w:rsidRPr="00B079DD" w:rsidDel="0069794E">
          <w:rPr>
            <w:sz w:val="24"/>
            <w:szCs w:val="24"/>
          </w:rPr>
          <w:delText xml:space="preserve"> </w:delText>
        </w:r>
        <w:r w:rsidRPr="00B079DD" w:rsidDel="0069794E">
          <w:rPr>
            <w:sz w:val="24"/>
            <w:szCs w:val="24"/>
          </w:rPr>
          <w:delText xml:space="preserve">be terminated when the rate of change of top oil temperature rise has fallen below 1 </w:delText>
        </w:r>
        <w:r w:rsidR="003B52D6" w:rsidRPr="00B079DD" w:rsidDel="0069794E">
          <w:rPr>
            <w:sz w:val="24"/>
            <w:szCs w:val="24"/>
          </w:rPr>
          <w:delText>K</w:delText>
        </w:r>
        <w:r w:rsidR="00CC14C5" w:rsidRPr="00B079DD" w:rsidDel="0069794E">
          <w:rPr>
            <w:sz w:val="24"/>
            <w:szCs w:val="24"/>
          </w:rPr>
          <w:delText>/h</w:delText>
        </w:r>
        <w:r w:rsidRPr="00B079DD" w:rsidDel="0069794E">
          <w:rPr>
            <w:sz w:val="24"/>
            <w:szCs w:val="24"/>
          </w:rPr>
          <w:delText xml:space="preserve"> and has remained there for a period of three</w:delText>
        </w:r>
        <w:r w:rsidR="00EF1E76" w:rsidRPr="00CF2DCF" w:rsidDel="0069794E">
          <w:rPr>
            <w:sz w:val="24"/>
            <w:szCs w:val="24"/>
          </w:rPr>
          <w:delText xml:space="preserve"> (3)</w:delText>
        </w:r>
        <w:r w:rsidRPr="00B079DD" w:rsidDel="0069794E">
          <w:rPr>
            <w:sz w:val="24"/>
            <w:szCs w:val="24"/>
          </w:rPr>
          <w:delText xml:space="preserve"> hours.</w:delText>
        </w:r>
        <w:r w:rsidR="001E5911" w:rsidRPr="001E5911" w:rsidDel="0069794E">
          <w:rPr>
            <w:sz w:val="24"/>
            <w:szCs w:val="24"/>
          </w:rPr>
          <w:delText xml:space="preserve"> </w:delText>
        </w:r>
        <w:r w:rsidR="001E5911" w:rsidDel="0069794E">
          <w:rPr>
            <w:sz w:val="24"/>
            <w:szCs w:val="24"/>
          </w:rPr>
          <w:delText>The</w:delText>
        </w:r>
        <w:r w:rsidR="00EF1E76" w:rsidDel="0069794E">
          <w:rPr>
            <w:sz w:val="24"/>
            <w:szCs w:val="24"/>
          </w:rPr>
          <w:delText xml:space="preserve"> top</w:delText>
        </w:r>
        <w:r w:rsidR="001E5911" w:rsidDel="0069794E">
          <w:rPr>
            <w:sz w:val="24"/>
            <w:szCs w:val="24"/>
          </w:rPr>
          <w:delText xml:space="preserve"> oil temperature rise will be reported for rated autotransformer loading</w:delText>
        </w:r>
        <w:r w:rsidR="00634A06" w:rsidDel="0069794E">
          <w:rPr>
            <w:sz w:val="24"/>
            <w:szCs w:val="24"/>
          </w:rPr>
          <w:delText xml:space="preserve"> 258.44/258.44/60 MVA</w:delText>
        </w:r>
        <w:r w:rsidR="001E5911" w:rsidDel="0069794E">
          <w:rPr>
            <w:sz w:val="24"/>
            <w:szCs w:val="24"/>
          </w:rPr>
          <w:delText xml:space="preserve"> at tapping No.19. </w:delText>
        </w:r>
        <w:r w:rsidR="00C15DBD" w:rsidRPr="00C15DBD" w:rsidDel="0069794E">
          <w:rPr>
            <w:bCs/>
            <w:sz w:val="24"/>
            <w:szCs w:val="24"/>
          </w:rPr>
          <w:delText xml:space="preserve"> The </w:delText>
        </w:r>
        <w:r w:rsidR="00C15DBD" w:rsidDel="0069794E">
          <w:rPr>
            <w:bCs/>
            <w:sz w:val="24"/>
            <w:szCs w:val="24"/>
          </w:rPr>
          <w:delText>oil</w:delText>
        </w:r>
        <w:r w:rsidR="00C15DBD" w:rsidRPr="00C15DBD" w:rsidDel="0069794E">
          <w:rPr>
            <w:bCs/>
            <w:sz w:val="24"/>
            <w:szCs w:val="24"/>
          </w:rPr>
          <w:delText xml:space="preserve"> temperature indicator will be calibrated at the end of this step.</w:delText>
        </w:r>
      </w:del>
    </w:p>
    <w:p w:rsidR="00074672" w:rsidRPr="00B079DD" w:rsidDel="0069794E" w:rsidRDefault="00074672" w:rsidP="00CF2DCF">
      <w:pPr>
        <w:tabs>
          <w:tab w:val="left" w:pos="1843"/>
        </w:tabs>
        <w:ind w:left="1483"/>
        <w:jc w:val="both"/>
        <w:rPr>
          <w:del w:id="1975" w:author="Καρμίρης Αγγελος" w:date="2020-01-03T10:45:00Z"/>
          <w:sz w:val="24"/>
          <w:szCs w:val="24"/>
        </w:rPr>
      </w:pPr>
    </w:p>
    <w:p w:rsidR="00C15DBD" w:rsidRPr="00C15DBD" w:rsidDel="0069794E" w:rsidRDefault="009708A0" w:rsidP="00C15DBD">
      <w:pPr>
        <w:numPr>
          <w:ilvl w:val="4"/>
          <w:numId w:val="4"/>
        </w:numPr>
        <w:tabs>
          <w:tab w:val="clear" w:pos="1789"/>
          <w:tab w:val="left" w:pos="1843"/>
        </w:tabs>
        <w:ind w:left="1843"/>
        <w:jc w:val="both"/>
        <w:rPr>
          <w:del w:id="1976" w:author="Καρμίρης Αγγελος" w:date="2020-01-03T10:45:00Z"/>
          <w:bCs/>
          <w:sz w:val="24"/>
          <w:szCs w:val="24"/>
        </w:rPr>
      </w:pPr>
      <w:del w:id="1977" w:author="Καρμίρης Αγγελος" w:date="2020-01-03T10:45:00Z">
        <w:r w:rsidRPr="004F2441" w:rsidDel="0069794E">
          <w:rPr>
            <w:sz w:val="24"/>
            <w:szCs w:val="24"/>
          </w:rPr>
          <w:delText xml:space="preserve">When the top oil temperature rise has been </w:delText>
        </w:r>
        <w:r w:rsidR="003B5C5C" w:rsidDel="0069794E">
          <w:rPr>
            <w:sz w:val="24"/>
            <w:szCs w:val="24"/>
          </w:rPr>
          <w:delText>measured</w:delText>
        </w:r>
        <w:r w:rsidRPr="004F2441" w:rsidDel="0069794E">
          <w:rPr>
            <w:sz w:val="24"/>
            <w:szCs w:val="24"/>
          </w:rPr>
          <w:delText xml:space="preserve">, the test will immediately continue </w:delText>
        </w:r>
        <w:r w:rsidR="001A2B0F" w:rsidDel="0069794E">
          <w:rPr>
            <w:sz w:val="24"/>
            <w:szCs w:val="24"/>
          </w:rPr>
          <w:delText>for one</w:delText>
        </w:r>
        <w:r w:rsidR="003B5C5C" w:rsidRPr="00CF2DCF" w:rsidDel="0069794E">
          <w:rPr>
            <w:sz w:val="24"/>
            <w:szCs w:val="24"/>
          </w:rPr>
          <w:delText xml:space="preserve"> (1)</w:delText>
        </w:r>
        <w:r w:rsidR="001A2B0F" w:rsidDel="0069794E">
          <w:rPr>
            <w:sz w:val="24"/>
            <w:szCs w:val="24"/>
          </w:rPr>
          <w:delText xml:space="preserve"> hour </w:delText>
        </w:r>
        <w:r w:rsidRPr="004F2441" w:rsidDel="0069794E">
          <w:rPr>
            <w:sz w:val="24"/>
            <w:szCs w:val="24"/>
          </w:rPr>
          <w:delText xml:space="preserve">with </w:delText>
        </w:r>
        <w:r w:rsidR="00CB4DF5" w:rsidRPr="004F2441" w:rsidDel="0069794E">
          <w:rPr>
            <w:sz w:val="24"/>
            <w:szCs w:val="24"/>
          </w:rPr>
          <w:delText>the test current reduced to rat</w:delText>
        </w:r>
        <w:r w:rsidRPr="004F2441" w:rsidDel="0069794E">
          <w:rPr>
            <w:sz w:val="24"/>
            <w:szCs w:val="24"/>
          </w:rPr>
          <w:delText xml:space="preserve">ed </w:delText>
        </w:r>
        <w:r w:rsidR="00BC6535" w:rsidDel="0069794E">
          <w:rPr>
            <w:sz w:val="24"/>
            <w:szCs w:val="24"/>
          </w:rPr>
          <w:delText xml:space="preserve">tapping </w:delText>
        </w:r>
        <w:r w:rsidRPr="004F2441" w:rsidDel="0069794E">
          <w:rPr>
            <w:sz w:val="24"/>
            <w:szCs w:val="24"/>
          </w:rPr>
          <w:delText xml:space="preserve">current </w:delText>
        </w:r>
        <w:r w:rsidR="003F0720" w:rsidDel="0069794E">
          <w:rPr>
            <w:sz w:val="24"/>
            <w:szCs w:val="24"/>
          </w:rPr>
          <w:delText>at HV terminals</w:delText>
        </w:r>
        <w:r w:rsidR="00081303" w:rsidDel="0069794E">
          <w:rPr>
            <w:sz w:val="24"/>
            <w:szCs w:val="24"/>
          </w:rPr>
          <w:delText>, corresponding to</w:delText>
        </w:r>
        <w:r w:rsidR="003F0720" w:rsidRPr="00CF2DCF" w:rsidDel="0069794E">
          <w:rPr>
            <w:sz w:val="24"/>
            <w:szCs w:val="24"/>
          </w:rPr>
          <w:delText xml:space="preserve"> </w:delText>
        </w:r>
        <w:r w:rsidR="003F0720" w:rsidDel="0069794E">
          <w:rPr>
            <w:sz w:val="24"/>
            <w:szCs w:val="24"/>
          </w:rPr>
          <w:delText>rated</w:delText>
        </w:r>
        <w:r w:rsidR="00081303" w:rsidDel="0069794E">
          <w:rPr>
            <w:sz w:val="24"/>
            <w:szCs w:val="24"/>
          </w:rPr>
          <w:delText xml:space="preserve"> 2</w:delText>
        </w:r>
        <w:r w:rsidR="009A0C30" w:rsidDel="0069794E">
          <w:rPr>
            <w:sz w:val="24"/>
            <w:szCs w:val="24"/>
          </w:rPr>
          <w:delText>58.4</w:delText>
        </w:r>
        <w:r w:rsidR="003E69EA" w:rsidDel="0069794E">
          <w:rPr>
            <w:sz w:val="24"/>
            <w:szCs w:val="24"/>
          </w:rPr>
          <w:delText>4</w:delText>
        </w:r>
        <w:r w:rsidR="00BC6535" w:rsidDel="0069794E">
          <w:rPr>
            <w:sz w:val="24"/>
            <w:szCs w:val="24"/>
          </w:rPr>
          <w:delText xml:space="preserve"> MVA</w:delText>
        </w:r>
        <w:r w:rsidR="003B5C5C" w:rsidDel="0069794E">
          <w:rPr>
            <w:sz w:val="24"/>
            <w:szCs w:val="24"/>
          </w:rPr>
          <w:delText xml:space="preserve"> loading</w:delText>
        </w:r>
        <w:r w:rsidR="00081303" w:rsidDel="0069794E">
          <w:rPr>
            <w:sz w:val="24"/>
            <w:szCs w:val="24"/>
          </w:rPr>
          <w:delText xml:space="preserve"> for tapping No.19</w:delText>
        </w:r>
        <w:r w:rsidRPr="004F2441" w:rsidDel="0069794E">
          <w:rPr>
            <w:sz w:val="24"/>
            <w:szCs w:val="24"/>
          </w:rPr>
          <w:delText>.</w:delText>
        </w:r>
        <w:r w:rsidR="001A2B0F" w:rsidDel="0069794E">
          <w:rPr>
            <w:sz w:val="24"/>
            <w:szCs w:val="24"/>
          </w:rPr>
          <w:delText xml:space="preserve"> During this time the top oil,</w:delText>
        </w:r>
        <w:r w:rsidR="003F629A" w:rsidDel="0069794E">
          <w:rPr>
            <w:sz w:val="24"/>
            <w:szCs w:val="24"/>
          </w:rPr>
          <w:delText xml:space="preserve"> bottom oil,</w:delText>
        </w:r>
        <w:r w:rsidR="001A2B0F" w:rsidDel="0069794E">
          <w:rPr>
            <w:sz w:val="24"/>
            <w:szCs w:val="24"/>
          </w:rPr>
          <w:delText xml:space="preserve"> and ambient temperature</w:delText>
        </w:r>
        <w:r w:rsidR="0054159A" w:rsidDel="0069794E">
          <w:rPr>
            <w:sz w:val="24"/>
            <w:szCs w:val="24"/>
          </w:rPr>
          <w:delText>s</w:delText>
        </w:r>
        <w:r w:rsidR="00CE0E25" w:rsidRPr="00CF2DCF" w:rsidDel="0069794E">
          <w:rPr>
            <w:sz w:val="24"/>
            <w:szCs w:val="24"/>
          </w:rPr>
          <w:delText xml:space="preserve">, </w:delText>
        </w:r>
        <w:r w:rsidR="00CE0E25" w:rsidDel="0069794E">
          <w:rPr>
            <w:sz w:val="24"/>
            <w:szCs w:val="24"/>
          </w:rPr>
          <w:delText>as well as the</w:delText>
        </w:r>
        <w:r w:rsidR="001A2B0F" w:rsidDel="0069794E">
          <w:rPr>
            <w:sz w:val="24"/>
            <w:szCs w:val="24"/>
          </w:rPr>
          <w:delText xml:space="preserve"> </w:delText>
        </w:r>
        <w:r w:rsidR="00CE0E25" w:rsidDel="0069794E">
          <w:rPr>
            <w:sz w:val="24"/>
            <w:szCs w:val="24"/>
          </w:rPr>
          <w:delText>hot-spot winding temperature</w:delText>
        </w:r>
        <w:r w:rsidR="0054159A" w:rsidDel="0069794E">
          <w:rPr>
            <w:sz w:val="24"/>
            <w:szCs w:val="24"/>
          </w:rPr>
          <w:delText>s</w:delText>
        </w:r>
        <w:r w:rsidR="00CE0E25" w:rsidDel="0069794E">
          <w:rPr>
            <w:sz w:val="24"/>
            <w:szCs w:val="24"/>
          </w:rPr>
          <w:delText xml:space="preserve"> of the tested series and common windings, </w:delText>
        </w:r>
        <w:r w:rsidR="001A2B0F" w:rsidDel="0069794E">
          <w:rPr>
            <w:sz w:val="24"/>
            <w:szCs w:val="24"/>
          </w:rPr>
          <w:delText xml:space="preserve">will be measured continuously and recorded every </w:delText>
        </w:r>
        <w:r w:rsidR="0054159A" w:rsidDel="0069794E">
          <w:rPr>
            <w:sz w:val="24"/>
            <w:szCs w:val="24"/>
          </w:rPr>
          <w:delText>five (</w:delText>
        </w:r>
        <w:r w:rsidR="001A2B0F" w:rsidDel="0069794E">
          <w:rPr>
            <w:sz w:val="24"/>
            <w:szCs w:val="24"/>
          </w:rPr>
          <w:delText>5</w:delText>
        </w:r>
        <w:r w:rsidR="0054159A" w:rsidDel="0069794E">
          <w:rPr>
            <w:sz w:val="24"/>
            <w:szCs w:val="24"/>
          </w:rPr>
          <w:delText>)</w:delText>
        </w:r>
        <w:r w:rsidR="001A2B0F" w:rsidDel="0069794E">
          <w:rPr>
            <w:sz w:val="24"/>
            <w:szCs w:val="24"/>
          </w:rPr>
          <w:delText xml:space="preserve"> min.</w:delText>
        </w:r>
        <w:r w:rsidRPr="004F2441" w:rsidDel="0069794E">
          <w:rPr>
            <w:sz w:val="24"/>
            <w:szCs w:val="24"/>
          </w:rPr>
          <w:delText xml:space="preserve"> At the end of the hour, the resistance of </w:delText>
        </w:r>
        <w:r w:rsidR="00081303" w:rsidDel="0069794E">
          <w:rPr>
            <w:sz w:val="24"/>
            <w:szCs w:val="24"/>
          </w:rPr>
          <w:delText>series</w:delText>
        </w:r>
        <w:r w:rsidR="003D6CFA" w:rsidDel="0069794E">
          <w:rPr>
            <w:sz w:val="24"/>
            <w:szCs w:val="24"/>
          </w:rPr>
          <w:delText xml:space="preserve"> and </w:delText>
        </w:r>
        <w:r w:rsidR="00081303" w:rsidDel="0069794E">
          <w:rPr>
            <w:sz w:val="24"/>
            <w:szCs w:val="24"/>
          </w:rPr>
          <w:delText>common</w:delText>
        </w:r>
        <w:r w:rsidR="003D6CFA" w:rsidDel="0069794E">
          <w:rPr>
            <w:sz w:val="24"/>
            <w:szCs w:val="24"/>
          </w:rPr>
          <w:delText xml:space="preserve"> </w:delText>
        </w:r>
        <w:r w:rsidRPr="004F2441" w:rsidDel="0069794E">
          <w:rPr>
            <w:sz w:val="24"/>
            <w:szCs w:val="24"/>
          </w:rPr>
          <w:delText>winding</w:delText>
        </w:r>
        <w:r w:rsidR="003D6CFA" w:rsidDel="0069794E">
          <w:rPr>
            <w:sz w:val="24"/>
            <w:szCs w:val="24"/>
          </w:rPr>
          <w:delText>s</w:delText>
        </w:r>
        <w:r w:rsidRPr="004F2441" w:rsidDel="0069794E">
          <w:rPr>
            <w:sz w:val="24"/>
            <w:szCs w:val="24"/>
          </w:rPr>
          <w:delText xml:space="preserve"> </w:delText>
        </w:r>
        <w:r w:rsidR="00634A06" w:rsidDel="0069794E">
          <w:rPr>
            <w:sz w:val="24"/>
            <w:szCs w:val="24"/>
          </w:rPr>
          <w:delText xml:space="preserve">at all phases </w:delText>
        </w:r>
        <w:r w:rsidR="00081303" w:rsidDel="0069794E">
          <w:rPr>
            <w:sz w:val="24"/>
            <w:szCs w:val="24"/>
          </w:rPr>
          <w:delText>will be</w:delText>
        </w:r>
        <w:r w:rsidR="00081303" w:rsidRPr="004F2441" w:rsidDel="0069794E">
          <w:rPr>
            <w:sz w:val="24"/>
            <w:szCs w:val="24"/>
          </w:rPr>
          <w:delText xml:space="preserve"> </w:delText>
        </w:r>
        <w:r w:rsidRPr="004F2441" w:rsidDel="0069794E">
          <w:rPr>
            <w:sz w:val="24"/>
            <w:szCs w:val="24"/>
          </w:rPr>
          <w:delText>measured</w:delText>
        </w:r>
        <w:r w:rsidR="003B5C5C" w:rsidRPr="003B5C5C" w:rsidDel="0069794E">
          <w:rPr>
            <w:sz w:val="24"/>
            <w:szCs w:val="24"/>
          </w:rPr>
          <w:delText xml:space="preserve"> </w:delText>
        </w:r>
        <w:r w:rsidR="003B5C5C" w:rsidRPr="004F2441" w:rsidDel="0069794E">
          <w:rPr>
            <w:sz w:val="24"/>
            <w:szCs w:val="24"/>
          </w:rPr>
          <w:delText>rapid</w:delText>
        </w:r>
        <w:r w:rsidR="003B5C5C" w:rsidDel="0069794E">
          <w:rPr>
            <w:sz w:val="24"/>
            <w:szCs w:val="24"/>
          </w:rPr>
          <w:delText>ly</w:delText>
        </w:r>
        <w:r w:rsidR="00081303" w:rsidDel="0069794E">
          <w:rPr>
            <w:sz w:val="24"/>
            <w:szCs w:val="24"/>
          </w:rPr>
          <w:delText>,</w:delText>
        </w:r>
        <w:r w:rsidRPr="004F2441" w:rsidDel="0069794E">
          <w:rPr>
            <w:sz w:val="24"/>
            <w:szCs w:val="24"/>
          </w:rPr>
          <w:delText xml:space="preserve"> </w:delText>
        </w:r>
        <w:r w:rsidR="003B5C5C" w:rsidDel="0069794E">
          <w:rPr>
            <w:sz w:val="24"/>
            <w:szCs w:val="24"/>
          </w:rPr>
          <w:delText xml:space="preserve">shortly </w:delText>
        </w:r>
        <w:r w:rsidR="00CB4DF5" w:rsidRPr="004F2441" w:rsidDel="0069794E">
          <w:rPr>
            <w:sz w:val="24"/>
            <w:szCs w:val="24"/>
          </w:rPr>
          <w:delText>a</w:delText>
        </w:r>
        <w:r w:rsidRPr="004F2441" w:rsidDel="0069794E">
          <w:rPr>
            <w:sz w:val="24"/>
            <w:szCs w:val="24"/>
          </w:rPr>
          <w:delText>fter disconnection of the supply</w:delText>
        </w:r>
        <w:r w:rsidR="003F629A" w:rsidDel="0069794E">
          <w:rPr>
            <w:sz w:val="24"/>
            <w:szCs w:val="24"/>
          </w:rPr>
          <w:delText>. The</w:delText>
        </w:r>
        <w:r w:rsidR="00081303" w:rsidDel="0069794E">
          <w:rPr>
            <w:sz w:val="24"/>
            <w:szCs w:val="24"/>
          </w:rPr>
          <w:delText xml:space="preserve"> initial value</w:delText>
        </w:r>
        <w:r w:rsidR="003F629A" w:rsidDel="0069794E">
          <w:rPr>
            <w:sz w:val="24"/>
            <w:szCs w:val="24"/>
          </w:rPr>
          <w:delText xml:space="preserve"> of resistance </w:delText>
        </w:r>
        <w:r w:rsidR="003B5C5C" w:rsidDel="0069794E">
          <w:rPr>
            <w:sz w:val="24"/>
            <w:szCs w:val="24"/>
          </w:rPr>
          <w:delText>at the</w:delText>
        </w:r>
        <w:r w:rsidR="003F629A" w:rsidDel="0069794E">
          <w:rPr>
            <w:sz w:val="24"/>
            <w:szCs w:val="24"/>
          </w:rPr>
          <w:delText xml:space="preserve"> </w:delText>
        </w:r>
        <w:r w:rsidR="003B5C5C" w:rsidDel="0069794E">
          <w:rPr>
            <w:sz w:val="24"/>
            <w:szCs w:val="24"/>
          </w:rPr>
          <w:delText xml:space="preserve">exact </w:delText>
        </w:r>
        <w:r w:rsidR="003F629A" w:rsidDel="0069794E">
          <w:rPr>
            <w:sz w:val="24"/>
            <w:szCs w:val="24"/>
          </w:rPr>
          <w:delText>disconnection</w:delText>
        </w:r>
        <w:r w:rsidR="003B5C5C" w:rsidDel="0069794E">
          <w:rPr>
            <w:sz w:val="24"/>
            <w:szCs w:val="24"/>
          </w:rPr>
          <w:delText xml:space="preserve"> time</w:delText>
        </w:r>
        <w:r w:rsidR="00081303" w:rsidDel="0069794E">
          <w:rPr>
            <w:sz w:val="24"/>
            <w:szCs w:val="24"/>
          </w:rPr>
          <w:delText xml:space="preserve"> will be</w:delText>
        </w:r>
        <w:r w:rsidRPr="004F2441" w:rsidDel="0069794E">
          <w:rPr>
            <w:sz w:val="24"/>
            <w:szCs w:val="24"/>
          </w:rPr>
          <w:delText xml:space="preserve"> calculated by </w:delText>
        </w:r>
        <w:r w:rsidR="00492C3A" w:rsidDel="0069794E">
          <w:rPr>
            <w:sz w:val="24"/>
            <w:szCs w:val="24"/>
          </w:rPr>
          <w:delText>extrapolation</w:delText>
        </w:r>
        <w:r w:rsidR="00492C3A" w:rsidRPr="004F2441" w:rsidDel="0069794E">
          <w:rPr>
            <w:sz w:val="24"/>
            <w:szCs w:val="24"/>
          </w:rPr>
          <w:delText xml:space="preserve"> </w:delText>
        </w:r>
        <w:r w:rsidRPr="004F2441" w:rsidDel="0069794E">
          <w:rPr>
            <w:sz w:val="24"/>
            <w:szCs w:val="24"/>
          </w:rPr>
          <w:delText>method</w:delText>
        </w:r>
        <w:r w:rsidR="00FB7ECC" w:rsidDel="0069794E">
          <w:rPr>
            <w:sz w:val="24"/>
            <w:szCs w:val="24"/>
          </w:rPr>
          <w:delText xml:space="preserve">, </w:delText>
        </w:r>
        <w:r w:rsidR="00BF0676" w:rsidDel="0069794E">
          <w:rPr>
            <w:sz w:val="24"/>
            <w:szCs w:val="24"/>
          </w:rPr>
          <w:delText>following</w:delText>
        </w:r>
        <w:r w:rsidR="002434EE" w:rsidDel="0069794E">
          <w:rPr>
            <w:sz w:val="24"/>
            <w:szCs w:val="24"/>
          </w:rPr>
          <w:delText xml:space="preserve"> Annex C</w:delText>
        </w:r>
        <w:r w:rsidR="002434EE" w:rsidRPr="00CF2DCF" w:rsidDel="0069794E">
          <w:rPr>
            <w:sz w:val="24"/>
            <w:szCs w:val="24"/>
          </w:rPr>
          <w:delText xml:space="preserve"> </w:delText>
        </w:r>
        <w:r w:rsidR="002434EE" w:rsidDel="0069794E">
          <w:rPr>
            <w:sz w:val="24"/>
            <w:szCs w:val="24"/>
          </w:rPr>
          <w:delText>of</w:delText>
        </w:r>
        <w:r w:rsidR="00FB7ECC" w:rsidDel="0069794E">
          <w:rPr>
            <w:sz w:val="24"/>
            <w:szCs w:val="24"/>
          </w:rPr>
          <w:delText xml:space="preserve"> </w:delText>
        </w:r>
        <w:r w:rsidR="00492C3A" w:rsidDel="0069794E">
          <w:rPr>
            <w:sz w:val="24"/>
            <w:szCs w:val="24"/>
          </w:rPr>
          <w:delText>IEC 60076-2</w:delText>
        </w:r>
        <w:r w:rsidRPr="004F2441" w:rsidDel="0069794E">
          <w:rPr>
            <w:sz w:val="24"/>
            <w:szCs w:val="24"/>
          </w:rPr>
          <w:delText>.</w:delText>
        </w:r>
        <w:r w:rsidR="003F141A" w:rsidDel="0069794E">
          <w:rPr>
            <w:sz w:val="24"/>
            <w:szCs w:val="24"/>
          </w:rPr>
          <w:delText xml:space="preserve"> The </w:delText>
        </w:r>
        <w:r w:rsidR="00BF32DD" w:rsidDel="0069794E">
          <w:rPr>
            <w:sz w:val="24"/>
            <w:szCs w:val="24"/>
          </w:rPr>
          <w:delText xml:space="preserve">average </w:delText>
        </w:r>
        <w:r w:rsidR="003F629A" w:rsidDel="0069794E">
          <w:rPr>
            <w:sz w:val="24"/>
            <w:szCs w:val="24"/>
          </w:rPr>
          <w:delText xml:space="preserve">winding </w:delText>
        </w:r>
        <w:r w:rsidR="003F141A" w:rsidDel="0069794E">
          <w:rPr>
            <w:sz w:val="24"/>
            <w:szCs w:val="24"/>
          </w:rPr>
          <w:delText>temperature rise</w:delText>
        </w:r>
        <w:r w:rsidR="007F54DD" w:rsidDel="0069794E">
          <w:rPr>
            <w:sz w:val="24"/>
            <w:szCs w:val="24"/>
          </w:rPr>
          <w:delText xml:space="preserve">, </w:delText>
        </w:r>
        <w:r w:rsidR="00BF32DD" w:rsidDel="0069794E">
          <w:rPr>
            <w:sz w:val="24"/>
            <w:szCs w:val="24"/>
          </w:rPr>
          <w:delText>the average winding to oil temperature gradient</w:delText>
        </w:r>
        <w:r w:rsidR="003F141A" w:rsidDel="0069794E">
          <w:rPr>
            <w:sz w:val="24"/>
            <w:szCs w:val="24"/>
          </w:rPr>
          <w:delText xml:space="preserve"> </w:delText>
        </w:r>
        <w:r w:rsidR="007F54DD" w:rsidDel="0069794E">
          <w:rPr>
            <w:sz w:val="24"/>
            <w:szCs w:val="24"/>
          </w:rPr>
          <w:delText xml:space="preserve">and the </w:delText>
        </w:r>
        <w:r w:rsidR="0054159A" w:rsidDel="0069794E">
          <w:rPr>
            <w:sz w:val="24"/>
            <w:szCs w:val="24"/>
          </w:rPr>
          <w:delText xml:space="preserve">maximum </w:delText>
        </w:r>
        <w:r w:rsidR="007F54DD" w:rsidDel="0069794E">
          <w:rPr>
            <w:sz w:val="24"/>
            <w:szCs w:val="24"/>
          </w:rPr>
          <w:delText>hot-spot temperature</w:delText>
        </w:r>
        <w:r w:rsidR="007F54DD" w:rsidRPr="0070405E" w:rsidDel="0069794E">
          <w:rPr>
            <w:sz w:val="24"/>
            <w:szCs w:val="24"/>
          </w:rPr>
          <w:delText xml:space="preserve"> </w:delText>
        </w:r>
        <w:r w:rsidR="007F54DD" w:rsidDel="0069794E">
          <w:rPr>
            <w:sz w:val="24"/>
            <w:szCs w:val="24"/>
          </w:rPr>
          <w:delText xml:space="preserve">rise </w:delText>
        </w:r>
        <w:r w:rsidR="003F141A" w:rsidDel="0069794E">
          <w:rPr>
            <w:sz w:val="24"/>
            <w:szCs w:val="24"/>
          </w:rPr>
          <w:delText xml:space="preserve">of </w:delText>
        </w:r>
        <w:r w:rsidR="001E5911" w:rsidDel="0069794E">
          <w:rPr>
            <w:sz w:val="24"/>
            <w:szCs w:val="24"/>
          </w:rPr>
          <w:delText>series and common</w:delText>
        </w:r>
        <w:r w:rsidR="003F141A" w:rsidDel="0069794E">
          <w:rPr>
            <w:sz w:val="24"/>
            <w:szCs w:val="24"/>
          </w:rPr>
          <w:delText xml:space="preserve"> windings will be reported for rated autotransformer loading</w:delText>
        </w:r>
        <w:r w:rsidR="00634A06" w:rsidDel="0069794E">
          <w:rPr>
            <w:sz w:val="24"/>
            <w:szCs w:val="24"/>
          </w:rPr>
          <w:delText xml:space="preserve"> 258.44/258.44/60 MVA</w:delText>
        </w:r>
        <w:r w:rsidR="003F141A" w:rsidDel="0069794E">
          <w:rPr>
            <w:sz w:val="24"/>
            <w:szCs w:val="24"/>
          </w:rPr>
          <w:delText xml:space="preserve"> at tapping</w:delText>
        </w:r>
        <w:r w:rsidR="001E5911" w:rsidDel="0069794E">
          <w:rPr>
            <w:sz w:val="24"/>
            <w:szCs w:val="24"/>
          </w:rPr>
          <w:delText xml:space="preserve"> No.19, as in previous step</w:delText>
        </w:r>
        <w:r w:rsidR="003F141A" w:rsidDel="0069794E">
          <w:rPr>
            <w:sz w:val="24"/>
            <w:szCs w:val="24"/>
          </w:rPr>
          <w:delText>.</w:delText>
        </w:r>
        <w:r w:rsidR="00BF32DD" w:rsidDel="0069794E">
          <w:rPr>
            <w:sz w:val="24"/>
            <w:szCs w:val="24"/>
          </w:rPr>
          <w:delText xml:space="preserve"> </w:delText>
        </w:r>
        <w:r w:rsidR="003F141A" w:rsidDel="0069794E">
          <w:rPr>
            <w:sz w:val="24"/>
            <w:szCs w:val="24"/>
          </w:rPr>
          <w:delText>In order to do so, the</w:delText>
        </w:r>
        <w:r w:rsidR="00BF0676" w:rsidRPr="00CF2DCF" w:rsidDel="0069794E">
          <w:rPr>
            <w:sz w:val="24"/>
            <w:szCs w:val="24"/>
          </w:rPr>
          <w:delText xml:space="preserve"> </w:delText>
        </w:r>
        <w:r w:rsidR="007F54DD" w:rsidDel="0069794E">
          <w:rPr>
            <w:sz w:val="24"/>
            <w:szCs w:val="24"/>
          </w:rPr>
          <w:delText>above mentioned values of the common winding</w:delText>
        </w:r>
        <w:r w:rsidR="003F141A" w:rsidDel="0069794E">
          <w:rPr>
            <w:sz w:val="24"/>
            <w:szCs w:val="24"/>
          </w:rPr>
          <w:delText xml:space="preserve"> shall be corrected, following IEC 60076-2, to </w:delText>
        </w:r>
        <w:r w:rsidR="00BF0676" w:rsidDel="0069794E">
          <w:rPr>
            <w:sz w:val="24"/>
            <w:szCs w:val="24"/>
          </w:rPr>
          <w:delText>the rated ta</w:delText>
        </w:r>
        <w:r w:rsidR="007F54DD" w:rsidDel="0069794E">
          <w:rPr>
            <w:sz w:val="24"/>
            <w:szCs w:val="24"/>
          </w:rPr>
          <w:delText>p</w:delText>
        </w:r>
        <w:r w:rsidR="00BF0676" w:rsidDel="0069794E">
          <w:rPr>
            <w:sz w:val="24"/>
            <w:szCs w:val="24"/>
          </w:rPr>
          <w:delText xml:space="preserve">ping current of </w:delText>
        </w:r>
        <w:r w:rsidR="001E5911" w:rsidDel="0069794E">
          <w:rPr>
            <w:sz w:val="24"/>
            <w:szCs w:val="24"/>
          </w:rPr>
          <w:delText xml:space="preserve">common </w:delText>
        </w:r>
        <w:r w:rsidR="003F141A" w:rsidDel="0069794E">
          <w:rPr>
            <w:sz w:val="24"/>
            <w:szCs w:val="24"/>
          </w:rPr>
          <w:delText xml:space="preserve">winding corresponding </w:delText>
        </w:r>
        <w:r w:rsidR="009A0C30" w:rsidDel="0069794E">
          <w:rPr>
            <w:sz w:val="24"/>
            <w:szCs w:val="24"/>
          </w:rPr>
          <w:delText>to 258.4</w:delText>
        </w:r>
        <w:r w:rsidR="003E69EA" w:rsidDel="0069794E">
          <w:rPr>
            <w:sz w:val="24"/>
            <w:szCs w:val="24"/>
          </w:rPr>
          <w:delText>4</w:delText>
        </w:r>
        <w:r w:rsidR="009A0C30" w:rsidDel="0069794E">
          <w:rPr>
            <w:sz w:val="24"/>
            <w:szCs w:val="24"/>
          </w:rPr>
          <w:delText>/258.4</w:delText>
        </w:r>
        <w:r w:rsidR="003E69EA" w:rsidDel="0069794E">
          <w:rPr>
            <w:sz w:val="24"/>
            <w:szCs w:val="24"/>
          </w:rPr>
          <w:delText>4</w:delText>
        </w:r>
        <w:r w:rsidR="003F141A" w:rsidDel="0069794E">
          <w:rPr>
            <w:sz w:val="24"/>
            <w:szCs w:val="24"/>
          </w:rPr>
          <w:delText>/</w:delText>
        </w:r>
        <w:r w:rsidR="001E5911" w:rsidDel="0069794E">
          <w:rPr>
            <w:sz w:val="24"/>
            <w:szCs w:val="24"/>
          </w:rPr>
          <w:delText>6</w:delText>
        </w:r>
        <w:r w:rsidR="003F141A" w:rsidDel="0069794E">
          <w:rPr>
            <w:sz w:val="24"/>
            <w:szCs w:val="24"/>
          </w:rPr>
          <w:delText>0 MVA autotransformer loading</w:delText>
        </w:r>
        <w:r w:rsidR="00BF0676" w:rsidRPr="00CF2DCF" w:rsidDel="0069794E">
          <w:rPr>
            <w:sz w:val="24"/>
            <w:szCs w:val="24"/>
          </w:rPr>
          <w:delText xml:space="preserve"> </w:delText>
        </w:r>
        <w:r w:rsidR="00BF0676" w:rsidDel="0069794E">
          <w:rPr>
            <w:sz w:val="24"/>
            <w:szCs w:val="24"/>
          </w:rPr>
          <w:delText>at tapping No.19</w:delText>
        </w:r>
        <w:r w:rsidR="003F141A" w:rsidDel="0069794E">
          <w:rPr>
            <w:sz w:val="24"/>
            <w:szCs w:val="24"/>
          </w:rPr>
          <w:delText>.</w:delText>
        </w:r>
        <w:r w:rsidR="001E5911" w:rsidDel="0069794E">
          <w:rPr>
            <w:sz w:val="24"/>
            <w:szCs w:val="24"/>
          </w:rPr>
          <w:delText xml:space="preserve"> The</w:delText>
        </w:r>
        <w:r w:rsidR="00BF0676" w:rsidDel="0069794E">
          <w:rPr>
            <w:sz w:val="24"/>
            <w:szCs w:val="24"/>
          </w:rPr>
          <w:delText xml:space="preserve"> rated tapping current of</w:delText>
        </w:r>
        <w:r w:rsidR="001E5911" w:rsidDel="0069794E">
          <w:rPr>
            <w:sz w:val="24"/>
            <w:szCs w:val="24"/>
          </w:rPr>
          <w:delText xml:space="preserve"> common winding will be calculated following</w:delText>
        </w:r>
        <w:r w:rsidR="00BF0676" w:rsidDel="0069794E">
          <w:rPr>
            <w:sz w:val="24"/>
            <w:szCs w:val="24"/>
          </w:rPr>
          <w:delText xml:space="preserve"> the method described in</w:delText>
        </w:r>
        <w:r w:rsidR="001E5911" w:rsidDel="0069794E">
          <w:rPr>
            <w:sz w:val="24"/>
            <w:szCs w:val="24"/>
          </w:rPr>
          <w:delText xml:space="preserve"> IEC 60076-8.</w:delText>
        </w:r>
        <w:r w:rsidR="00BD29C7" w:rsidRPr="00BD29C7" w:rsidDel="0069794E">
          <w:rPr>
            <w:bCs/>
            <w:sz w:val="24"/>
            <w:szCs w:val="24"/>
          </w:rPr>
          <w:delText xml:space="preserve"> </w:delText>
        </w:r>
        <w:r w:rsidR="00BD29C7" w:rsidRPr="00C15DBD" w:rsidDel="0069794E">
          <w:rPr>
            <w:bCs/>
            <w:sz w:val="24"/>
            <w:szCs w:val="24"/>
          </w:rPr>
          <w:delText xml:space="preserve">The </w:delText>
        </w:r>
        <w:r w:rsidR="00247EBF" w:rsidDel="0069794E">
          <w:rPr>
            <w:bCs/>
            <w:sz w:val="24"/>
            <w:szCs w:val="24"/>
          </w:rPr>
          <w:delText xml:space="preserve">series </w:delText>
        </w:r>
        <w:r w:rsidR="00BD29C7" w:rsidDel="0069794E">
          <w:rPr>
            <w:bCs/>
            <w:sz w:val="24"/>
            <w:szCs w:val="24"/>
          </w:rPr>
          <w:delText>winding</w:delText>
        </w:r>
        <w:r w:rsidR="00BD29C7" w:rsidRPr="00C15DBD" w:rsidDel="0069794E">
          <w:rPr>
            <w:bCs/>
            <w:sz w:val="24"/>
            <w:szCs w:val="24"/>
          </w:rPr>
          <w:delText xml:space="preserve"> temperature indicator will be calibrated at the end of this step.</w:delText>
        </w:r>
      </w:del>
    </w:p>
    <w:p w:rsidR="006E236F" w:rsidDel="0069794E" w:rsidRDefault="006E236F" w:rsidP="00CF2DCF">
      <w:pPr>
        <w:tabs>
          <w:tab w:val="left" w:pos="1843"/>
        </w:tabs>
        <w:ind w:left="1483"/>
        <w:jc w:val="both"/>
        <w:rPr>
          <w:del w:id="1978" w:author="Καρμίρης Αγγελος" w:date="2020-01-03T10:45:00Z"/>
          <w:sz w:val="24"/>
          <w:szCs w:val="24"/>
        </w:rPr>
      </w:pPr>
    </w:p>
    <w:p w:rsidR="00BC6535" w:rsidRPr="0029388F" w:rsidDel="0069794E" w:rsidRDefault="003F0720" w:rsidP="00CF2DCF">
      <w:pPr>
        <w:numPr>
          <w:ilvl w:val="4"/>
          <w:numId w:val="4"/>
        </w:numPr>
        <w:tabs>
          <w:tab w:val="clear" w:pos="1789"/>
          <w:tab w:val="left" w:pos="1843"/>
        </w:tabs>
        <w:ind w:left="1800"/>
        <w:jc w:val="both"/>
        <w:rPr>
          <w:del w:id="1979" w:author="Καρμίρης Αγγελος" w:date="2020-01-03T10:45:00Z"/>
          <w:sz w:val="24"/>
          <w:szCs w:val="24"/>
        </w:rPr>
      </w:pPr>
      <w:del w:id="1980" w:author="Καρμίρης Αγγελος" w:date="2020-01-03T10:45:00Z">
        <w:r w:rsidDel="0069794E">
          <w:rPr>
            <w:sz w:val="24"/>
            <w:szCs w:val="24"/>
          </w:rPr>
          <w:delText>When</w:delText>
        </w:r>
        <w:r w:rsidR="00BC6535" w:rsidDel="0069794E">
          <w:rPr>
            <w:sz w:val="24"/>
            <w:szCs w:val="24"/>
          </w:rPr>
          <w:delText xml:space="preserve"> the </w:delText>
        </w:r>
        <w:r w:rsidR="001E5911" w:rsidDel="0069794E">
          <w:rPr>
            <w:sz w:val="24"/>
            <w:szCs w:val="24"/>
          </w:rPr>
          <w:delText>series and common</w:delText>
        </w:r>
        <w:r w:rsidR="00BC6535" w:rsidDel="0069794E">
          <w:rPr>
            <w:sz w:val="24"/>
            <w:szCs w:val="24"/>
          </w:rPr>
          <w:delText xml:space="preserve"> windings temperature rise</w:delText>
        </w:r>
        <w:r w:rsidRPr="00CF2DCF" w:rsidDel="0069794E">
          <w:rPr>
            <w:sz w:val="24"/>
            <w:szCs w:val="24"/>
          </w:rPr>
          <w:delText xml:space="preserve"> </w:delText>
        </w:r>
        <w:r w:rsidDel="0069794E">
          <w:rPr>
            <w:sz w:val="24"/>
            <w:szCs w:val="24"/>
          </w:rPr>
          <w:delText>have been measured</w:delText>
        </w:r>
        <w:r w:rsidR="00BC6535" w:rsidDel="0069794E">
          <w:rPr>
            <w:sz w:val="24"/>
            <w:szCs w:val="24"/>
          </w:rPr>
          <w:delText xml:space="preserve">, the MV terminals </w:delText>
        </w:r>
        <w:r w:rsidR="003D6CFA" w:rsidDel="0069794E">
          <w:rPr>
            <w:sz w:val="24"/>
            <w:szCs w:val="24"/>
          </w:rPr>
          <w:delText>will</w:delText>
        </w:r>
        <w:r w:rsidR="00BC6535" w:rsidDel="0069794E">
          <w:rPr>
            <w:sz w:val="24"/>
            <w:szCs w:val="24"/>
          </w:rPr>
          <w:delText xml:space="preserve"> be open-circuited</w:delText>
        </w:r>
        <w:r w:rsidR="003D6CFA" w:rsidDel="0069794E">
          <w:rPr>
            <w:sz w:val="24"/>
            <w:szCs w:val="24"/>
          </w:rPr>
          <w:delText xml:space="preserve"> and</w:delText>
        </w:r>
        <w:r w:rsidR="00BC6535" w:rsidDel="0069794E">
          <w:rPr>
            <w:sz w:val="24"/>
            <w:szCs w:val="24"/>
          </w:rPr>
          <w:delText xml:space="preserve"> the LV terminals will be short-circuited. T</w:delText>
        </w:r>
        <w:r w:rsidR="00BC6535" w:rsidRPr="004F2441" w:rsidDel="0069794E">
          <w:rPr>
            <w:sz w:val="24"/>
            <w:szCs w:val="24"/>
          </w:rPr>
          <w:delText xml:space="preserve">he test will immediately continue </w:delText>
        </w:r>
        <w:r w:rsidR="00BC6535" w:rsidDel="0069794E">
          <w:rPr>
            <w:sz w:val="24"/>
            <w:szCs w:val="24"/>
          </w:rPr>
          <w:delText>for one</w:delText>
        </w:r>
        <w:r w:rsidRPr="00CF2DCF" w:rsidDel="0069794E">
          <w:rPr>
            <w:sz w:val="24"/>
            <w:szCs w:val="24"/>
          </w:rPr>
          <w:delText xml:space="preserve"> </w:delText>
        </w:r>
        <w:r w:rsidDel="0069794E">
          <w:rPr>
            <w:sz w:val="24"/>
            <w:szCs w:val="24"/>
          </w:rPr>
          <w:delText>(1)</w:delText>
        </w:r>
        <w:r w:rsidR="00BC6535" w:rsidDel="0069794E">
          <w:rPr>
            <w:sz w:val="24"/>
            <w:szCs w:val="24"/>
          </w:rPr>
          <w:delText xml:space="preserve"> hour </w:delText>
        </w:r>
        <w:r w:rsidR="00BC6535" w:rsidRPr="004F2441" w:rsidDel="0069794E">
          <w:rPr>
            <w:sz w:val="24"/>
            <w:szCs w:val="24"/>
          </w:rPr>
          <w:delText>with the test current</w:delText>
        </w:r>
        <w:r w:rsidR="00CE0E25" w:rsidRPr="00CF2DCF" w:rsidDel="0069794E">
          <w:rPr>
            <w:sz w:val="24"/>
            <w:szCs w:val="24"/>
          </w:rPr>
          <w:delText xml:space="preserve"> </w:delText>
        </w:r>
        <w:r w:rsidR="00CE0E25" w:rsidDel="0069794E">
          <w:rPr>
            <w:sz w:val="24"/>
            <w:szCs w:val="24"/>
          </w:rPr>
          <w:delText>at HV terminals</w:delText>
        </w:r>
        <w:r w:rsidR="00BC6535" w:rsidRPr="004F2441" w:rsidDel="0069794E">
          <w:rPr>
            <w:sz w:val="24"/>
            <w:szCs w:val="24"/>
          </w:rPr>
          <w:delText xml:space="preserve"> reduced to </w:delText>
        </w:r>
        <w:r w:rsidR="003D6CFA" w:rsidDel="0069794E">
          <w:rPr>
            <w:sz w:val="24"/>
            <w:szCs w:val="24"/>
          </w:rPr>
          <w:delText xml:space="preserve">such value, in order </w:delText>
        </w:r>
        <w:r w:rsidR="00BC6535" w:rsidRPr="004F2441" w:rsidDel="0069794E">
          <w:rPr>
            <w:sz w:val="24"/>
            <w:szCs w:val="24"/>
          </w:rPr>
          <w:delText>the tested</w:delText>
        </w:r>
        <w:r w:rsidR="00BC6535" w:rsidDel="0069794E">
          <w:rPr>
            <w:sz w:val="24"/>
            <w:szCs w:val="24"/>
          </w:rPr>
          <w:delText xml:space="preserve"> </w:delText>
        </w:r>
        <w:r w:rsidR="00247EBF" w:rsidDel="0069794E">
          <w:rPr>
            <w:sz w:val="24"/>
            <w:szCs w:val="24"/>
          </w:rPr>
          <w:delText>tertiary</w:delText>
        </w:r>
        <w:r w:rsidR="00BC6535" w:rsidRPr="004F2441" w:rsidDel="0069794E">
          <w:rPr>
            <w:sz w:val="24"/>
            <w:szCs w:val="24"/>
          </w:rPr>
          <w:delText xml:space="preserve"> winding</w:delText>
        </w:r>
        <w:r w:rsidR="003D6CFA" w:rsidDel="0069794E">
          <w:rPr>
            <w:sz w:val="24"/>
            <w:szCs w:val="24"/>
          </w:rPr>
          <w:delText xml:space="preserve"> to have its rated tapping current, corresponding to 6</w:delText>
        </w:r>
        <w:r w:rsidR="00BC6535" w:rsidDel="0069794E">
          <w:rPr>
            <w:sz w:val="24"/>
            <w:szCs w:val="24"/>
          </w:rPr>
          <w:delText>0 MVA</w:delText>
        </w:r>
        <w:r w:rsidR="00A15E94" w:rsidDel="0069794E">
          <w:rPr>
            <w:sz w:val="24"/>
            <w:szCs w:val="24"/>
          </w:rPr>
          <w:delText xml:space="preserve"> for tapping No.19</w:delText>
        </w:r>
        <w:r w:rsidR="00BC6535" w:rsidRPr="004F2441" w:rsidDel="0069794E">
          <w:rPr>
            <w:sz w:val="24"/>
            <w:szCs w:val="24"/>
          </w:rPr>
          <w:delText>.</w:delText>
        </w:r>
        <w:r w:rsidR="00BC6535" w:rsidDel="0069794E">
          <w:rPr>
            <w:sz w:val="24"/>
            <w:szCs w:val="24"/>
          </w:rPr>
          <w:delText xml:space="preserve"> During this time the top oil,</w:delText>
        </w:r>
        <w:r w:rsidR="00FB7ECC" w:rsidDel="0069794E">
          <w:rPr>
            <w:sz w:val="24"/>
            <w:szCs w:val="24"/>
          </w:rPr>
          <w:delText xml:space="preserve"> bottom oil</w:delText>
        </w:r>
        <w:r w:rsidR="00BC6535" w:rsidDel="0069794E">
          <w:rPr>
            <w:sz w:val="24"/>
            <w:szCs w:val="24"/>
          </w:rPr>
          <w:delText xml:space="preserve"> and ambient temperature</w:delText>
        </w:r>
        <w:r w:rsidR="0054159A" w:rsidDel="0069794E">
          <w:rPr>
            <w:sz w:val="24"/>
            <w:szCs w:val="24"/>
          </w:rPr>
          <w:delText>s</w:delText>
        </w:r>
        <w:r w:rsidR="0054159A" w:rsidRPr="00CF2DCF" w:rsidDel="0069794E">
          <w:rPr>
            <w:sz w:val="24"/>
            <w:szCs w:val="24"/>
          </w:rPr>
          <w:delText xml:space="preserve">, </w:delText>
        </w:r>
        <w:r w:rsidR="0054159A" w:rsidDel="0069794E">
          <w:rPr>
            <w:sz w:val="24"/>
            <w:szCs w:val="24"/>
          </w:rPr>
          <w:delText>as well as</w:delText>
        </w:r>
        <w:r w:rsidR="0054159A" w:rsidRPr="0054159A" w:rsidDel="0069794E">
          <w:rPr>
            <w:sz w:val="24"/>
            <w:szCs w:val="24"/>
          </w:rPr>
          <w:delText xml:space="preserve"> </w:delText>
        </w:r>
        <w:r w:rsidR="0054159A" w:rsidDel="0069794E">
          <w:rPr>
            <w:sz w:val="24"/>
            <w:szCs w:val="24"/>
          </w:rPr>
          <w:delText>hot-spot winding temperatures of the tested tertiary winding,</w:delText>
        </w:r>
        <w:r w:rsidR="00BC6535" w:rsidDel="0069794E">
          <w:rPr>
            <w:sz w:val="24"/>
            <w:szCs w:val="24"/>
          </w:rPr>
          <w:delText xml:space="preserve"> will be measured continuously and recorded every 5 min.</w:delText>
        </w:r>
        <w:r w:rsidR="00BC6535" w:rsidRPr="004F2441" w:rsidDel="0069794E">
          <w:rPr>
            <w:sz w:val="24"/>
            <w:szCs w:val="24"/>
          </w:rPr>
          <w:delText xml:space="preserve"> At the end of the hour, the resistance of the</w:delText>
        </w:r>
        <w:r w:rsidR="00247EBF" w:rsidDel="0069794E">
          <w:rPr>
            <w:sz w:val="24"/>
            <w:szCs w:val="24"/>
          </w:rPr>
          <w:delText xml:space="preserve"> tertiary</w:delText>
        </w:r>
        <w:r w:rsidR="00BC6535" w:rsidRPr="004F2441" w:rsidDel="0069794E">
          <w:rPr>
            <w:sz w:val="24"/>
            <w:szCs w:val="24"/>
          </w:rPr>
          <w:delText xml:space="preserve"> winding</w:delText>
        </w:r>
        <w:r w:rsidR="00025913" w:rsidRPr="00CF2DCF" w:rsidDel="0069794E">
          <w:rPr>
            <w:sz w:val="24"/>
            <w:szCs w:val="24"/>
          </w:rPr>
          <w:delText xml:space="preserve"> </w:delText>
        </w:r>
        <w:r w:rsidR="00025913" w:rsidDel="0069794E">
          <w:rPr>
            <w:sz w:val="24"/>
            <w:szCs w:val="24"/>
          </w:rPr>
          <w:delText>at all phases</w:delText>
        </w:r>
        <w:r w:rsidR="00BC6535" w:rsidRPr="004F2441" w:rsidDel="0069794E">
          <w:rPr>
            <w:sz w:val="24"/>
            <w:szCs w:val="24"/>
          </w:rPr>
          <w:delText xml:space="preserve"> </w:delText>
        </w:r>
        <w:r w:rsidR="001E5911" w:rsidDel="0069794E">
          <w:rPr>
            <w:sz w:val="24"/>
            <w:szCs w:val="24"/>
          </w:rPr>
          <w:delText>will be</w:delText>
        </w:r>
        <w:r w:rsidR="00BC6535" w:rsidRPr="004F2441" w:rsidDel="0069794E">
          <w:rPr>
            <w:sz w:val="24"/>
            <w:szCs w:val="24"/>
          </w:rPr>
          <w:delText xml:space="preserve"> measured</w:delText>
        </w:r>
        <w:r w:rsidR="0054159A" w:rsidDel="0069794E">
          <w:rPr>
            <w:sz w:val="24"/>
            <w:szCs w:val="24"/>
          </w:rPr>
          <w:delText xml:space="preserve"> rapidly</w:delText>
        </w:r>
        <w:r w:rsidR="001E5911" w:rsidDel="0069794E">
          <w:rPr>
            <w:sz w:val="24"/>
            <w:szCs w:val="24"/>
          </w:rPr>
          <w:delText>,</w:delText>
        </w:r>
        <w:r w:rsidR="0054159A" w:rsidDel="0069794E">
          <w:rPr>
            <w:sz w:val="24"/>
            <w:szCs w:val="24"/>
          </w:rPr>
          <w:delText xml:space="preserve"> shortly</w:delText>
        </w:r>
        <w:r w:rsidR="00BC6535" w:rsidRPr="004F2441" w:rsidDel="0069794E">
          <w:rPr>
            <w:sz w:val="24"/>
            <w:szCs w:val="24"/>
          </w:rPr>
          <w:delText xml:space="preserve"> after disconnection of the supply</w:delText>
        </w:r>
        <w:r w:rsidR="001E5911" w:rsidDel="0069794E">
          <w:rPr>
            <w:sz w:val="24"/>
            <w:szCs w:val="24"/>
          </w:rPr>
          <w:delText xml:space="preserve">. </w:delText>
        </w:r>
        <w:r w:rsidR="00FB7ECC" w:rsidDel="0069794E">
          <w:rPr>
            <w:sz w:val="24"/>
            <w:szCs w:val="24"/>
          </w:rPr>
          <w:delText>The</w:delText>
        </w:r>
        <w:r w:rsidR="001E5911" w:rsidDel="0069794E">
          <w:rPr>
            <w:sz w:val="24"/>
            <w:szCs w:val="24"/>
          </w:rPr>
          <w:delText xml:space="preserve"> initial value</w:delText>
        </w:r>
        <w:r w:rsidR="00FB7ECC" w:rsidDel="0069794E">
          <w:rPr>
            <w:sz w:val="24"/>
            <w:szCs w:val="24"/>
          </w:rPr>
          <w:delText xml:space="preserve"> of resistance </w:delText>
        </w:r>
        <w:r w:rsidR="00634A06" w:rsidDel="0069794E">
          <w:rPr>
            <w:sz w:val="24"/>
            <w:szCs w:val="24"/>
          </w:rPr>
          <w:delText>at the exact</w:delText>
        </w:r>
        <w:r w:rsidR="00FB7ECC" w:rsidDel="0069794E">
          <w:rPr>
            <w:sz w:val="24"/>
            <w:szCs w:val="24"/>
          </w:rPr>
          <w:delText xml:space="preserve"> disconnection</w:delText>
        </w:r>
        <w:r w:rsidR="00634A06" w:rsidDel="0069794E">
          <w:rPr>
            <w:sz w:val="24"/>
            <w:szCs w:val="24"/>
          </w:rPr>
          <w:delText xml:space="preserve"> time</w:delText>
        </w:r>
        <w:r w:rsidR="00BC6535" w:rsidRPr="004F2441" w:rsidDel="0069794E">
          <w:rPr>
            <w:sz w:val="24"/>
            <w:szCs w:val="24"/>
          </w:rPr>
          <w:delText xml:space="preserve"> </w:delText>
        </w:r>
        <w:r w:rsidR="001E5911" w:rsidDel="0069794E">
          <w:rPr>
            <w:sz w:val="24"/>
            <w:szCs w:val="24"/>
          </w:rPr>
          <w:delText>will</w:delText>
        </w:r>
        <w:r w:rsidR="00FB7ECC" w:rsidDel="0069794E">
          <w:rPr>
            <w:sz w:val="24"/>
            <w:szCs w:val="24"/>
          </w:rPr>
          <w:delText xml:space="preserve"> be</w:delText>
        </w:r>
        <w:r w:rsidR="001E5911" w:rsidDel="0069794E">
          <w:rPr>
            <w:sz w:val="24"/>
            <w:szCs w:val="24"/>
          </w:rPr>
          <w:delText xml:space="preserve"> </w:delText>
        </w:r>
        <w:r w:rsidR="00BC6535" w:rsidRPr="004F2441" w:rsidDel="0069794E">
          <w:rPr>
            <w:sz w:val="24"/>
            <w:szCs w:val="24"/>
          </w:rPr>
          <w:delText xml:space="preserve">calculated by </w:delText>
        </w:r>
        <w:r w:rsidR="00BC6535" w:rsidDel="0069794E">
          <w:rPr>
            <w:sz w:val="24"/>
            <w:szCs w:val="24"/>
          </w:rPr>
          <w:delText>extrapolation</w:delText>
        </w:r>
        <w:r w:rsidR="00BC6535" w:rsidRPr="004F2441" w:rsidDel="0069794E">
          <w:rPr>
            <w:sz w:val="24"/>
            <w:szCs w:val="24"/>
          </w:rPr>
          <w:delText xml:space="preserve"> method</w:delText>
        </w:r>
        <w:r w:rsidR="00FB7ECC" w:rsidDel="0069794E">
          <w:rPr>
            <w:sz w:val="24"/>
            <w:szCs w:val="24"/>
          </w:rPr>
          <w:delText xml:space="preserve">, </w:delText>
        </w:r>
        <w:r w:rsidR="00634A06" w:rsidDel="0069794E">
          <w:rPr>
            <w:sz w:val="24"/>
            <w:szCs w:val="24"/>
          </w:rPr>
          <w:delText>following</w:delText>
        </w:r>
        <w:r w:rsidR="00BC6535" w:rsidDel="0069794E">
          <w:rPr>
            <w:sz w:val="24"/>
            <w:szCs w:val="24"/>
          </w:rPr>
          <w:delText xml:space="preserve"> </w:delText>
        </w:r>
        <w:r w:rsidR="002434EE" w:rsidDel="0069794E">
          <w:rPr>
            <w:sz w:val="24"/>
            <w:szCs w:val="24"/>
          </w:rPr>
          <w:delText xml:space="preserve">Annex C of </w:delText>
        </w:r>
        <w:r w:rsidR="00BC6535" w:rsidDel="0069794E">
          <w:rPr>
            <w:sz w:val="24"/>
            <w:szCs w:val="24"/>
          </w:rPr>
          <w:delText>IEC 60076-2</w:delText>
        </w:r>
        <w:r w:rsidR="00BC6535" w:rsidRPr="004F2441" w:rsidDel="0069794E">
          <w:rPr>
            <w:sz w:val="24"/>
            <w:szCs w:val="24"/>
          </w:rPr>
          <w:delText>.</w:delText>
        </w:r>
        <w:r w:rsidR="00CF7F6F" w:rsidDel="0069794E">
          <w:rPr>
            <w:sz w:val="24"/>
            <w:szCs w:val="24"/>
          </w:rPr>
          <w:delText xml:space="preserve"> </w:delText>
        </w:r>
        <w:r w:rsidR="001E5911" w:rsidDel="0069794E">
          <w:rPr>
            <w:sz w:val="24"/>
            <w:szCs w:val="24"/>
          </w:rPr>
          <w:delText xml:space="preserve">The </w:delText>
        </w:r>
        <w:r w:rsidR="00BF32DD" w:rsidDel="0069794E">
          <w:rPr>
            <w:sz w:val="24"/>
            <w:szCs w:val="24"/>
          </w:rPr>
          <w:delText xml:space="preserve">average </w:delText>
        </w:r>
        <w:r w:rsidR="00634A06" w:rsidDel="0069794E">
          <w:rPr>
            <w:sz w:val="24"/>
            <w:szCs w:val="24"/>
          </w:rPr>
          <w:delText xml:space="preserve">winding </w:delText>
        </w:r>
        <w:r w:rsidR="001E5911" w:rsidDel="0069794E">
          <w:rPr>
            <w:sz w:val="24"/>
            <w:szCs w:val="24"/>
          </w:rPr>
          <w:delText>temperature rise</w:delText>
        </w:r>
        <w:r w:rsidR="00634A06" w:rsidDel="0069794E">
          <w:rPr>
            <w:sz w:val="24"/>
            <w:szCs w:val="24"/>
          </w:rPr>
          <w:delText>,</w:delText>
        </w:r>
        <w:r w:rsidR="00BF32DD" w:rsidDel="0069794E">
          <w:rPr>
            <w:sz w:val="24"/>
            <w:szCs w:val="24"/>
          </w:rPr>
          <w:delText xml:space="preserve"> the average winding to oil temperature gradient</w:delText>
        </w:r>
        <w:r w:rsidR="00634A06" w:rsidDel="0069794E">
          <w:rPr>
            <w:sz w:val="24"/>
            <w:szCs w:val="24"/>
          </w:rPr>
          <w:delText xml:space="preserve"> and the maximum</w:delText>
        </w:r>
        <w:r w:rsidR="00634A06" w:rsidRPr="00634A06" w:rsidDel="0069794E">
          <w:rPr>
            <w:sz w:val="24"/>
            <w:szCs w:val="24"/>
          </w:rPr>
          <w:delText xml:space="preserve"> </w:delText>
        </w:r>
        <w:r w:rsidR="00634A06" w:rsidDel="0069794E">
          <w:rPr>
            <w:sz w:val="24"/>
            <w:szCs w:val="24"/>
          </w:rPr>
          <w:delText>hot-spot temperature rise</w:delText>
        </w:r>
        <w:r w:rsidR="00BF32DD" w:rsidDel="0069794E">
          <w:rPr>
            <w:sz w:val="24"/>
            <w:szCs w:val="24"/>
          </w:rPr>
          <w:delText xml:space="preserve"> of the</w:delText>
        </w:r>
        <w:r w:rsidR="00BF32DD" w:rsidRPr="00BF32DD" w:rsidDel="0069794E">
          <w:rPr>
            <w:sz w:val="24"/>
            <w:szCs w:val="24"/>
          </w:rPr>
          <w:delText xml:space="preserve"> </w:delText>
        </w:r>
        <w:r w:rsidR="00434579" w:rsidDel="0069794E">
          <w:rPr>
            <w:sz w:val="24"/>
            <w:szCs w:val="24"/>
          </w:rPr>
          <w:delText>tertiary</w:delText>
        </w:r>
        <w:r w:rsidR="00BF32DD" w:rsidDel="0069794E">
          <w:rPr>
            <w:sz w:val="24"/>
            <w:szCs w:val="24"/>
          </w:rPr>
          <w:delText xml:space="preserve"> winding</w:delText>
        </w:r>
        <w:r w:rsidR="001E5911" w:rsidDel="0069794E">
          <w:rPr>
            <w:sz w:val="24"/>
            <w:szCs w:val="24"/>
          </w:rPr>
          <w:delText xml:space="preserve"> will be reported for rated autotransformer loading</w:delText>
        </w:r>
        <w:r w:rsidR="00634A06" w:rsidDel="0069794E">
          <w:rPr>
            <w:sz w:val="24"/>
            <w:szCs w:val="24"/>
          </w:rPr>
          <w:delText xml:space="preserve"> </w:delText>
        </w:r>
        <w:r w:rsidR="00634A06" w:rsidRPr="00634A06" w:rsidDel="0069794E">
          <w:rPr>
            <w:sz w:val="24"/>
            <w:szCs w:val="24"/>
          </w:rPr>
          <w:delText>258.44/258.44/60 MVA</w:delText>
        </w:r>
        <w:r w:rsidR="001E5911" w:rsidDel="0069794E">
          <w:rPr>
            <w:sz w:val="24"/>
            <w:szCs w:val="24"/>
          </w:rPr>
          <w:delText xml:space="preserve"> at tapping</w:delText>
        </w:r>
        <w:r w:rsidR="00E04C7C" w:rsidDel="0069794E">
          <w:rPr>
            <w:sz w:val="24"/>
            <w:szCs w:val="24"/>
          </w:rPr>
          <w:delText xml:space="preserve"> No.1</w:delText>
        </w:r>
        <w:r w:rsidR="00BD29C7" w:rsidDel="0069794E">
          <w:rPr>
            <w:sz w:val="24"/>
            <w:szCs w:val="24"/>
          </w:rPr>
          <w:delText>9, as in previous</w:delText>
        </w:r>
        <w:r w:rsidR="00634A06" w:rsidDel="0069794E">
          <w:rPr>
            <w:sz w:val="24"/>
            <w:szCs w:val="24"/>
          </w:rPr>
          <w:delText xml:space="preserve"> two</w:delText>
        </w:r>
        <w:r w:rsidR="00BD29C7" w:rsidDel="0069794E">
          <w:rPr>
            <w:sz w:val="24"/>
            <w:szCs w:val="24"/>
          </w:rPr>
          <w:delText xml:space="preserve"> step</w:delText>
        </w:r>
        <w:r w:rsidR="00634A06" w:rsidDel="0069794E">
          <w:rPr>
            <w:sz w:val="24"/>
            <w:szCs w:val="24"/>
          </w:rPr>
          <w:delText>s</w:delText>
        </w:r>
        <w:r w:rsidR="001E5911" w:rsidDel="0069794E">
          <w:rPr>
            <w:sz w:val="24"/>
            <w:szCs w:val="24"/>
          </w:rPr>
          <w:delText>.</w:delText>
        </w:r>
        <w:r w:rsidR="00BF32DD" w:rsidDel="0069794E">
          <w:rPr>
            <w:sz w:val="24"/>
            <w:szCs w:val="24"/>
          </w:rPr>
          <w:delText xml:space="preserve"> </w:delText>
        </w:r>
        <w:r w:rsidR="00247EBF" w:rsidRPr="00C15DBD" w:rsidDel="0069794E">
          <w:rPr>
            <w:bCs/>
            <w:sz w:val="24"/>
            <w:szCs w:val="24"/>
          </w:rPr>
          <w:delText xml:space="preserve">The </w:delText>
        </w:r>
        <w:r w:rsidR="00247EBF" w:rsidDel="0069794E">
          <w:rPr>
            <w:bCs/>
            <w:sz w:val="24"/>
            <w:szCs w:val="24"/>
          </w:rPr>
          <w:delText>tertiary winding</w:delText>
        </w:r>
        <w:r w:rsidR="00247EBF" w:rsidRPr="00C15DBD" w:rsidDel="0069794E">
          <w:rPr>
            <w:bCs/>
            <w:sz w:val="24"/>
            <w:szCs w:val="24"/>
          </w:rPr>
          <w:delText xml:space="preserve"> temperature indicator will be calibrated at the end of this step.</w:delText>
        </w:r>
      </w:del>
    </w:p>
    <w:p w:rsidR="00BC6535" w:rsidDel="0069794E" w:rsidRDefault="00BC6535" w:rsidP="00CF2DCF">
      <w:pPr>
        <w:ind w:left="720"/>
        <w:jc w:val="both"/>
        <w:rPr>
          <w:del w:id="1981" w:author="Καρμίρης Αγγελος" w:date="2020-01-03T10:45:00Z"/>
          <w:sz w:val="24"/>
          <w:szCs w:val="24"/>
        </w:rPr>
      </w:pPr>
    </w:p>
    <w:p w:rsidR="00957AA0" w:rsidDel="0069794E" w:rsidRDefault="00957AA0" w:rsidP="00CF2DCF">
      <w:pPr>
        <w:ind w:left="720"/>
        <w:jc w:val="both"/>
        <w:rPr>
          <w:del w:id="1982" w:author="Καρμίρης Αγγελος" w:date="2020-01-03T10:45:00Z"/>
          <w:sz w:val="24"/>
          <w:szCs w:val="24"/>
        </w:rPr>
      </w:pPr>
      <w:del w:id="1983" w:author="Καρμίρης Αγγελος" w:date="2020-01-03T10:45:00Z">
        <w:r w:rsidDel="0069794E">
          <w:rPr>
            <w:sz w:val="24"/>
            <w:szCs w:val="24"/>
          </w:rPr>
          <w:delText xml:space="preserve">Before the beginning and after the end </w:delText>
        </w:r>
        <w:r w:rsidR="009F25B7" w:rsidDel="0069794E">
          <w:rPr>
            <w:sz w:val="24"/>
            <w:szCs w:val="24"/>
          </w:rPr>
          <w:delText>of the temperature rise test,</w:delText>
        </w:r>
        <w:r w:rsidDel="0069794E">
          <w:rPr>
            <w:sz w:val="24"/>
            <w:szCs w:val="24"/>
          </w:rPr>
          <w:delText xml:space="preserve"> oil sample</w:delText>
        </w:r>
        <w:r w:rsidR="009F25B7" w:rsidDel="0069794E">
          <w:rPr>
            <w:sz w:val="24"/>
            <w:szCs w:val="24"/>
          </w:rPr>
          <w:delText>s</w:delText>
        </w:r>
        <w:r w:rsidDel="0069794E">
          <w:rPr>
            <w:sz w:val="24"/>
            <w:szCs w:val="24"/>
          </w:rPr>
          <w:delText xml:space="preserve"> wi</w:delText>
        </w:r>
        <w:r w:rsidR="009F25B7" w:rsidDel="0069794E">
          <w:rPr>
            <w:sz w:val="24"/>
            <w:szCs w:val="24"/>
          </w:rPr>
          <w:delText>l</w:delText>
        </w:r>
        <w:r w:rsidDel="0069794E">
          <w:rPr>
            <w:sz w:val="24"/>
            <w:szCs w:val="24"/>
          </w:rPr>
          <w:delText>l be taken from the</w:delText>
        </w:r>
        <w:r w:rsidR="0052713E" w:rsidDel="0069794E">
          <w:rPr>
            <w:sz w:val="24"/>
            <w:szCs w:val="24"/>
          </w:rPr>
          <w:delText xml:space="preserve"> pipe</w:delText>
        </w:r>
        <w:r w:rsidR="00B61BCE" w:rsidDel="0069794E">
          <w:rPr>
            <w:sz w:val="24"/>
            <w:szCs w:val="24"/>
          </w:rPr>
          <w:delText>s</w:delText>
        </w:r>
        <w:r w:rsidR="0062736F" w:rsidDel="0069794E">
          <w:rPr>
            <w:sz w:val="24"/>
            <w:szCs w:val="24"/>
          </w:rPr>
          <w:delText xml:space="preserve"> connecting the</w:delText>
        </w:r>
        <w:r w:rsidDel="0069794E">
          <w:rPr>
            <w:sz w:val="24"/>
            <w:szCs w:val="24"/>
          </w:rPr>
          <w:delText xml:space="preserve"> autotransformer tank</w:delText>
        </w:r>
        <w:r w:rsidR="0062736F" w:rsidDel="0069794E">
          <w:rPr>
            <w:sz w:val="24"/>
            <w:szCs w:val="24"/>
          </w:rPr>
          <w:delText xml:space="preserve"> and the coolers, with the oil pumps in operation. The samples will be </w:delText>
        </w:r>
        <w:r w:rsidDel="0069794E">
          <w:rPr>
            <w:sz w:val="24"/>
            <w:szCs w:val="24"/>
          </w:rPr>
          <w:delText xml:space="preserve">submitted to dissolved gas analysis (DGA). The </w:delText>
        </w:r>
        <w:r w:rsidR="00BA1614" w:rsidDel="0069794E">
          <w:rPr>
            <w:sz w:val="24"/>
            <w:szCs w:val="24"/>
          </w:rPr>
          <w:delText xml:space="preserve">oil </w:delText>
        </w:r>
        <w:r w:rsidDel="0069794E">
          <w:rPr>
            <w:sz w:val="24"/>
            <w:szCs w:val="24"/>
          </w:rPr>
          <w:delText xml:space="preserve">sampling and the DGA will </w:delText>
        </w:r>
        <w:r w:rsidR="009F25B7" w:rsidDel="0069794E">
          <w:rPr>
            <w:sz w:val="24"/>
            <w:szCs w:val="24"/>
          </w:rPr>
          <w:delText>be performed according</w:delText>
        </w:r>
        <w:r w:rsidR="00C85F70" w:rsidDel="0069794E">
          <w:rPr>
            <w:sz w:val="24"/>
            <w:szCs w:val="24"/>
          </w:rPr>
          <w:delText xml:space="preserve"> to</w:delText>
        </w:r>
        <w:r w:rsidR="00197965" w:rsidRPr="00197965" w:rsidDel="0069794E">
          <w:rPr>
            <w:sz w:val="24"/>
            <w:szCs w:val="24"/>
          </w:rPr>
          <w:delText xml:space="preserve"> </w:delText>
        </w:r>
        <w:r w:rsidR="00197965" w:rsidDel="0069794E">
          <w:rPr>
            <w:sz w:val="24"/>
            <w:szCs w:val="24"/>
          </w:rPr>
          <w:delText>Annex D of IEC 60076-2,</w:delText>
        </w:r>
        <w:r w:rsidR="009F25B7" w:rsidDel="0069794E">
          <w:rPr>
            <w:sz w:val="24"/>
            <w:szCs w:val="24"/>
          </w:rPr>
          <w:delText xml:space="preserve"> </w:delText>
        </w:r>
        <w:r w:rsidDel="0069794E">
          <w:rPr>
            <w:sz w:val="24"/>
            <w:szCs w:val="24"/>
          </w:rPr>
          <w:delText>IEC</w:delText>
        </w:r>
        <w:r w:rsidR="009F25B7" w:rsidDel="0069794E">
          <w:rPr>
            <w:sz w:val="24"/>
            <w:szCs w:val="24"/>
          </w:rPr>
          <w:delText> </w:delText>
        </w:r>
        <w:r w:rsidDel="0069794E">
          <w:rPr>
            <w:sz w:val="24"/>
            <w:szCs w:val="24"/>
          </w:rPr>
          <w:delText xml:space="preserve">61181 and IEC 60567. </w:delText>
        </w:r>
        <w:r w:rsidR="009F25B7" w:rsidDel="0069794E">
          <w:rPr>
            <w:sz w:val="24"/>
            <w:szCs w:val="24"/>
          </w:rPr>
          <w:delText xml:space="preserve">The </w:delText>
        </w:r>
        <w:r w:rsidR="00107B91" w:rsidDel="0069794E">
          <w:rPr>
            <w:sz w:val="24"/>
            <w:szCs w:val="24"/>
          </w:rPr>
          <w:delText>rate of increase of</w:delText>
        </w:r>
        <w:r w:rsidR="009F25B7" w:rsidDel="0069794E">
          <w:rPr>
            <w:sz w:val="24"/>
            <w:szCs w:val="24"/>
          </w:rPr>
          <w:delText xml:space="preserve"> dissolved gases</w:delText>
        </w:r>
        <w:r w:rsidR="00D7316D" w:rsidDel="0069794E">
          <w:rPr>
            <w:sz w:val="24"/>
            <w:szCs w:val="24"/>
          </w:rPr>
          <w:delText xml:space="preserve"> during the temperature rise test</w:delText>
        </w:r>
        <w:r w:rsidR="009F25B7" w:rsidDel="0069794E">
          <w:rPr>
            <w:sz w:val="24"/>
            <w:szCs w:val="24"/>
          </w:rPr>
          <w:delText xml:space="preserve"> shall not exceed the </w:delText>
        </w:r>
        <w:r w:rsidR="00D7316D" w:rsidDel="0069794E">
          <w:rPr>
            <w:sz w:val="24"/>
            <w:szCs w:val="24"/>
          </w:rPr>
          <w:delText xml:space="preserve">first series </w:delText>
        </w:r>
        <w:r w:rsidR="00107B91" w:rsidDel="0069794E">
          <w:rPr>
            <w:sz w:val="24"/>
            <w:szCs w:val="24"/>
          </w:rPr>
          <w:delText>limits</w:delText>
        </w:r>
        <w:r w:rsidR="002434EE" w:rsidRPr="00CF2DCF" w:rsidDel="0069794E">
          <w:rPr>
            <w:sz w:val="24"/>
            <w:szCs w:val="24"/>
          </w:rPr>
          <w:delText xml:space="preserve">, </w:delText>
        </w:r>
        <w:r w:rsidR="002434EE" w:rsidDel="0069794E">
          <w:rPr>
            <w:sz w:val="24"/>
            <w:szCs w:val="24"/>
          </w:rPr>
          <w:delText>as they are</w:delText>
        </w:r>
        <w:r w:rsidR="009F25B7" w:rsidDel="0069794E">
          <w:rPr>
            <w:sz w:val="24"/>
            <w:szCs w:val="24"/>
          </w:rPr>
          <w:delText xml:space="preserve"> stated in Annex </w:delText>
        </w:r>
        <w:r w:rsidR="00107B91" w:rsidDel="0069794E">
          <w:rPr>
            <w:sz w:val="24"/>
            <w:szCs w:val="24"/>
          </w:rPr>
          <w:delText>D</w:delText>
        </w:r>
        <w:r w:rsidR="009F25B7" w:rsidDel="0069794E">
          <w:rPr>
            <w:sz w:val="24"/>
            <w:szCs w:val="24"/>
          </w:rPr>
          <w:delText xml:space="preserve"> of IEC </w:delText>
        </w:r>
        <w:r w:rsidR="00107B91" w:rsidDel="0069794E">
          <w:rPr>
            <w:sz w:val="24"/>
            <w:szCs w:val="24"/>
          </w:rPr>
          <w:delText>60076-2</w:delText>
        </w:r>
        <w:r w:rsidR="009F25B7" w:rsidDel="0069794E">
          <w:rPr>
            <w:sz w:val="24"/>
            <w:szCs w:val="24"/>
          </w:rPr>
          <w:delText>.</w:delText>
        </w:r>
      </w:del>
    </w:p>
    <w:p w:rsidR="000B6960" w:rsidDel="0069794E" w:rsidRDefault="000B6960" w:rsidP="00CF2DCF">
      <w:pPr>
        <w:ind w:left="720"/>
        <w:jc w:val="both"/>
        <w:rPr>
          <w:del w:id="1984" w:author="Καρμίρης Αγγελος" w:date="2020-01-03T10:45:00Z"/>
          <w:sz w:val="24"/>
          <w:szCs w:val="24"/>
        </w:rPr>
      </w:pPr>
    </w:p>
    <w:p w:rsidR="000B6960" w:rsidRPr="00CF2DCF" w:rsidDel="0069794E" w:rsidRDefault="000B6960" w:rsidP="00CF2DCF">
      <w:pPr>
        <w:ind w:left="720"/>
        <w:jc w:val="both"/>
        <w:rPr>
          <w:del w:id="1985" w:author="Καρμίρης Αγγελος" w:date="2020-01-03T10:45:00Z"/>
          <w:b/>
          <w:sz w:val="24"/>
          <w:szCs w:val="24"/>
        </w:rPr>
      </w:pPr>
      <w:del w:id="1986" w:author="Καρμίρης Αγγελος" w:date="2020-01-03T10:45:00Z">
        <w:r w:rsidRPr="00CF2DCF" w:rsidDel="0069794E">
          <w:rPr>
            <w:b/>
            <w:sz w:val="24"/>
            <w:szCs w:val="24"/>
            <w:u w:val="single"/>
          </w:rPr>
          <w:delText>Note:</w:delText>
        </w:r>
      </w:del>
    </w:p>
    <w:p w:rsidR="000B6960" w:rsidRPr="000B6960" w:rsidDel="0069794E" w:rsidRDefault="00E80C17" w:rsidP="00CF2DCF">
      <w:pPr>
        <w:ind w:left="720"/>
        <w:jc w:val="both"/>
        <w:rPr>
          <w:del w:id="1987" w:author="Καρμίρης Αγγελος" w:date="2020-01-03T10:45:00Z"/>
          <w:sz w:val="24"/>
          <w:szCs w:val="24"/>
        </w:rPr>
      </w:pPr>
      <w:del w:id="1988" w:author="Καρμίρης Αγγελος" w:date="2020-01-03T10:45:00Z">
        <w:r w:rsidDel="0069794E">
          <w:rPr>
            <w:sz w:val="24"/>
            <w:szCs w:val="24"/>
          </w:rPr>
          <w:delText>The total losses of the autotransformer shall be calculated</w:delText>
        </w:r>
        <w:r w:rsidR="003F259C" w:rsidRPr="00CF2DCF" w:rsidDel="0069794E">
          <w:rPr>
            <w:sz w:val="24"/>
            <w:szCs w:val="24"/>
          </w:rPr>
          <w:delText xml:space="preserve"> </w:delText>
        </w:r>
        <w:r w:rsidR="003F259C" w:rsidDel="0069794E">
          <w:rPr>
            <w:sz w:val="24"/>
            <w:szCs w:val="24"/>
          </w:rPr>
          <w:delText>at the extreme tappings No.1 and 19, at the principal tapping No.11 and at the maximum current tapping No.15, from the relevant load loss measurements (par.X.1.3, X.1.4), following the method described in IEC 60076-8.</w:delText>
        </w:r>
        <w:r w:rsidDel="0069794E">
          <w:rPr>
            <w:sz w:val="24"/>
            <w:szCs w:val="24"/>
          </w:rPr>
          <w:delText xml:space="preserve"> </w:delText>
        </w:r>
        <w:r w:rsidR="00D92054" w:rsidDel="0069794E">
          <w:rPr>
            <w:sz w:val="24"/>
            <w:szCs w:val="24"/>
          </w:rPr>
          <w:delText xml:space="preserve">If the maximum </w:delText>
        </w:r>
        <w:r w:rsidDel="0069794E">
          <w:rPr>
            <w:sz w:val="24"/>
            <w:szCs w:val="24"/>
          </w:rPr>
          <w:delText xml:space="preserve">total </w:delText>
        </w:r>
        <w:r w:rsidR="00D92054" w:rsidDel="0069794E">
          <w:rPr>
            <w:sz w:val="24"/>
            <w:szCs w:val="24"/>
          </w:rPr>
          <w:delText>loss</w:delText>
        </w:r>
        <w:r w:rsidDel="0069794E">
          <w:rPr>
            <w:sz w:val="24"/>
            <w:szCs w:val="24"/>
          </w:rPr>
          <w:delText>es</w:delText>
        </w:r>
        <w:r w:rsidR="00D92054" w:rsidDel="0069794E">
          <w:rPr>
            <w:sz w:val="24"/>
            <w:szCs w:val="24"/>
          </w:rPr>
          <w:delText xml:space="preserve"> of the autotransformer under rated tapping power at all windings </w:delText>
        </w:r>
        <w:r w:rsidR="006E4613" w:rsidDel="0069794E">
          <w:rPr>
            <w:sz w:val="24"/>
            <w:szCs w:val="24"/>
          </w:rPr>
          <w:delText>occur at a different tap position</w:delText>
        </w:r>
        <w:r w:rsidR="00D92054" w:rsidDel="0069794E">
          <w:rPr>
            <w:sz w:val="24"/>
            <w:szCs w:val="24"/>
          </w:rPr>
          <w:delText xml:space="preserve"> than No.19, then the test will be performed with the </w:delText>
        </w:r>
        <w:r w:rsidDel="0069794E">
          <w:rPr>
            <w:sz w:val="24"/>
            <w:szCs w:val="24"/>
          </w:rPr>
          <w:delText>tap changer</w:delText>
        </w:r>
        <w:r w:rsidR="006E4613" w:rsidDel="0069794E">
          <w:rPr>
            <w:sz w:val="24"/>
            <w:szCs w:val="24"/>
          </w:rPr>
          <w:delText xml:space="preserve"> at this tap position</w:delText>
        </w:r>
        <w:r w:rsidR="00D92054" w:rsidDel="0069794E">
          <w:rPr>
            <w:sz w:val="24"/>
            <w:szCs w:val="24"/>
          </w:rPr>
          <w:delText xml:space="preserve"> with maximum </w:delText>
        </w:r>
        <w:r w:rsidDel="0069794E">
          <w:rPr>
            <w:sz w:val="24"/>
            <w:szCs w:val="24"/>
          </w:rPr>
          <w:delText xml:space="preserve">total </w:delText>
        </w:r>
        <w:r w:rsidR="00D92054" w:rsidDel="0069794E">
          <w:rPr>
            <w:sz w:val="24"/>
            <w:szCs w:val="24"/>
          </w:rPr>
          <w:delText xml:space="preserve">losses and with the corresponding rated tapping quantities. This means that the </w:delText>
        </w:r>
        <w:r w:rsidR="003F259C" w:rsidDel="0069794E">
          <w:rPr>
            <w:sz w:val="24"/>
            <w:szCs w:val="24"/>
          </w:rPr>
          <w:delText>total</w:delText>
        </w:r>
        <w:r w:rsidR="00D92054" w:rsidDel="0069794E">
          <w:rPr>
            <w:sz w:val="24"/>
            <w:szCs w:val="24"/>
          </w:rPr>
          <w:delText xml:space="preserve"> loss</w:delText>
        </w:r>
        <w:r w:rsidR="003F259C" w:rsidDel="0069794E">
          <w:rPr>
            <w:sz w:val="24"/>
            <w:szCs w:val="24"/>
          </w:rPr>
          <w:delText>es</w:delText>
        </w:r>
        <w:r w:rsidR="00D92054" w:rsidDel="0069794E">
          <w:rPr>
            <w:sz w:val="24"/>
            <w:szCs w:val="24"/>
          </w:rPr>
          <w:delText xml:space="preserve"> used at </w:delText>
        </w:r>
        <w:r w:rsidR="00FC4719" w:rsidDel="0069794E">
          <w:rPr>
            <w:sz w:val="24"/>
            <w:szCs w:val="24"/>
          </w:rPr>
          <w:delText xml:space="preserve">the </w:delText>
        </w:r>
        <w:r w:rsidR="00D92054" w:rsidDel="0069794E">
          <w:rPr>
            <w:sz w:val="24"/>
            <w:szCs w:val="24"/>
          </w:rPr>
          <w:delText>first step</w:delText>
        </w:r>
        <w:r w:rsidR="006E4613" w:rsidDel="0069794E">
          <w:rPr>
            <w:sz w:val="24"/>
            <w:szCs w:val="24"/>
          </w:rPr>
          <w:delText xml:space="preserve"> of test</w:delText>
        </w:r>
        <w:r w:rsidR="00D92054" w:rsidDel="0069794E">
          <w:rPr>
            <w:sz w:val="24"/>
            <w:szCs w:val="24"/>
          </w:rPr>
          <w:delText xml:space="preserve"> will be </w:delText>
        </w:r>
        <w:r w:rsidR="005F47C7" w:rsidDel="0069794E">
          <w:rPr>
            <w:sz w:val="24"/>
            <w:szCs w:val="24"/>
          </w:rPr>
          <w:delText>the maximum</w:delText>
        </w:r>
        <w:r w:rsidR="00E76754" w:rsidDel="0069794E">
          <w:rPr>
            <w:sz w:val="24"/>
            <w:szCs w:val="24"/>
          </w:rPr>
          <w:delText xml:space="preserve">. </w:delText>
        </w:r>
        <w:r w:rsidR="006E4613" w:rsidDel="0069794E">
          <w:rPr>
            <w:sz w:val="24"/>
            <w:szCs w:val="24"/>
          </w:rPr>
          <w:delText>Also</w:delText>
        </w:r>
        <w:r w:rsidR="006E4613" w:rsidRPr="006E4613" w:rsidDel="0069794E">
          <w:rPr>
            <w:sz w:val="24"/>
            <w:szCs w:val="24"/>
          </w:rPr>
          <w:delText xml:space="preserve"> </w:delText>
        </w:r>
        <w:r w:rsidR="006E4613" w:rsidDel="0069794E">
          <w:rPr>
            <w:sz w:val="24"/>
            <w:szCs w:val="24"/>
          </w:rPr>
          <w:delText>the current used</w:delText>
        </w:r>
        <w:r w:rsidR="00D92054" w:rsidDel="0069794E">
          <w:rPr>
            <w:sz w:val="24"/>
            <w:szCs w:val="24"/>
          </w:rPr>
          <w:delText xml:space="preserve"> </w:delText>
        </w:r>
        <w:r w:rsidR="005F47C7" w:rsidDel="0069794E">
          <w:rPr>
            <w:sz w:val="24"/>
            <w:szCs w:val="24"/>
          </w:rPr>
          <w:delText xml:space="preserve">for </w:delText>
        </w:r>
        <w:r w:rsidR="00FC4719" w:rsidDel="0069794E">
          <w:rPr>
            <w:sz w:val="24"/>
            <w:szCs w:val="24"/>
          </w:rPr>
          <w:delText>every winding</w:delText>
        </w:r>
        <w:r w:rsidR="005F47C7" w:rsidDel="0069794E">
          <w:rPr>
            <w:sz w:val="24"/>
            <w:szCs w:val="24"/>
          </w:rPr>
          <w:delText xml:space="preserve"> </w:delText>
        </w:r>
        <w:r w:rsidR="00D92054" w:rsidDel="0069794E">
          <w:rPr>
            <w:sz w:val="24"/>
            <w:szCs w:val="24"/>
          </w:rPr>
          <w:delText>at the second and third step</w:delText>
        </w:r>
        <w:r w:rsidR="006E4613" w:rsidDel="0069794E">
          <w:rPr>
            <w:sz w:val="24"/>
            <w:szCs w:val="24"/>
          </w:rPr>
          <w:delText xml:space="preserve"> of test will be</w:delText>
        </w:r>
        <w:r w:rsidR="00D92054" w:rsidDel="0069794E">
          <w:rPr>
            <w:sz w:val="24"/>
            <w:szCs w:val="24"/>
          </w:rPr>
          <w:delText xml:space="preserve"> </w:delText>
        </w:r>
        <w:r w:rsidR="006E4613" w:rsidDel="0069794E">
          <w:rPr>
            <w:sz w:val="24"/>
            <w:szCs w:val="24"/>
          </w:rPr>
          <w:delText>the rated tapping current at the same</w:delText>
        </w:r>
        <w:r w:rsidR="00FC4719" w:rsidRPr="00FC4719" w:rsidDel="0069794E">
          <w:rPr>
            <w:sz w:val="24"/>
            <w:szCs w:val="24"/>
          </w:rPr>
          <w:delText xml:space="preserve"> </w:delText>
        </w:r>
        <w:r w:rsidR="00FC4719" w:rsidDel="0069794E">
          <w:rPr>
            <w:sz w:val="24"/>
            <w:szCs w:val="24"/>
          </w:rPr>
          <w:delText>maximum loss</w:delText>
        </w:r>
        <w:r w:rsidR="00FC4719" w:rsidRPr="00FC4719" w:rsidDel="0069794E">
          <w:rPr>
            <w:sz w:val="24"/>
            <w:szCs w:val="24"/>
          </w:rPr>
          <w:delText xml:space="preserve"> </w:delText>
        </w:r>
        <w:r w:rsidR="00FC4719" w:rsidDel="0069794E">
          <w:rPr>
            <w:sz w:val="24"/>
            <w:szCs w:val="24"/>
          </w:rPr>
          <w:delText>tap position</w:delText>
        </w:r>
        <w:r w:rsidR="001D1051" w:rsidDel="0069794E">
          <w:rPr>
            <w:sz w:val="24"/>
            <w:szCs w:val="24"/>
          </w:rPr>
          <w:delText>.</w:delText>
        </w:r>
        <w:r w:rsidR="00E76754" w:rsidRPr="00E76754" w:rsidDel="0069794E">
          <w:rPr>
            <w:sz w:val="24"/>
            <w:szCs w:val="24"/>
          </w:rPr>
          <w:delText xml:space="preserve"> </w:delText>
        </w:r>
        <w:r w:rsidR="00E76754" w:rsidDel="0069794E">
          <w:rPr>
            <w:sz w:val="24"/>
            <w:szCs w:val="24"/>
          </w:rPr>
          <w:delText>The rated tapping power for every winding will be the corresponding at this maximum loss tap position.</w:delText>
        </w:r>
      </w:del>
    </w:p>
    <w:p w:rsidR="00FC3BA9" w:rsidRPr="004F2441" w:rsidDel="0069794E" w:rsidRDefault="00FC3BA9" w:rsidP="00FC3BA9">
      <w:pPr>
        <w:jc w:val="both"/>
        <w:rPr>
          <w:del w:id="1989" w:author="Καρμίρης Αγγελος" w:date="2020-01-03T10:45:00Z"/>
          <w:b/>
          <w:bCs/>
          <w:sz w:val="24"/>
          <w:szCs w:val="24"/>
        </w:rPr>
      </w:pPr>
    </w:p>
    <w:p w:rsidR="00FC3BA9" w:rsidRPr="004F2441" w:rsidDel="0069794E" w:rsidRDefault="00FC3BA9" w:rsidP="00FC3BA9">
      <w:pPr>
        <w:numPr>
          <w:ilvl w:val="1"/>
          <w:numId w:val="14"/>
        </w:numPr>
        <w:jc w:val="both"/>
        <w:rPr>
          <w:del w:id="1990" w:author="Καρμίρης Αγγελος" w:date="2020-01-03T10:45:00Z"/>
          <w:b/>
          <w:bCs/>
          <w:sz w:val="24"/>
          <w:szCs w:val="24"/>
        </w:rPr>
      </w:pPr>
      <w:del w:id="1991" w:author="Καρμίρης Αγγελος" w:date="2020-01-03T10:45:00Z">
        <w:r w:rsidDel="0069794E">
          <w:rPr>
            <w:b/>
            <w:bCs/>
            <w:sz w:val="24"/>
            <w:szCs w:val="24"/>
            <w:u w:val="single"/>
          </w:rPr>
          <w:delText>Calculation of temperature rise at long-time emergency overloading</w:delText>
        </w:r>
        <w:r w:rsidRPr="004F2441" w:rsidDel="0069794E">
          <w:rPr>
            <w:b/>
            <w:bCs/>
            <w:sz w:val="24"/>
            <w:szCs w:val="24"/>
          </w:rPr>
          <w:delText xml:space="preserve">  </w:delText>
        </w:r>
      </w:del>
    </w:p>
    <w:p w:rsidR="00FC3BA9" w:rsidRPr="004F2441" w:rsidDel="0069794E" w:rsidRDefault="00FC3BA9" w:rsidP="00FC3BA9">
      <w:pPr>
        <w:jc w:val="both"/>
        <w:rPr>
          <w:del w:id="1992" w:author="Καρμίρης Αγγελος" w:date="2020-01-03T10:45:00Z"/>
          <w:b/>
          <w:bCs/>
          <w:sz w:val="24"/>
          <w:szCs w:val="24"/>
        </w:rPr>
      </w:pPr>
    </w:p>
    <w:p w:rsidR="00FC3BA9" w:rsidDel="0069794E" w:rsidRDefault="00D77E42" w:rsidP="00FC3BA9">
      <w:pPr>
        <w:ind w:left="720"/>
        <w:jc w:val="both"/>
        <w:rPr>
          <w:del w:id="1993" w:author="Καρμίρης Αγγελος" w:date="2020-01-03T10:45:00Z"/>
          <w:sz w:val="24"/>
          <w:szCs w:val="24"/>
        </w:rPr>
      </w:pPr>
      <w:del w:id="1994" w:author="Καρμίρης Αγγελος" w:date="2020-01-03T10:45:00Z">
        <w:r w:rsidDel="0069794E">
          <w:rPr>
            <w:sz w:val="24"/>
            <w:szCs w:val="24"/>
          </w:rPr>
          <w:delText xml:space="preserve">The </w:delText>
        </w:r>
        <w:r w:rsidR="00F03AFD" w:rsidDel="0069794E">
          <w:rPr>
            <w:sz w:val="24"/>
            <w:szCs w:val="24"/>
          </w:rPr>
          <w:delText>l</w:delText>
        </w:r>
        <w:r w:rsidDel="0069794E">
          <w:rPr>
            <w:sz w:val="24"/>
            <w:szCs w:val="24"/>
          </w:rPr>
          <w:delText>oad</w:delText>
        </w:r>
        <w:r w:rsidR="00F03AFD" w:rsidDel="0069794E">
          <w:rPr>
            <w:sz w:val="24"/>
            <w:szCs w:val="24"/>
          </w:rPr>
          <w:delText xml:space="preserve"> loss</w:delText>
        </w:r>
        <w:r w:rsidDel="0069794E">
          <w:rPr>
            <w:sz w:val="24"/>
            <w:szCs w:val="24"/>
          </w:rPr>
          <w:delText xml:space="preserve"> at the overloading conditions of par.VII.12 and tap</w:delText>
        </w:r>
        <w:r w:rsidR="007A106B" w:rsidDel="0069794E">
          <w:rPr>
            <w:sz w:val="24"/>
            <w:szCs w:val="24"/>
          </w:rPr>
          <w:delText>p</w:delText>
        </w:r>
        <w:r w:rsidDel="0069794E">
          <w:rPr>
            <w:sz w:val="24"/>
            <w:szCs w:val="24"/>
          </w:rPr>
          <w:delText>ing</w:delText>
        </w:r>
        <w:r w:rsidR="00AE3751" w:rsidDel="0069794E">
          <w:rPr>
            <w:sz w:val="24"/>
            <w:szCs w:val="24"/>
          </w:rPr>
          <w:delText xml:space="preserve"> position</w:delText>
        </w:r>
        <w:r w:rsidDel="0069794E">
          <w:rPr>
            <w:sz w:val="24"/>
            <w:szCs w:val="24"/>
          </w:rPr>
          <w:delText xml:space="preserve"> No.19 will be calculated</w:delText>
        </w:r>
        <w:r w:rsidR="00AE3751" w:rsidRPr="00CF2DCF" w:rsidDel="0069794E">
          <w:rPr>
            <w:sz w:val="24"/>
            <w:szCs w:val="24"/>
          </w:rPr>
          <w:delText>,</w:delText>
        </w:r>
        <w:r w:rsidDel="0069794E">
          <w:rPr>
            <w:sz w:val="24"/>
            <w:szCs w:val="24"/>
          </w:rPr>
          <w:delText xml:space="preserve"> as in the first step of the temperature rise test (par.X.2.1)</w:delText>
        </w:r>
        <w:r w:rsidR="00FC3BA9" w:rsidDel="0069794E">
          <w:rPr>
            <w:sz w:val="24"/>
            <w:szCs w:val="24"/>
          </w:rPr>
          <w:delText>,</w:delText>
        </w:r>
        <w:r w:rsidDel="0069794E">
          <w:rPr>
            <w:sz w:val="24"/>
            <w:szCs w:val="24"/>
          </w:rPr>
          <w:delText xml:space="preserve"> following</w:delText>
        </w:r>
        <w:r w:rsidR="00AE3751" w:rsidRPr="00CF2DCF" w:rsidDel="0069794E">
          <w:rPr>
            <w:sz w:val="24"/>
            <w:szCs w:val="24"/>
          </w:rPr>
          <w:delText xml:space="preserve"> </w:delText>
        </w:r>
        <w:r w:rsidR="00AE3751" w:rsidDel="0069794E">
          <w:rPr>
            <w:sz w:val="24"/>
            <w:szCs w:val="24"/>
          </w:rPr>
          <w:delText>the method described in</w:delText>
        </w:r>
        <w:r w:rsidDel="0069794E">
          <w:rPr>
            <w:sz w:val="24"/>
            <w:szCs w:val="24"/>
          </w:rPr>
          <w:delText xml:space="preserve"> IEC 60076-8.</w:delText>
        </w:r>
        <w:r w:rsidR="00225323" w:rsidDel="0069794E">
          <w:rPr>
            <w:sz w:val="24"/>
            <w:szCs w:val="24"/>
          </w:rPr>
          <w:delText xml:space="preserve"> The top-oil</w:delText>
        </w:r>
        <w:r w:rsidR="00612C25" w:rsidRPr="00612C25" w:rsidDel="0069794E">
          <w:rPr>
            <w:sz w:val="24"/>
            <w:szCs w:val="24"/>
          </w:rPr>
          <w:delText xml:space="preserve"> </w:delText>
        </w:r>
        <w:r w:rsidR="00612C25" w:rsidDel="0069794E">
          <w:rPr>
            <w:sz w:val="24"/>
            <w:szCs w:val="24"/>
          </w:rPr>
          <w:delText xml:space="preserve">temperature rise, </w:delText>
        </w:r>
        <w:r w:rsidR="0041490D" w:rsidDel="0069794E">
          <w:rPr>
            <w:sz w:val="24"/>
            <w:szCs w:val="24"/>
          </w:rPr>
          <w:delText xml:space="preserve">the </w:delText>
        </w:r>
        <w:r w:rsidR="00612C25" w:rsidDel="0069794E">
          <w:rPr>
            <w:sz w:val="24"/>
            <w:szCs w:val="24"/>
          </w:rPr>
          <w:delText>average winding</w:delText>
        </w:r>
        <w:r w:rsidR="0041490D" w:rsidRPr="00CF2DCF" w:rsidDel="0069794E">
          <w:rPr>
            <w:sz w:val="24"/>
            <w:szCs w:val="24"/>
          </w:rPr>
          <w:delText xml:space="preserve"> </w:delText>
        </w:r>
        <w:r w:rsidR="0041490D" w:rsidDel="0069794E">
          <w:rPr>
            <w:sz w:val="24"/>
            <w:szCs w:val="24"/>
          </w:rPr>
          <w:delText>to oil</w:delText>
        </w:r>
        <w:r w:rsidR="00612C25" w:rsidDel="0069794E">
          <w:rPr>
            <w:sz w:val="24"/>
            <w:szCs w:val="24"/>
          </w:rPr>
          <w:delText xml:space="preserve"> temperature gradient</w:delText>
        </w:r>
        <w:r w:rsidR="00225323" w:rsidDel="0069794E">
          <w:rPr>
            <w:sz w:val="24"/>
            <w:szCs w:val="24"/>
          </w:rPr>
          <w:delText xml:space="preserve"> and </w:delText>
        </w:r>
        <w:r w:rsidR="0041490D" w:rsidDel="0069794E">
          <w:rPr>
            <w:sz w:val="24"/>
            <w:szCs w:val="24"/>
          </w:rPr>
          <w:delText xml:space="preserve">the </w:delText>
        </w:r>
        <w:r w:rsidR="00225323" w:rsidDel="0069794E">
          <w:rPr>
            <w:sz w:val="24"/>
            <w:szCs w:val="24"/>
          </w:rPr>
          <w:delText>hot-spot temperature rise will be calculated following</w:delText>
        </w:r>
        <w:r w:rsidR="00A24E9F" w:rsidRPr="00CF2DCF" w:rsidDel="0069794E">
          <w:rPr>
            <w:sz w:val="24"/>
            <w:szCs w:val="24"/>
          </w:rPr>
          <w:delText xml:space="preserve"> </w:delText>
        </w:r>
        <w:r w:rsidR="00A24E9F" w:rsidDel="0069794E">
          <w:rPr>
            <w:sz w:val="24"/>
            <w:szCs w:val="24"/>
          </w:rPr>
          <w:delText>the exponential equations method described in</w:delText>
        </w:r>
        <w:r w:rsidR="00225323" w:rsidDel="0069794E">
          <w:rPr>
            <w:sz w:val="24"/>
            <w:szCs w:val="24"/>
          </w:rPr>
          <w:delText xml:space="preserve"> IEC 60076-7, </w:delText>
        </w:r>
        <w:r w:rsidR="0041490D" w:rsidDel="0069794E">
          <w:rPr>
            <w:sz w:val="24"/>
            <w:szCs w:val="24"/>
          </w:rPr>
          <w:delText>using</w:delText>
        </w:r>
        <w:r w:rsidR="00225323" w:rsidDel="0069794E">
          <w:rPr>
            <w:sz w:val="24"/>
            <w:szCs w:val="24"/>
          </w:rPr>
          <w:delText xml:space="preserve"> the reported values of the temperature rise test.</w:delText>
        </w:r>
        <w:r w:rsidDel="0069794E">
          <w:rPr>
            <w:sz w:val="24"/>
            <w:szCs w:val="24"/>
          </w:rPr>
          <w:delText xml:space="preserve"> </w:delText>
        </w:r>
        <w:r w:rsidR="00225323" w:rsidDel="0069794E">
          <w:rPr>
            <w:sz w:val="24"/>
            <w:szCs w:val="24"/>
          </w:rPr>
          <w:delText>Finally the top-oil</w:delText>
        </w:r>
        <w:r w:rsidR="00612C25" w:rsidDel="0069794E">
          <w:rPr>
            <w:sz w:val="24"/>
            <w:szCs w:val="24"/>
          </w:rPr>
          <w:delText xml:space="preserve">, </w:delText>
        </w:r>
        <w:r w:rsidR="00A24E9F" w:rsidDel="0069794E">
          <w:rPr>
            <w:sz w:val="24"/>
            <w:szCs w:val="24"/>
          </w:rPr>
          <w:delText xml:space="preserve">the </w:delText>
        </w:r>
        <w:r w:rsidR="00612C25" w:rsidDel="0069794E">
          <w:rPr>
            <w:sz w:val="24"/>
            <w:szCs w:val="24"/>
          </w:rPr>
          <w:delText>average winding and</w:delText>
        </w:r>
        <w:r w:rsidR="00225323" w:rsidDel="0069794E">
          <w:rPr>
            <w:sz w:val="24"/>
            <w:szCs w:val="24"/>
          </w:rPr>
          <w:delText xml:space="preserve"> </w:delText>
        </w:r>
        <w:r w:rsidR="00A24E9F" w:rsidDel="0069794E">
          <w:rPr>
            <w:sz w:val="24"/>
            <w:szCs w:val="24"/>
          </w:rPr>
          <w:delText xml:space="preserve">the </w:delText>
        </w:r>
        <w:r w:rsidR="00225323" w:rsidDel="0069794E">
          <w:rPr>
            <w:sz w:val="24"/>
            <w:szCs w:val="24"/>
          </w:rPr>
          <w:delText xml:space="preserve">hot-spot temperatures for </w:delText>
        </w:r>
        <w:r w:rsidR="00A24E9F" w:rsidDel="0069794E">
          <w:rPr>
            <w:sz w:val="24"/>
            <w:szCs w:val="24"/>
          </w:rPr>
          <w:delText>every winding</w:delText>
        </w:r>
        <w:r w:rsidR="00225323" w:rsidDel="0069794E">
          <w:rPr>
            <w:sz w:val="24"/>
            <w:szCs w:val="24"/>
          </w:rPr>
          <w:delText xml:space="preserve"> will be reported, </w:delText>
        </w:r>
        <w:r w:rsidR="00A24E9F" w:rsidDel="0069794E">
          <w:rPr>
            <w:sz w:val="24"/>
            <w:szCs w:val="24"/>
          </w:rPr>
          <w:delText>using</w:delText>
        </w:r>
        <w:r w:rsidR="00225323" w:rsidDel="0069794E">
          <w:rPr>
            <w:sz w:val="24"/>
            <w:szCs w:val="24"/>
          </w:rPr>
          <w:delText xml:space="preserve"> on the ambient temperature stated in par.VII.12. </w:delText>
        </w:r>
        <w:r w:rsidR="00FC3BA9" w:rsidDel="0069794E">
          <w:rPr>
            <w:sz w:val="24"/>
            <w:szCs w:val="24"/>
          </w:rPr>
          <w:delText xml:space="preserve"> </w:delText>
        </w:r>
      </w:del>
    </w:p>
    <w:p w:rsidR="00EB00D5" w:rsidRPr="004F2441" w:rsidDel="0069794E" w:rsidRDefault="00EB00D5" w:rsidP="00EB00D5">
      <w:pPr>
        <w:jc w:val="both"/>
        <w:rPr>
          <w:del w:id="1995" w:author="Καρμίρης Αγγελος" w:date="2020-01-03T10:45:00Z"/>
          <w:b/>
          <w:bCs/>
          <w:sz w:val="24"/>
          <w:szCs w:val="24"/>
        </w:rPr>
      </w:pPr>
    </w:p>
    <w:p w:rsidR="00EB00D5" w:rsidRPr="004F2441" w:rsidDel="0069794E" w:rsidRDefault="00EB00D5" w:rsidP="00EB00D5">
      <w:pPr>
        <w:numPr>
          <w:ilvl w:val="1"/>
          <w:numId w:val="14"/>
        </w:numPr>
        <w:jc w:val="both"/>
        <w:rPr>
          <w:del w:id="1996" w:author="Καρμίρης Αγγελος" w:date="2020-01-03T10:45:00Z"/>
          <w:b/>
          <w:bCs/>
          <w:sz w:val="24"/>
          <w:szCs w:val="24"/>
        </w:rPr>
      </w:pPr>
      <w:del w:id="1997" w:author="Καρμίρης Αγγελος" w:date="2020-01-03T10:45:00Z">
        <w:r w:rsidRPr="004F2441" w:rsidDel="0069794E">
          <w:rPr>
            <w:b/>
            <w:bCs/>
            <w:sz w:val="24"/>
            <w:szCs w:val="24"/>
            <w:u w:val="single"/>
          </w:rPr>
          <w:delText xml:space="preserve">Determination of </w:delText>
        </w:r>
        <w:r w:rsidDel="0069794E">
          <w:rPr>
            <w:b/>
            <w:bCs/>
            <w:sz w:val="24"/>
            <w:szCs w:val="24"/>
            <w:u w:val="single"/>
          </w:rPr>
          <w:delText>acoustic sound</w:delText>
        </w:r>
        <w:r w:rsidRPr="004F2441" w:rsidDel="0069794E">
          <w:rPr>
            <w:b/>
            <w:bCs/>
            <w:sz w:val="24"/>
            <w:szCs w:val="24"/>
            <w:u w:val="single"/>
          </w:rPr>
          <w:delText xml:space="preserve"> level</w:delText>
        </w:r>
        <w:r w:rsidRPr="004F2441" w:rsidDel="0069794E">
          <w:rPr>
            <w:b/>
            <w:bCs/>
            <w:sz w:val="24"/>
            <w:szCs w:val="24"/>
          </w:rPr>
          <w:delText xml:space="preserve">  </w:delText>
        </w:r>
      </w:del>
    </w:p>
    <w:p w:rsidR="00EB00D5" w:rsidRPr="004F2441" w:rsidDel="0069794E" w:rsidRDefault="00EB00D5" w:rsidP="00EB00D5">
      <w:pPr>
        <w:jc w:val="both"/>
        <w:rPr>
          <w:del w:id="1998" w:author="Καρμίρης Αγγελος" w:date="2020-01-03T10:45:00Z"/>
          <w:b/>
          <w:bCs/>
          <w:sz w:val="24"/>
          <w:szCs w:val="24"/>
        </w:rPr>
      </w:pPr>
    </w:p>
    <w:p w:rsidR="00EB00D5" w:rsidDel="0069794E" w:rsidRDefault="00EB00D5" w:rsidP="00EB00D5">
      <w:pPr>
        <w:ind w:left="720"/>
        <w:jc w:val="both"/>
        <w:rPr>
          <w:del w:id="1999" w:author="Καρμίρης Αγγελος" w:date="2020-01-03T10:45:00Z"/>
          <w:sz w:val="24"/>
          <w:szCs w:val="24"/>
        </w:rPr>
      </w:pPr>
      <w:del w:id="2000" w:author="Καρμίρης Αγγελος" w:date="2020-01-03T10:45:00Z">
        <w:r w:rsidRPr="00EB00D5" w:rsidDel="0069794E">
          <w:rPr>
            <w:sz w:val="24"/>
            <w:szCs w:val="24"/>
          </w:rPr>
          <w:delText>The test will confirm</w:delText>
        </w:r>
        <w:r w:rsidDel="0069794E">
          <w:rPr>
            <w:sz w:val="24"/>
            <w:szCs w:val="24"/>
          </w:rPr>
          <w:delText xml:space="preserve"> that</w:delText>
        </w:r>
        <w:r w:rsidRPr="00EB00D5" w:rsidDel="0069794E">
          <w:rPr>
            <w:sz w:val="24"/>
            <w:szCs w:val="24"/>
          </w:rPr>
          <w:delText xml:space="preserve"> the autotransformer </w:delText>
        </w:r>
        <w:r w:rsidR="00211CA7" w:rsidDel="0069794E">
          <w:rPr>
            <w:sz w:val="24"/>
            <w:szCs w:val="24"/>
          </w:rPr>
          <w:delText>corrected average sound pressure</w:delText>
        </w:r>
        <w:r w:rsidRPr="00EB00D5" w:rsidDel="0069794E">
          <w:rPr>
            <w:sz w:val="24"/>
            <w:szCs w:val="24"/>
          </w:rPr>
          <w:delText xml:space="preserve"> level</w:delText>
        </w:r>
        <w:r w:rsidR="00211CA7" w:rsidDel="0069794E">
          <w:rPr>
            <w:sz w:val="24"/>
            <w:szCs w:val="24"/>
          </w:rPr>
          <w:delText xml:space="preserve"> under rated load and voltage, </w:delText>
        </w:r>
        <w:r w:rsidR="007E4C7D" w:rsidDel="0069794E">
          <w:rPr>
            <w:sz w:val="24"/>
            <w:szCs w:val="24"/>
          </w:rPr>
          <w:delText xml:space="preserve">with all cooling equipment in </w:delText>
        </w:r>
        <w:r w:rsidR="00211CA7" w:rsidDel="0069794E">
          <w:rPr>
            <w:sz w:val="24"/>
            <w:szCs w:val="24"/>
          </w:rPr>
          <w:delText>operati</w:delText>
        </w:r>
        <w:r w:rsidR="007E4C7D" w:rsidDel="0069794E">
          <w:rPr>
            <w:sz w:val="24"/>
            <w:szCs w:val="24"/>
          </w:rPr>
          <w:delText>on</w:delText>
        </w:r>
        <w:r w:rsidR="00211CA7" w:rsidDel="0069794E">
          <w:rPr>
            <w:sz w:val="24"/>
            <w:szCs w:val="24"/>
          </w:rPr>
          <w:delText xml:space="preserve">, </w:delText>
        </w:r>
        <w:r w:rsidRPr="00EB00D5" w:rsidDel="0069794E">
          <w:rPr>
            <w:sz w:val="24"/>
            <w:szCs w:val="24"/>
          </w:rPr>
          <w:delText xml:space="preserve"> </w:delText>
        </w:r>
        <w:r w:rsidR="00211CA7" w:rsidDel="0069794E">
          <w:rPr>
            <w:sz w:val="24"/>
            <w:szCs w:val="24"/>
          </w:rPr>
          <w:delText>does not exceed</w:delText>
        </w:r>
        <w:r w:rsidRPr="00EB00D5" w:rsidDel="0069794E">
          <w:rPr>
            <w:sz w:val="24"/>
            <w:szCs w:val="24"/>
          </w:rPr>
          <w:delText xml:space="preserve"> 85 d</w:delText>
        </w:r>
        <w:r w:rsidDel="0069794E">
          <w:rPr>
            <w:sz w:val="24"/>
            <w:szCs w:val="24"/>
          </w:rPr>
          <w:delText>B</w:delText>
        </w:r>
        <w:r w:rsidRPr="00EB00D5" w:rsidDel="0069794E">
          <w:rPr>
            <w:sz w:val="24"/>
            <w:szCs w:val="24"/>
          </w:rPr>
          <w:delText>(A).</w:delText>
        </w:r>
        <w:r w:rsidR="00211CA7" w:rsidDel="0069794E">
          <w:rPr>
            <w:sz w:val="24"/>
            <w:szCs w:val="24"/>
          </w:rPr>
          <w:delText xml:space="preserve"> </w:delText>
        </w:r>
      </w:del>
    </w:p>
    <w:p w:rsidR="005903BB" w:rsidRPr="00CF2DCF" w:rsidDel="0069794E" w:rsidRDefault="00211CA7" w:rsidP="00EB00D5">
      <w:pPr>
        <w:ind w:left="720"/>
        <w:jc w:val="both"/>
        <w:rPr>
          <w:del w:id="2001" w:author="Καρμίρης Αγγελος" w:date="2020-01-03T10:45:00Z"/>
          <w:sz w:val="24"/>
          <w:szCs w:val="24"/>
        </w:rPr>
      </w:pPr>
      <w:del w:id="2002" w:author="Καρμίρης Αγγελος" w:date="2020-01-03T10:45:00Z">
        <w:r w:rsidDel="0069794E">
          <w:rPr>
            <w:sz w:val="24"/>
            <w:szCs w:val="24"/>
          </w:rPr>
          <w:delText xml:space="preserve">Two sound </w:delText>
        </w:r>
        <w:r w:rsidR="00093DE8" w:rsidDel="0069794E">
          <w:rPr>
            <w:sz w:val="24"/>
            <w:szCs w:val="24"/>
          </w:rPr>
          <w:delText>pressure</w:delText>
        </w:r>
        <w:r w:rsidDel="0069794E">
          <w:rPr>
            <w:sz w:val="24"/>
            <w:szCs w:val="24"/>
          </w:rPr>
          <w:delText xml:space="preserve"> measurements will </w:delText>
        </w:r>
        <w:r w:rsidR="00BE4F34" w:rsidDel="0069794E">
          <w:rPr>
            <w:sz w:val="24"/>
            <w:szCs w:val="24"/>
          </w:rPr>
          <w:delText>be carried out</w:delText>
        </w:r>
        <w:r w:rsidR="007E4C7D" w:rsidDel="0069794E">
          <w:rPr>
            <w:sz w:val="24"/>
            <w:szCs w:val="24"/>
          </w:rPr>
          <w:delText xml:space="preserve"> and the total sound</w:delText>
        </w:r>
        <w:r w:rsidR="005903BB" w:rsidDel="0069794E">
          <w:rPr>
            <w:sz w:val="24"/>
            <w:szCs w:val="24"/>
          </w:rPr>
          <w:delText xml:space="preserve"> pressure</w:delText>
        </w:r>
        <w:r w:rsidR="007E4C7D" w:rsidDel="0069794E">
          <w:rPr>
            <w:sz w:val="24"/>
            <w:szCs w:val="24"/>
          </w:rPr>
          <w:delText xml:space="preserve"> level will be calculated from </w:delText>
        </w:r>
        <w:r w:rsidR="00093DE8" w:rsidDel="0069794E">
          <w:rPr>
            <w:sz w:val="24"/>
            <w:szCs w:val="24"/>
          </w:rPr>
          <w:delText xml:space="preserve">the addition of </w:delText>
        </w:r>
        <w:r w:rsidR="007E4C7D" w:rsidDel="0069794E">
          <w:rPr>
            <w:sz w:val="24"/>
            <w:szCs w:val="24"/>
          </w:rPr>
          <w:delText>their results</w:delText>
        </w:r>
        <w:r w:rsidR="00F21042" w:rsidDel="0069794E">
          <w:rPr>
            <w:sz w:val="24"/>
            <w:szCs w:val="24"/>
          </w:rPr>
          <w:delText>,</w:delText>
        </w:r>
        <w:r w:rsidR="00093DE8" w:rsidDel="0069794E">
          <w:rPr>
            <w:sz w:val="24"/>
            <w:szCs w:val="24"/>
          </w:rPr>
          <w:delText xml:space="preserve"> through intermediate calculation of the sound power, according to</w:delText>
        </w:r>
        <w:r w:rsidR="00F21042" w:rsidDel="0069794E">
          <w:rPr>
            <w:sz w:val="24"/>
            <w:szCs w:val="24"/>
          </w:rPr>
          <w:delText xml:space="preserve"> IEC 60076-10</w:delText>
        </w:r>
        <w:r w:rsidR="007E4C7D" w:rsidDel="0069794E">
          <w:rPr>
            <w:sz w:val="24"/>
            <w:szCs w:val="24"/>
          </w:rPr>
          <w:delText xml:space="preserve">. </w:delText>
        </w:r>
      </w:del>
    </w:p>
    <w:p w:rsidR="00211CA7" w:rsidRPr="004F2441" w:rsidDel="0069794E" w:rsidRDefault="007E4C7D" w:rsidP="00EB00D5">
      <w:pPr>
        <w:ind w:left="720"/>
        <w:jc w:val="both"/>
        <w:rPr>
          <w:del w:id="2003" w:author="Καρμίρης Αγγελος" w:date="2020-01-03T10:45:00Z"/>
          <w:sz w:val="24"/>
          <w:szCs w:val="24"/>
        </w:rPr>
      </w:pPr>
      <w:del w:id="2004" w:author="Καρμίρης Αγγελος" w:date="2020-01-03T10:45:00Z">
        <w:r w:rsidDel="0069794E">
          <w:rPr>
            <w:sz w:val="24"/>
            <w:szCs w:val="24"/>
          </w:rPr>
          <w:delText xml:space="preserve">The first </w:delText>
        </w:r>
        <w:r w:rsidR="005903BB" w:rsidDel="0069794E">
          <w:rPr>
            <w:sz w:val="24"/>
            <w:szCs w:val="24"/>
          </w:rPr>
          <w:delText xml:space="preserve">measurement </w:delText>
        </w:r>
        <w:r w:rsidDel="0069794E">
          <w:rPr>
            <w:sz w:val="24"/>
            <w:szCs w:val="24"/>
          </w:rPr>
          <w:delText xml:space="preserve">will be performed at rated voltage and no-load current, with the cooling equipment out of operation. The measurement </w:delText>
        </w:r>
        <w:r w:rsidR="005903BB" w:rsidDel="0069794E">
          <w:rPr>
            <w:sz w:val="24"/>
            <w:szCs w:val="24"/>
          </w:rPr>
          <w:delText>can</w:delText>
        </w:r>
        <w:r w:rsidR="00C85F70" w:rsidDel="0069794E">
          <w:rPr>
            <w:sz w:val="24"/>
            <w:szCs w:val="24"/>
          </w:rPr>
          <w:delText xml:space="preserve"> be carried out</w:delText>
        </w:r>
        <w:r w:rsidDel="0069794E">
          <w:rPr>
            <w:sz w:val="24"/>
            <w:szCs w:val="24"/>
          </w:rPr>
          <w:delText xml:space="preserve"> </w:delText>
        </w:r>
        <w:r w:rsidR="0013450B" w:rsidDel="0069794E">
          <w:rPr>
            <w:sz w:val="24"/>
            <w:szCs w:val="24"/>
          </w:rPr>
          <w:delText>at the same time with</w:delText>
        </w:r>
        <w:r w:rsidDel="0069794E">
          <w:rPr>
            <w:sz w:val="24"/>
            <w:szCs w:val="24"/>
          </w:rPr>
          <w:delText xml:space="preserve"> the measurement of no-load loss (par.X.1.4)</w:delText>
        </w:r>
        <w:r w:rsidR="00093DE8" w:rsidDel="0069794E">
          <w:rPr>
            <w:sz w:val="24"/>
            <w:szCs w:val="24"/>
          </w:rPr>
          <w:delText xml:space="preserve">, at the same tap position used for the temperature rise test and at a </w:delText>
        </w:r>
        <w:r w:rsidR="00B700D4" w:rsidDel="0069794E">
          <w:rPr>
            <w:sz w:val="24"/>
            <w:szCs w:val="24"/>
          </w:rPr>
          <w:delText xml:space="preserve">distance of </w:delText>
        </w:r>
        <w:r w:rsidR="00B700D4" w:rsidRPr="00CF2DCF" w:rsidDel="0069794E">
          <w:rPr>
            <w:sz w:val="24"/>
            <w:szCs w:val="24"/>
          </w:rPr>
          <w:delText>1</w:delText>
        </w:r>
        <w:r w:rsidR="00093DE8" w:rsidDel="0069794E">
          <w:rPr>
            <w:sz w:val="24"/>
            <w:szCs w:val="24"/>
          </w:rPr>
          <w:delText xml:space="preserve"> m from the </w:delText>
        </w:r>
        <w:r w:rsidR="005903BB" w:rsidDel="0069794E">
          <w:rPr>
            <w:sz w:val="24"/>
            <w:szCs w:val="24"/>
          </w:rPr>
          <w:delText>autotransformer radiating surface</w:delText>
        </w:r>
        <w:r w:rsidR="00093DE8" w:rsidDel="0069794E">
          <w:rPr>
            <w:sz w:val="24"/>
            <w:szCs w:val="24"/>
          </w:rPr>
          <w:delText>, including cooling system</w:delText>
        </w:r>
        <w:r w:rsidDel="0069794E">
          <w:rPr>
            <w:sz w:val="24"/>
            <w:szCs w:val="24"/>
          </w:rPr>
          <w:delText xml:space="preserve">. The second </w:delText>
        </w:r>
        <w:r w:rsidR="00413089" w:rsidDel="0069794E">
          <w:rPr>
            <w:sz w:val="24"/>
            <w:szCs w:val="24"/>
          </w:rPr>
          <w:delText xml:space="preserve">measurement will be performed at rated current </w:delText>
        </w:r>
        <w:r w:rsidR="00434579" w:rsidDel="0069794E">
          <w:rPr>
            <w:sz w:val="24"/>
            <w:szCs w:val="24"/>
          </w:rPr>
          <w:delText>on the HV – MV terminal</w:delText>
        </w:r>
        <w:r w:rsidR="00413089" w:rsidDel="0069794E">
          <w:rPr>
            <w:sz w:val="24"/>
            <w:szCs w:val="24"/>
          </w:rPr>
          <w:delText>s,</w:delText>
        </w:r>
        <w:r w:rsidR="001950AB" w:rsidDel="0069794E">
          <w:rPr>
            <w:sz w:val="24"/>
            <w:szCs w:val="24"/>
          </w:rPr>
          <w:delText xml:space="preserve"> no</w:delText>
        </w:r>
        <w:r w:rsidR="00413089" w:rsidDel="0069794E">
          <w:rPr>
            <w:sz w:val="24"/>
            <w:szCs w:val="24"/>
          </w:rPr>
          <w:delText xml:space="preserve"> current</w:delText>
        </w:r>
        <w:r w:rsidR="00434579" w:rsidDel="0069794E">
          <w:rPr>
            <w:sz w:val="24"/>
            <w:szCs w:val="24"/>
          </w:rPr>
          <w:delText xml:space="preserve"> on LV terminals</w:delText>
        </w:r>
        <w:r w:rsidR="00413089" w:rsidDel="0069794E">
          <w:rPr>
            <w:sz w:val="24"/>
            <w:szCs w:val="24"/>
          </w:rPr>
          <w:delText xml:space="preserve"> and short-circuit voltage, with all cooling equipment in operation</w:delText>
        </w:r>
        <w:r w:rsidR="0033750F" w:rsidDel="0069794E">
          <w:rPr>
            <w:sz w:val="24"/>
            <w:szCs w:val="24"/>
          </w:rPr>
          <w:delText xml:space="preserve"> (excluding the standby cooling unit</w:delText>
        </w:r>
        <w:r w:rsidR="00F21042" w:rsidDel="0069794E">
          <w:rPr>
            <w:sz w:val="24"/>
            <w:szCs w:val="24"/>
          </w:rPr>
          <w:delText>)</w:delText>
        </w:r>
        <w:r w:rsidR="00413089" w:rsidDel="0069794E">
          <w:rPr>
            <w:sz w:val="24"/>
            <w:szCs w:val="24"/>
          </w:rPr>
          <w:delText xml:space="preserve">. The measurement will </w:delText>
        </w:r>
        <w:r w:rsidR="00BE4F34" w:rsidDel="0069794E">
          <w:rPr>
            <w:sz w:val="24"/>
            <w:szCs w:val="24"/>
          </w:rPr>
          <w:delText>be carried out</w:delText>
        </w:r>
        <w:r w:rsidR="00413089" w:rsidDel="0069794E">
          <w:rPr>
            <w:sz w:val="24"/>
            <w:szCs w:val="24"/>
          </w:rPr>
          <w:delText xml:space="preserve"> during the second step of the temperature rise test (par.X.2.1), with the </w:delText>
        </w:r>
        <w:r w:rsidR="00434579" w:rsidDel="0069794E">
          <w:rPr>
            <w:sz w:val="24"/>
            <w:szCs w:val="24"/>
          </w:rPr>
          <w:delText>series</w:delText>
        </w:r>
        <w:r w:rsidR="0033750F" w:rsidRPr="00CF2DCF" w:rsidDel="0069794E">
          <w:rPr>
            <w:sz w:val="24"/>
            <w:szCs w:val="24"/>
          </w:rPr>
          <w:delText xml:space="preserve"> </w:delText>
        </w:r>
        <w:r w:rsidR="0033750F" w:rsidDel="0069794E">
          <w:rPr>
            <w:sz w:val="24"/>
            <w:szCs w:val="24"/>
          </w:rPr>
          <w:delText>and</w:delText>
        </w:r>
        <w:r w:rsidR="0033750F" w:rsidRPr="00CF2DCF" w:rsidDel="0069794E">
          <w:rPr>
            <w:sz w:val="24"/>
            <w:szCs w:val="24"/>
          </w:rPr>
          <w:delText xml:space="preserve"> </w:delText>
        </w:r>
        <w:r w:rsidR="00434579" w:rsidDel="0069794E">
          <w:rPr>
            <w:sz w:val="24"/>
            <w:szCs w:val="24"/>
          </w:rPr>
          <w:delText>common</w:delText>
        </w:r>
        <w:r w:rsidR="00413089" w:rsidDel="0069794E">
          <w:rPr>
            <w:sz w:val="24"/>
            <w:szCs w:val="24"/>
          </w:rPr>
          <w:delText xml:space="preserve"> windings close to service temperature</w:delText>
        </w:r>
        <w:r w:rsidR="00442C40" w:rsidDel="0069794E">
          <w:rPr>
            <w:sz w:val="24"/>
            <w:szCs w:val="24"/>
          </w:rPr>
          <w:delText>, at a distance of 2</w:delText>
        </w:r>
        <w:r w:rsidR="005903BB" w:rsidDel="0069794E">
          <w:rPr>
            <w:sz w:val="24"/>
            <w:szCs w:val="24"/>
          </w:rPr>
          <w:delText xml:space="preserve"> m from the autotransformer radiating surface, including cooling system</w:delText>
        </w:r>
        <w:r w:rsidR="00413089" w:rsidDel="0069794E">
          <w:rPr>
            <w:sz w:val="24"/>
            <w:szCs w:val="24"/>
          </w:rPr>
          <w:delText>. Both measurements will be p</w:delText>
        </w:r>
        <w:r w:rsidR="00C85F70" w:rsidDel="0069794E">
          <w:rPr>
            <w:sz w:val="24"/>
            <w:szCs w:val="24"/>
          </w:rPr>
          <w:delText xml:space="preserve">erformed in accordance with IEC </w:delText>
        </w:r>
        <w:r w:rsidR="00413089" w:rsidDel="0069794E">
          <w:rPr>
            <w:sz w:val="24"/>
            <w:szCs w:val="24"/>
          </w:rPr>
          <w:delText>60076</w:delText>
        </w:r>
        <w:r w:rsidR="00C85F70" w:rsidDel="0069794E">
          <w:rPr>
            <w:sz w:val="24"/>
            <w:szCs w:val="24"/>
          </w:rPr>
          <w:noBreakHyphen/>
        </w:r>
        <w:r w:rsidR="00413089" w:rsidDel="0069794E">
          <w:rPr>
            <w:sz w:val="24"/>
            <w:szCs w:val="24"/>
          </w:rPr>
          <w:delText>10</w:delText>
        </w:r>
        <w:r w:rsidR="005903BB" w:rsidDel="0069794E">
          <w:rPr>
            <w:sz w:val="24"/>
            <w:szCs w:val="24"/>
          </w:rPr>
          <w:delText xml:space="preserve"> and IEC 60076-10-1</w:delText>
        </w:r>
        <w:r w:rsidR="0083319E" w:rsidRPr="00CF2DCF" w:rsidDel="0069794E">
          <w:rPr>
            <w:sz w:val="24"/>
            <w:szCs w:val="24"/>
          </w:rPr>
          <w:delText xml:space="preserve"> </w:delText>
        </w:r>
        <w:r w:rsidR="0083319E" w:rsidDel="0069794E">
          <w:rPr>
            <w:sz w:val="24"/>
            <w:szCs w:val="24"/>
          </w:rPr>
          <w:delText>standards</w:delText>
        </w:r>
        <w:r w:rsidR="00413089" w:rsidDel="0069794E">
          <w:rPr>
            <w:sz w:val="24"/>
            <w:szCs w:val="24"/>
          </w:rPr>
          <w:delText>.</w:delText>
        </w:r>
        <w:r w:rsidR="005903BB" w:rsidDel="0069794E">
          <w:rPr>
            <w:sz w:val="24"/>
            <w:szCs w:val="24"/>
          </w:rPr>
          <w:delText xml:space="preserve"> The total sound pressure</w:delText>
        </w:r>
        <w:r w:rsidR="00442C40" w:rsidDel="0069794E">
          <w:rPr>
            <w:sz w:val="24"/>
            <w:szCs w:val="24"/>
          </w:rPr>
          <w:delText xml:space="preserve"> level will be calculated at a 2</w:delText>
        </w:r>
        <w:r w:rsidR="005903BB" w:rsidDel="0069794E">
          <w:rPr>
            <w:sz w:val="24"/>
            <w:szCs w:val="24"/>
          </w:rPr>
          <w:delText xml:space="preserve"> m distance from the autotransformer radiating surface, including cooling system. The total sound power level will be reported also.</w:delText>
        </w:r>
      </w:del>
    </w:p>
    <w:p w:rsidR="00EB00D5" w:rsidRPr="004F2441" w:rsidDel="0069794E" w:rsidRDefault="00EB00D5" w:rsidP="00EB00D5">
      <w:pPr>
        <w:jc w:val="both"/>
        <w:rPr>
          <w:del w:id="2005" w:author="Καρμίρης Αγγελος" w:date="2020-01-03T10:45:00Z"/>
          <w:b/>
          <w:bCs/>
          <w:sz w:val="24"/>
          <w:szCs w:val="24"/>
        </w:rPr>
      </w:pPr>
    </w:p>
    <w:p w:rsidR="00EB00D5" w:rsidRPr="004F2441" w:rsidDel="0069794E" w:rsidRDefault="00EB00D5" w:rsidP="00EB00D5">
      <w:pPr>
        <w:numPr>
          <w:ilvl w:val="1"/>
          <w:numId w:val="14"/>
        </w:numPr>
        <w:jc w:val="both"/>
        <w:rPr>
          <w:del w:id="2006" w:author="Καρμίρης Αγγελος" w:date="2020-01-03T10:45:00Z"/>
          <w:b/>
          <w:bCs/>
          <w:sz w:val="24"/>
          <w:szCs w:val="24"/>
        </w:rPr>
      </w:pPr>
      <w:del w:id="2007" w:author="Καρμίρης Αγγελος" w:date="2020-01-03T10:45:00Z">
        <w:r w:rsidRPr="004F2441" w:rsidDel="0069794E">
          <w:rPr>
            <w:b/>
            <w:bCs/>
            <w:sz w:val="24"/>
            <w:szCs w:val="24"/>
            <w:u w:val="single"/>
          </w:rPr>
          <w:delText>Measurement of the power taken by the fan and pump motors</w:delText>
        </w:r>
        <w:r w:rsidRPr="00B36BD1" w:rsidDel="0069794E">
          <w:rPr>
            <w:b/>
            <w:bCs/>
            <w:sz w:val="24"/>
            <w:szCs w:val="24"/>
            <w:u w:val="single"/>
          </w:rPr>
          <w:delText xml:space="preserve"> </w:delText>
        </w:r>
        <w:r w:rsidR="00F23145" w:rsidRPr="00B36BD1" w:rsidDel="0069794E">
          <w:rPr>
            <w:b/>
            <w:bCs/>
            <w:sz w:val="24"/>
            <w:szCs w:val="24"/>
            <w:u w:val="single"/>
          </w:rPr>
          <w:delText xml:space="preserve">(cooling </w:delText>
        </w:r>
        <w:r w:rsidR="00BF12AC" w:rsidRPr="00B36BD1" w:rsidDel="0069794E">
          <w:rPr>
            <w:b/>
            <w:bCs/>
            <w:sz w:val="24"/>
            <w:szCs w:val="24"/>
            <w:u w:val="single"/>
          </w:rPr>
          <w:delText>loss</w:delText>
        </w:r>
        <w:r w:rsidR="00F23145" w:rsidRPr="00B36BD1" w:rsidDel="0069794E">
          <w:rPr>
            <w:b/>
            <w:bCs/>
            <w:sz w:val="24"/>
            <w:szCs w:val="24"/>
            <w:u w:val="single"/>
          </w:rPr>
          <w:delText>)</w:delText>
        </w:r>
        <w:r w:rsidRPr="004F2441" w:rsidDel="0069794E">
          <w:rPr>
            <w:b/>
            <w:bCs/>
            <w:sz w:val="24"/>
            <w:szCs w:val="24"/>
          </w:rPr>
          <w:delText xml:space="preserve"> </w:delText>
        </w:r>
      </w:del>
    </w:p>
    <w:p w:rsidR="00EB00D5" w:rsidRPr="004F2441" w:rsidDel="0069794E" w:rsidRDefault="00EB00D5" w:rsidP="00EB00D5">
      <w:pPr>
        <w:jc w:val="both"/>
        <w:rPr>
          <w:del w:id="2008" w:author="Καρμίρης Αγγελος" w:date="2020-01-03T10:45:00Z"/>
          <w:b/>
          <w:bCs/>
          <w:sz w:val="24"/>
          <w:szCs w:val="24"/>
        </w:rPr>
      </w:pPr>
    </w:p>
    <w:p w:rsidR="00EB00D5" w:rsidRPr="004F2441" w:rsidDel="0069794E" w:rsidRDefault="00EB00D5" w:rsidP="00EB00D5">
      <w:pPr>
        <w:ind w:left="720"/>
        <w:jc w:val="both"/>
        <w:rPr>
          <w:del w:id="2009" w:author="Καρμίρης Αγγελος" w:date="2020-01-03T10:45:00Z"/>
          <w:sz w:val="24"/>
          <w:szCs w:val="24"/>
        </w:rPr>
      </w:pPr>
      <w:del w:id="2010" w:author="Καρμίρης Αγγελος" w:date="2020-01-03T10:45:00Z">
        <w:r w:rsidRPr="004F2441" w:rsidDel="0069794E">
          <w:rPr>
            <w:sz w:val="24"/>
            <w:szCs w:val="24"/>
          </w:rPr>
          <w:delText xml:space="preserve">The measurement will be carried out so that the power requirements of the autotransformer cooling system is verified and taken into account in the losses guaranteed by the </w:delText>
        </w:r>
        <w:r w:rsidDel="0069794E">
          <w:rPr>
            <w:sz w:val="24"/>
            <w:szCs w:val="24"/>
          </w:rPr>
          <w:delText>Bid</w:delText>
        </w:r>
        <w:r w:rsidRPr="004F2441" w:rsidDel="0069794E">
          <w:rPr>
            <w:sz w:val="24"/>
            <w:szCs w:val="24"/>
          </w:rPr>
          <w:delText>der.</w:delText>
        </w:r>
      </w:del>
    </w:p>
    <w:p w:rsidR="00EB00D5" w:rsidRPr="004F2441" w:rsidDel="0069794E" w:rsidRDefault="00EB00D5" w:rsidP="00CF2DCF">
      <w:pPr>
        <w:ind w:left="720"/>
        <w:jc w:val="both"/>
        <w:rPr>
          <w:del w:id="2011" w:author="Καρμίρης Αγγελος" w:date="2020-01-03T10:45:00Z"/>
          <w:sz w:val="24"/>
          <w:szCs w:val="24"/>
        </w:rPr>
      </w:pPr>
      <w:del w:id="2012" w:author="Καρμίρης Αγγελος" w:date="2020-01-03T10:45:00Z">
        <w:r w:rsidRPr="004F2441" w:rsidDel="0069794E">
          <w:rPr>
            <w:sz w:val="24"/>
            <w:szCs w:val="24"/>
          </w:rPr>
          <w:delText xml:space="preserve">This measurement shall be carried out </w:delText>
        </w:r>
        <w:r w:rsidR="00534C1B" w:rsidDel="0069794E">
          <w:rPr>
            <w:sz w:val="24"/>
            <w:szCs w:val="24"/>
          </w:rPr>
          <w:delText xml:space="preserve">during and </w:delText>
        </w:r>
        <w:r w:rsidR="005C2CD4" w:rsidDel="0069794E">
          <w:rPr>
            <w:sz w:val="24"/>
            <w:szCs w:val="24"/>
          </w:rPr>
          <w:delText>close to</w:delText>
        </w:r>
        <w:r w:rsidR="00BE4F34" w:rsidDel="0069794E">
          <w:rPr>
            <w:sz w:val="24"/>
            <w:szCs w:val="24"/>
          </w:rPr>
          <w:delText xml:space="preserve"> the end of the first step of</w:delText>
        </w:r>
        <w:r w:rsidRPr="004F2441" w:rsidDel="0069794E">
          <w:rPr>
            <w:sz w:val="24"/>
            <w:szCs w:val="24"/>
          </w:rPr>
          <w:delText xml:space="preserve"> the temperature rise test</w:delText>
        </w:r>
        <w:r w:rsidR="00BE4F34" w:rsidDel="0069794E">
          <w:rPr>
            <w:sz w:val="24"/>
            <w:szCs w:val="24"/>
          </w:rPr>
          <w:delText xml:space="preserve"> (par.X.2.1), with the insulating oil close to service temperature</w:delText>
        </w:r>
        <w:r w:rsidRPr="004F2441" w:rsidDel="0069794E">
          <w:rPr>
            <w:sz w:val="24"/>
            <w:szCs w:val="24"/>
          </w:rPr>
          <w:delText>.</w:delText>
        </w:r>
        <w:r w:rsidR="00EB081D" w:rsidDel="0069794E">
          <w:rPr>
            <w:sz w:val="24"/>
            <w:szCs w:val="24"/>
          </w:rPr>
          <w:delText xml:space="preserve"> </w:delText>
        </w:r>
        <w:r w:rsidR="00FE707B" w:rsidDel="0069794E">
          <w:rPr>
            <w:sz w:val="24"/>
            <w:szCs w:val="24"/>
          </w:rPr>
          <w:delText>The measurement will include all cooling units, excluding only t</w:delText>
        </w:r>
        <w:r w:rsidR="00EB081D" w:rsidDel="0069794E">
          <w:rPr>
            <w:sz w:val="24"/>
            <w:szCs w:val="24"/>
          </w:rPr>
          <w:delText>he standby unit.</w:delText>
        </w:r>
        <w:r w:rsidR="00FE707B" w:rsidDel="0069794E">
          <w:rPr>
            <w:sz w:val="24"/>
            <w:szCs w:val="24"/>
          </w:rPr>
          <w:delText xml:space="preserve"> The power absorbed by operation of only the first cooling control group, will be </w:delText>
        </w:r>
        <w:r w:rsidR="00627C31" w:rsidDel="0069794E">
          <w:rPr>
            <w:sz w:val="24"/>
            <w:szCs w:val="24"/>
          </w:rPr>
          <w:delText xml:space="preserve">also </w:delText>
        </w:r>
        <w:r w:rsidR="00FE707B" w:rsidDel="0069794E">
          <w:rPr>
            <w:sz w:val="24"/>
            <w:szCs w:val="24"/>
          </w:rPr>
          <w:delText xml:space="preserve">reported. </w:delText>
        </w:r>
      </w:del>
    </w:p>
    <w:p w:rsidR="00EB00D5" w:rsidRPr="004F2441" w:rsidDel="0069794E" w:rsidRDefault="00EB00D5" w:rsidP="00EB00D5">
      <w:pPr>
        <w:ind w:left="720"/>
        <w:jc w:val="both"/>
        <w:rPr>
          <w:del w:id="2013" w:author="Καρμίρης Αγγελος" w:date="2020-01-03T10:45:00Z"/>
          <w:sz w:val="24"/>
          <w:szCs w:val="24"/>
        </w:rPr>
      </w:pPr>
      <w:del w:id="2014" w:author="Καρμίρης Αγγελος" w:date="2020-01-03T10:45:00Z">
        <w:r w:rsidRPr="004F2441" w:rsidDel="0069794E">
          <w:rPr>
            <w:sz w:val="24"/>
            <w:szCs w:val="24"/>
          </w:rPr>
          <w:delText>Any possible excess of the guaranteed losses will burden (affect) not only the autotransformer under test but all pieces of the order.</w:delText>
        </w:r>
      </w:del>
    </w:p>
    <w:p w:rsidR="006E236F" w:rsidRPr="0029388F" w:rsidDel="0069794E" w:rsidRDefault="006E236F" w:rsidP="006E236F">
      <w:pPr>
        <w:tabs>
          <w:tab w:val="left" w:pos="1843"/>
        </w:tabs>
        <w:ind w:left="1837"/>
        <w:jc w:val="both"/>
        <w:rPr>
          <w:del w:id="2015" w:author="Καρμίρης Αγγελος" w:date="2020-01-03T10:45:00Z"/>
          <w:sz w:val="24"/>
          <w:szCs w:val="24"/>
        </w:rPr>
      </w:pPr>
    </w:p>
    <w:p w:rsidR="00073572" w:rsidRPr="006E236F" w:rsidDel="0069794E" w:rsidRDefault="00073572" w:rsidP="000124D3">
      <w:pPr>
        <w:numPr>
          <w:ilvl w:val="0"/>
          <w:numId w:val="15"/>
        </w:numPr>
        <w:spacing w:line="360" w:lineRule="auto"/>
        <w:ind w:hanging="11"/>
        <w:jc w:val="both"/>
        <w:rPr>
          <w:del w:id="2016" w:author="Καρμίρης Αγγελος" w:date="2020-01-03T10:45:00Z"/>
          <w:b/>
          <w:bCs/>
          <w:sz w:val="24"/>
          <w:szCs w:val="24"/>
          <w:u w:val="single"/>
        </w:rPr>
      </w:pPr>
      <w:del w:id="2017" w:author="Καρμίρης Αγγελος" w:date="2020-01-03T10:45:00Z">
        <w:r w:rsidRPr="004F2441" w:rsidDel="0069794E">
          <w:rPr>
            <w:b/>
            <w:bCs/>
            <w:sz w:val="24"/>
            <w:szCs w:val="24"/>
            <w:u w:val="single"/>
          </w:rPr>
          <w:delText>Special tests</w:delText>
        </w:r>
      </w:del>
    </w:p>
    <w:p w:rsidR="00F30F50" w:rsidRPr="006E236F" w:rsidDel="0069794E" w:rsidRDefault="00F30F50" w:rsidP="006E236F">
      <w:pPr>
        <w:tabs>
          <w:tab w:val="left" w:pos="709"/>
        </w:tabs>
        <w:spacing w:line="360" w:lineRule="auto"/>
        <w:ind w:left="720"/>
        <w:jc w:val="both"/>
        <w:rPr>
          <w:del w:id="2018" w:author="Καρμίρης Αγγελος" w:date="2020-01-03T10:45:00Z"/>
          <w:bCs/>
          <w:sz w:val="24"/>
          <w:szCs w:val="24"/>
          <w:lang w:val="en-GB"/>
        </w:rPr>
      </w:pPr>
      <w:del w:id="2019" w:author="Καρμίρης Αγγελος" w:date="2020-01-03T10:45:00Z">
        <w:r w:rsidRPr="004F2441" w:rsidDel="0069794E">
          <w:rPr>
            <w:bCs/>
            <w:sz w:val="24"/>
            <w:szCs w:val="24"/>
          </w:rPr>
          <w:delText>The special tests shall be carried out on one (1) only piece of the order.</w:delText>
        </w:r>
      </w:del>
    </w:p>
    <w:p w:rsidR="00CF1D93" w:rsidRPr="004F2441" w:rsidDel="0069794E" w:rsidRDefault="00CF1D93" w:rsidP="00CF2DCF">
      <w:pPr>
        <w:numPr>
          <w:ilvl w:val="1"/>
          <w:numId w:val="22"/>
        </w:numPr>
        <w:tabs>
          <w:tab w:val="clear" w:pos="360"/>
          <w:tab w:val="num" w:pos="1418"/>
        </w:tabs>
        <w:ind w:left="1418" w:hanging="709"/>
        <w:jc w:val="both"/>
        <w:rPr>
          <w:del w:id="2020" w:author="Καρμίρης Αγγελος" w:date="2020-01-03T10:45:00Z"/>
          <w:b/>
          <w:bCs/>
          <w:sz w:val="24"/>
          <w:szCs w:val="24"/>
          <w:u w:val="single"/>
        </w:rPr>
      </w:pPr>
      <w:del w:id="2021" w:author="Καρμίρης Αγγελος" w:date="2020-01-03T10:45:00Z">
        <w:r w:rsidRPr="00400351" w:rsidDel="0069794E">
          <w:rPr>
            <w:b/>
            <w:bCs/>
            <w:sz w:val="24"/>
            <w:szCs w:val="24"/>
            <w:u w:val="single"/>
          </w:rPr>
          <w:delText xml:space="preserve">Chopped wave </w:delText>
        </w:r>
        <w:r w:rsidRPr="004F2441" w:rsidDel="0069794E">
          <w:rPr>
            <w:b/>
            <w:bCs/>
            <w:sz w:val="24"/>
            <w:szCs w:val="24"/>
            <w:u w:val="single"/>
          </w:rPr>
          <w:delText>Lightning Impulse test</w:delText>
        </w:r>
        <w:r w:rsidDel="0069794E">
          <w:rPr>
            <w:b/>
            <w:bCs/>
            <w:sz w:val="24"/>
            <w:szCs w:val="24"/>
            <w:u w:val="single"/>
          </w:rPr>
          <w:delText>s on MV and LV Line Terminals (LIC)</w:delText>
        </w:r>
      </w:del>
    </w:p>
    <w:p w:rsidR="00CF1D93" w:rsidRPr="004F2441" w:rsidDel="0069794E" w:rsidRDefault="00CF1D93" w:rsidP="00CF1D93">
      <w:pPr>
        <w:tabs>
          <w:tab w:val="left" w:pos="1418"/>
        </w:tabs>
        <w:ind w:left="1424"/>
        <w:jc w:val="both"/>
        <w:rPr>
          <w:del w:id="2022" w:author="Καρμίρης Αγγελος" w:date="2020-01-03T10:45:00Z"/>
          <w:b/>
          <w:bCs/>
          <w:sz w:val="24"/>
          <w:szCs w:val="24"/>
        </w:rPr>
      </w:pPr>
    </w:p>
    <w:p w:rsidR="00CF1D93" w:rsidRPr="004F2441" w:rsidDel="0069794E" w:rsidRDefault="00CF1D93" w:rsidP="00CF1D93">
      <w:pPr>
        <w:tabs>
          <w:tab w:val="left" w:pos="1418"/>
        </w:tabs>
        <w:ind w:left="720"/>
        <w:jc w:val="both"/>
        <w:rPr>
          <w:del w:id="2023" w:author="Καρμίρης Αγγελος" w:date="2020-01-03T10:45:00Z"/>
          <w:sz w:val="24"/>
          <w:szCs w:val="24"/>
          <w:lang w:val="en-GB"/>
        </w:rPr>
      </w:pPr>
      <w:del w:id="2024" w:author="Καρμίρης Αγγελος" w:date="2020-01-03T10:45:00Z">
        <w:r w:rsidRPr="004F2441" w:rsidDel="0069794E">
          <w:rPr>
            <w:sz w:val="24"/>
            <w:szCs w:val="24"/>
          </w:rPr>
          <w:delText xml:space="preserve">The impulse test will be performed for each </w:delText>
        </w:r>
        <w:r w:rsidR="00CB1B1F" w:rsidDel="0069794E">
          <w:rPr>
            <w:sz w:val="24"/>
            <w:szCs w:val="24"/>
          </w:rPr>
          <w:delText>MV and LV line</w:delText>
        </w:r>
        <w:r w:rsidDel="0069794E">
          <w:rPr>
            <w:sz w:val="24"/>
            <w:szCs w:val="24"/>
          </w:rPr>
          <w:delText xml:space="preserve"> </w:delText>
        </w:r>
        <w:r w:rsidRPr="004F2441" w:rsidDel="0069794E">
          <w:rPr>
            <w:sz w:val="24"/>
            <w:szCs w:val="24"/>
          </w:rPr>
          <w:delText xml:space="preserve">terminal of </w:delText>
        </w:r>
        <w:r w:rsidDel="0069794E">
          <w:rPr>
            <w:sz w:val="24"/>
            <w:szCs w:val="24"/>
          </w:rPr>
          <w:delText>the</w:delText>
        </w:r>
        <w:r w:rsidRPr="004F2441" w:rsidDel="0069794E">
          <w:rPr>
            <w:sz w:val="24"/>
            <w:szCs w:val="24"/>
          </w:rPr>
          <w:delText xml:space="preserve"> autotransformer with the following test sequence</w:delText>
        </w:r>
        <w:r w:rsidRPr="004F2441" w:rsidDel="0069794E">
          <w:rPr>
            <w:sz w:val="24"/>
            <w:szCs w:val="24"/>
            <w:lang w:val="en-GB"/>
          </w:rPr>
          <w:delText>:</w:delText>
        </w:r>
        <w:r w:rsidRPr="004F2441" w:rsidDel="0069794E">
          <w:rPr>
            <w:sz w:val="24"/>
            <w:szCs w:val="24"/>
          </w:rPr>
          <w:delText xml:space="preserve"> </w:delText>
        </w:r>
      </w:del>
    </w:p>
    <w:p w:rsidR="00CF1D93" w:rsidRPr="004F2441" w:rsidDel="0069794E" w:rsidRDefault="00CF1D93" w:rsidP="00CF1D93">
      <w:pPr>
        <w:tabs>
          <w:tab w:val="left" w:pos="993"/>
        </w:tabs>
        <w:ind w:left="993" w:hanging="273"/>
        <w:jc w:val="both"/>
        <w:rPr>
          <w:del w:id="2025" w:author="Καρμίρης Αγγελος" w:date="2020-01-03T10:45:00Z"/>
          <w:sz w:val="24"/>
          <w:szCs w:val="24"/>
        </w:rPr>
      </w:pPr>
      <w:del w:id="2026" w:author="Καρμίρης Αγγελος" w:date="2020-01-03T10:45:00Z">
        <w:r w:rsidRPr="004F2441" w:rsidDel="0069794E">
          <w:rPr>
            <w:sz w:val="24"/>
            <w:szCs w:val="24"/>
          </w:rPr>
          <w:delText>1.</w:delText>
        </w:r>
        <w:r w:rsidRPr="004F2441" w:rsidDel="0069794E">
          <w:rPr>
            <w:sz w:val="24"/>
            <w:szCs w:val="24"/>
          </w:rPr>
          <w:tab/>
          <w:delText>Application of one (1) reduced level</w:delText>
        </w:r>
        <w:r w:rsidDel="0069794E">
          <w:rPr>
            <w:sz w:val="24"/>
            <w:szCs w:val="24"/>
          </w:rPr>
          <w:delText>,</w:delText>
        </w:r>
        <w:r w:rsidRPr="004F2441" w:rsidDel="0069794E">
          <w:rPr>
            <w:sz w:val="24"/>
            <w:szCs w:val="24"/>
          </w:rPr>
          <w:delText xml:space="preserve"> full</w:delText>
        </w:r>
        <w:r w:rsidDel="0069794E">
          <w:rPr>
            <w:sz w:val="24"/>
            <w:szCs w:val="24"/>
          </w:rPr>
          <w:delText xml:space="preserve"> wave</w:delText>
        </w:r>
        <w:r w:rsidRPr="004F2441" w:rsidDel="0069794E">
          <w:rPr>
            <w:sz w:val="24"/>
            <w:szCs w:val="24"/>
          </w:rPr>
          <w:delText xml:space="preserve"> impulse 1.2/50 </w:delText>
        </w:r>
        <w:r w:rsidRPr="004F2441" w:rsidDel="0069794E">
          <w:rPr>
            <w:sz w:val="24"/>
            <w:szCs w:val="24"/>
            <w:lang w:val="el-GR"/>
          </w:rPr>
          <w:delText>μ</w:delText>
        </w:r>
        <w:r w:rsidDel="0069794E">
          <w:rPr>
            <w:sz w:val="24"/>
            <w:szCs w:val="24"/>
          </w:rPr>
          <w:delText>s</w:delText>
        </w:r>
        <w:r w:rsidRPr="004F2441" w:rsidDel="0069794E">
          <w:rPr>
            <w:sz w:val="24"/>
            <w:szCs w:val="24"/>
          </w:rPr>
          <w:delText xml:space="preserve"> (50%÷7</w:delText>
        </w:r>
        <w:r w:rsidDel="0069794E">
          <w:rPr>
            <w:sz w:val="24"/>
            <w:szCs w:val="24"/>
          </w:rPr>
          <w:delText>0</w:delText>
        </w:r>
        <w:r w:rsidRPr="004F2441" w:rsidDel="0069794E">
          <w:rPr>
            <w:sz w:val="24"/>
            <w:szCs w:val="24"/>
          </w:rPr>
          <w:delText xml:space="preserve">% of </w:delText>
        </w:r>
        <w:r w:rsidR="00CB1B1F" w:rsidDel="0069794E">
          <w:rPr>
            <w:sz w:val="24"/>
            <w:szCs w:val="24"/>
          </w:rPr>
          <w:delText>750</w:delText>
        </w:r>
        <w:r w:rsidDel="0069794E">
          <w:rPr>
            <w:sz w:val="24"/>
            <w:szCs w:val="24"/>
          </w:rPr>
          <w:delText>kV</w:delText>
        </w:r>
        <w:r w:rsidR="00CB1B1F" w:rsidDel="0069794E">
          <w:rPr>
            <w:sz w:val="24"/>
            <w:szCs w:val="24"/>
          </w:rPr>
          <w:delText xml:space="preserve"> for MV terminal</w:delText>
        </w:r>
        <w:r w:rsidR="00650978" w:rsidDel="0069794E">
          <w:rPr>
            <w:sz w:val="24"/>
            <w:szCs w:val="24"/>
          </w:rPr>
          <w:delText xml:space="preserve"> or</w:delText>
        </w:r>
        <w:r w:rsidR="00CB1B1F" w:rsidDel="0069794E">
          <w:rPr>
            <w:sz w:val="24"/>
            <w:szCs w:val="24"/>
          </w:rPr>
          <w:delText xml:space="preserve"> of 250kV for LV terminal</w:delText>
        </w:r>
        <w:r w:rsidRPr="004F2441" w:rsidDel="0069794E">
          <w:rPr>
            <w:sz w:val="24"/>
            <w:szCs w:val="24"/>
          </w:rPr>
          <w:delText>)</w:delText>
        </w:r>
      </w:del>
    </w:p>
    <w:p w:rsidR="00CF1D93" w:rsidRPr="004F2441" w:rsidDel="0069794E" w:rsidRDefault="00CF1D93" w:rsidP="00CF2DCF">
      <w:pPr>
        <w:tabs>
          <w:tab w:val="left" w:pos="993"/>
        </w:tabs>
        <w:ind w:left="993" w:hanging="273"/>
        <w:jc w:val="both"/>
        <w:rPr>
          <w:del w:id="2027" w:author="Καρμίρης Αγγελος" w:date="2020-01-03T10:45:00Z"/>
          <w:sz w:val="24"/>
          <w:szCs w:val="24"/>
        </w:rPr>
      </w:pPr>
      <w:del w:id="2028" w:author="Καρμίρης Αγγελος" w:date="2020-01-03T10:45:00Z">
        <w:r w:rsidDel="0069794E">
          <w:rPr>
            <w:sz w:val="24"/>
            <w:szCs w:val="24"/>
          </w:rPr>
          <w:delText xml:space="preserve">2. </w:delText>
        </w:r>
        <w:r w:rsidRPr="004F2441" w:rsidDel="0069794E">
          <w:rPr>
            <w:sz w:val="24"/>
            <w:szCs w:val="24"/>
          </w:rPr>
          <w:delText xml:space="preserve">Application of </w:delText>
        </w:r>
        <w:r w:rsidDel="0069794E">
          <w:rPr>
            <w:sz w:val="24"/>
            <w:szCs w:val="24"/>
          </w:rPr>
          <w:delText>one</w:delText>
        </w:r>
        <w:r w:rsidRPr="004F2441" w:rsidDel="0069794E">
          <w:rPr>
            <w:sz w:val="24"/>
            <w:szCs w:val="24"/>
          </w:rPr>
          <w:delText xml:space="preserve"> (</w:delText>
        </w:r>
        <w:r w:rsidDel="0069794E">
          <w:rPr>
            <w:sz w:val="24"/>
            <w:szCs w:val="24"/>
          </w:rPr>
          <w:delText>1</w:delText>
        </w:r>
        <w:r w:rsidRPr="004F2441" w:rsidDel="0069794E">
          <w:rPr>
            <w:sz w:val="24"/>
            <w:szCs w:val="24"/>
          </w:rPr>
          <w:delText xml:space="preserve">) </w:delText>
        </w:r>
        <w:r w:rsidDel="0069794E">
          <w:rPr>
            <w:sz w:val="24"/>
            <w:szCs w:val="24"/>
          </w:rPr>
          <w:delText xml:space="preserve">full wave </w:delText>
        </w:r>
        <w:r w:rsidRPr="004F2441" w:rsidDel="0069794E">
          <w:rPr>
            <w:sz w:val="24"/>
            <w:szCs w:val="24"/>
          </w:rPr>
          <w:delText>impulse</w:delText>
        </w:r>
        <w:r w:rsidDel="0069794E">
          <w:rPr>
            <w:sz w:val="24"/>
            <w:szCs w:val="24"/>
          </w:rPr>
          <w:delText xml:space="preserve"> </w:delText>
        </w:r>
        <w:r w:rsidRPr="004F2441" w:rsidDel="0069794E">
          <w:rPr>
            <w:sz w:val="24"/>
            <w:szCs w:val="24"/>
          </w:rPr>
          <w:delText>1.2/50</w:delText>
        </w:r>
        <w:r w:rsidRPr="00CF2DCF" w:rsidDel="0069794E">
          <w:rPr>
            <w:sz w:val="24"/>
            <w:szCs w:val="24"/>
          </w:rPr>
          <w:delText>μ</w:delText>
        </w:r>
        <w:r w:rsidDel="0069794E">
          <w:rPr>
            <w:sz w:val="24"/>
            <w:szCs w:val="24"/>
          </w:rPr>
          <w:delText>s</w:delText>
        </w:r>
        <w:r w:rsidRPr="004F2441" w:rsidDel="0069794E">
          <w:rPr>
            <w:sz w:val="24"/>
            <w:szCs w:val="24"/>
          </w:rPr>
          <w:delText xml:space="preserve">  at </w:delText>
        </w:r>
        <w:r w:rsidR="00650978" w:rsidDel="0069794E">
          <w:rPr>
            <w:sz w:val="24"/>
            <w:szCs w:val="24"/>
          </w:rPr>
          <w:delText>750</w:delText>
        </w:r>
        <w:r w:rsidDel="0069794E">
          <w:rPr>
            <w:sz w:val="24"/>
            <w:szCs w:val="24"/>
          </w:rPr>
          <w:delText>kV</w:delText>
        </w:r>
        <w:r w:rsidR="00650978" w:rsidDel="0069794E">
          <w:rPr>
            <w:sz w:val="24"/>
            <w:szCs w:val="24"/>
          </w:rPr>
          <w:delText xml:space="preserve"> for MV terminal or at 250kV for LV terminal</w:delText>
        </w:r>
      </w:del>
    </w:p>
    <w:p w:rsidR="00CF1D93" w:rsidRPr="004F2441" w:rsidDel="0069794E" w:rsidRDefault="00CF1D93" w:rsidP="00CF2DCF">
      <w:pPr>
        <w:tabs>
          <w:tab w:val="left" w:pos="993"/>
        </w:tabs>
        <w:ind w:left="993" w:hanging="273"/>
        <w:jc w:val="both"/>
        <w:rPr>
          <w:del w:id="2029" w:author="Καρμίρης Αγγελος" w:date="2020-01-03T10:45:00Z"/>
          <w:sz w:val="24"/>
          <w:szCs w:val="24"/>
        </w:rPr>
      </w:pPr>
      <w:del w:id="2030" w:author="Καρμίρης Αγγελος" w:date="2020-01-03T10:45:00Z">
        <w:r w:rsidDel="0069794E">
          <w:rPr>
            <w:sz w:val="24"/>
            <w:szCs w:val="24"/>
          </w:rPr>
          <w:delText xml:space="preserve">3. </w:delText>
        </w:r>
        <w:r w:rsidRPr="004F2441" w:rsidDel="0069794E">
          <w:rPr>
            <w:sz w:val="24"/>
            <w:szCs w:val="24"/>
          </w:rPr>
          <w:delText xml:space="preserve">Application of </w:delText>
        </w:r>
        <w:r w:rsidDel="0069794E">
          <w:rPr>
            <w:sz w:val="24"/>
            <w:szCs w:val="24"/>
          </w:rPr>
          <w:delText>two</w:delText>
        </w:r>
        <w:r w:rsidRPr="004F2441" w:rsidDel="0069794E">
          <w:rPr>
            <w:sz w:val="24"/>
            <w:szCs w:val="24"/>
          </w:rPr>
          <w:delText xml:space="preserve"> (</w:delText>
        </w:r>
        <w:r w:rsidDel="0069794E">
          <w:rPr>
            <w:sz w:val="24"/>
            <w:szCs w:val="24"/>
          </w:rPr>
          <w:delText>2</w:delText>
        </w:r>
        <w:r w:rsidRPr="004F2441" w:rsidDel="0069794E">
          <w:rPr>
            <w:sz w:val="24"/>
            <w:szCs w:val="24"/>
          </w:rPr>
          <w:delText>)</w:delText>
        </w:r>
        <w:r w:rsidDel="0069794E">
          <w:rPr>
            <w:sz w:val="24"/>
            <w:szCs w:val="24"/>
          </w:rPr>
          <w:delText xml:space="preserve"> chopped wave</w:delText>
        </w:r>
        <w:r w:rsidRPr="004F2441" w:rsidDel="0069794E">
          <w:rPr>
            <w:sz w:val="24"/>
            <w:szCs w:val="24"/>
          </w:rPr>
          <w:delText xml:space="preserve"> impulse</w:delText>
        </w:r>
        <w:r w:rsidDel="0069794E">
          <w:rPr>
            <w:sz w:val="24"/>
            <w:szCs w:val="24"/>
          </w:rPr>
          <w:delText xml:space="preserve">s </w:delText>
        </w:r>
        <w:r w:rsidRPr="004F2441" w:rsidDel="0069794E">
          <w:rPr>
            <w:sz w:val="24"/>
            <w:szCs w:val="24"/>
          </w:rPr>
          <w:delText>1.2/</w:delText>
        </w:r>
        <w:r w:rsidDel="0069794E">
          <w:rPr>
            <w:sz w:val="24"/>
            <w:szCs w:val="24"/>
          </w:rPr>
          <w:delText>2-6</w:delText>
        </w:r>
        <w:r w:rsidR="00650978" w:rsidDel="0069794E">
          <w:rPr>
            <w:sz w:val="24"/>
            <w:szCs w:val="24"/>
          </w:rPr>
          <w:delText xml:space="preserve"> </w:delText>
        </w:r>
        <w:r w:rsidRPr="00CF2DCF" w:rsidDel="0069794E">
          <w:rPr>
            <w:sz w:val="24"/>
            <w:szCs w:val="24"/>
          </w:rPr>
          <w:delText>μ</w:delText>
        </w:r>
        <w:r w:rsidDel="0069794E">
          <w:rPr>
            <w:sz w:val="24"/>
            <w:szCs w:val="24"/>
          </w:rPr>
          <w:delText>s</w:delText>
        </w:r>
        <w:r w:rsidRPr="004F2441" w:rsidDel="0069794E">
          <w:rPr>
            <w:sz w:val="24"/>
            <w:szCs w:val="24"/>
          </w:rPr>
          <w:delText xml:space="preserve">  at </w:delText>
        </w:r>
        <w:r w:rsidR="00650978" w:rsidDel="0069794E">
          <w:rPr>
            <w:sz w:val="24"/>
            <w:szCs w:val="24"/>
          </w:rPr>
          <w:delText>825</w:delText>
        </w:r>
        <w:r w:rsidDel="0069794E">
          <w:rPr>
            <w:sz w:val="24"/>
            <w:szCs w:val="24"/>
          </w:rPr>
          <w:delText>kV</w:delText>
        </w:r>
        <w:r w:rsidR="00650978" w:rsidRPr="00650978" w:rsidDel="0069794E">
          <w:rPr>
            <w:sz w:val="24"/>
            <w:szCs w:val="24"/>
          </w:rPr>
          <w:delText xml:space="preserve"> </w:delText>
        </w:r>
        <w:r w:rsidR="00650978" w:rsidDel="0069794E">
          <w:rPr>
            <w:sz w:val="24"/>
            <w:szCs w:val="24"/>
          </w:rPr>
          <w:delText>for MV terminal or at 275kV for LV terminal</w:delText>
        </w:r>
      </w:del>
    </w:p>
    <w:p w:rsidR="00CF1D93" w:rsidRPr="004F2441" w:rsidDel="0069794E" w:rsidRDefault="00CF1D93" w:rsidP="00CF2DCF">
      <w:pPr>
        <w:tabs>
          <w:tab w:val="left" w:pos="993"/>
        </w:tabs>
        <w:ind w:left="993" w:hanging="273"/>
        <w:jc w:val="both"/>
        <w:rPr>
          <w:del w:id="2031" w:author="Καρμίρης Αγγελος" w:date="2020-01-03T10:45:00Z"/>
          <w:sz w:val="24"/>
          <w:szCs w:val="24"/>
        </w:rPr>
      </w:pPr>
      <w:del w:id="2032" w:author="Καρμίρης Αγγελος" w:date="2020-01-03T10:45:00Z">
        <w:r w:rsidDel="0069794E">
          <w:rPr>
            <w:sz w:val="24"/>
            <w:szCs w:val="24"/>
          </w:rPr>
          <w:delText xml:space="preserve">4. </w:delText>
        </w:r>
        <w:r w:rsidRPr="004F2441" w:rsidDel="0069794E">
          <w:rPr>
            <w:sz w:val="24"/>
            <w:szCs w:val="24"/>
          </w:rPr>
          <w:delText xml:space="preserve">Application of </w:delText>
        </w:r>
        <w:r w:rsidDel="0069794E">
          <w:rPr>
            <w:sz w:val="24"/>
            <w:szCs w:val="24"/>
          </w:rPr>
          <w:delText>two</w:delText>
        </w:r>
        <w:r w:rsidRPr="004F2441" w:rsidDel="0069794E">
          <w:rPr>
            <w:sz w:val="24"/>
            <w:szCs w:val="24"/>
          </w:rPr>
          <w:delText xml:space="preserve"> (</w:delText>
        </w:r>
        <w:r w:rsidDel="0069794E">
          <w:rPr>
            <w:sz w:val="24"/>
            <w:szCs w:val="24"/>
          </w:rPr>
          <w:delText>2</w:delText>
        </w:r>
        <w:r w:rsidRPr="004F2441" w:rsidDel="0069794E">
          <w:rPr>
            <w:sz w:val="24"/>
            <w:szCs w:val="24"/>
          </w:rPr>
          <w:delText>)</w:delText>
        </w:r>
        <w:r w:rsidDel="0069794E">
          <w:rPr>
            <w:sz w:val="24"/>
            <w:szCs w:val="24"/>
          </w:rPr>
          <w:delText xml:space="preserve"> full wave</w:delText>
        </w:r>
        <w:r w:rsidRPr="004F2441" w:rsidDel="0069794E">
          <w:rPr>
            <w:sz w:val="24"/>
            <w:szCs w:val="24"/>
          </w:rPr>
          <w:delText xml:space="preserve"> impulse</w:delText>
        </w:r>
        <w:r w:rsidDel="0069794E">
          <w:rPr>
            <w:sz w:val="24"/>
            <w:szCs w:val="24"/>
          </w:rPr>
          <w:delText xml:space="preserve">s </w:delText>
        </w:r>
        <w:r w:rsidRPr="004F2441" w:rsidDel="0069794E">
          <w:rPr>
            <w:sz w:val="24"/>
            <w:szCs w:val="24"/>
          </w:rPr>
          <w:delText>1.2/50</w:delText>
        </w:r>
        <w:r w:rsidR="00650978" w:rsidDel="0069794E">
          <w:rPr>
            <w:sz w:val="24"/>
            <w:szCs w:val="24"/>
          </w:rPr>
          <w:delText xml:space="preserve"> </w:delText>
        </w:r>
        <w:r w:rsidRPr="00CF2DCF" w:rsidDel="0069794E">
          <w:rPr>
            <w:sz w:val="24"/>
            <w:szCs w:val="24"/>
          </w:rPr>
          <w:delText>μ</w:delText>
        </w:r>
        <w:r w:rsidDel="0069794E">
          <w:rPr>
            <w:sz w:val="24"/>
            <w:szCs w:val="24"/>
          </w:rPr>
          <w:delText>s</w:delText>
        </w:r>
        <w:r w:rsidRPr="004F2441" w:rsidDel="0069794E">
          <w:rPr>
            <w:sz w:val="24"/>
            <w:szCs w:val="24"/>
          </w:rPr>
          <w:delText xml:space="preserve">  at </w:delText>
        </w:r>
        <w:r w:rsidR="00650978" w:rsidDel="0069794E">
          <w:rPr>
            <w:sz w:val="24"/>
            <w:szCs w:val="24"/>
          </w:rPr>
          <w:delText>750</w:delText>
        </w:r>
        <w:r w:rsidDel="0069794E">
          <w:rPr>
            <w:sz w:val="24"/>
            <w:szCs w:val="24"/>
          </w:rPr>
          <w:delText>kV</w:delText>
        </w:r>
        <w:r w:rsidR="00650978" w:rsidRPr="00650978" w:rsidDel="0069794E">
          <w:rPr>
            <w:sz w:val="24"/>
            <w:szCs w:val="24"/>
          </w:rPr>
          <w:delText xml:space="preserve"> </w:delText>
        </w:r>
        <w:r w:rsidR="00650978" w:rsidDel="0069794E">
          <w:rPr>
            <w:sz w:val="24"/>
            <w:szCs w:val="24"/>
          </w:rPr>
          <w:delText>for MV terminal or at 250kV for LV terminal</w:delText>
        </w:r>
      </w:del>
    </w:p>
    <w:p w:rsidR="00CF1D93" w:rsidDel="0069794E" w:rsidRDefault="00CF1D93" w:rsidP="00CF1D93">
      <w:pPr>
        <w:tabs>
          <w:tab w:val="left" w:pos="1418"/>
        </w:tabs>
        <w:ind w:left="720"/>
        <w:jc w:val="both"/>
        <w:rPr>
          <w:del w:id="2033" w:author="Καρμίρης Αγγελος" w:date="2020-01-03T10:45:00Z"/>
          <w:sz w:val="24"/>
          <w:szCs w:val="24"/>
        </w:rPr>
      </w:pPr>
      <w:del w:id="2034" w:author="Καρμίρης Αγγελος" w:date="2020-01-03T10:45:00Z">
        <w:r w:rsidRPr="00481D72" w:rsidDel="0069794E">
          <w:rPr>
            <w:sz w:val="24"/>
            <w:szCs w:val="24"/>
            <w:lang w:val="en-GB"/>
          </w:rPr>
          <w:delText>The chopping time of the chopped lightning impulse will be between 2 μs and 6 μs and the following overswing will be below 30%.</w:delText>
        </w:r>
      </w:del>
    </w:p>
    <w:p w:rsidR="00CF1D93" w:rsidDel="0069794E" w:rsidRDefault="00CF1D93" w:rsidP="00CF1D93">
      <w:pPr>
        <w:tabs>
          <w:tab w:val="left" w:pos="1418"/>
        </w:tabs>
        <w:ind w:left="720"/>
        <w:jc w:val="both"/>
        <w:rPr>
          <w:del w:id="2035" w:author="Καρμίρης Αγγελος" w:date="2020-01-03T10:45:00Z"/>
          <w:sz w:val="24"/>
          <w:szCs w:val="24"/>
        </w:rPr>
      </w:pPr>
      <w:del w:id="2036" w:author="Καρμίρης Αγγελος" w:date="2020-01-03T10:45:00Z">
        <w:r w:rsidRPr="004F2441" w:rsidDel="0069794E">
          <w:rPr>
            <w:sz w:val="24"/>
            <w:szCs w:val="24"/>
          </w:rPr>
          <w:delText>The terminals which are not under test</w:delText>
        </w:r>
        <w:r w:rsidDel="0069794E">
          <w:rPr>
            <w:sz w:val="24"/>
            <w:szCs w:val="24"/>
          </w:rPr>
          <w:delText>, including neutral terminal,</w:delText>
        </w:r>
        <w:r w:rsidRPr="004F2441" w:rsidDel="0069794E">
          <w:rPr>
            <w:sz w:val="24"/>
            <w:szCs w:val="24"/>
          </w:rPr>
          <w:delText xml:space="preserve"> shall b</w:delText>
        </w:r>
        <w:r w:rsidDel="0069794E">
          <w:rPr>
            <w:sz w:val="24"/>
            <w:szCs w:val="24"/>
          </w:rPr>
          <w:delText xml:space="preserve">e earthed directly or through </w:delText>
        </w:r>
        <w:r w:rsidRPr="004F2441" w:rsidDel="0069794E">
          <w:rPr>
            <w:sz w:val="24"/>
            <w:szCs w:val="24"/>
          </w:rPr>
          <w:delText xml:space="preserve">low impedance. </w:delText>
        </w:r>
      </w:del>
    </w:p>
    <w:p w:rsidR="00CF1D93" w:rsidRPr="004F2441" w:rsidDel="0069794E" w:rsidRDefault="00CF1D93" w:rsidP="00CF1D93">
      <w:pPr>
        <w:tabs>
          <w:tab w:val="left" w:pos="1418"/>
        </w:tabs>
        <w:ind w:left="720"/>
        <w:jc w:val="both"/>
        <w:rPr>
          <w:del w:id="2037" w:author="Καρμίρης Αγγελος" w:date="2020-01-03T10:45:00Z"/>
          <w:sz w:val="24"/>
          <w:szCs w:val="24"/>
        </w:rPr>
      </w:pPr>
      <w:del w:id="2038" w:author="Καρμίρης Αγγελος" w:date="2020-01-03T10:45:00Z">
        <w:r w:rsidDel="0069794E">
          <w:rPr>
            <w:sz w:val="24"/>
            <w:szCs w:val="24"/>
          </w:rPr>
          <w:delText>During the test</w:delText>
        </w:r>
        <w:r w:rsidR="00650978" w:rsidDel="0069794E">
          <w:rPr>
            <w:sz w:val="24"/>
            <w:szCs w:val="24"/>
          </w:rPr>
          <w:delText xml:space="preserve"> at MV terminals,</w:delText>
        </w:r>
        <w:r w:rsidR="0020369E" w:rsidDel="0069794E">
          <w:rPr>
            <w:sz w:val="24"/>
            <w:szCs w:val="24"/>
          </w:rPr>
          <w:delText xml:space="preserve"> for</w:delText>
        </w:r>
        <w:r w:rsidDel="0069794E">
          <w:rPr>
            <w:sz w:val="24"/>
            <w:szCs w:val="24"/>
          </w:rPr>
          <w:delText xml:space="preserve"> one phase the tap changer will be on position No.1, for another phase on position No.10 (regulating winding not series connected) and for the third phase on position No.19.</w:delText>
        </w:r>
      </w:del>
    </w:p>
    <w:p w:rsidR="00CF1D93" w:rsidRPr="004F2441" w:rsidDel="0069794E" w:rsidRDefault="00CF1D93" w:rsidP="00CF1D93">
      <w:pPr>
        <w:tabs>
          <w:tab w:val="left" w:pos="1418"/>
        </w:tabs>
        <w:ind w:left="720"/>
        <w:jc w:val="both"/>
        <w:rPr>
          <w:del w:id="2039" w:author="Καρμίρης Αγγελος" w:date="2020-01-03T10:45:00Z"/>
          <w:sz w:val="24"/>
          <w:szCs w:val="24"/>
        </w:rPr>
      </w:pPr>
      <w:del w:id="2040" w:author="Καρμίρης Αγγελος" w:date="2020-01-03T10:45:00Z">
        <w:r w:rsidDel="0069794E">
          <w:rPr>
            <w:sz w:val="24"/>
            <w:szCs w:val="24"/>
          </w:rPr>
          <w:delText>During the test,</w:delText>
        </w:r>
        <w:r w:rsidRPr="004F2441" w:rsidDel="0069794E">
          <w:rPr>
            <w:sz w:val="24"/>
            <w:szCs w:val="24"/>
          </w:rPr>
          <w:delText xml:space="preserve"> the oscillograms of the applied voltage shape and current flowing </w:delText>
        </w:r>
        <w:r w:rsidDel="0069794E">
          <w:rPr>
            <w:sz w:val="24"/>
            <w:szCs w:val="24"/>
          </w:rPr>
          <w:delText xml:space="preserve">through </w:delText>
        </w:r>
        <w:r w:rsidRPr="004F2441" w:rsidDel="0069794E">
          <w:rPr>
            <w:sz w:val="24"/>
            <w:szCs w:val="24"/>
          </w:rPr>
          <w:delText xml:space="preserve">the tested </w:delText>
        </w:r>
        <w:r w:rsidDel="0069794E">
          <w:rPr>
            <w:sz w:val="24"/>
            <w:szCs w:val="24"/>
          </w:rPr>
          <w:delText xml:space="preserve">terminal </w:delText>
        </w:r>
        <w:r w:rsidRPr="004F2441" w:rsidDel="0069794E">
          <w:rPr>
            <w:sz w:val="24"/>
            <w:szCs w:val="24"/>
          </w:rPr>
          <w:delText>will be recorded.</w:delText>
        </w:r>
      </w:del>
    </w:p>
    <w:p w:rsidR="00CF1D93" w:rsidRPr="004F2441" w:rsidDel="0069794E" w:rsidRDefault="00CF1D93" w:rsidP="00CF1D93">
      <w:pPr>
        <w:tabs>
          <w:tab w:val="left" w:pos="1418"/>
        </w:tabs>
        <w:ind w:left="720"/>
        <w:jc w:val="both"/>
        <w:rPr>
          <w:del w:id="2041" w:author="Καρμίρης Αγγελος" w:date="2020-01-03T10:45:00Z"/>
          <w:sz w:val="24"/>
          <w:szCs w:val="24"/>
        </w:rPr>
      </w:pPr>
    </w:p>
    <w:p w:rsidR="00073572" w:rsidRPr="00CF2DCF" w:rsidDel="0069794E" w:rsidRDefault="00813CC1" w:rsidP="00CF2DCF">
      <w:pPr>
        <w:numPr>
          <w:ilvl w:val="1"/>
          <w:numId w:val="22"/>
        </w:numPr>
        <w:ind w:firstLine="349"/>
        <w:jc w:val="both"/>
        <w:rPr>
          <w:del w:id="2042" w:author="Καρμίρης Αγγελος" w:date="2020-01-03T10:45:00Z"/>
          <w:b/>
          <w:bCs/>
          <w:sz w:val="24"/>
          <w:szCs w:val="24"/>
          <w:u w:val="single"/>
        </w:rPr>
      </w:pPr>
      <w:del w:id="2043" w:author="Καρμίρης Αγγελος" w:date="2020-01-03T10:45:00Z">
        <w:r w:rsidDel="0069794E">
          <w:rPr>
            <w:b/>
            <w:bCs/>
            <w:sz w:val="24"/>
            <w:szCs w:val="24"/>
            <w:u w:val="single"/>
          </w:rPr>
          <w:delText>L</w:delText>
        </w:r>
        <w:r w:rsidR="0019681C" w:rsidRPr="004F2441" w:rsidDel="0069794E">
          <w:rPr>
            <w:b/>
            <w:bCs/>
            <w:sz w:val="24"/>
            <w:szCs w:val="24"/>
            <w:u w:val="single"/>
          </w:rPr>
          <w:delText xml:space="preserve">ightning </w:delText>
        </w:r>
        <w:r w:rsidDel="0069794E">
          <w:rPr>
            <w:b/>
            <w:bCs/>
            <w:sz w:val="24"/>
            <w:szCs w:val="24"/>
            <w:u w:val="single"/>
          </w:rPr>
          <w:delText>I</w:delText>
        </w:r>
        <w:r w:rsidR="0019681C" w:rsidRPr="004F2441" w:rsidDel="0069794E">
          <w:rPr>
            <w:b/>
            <w:bCs/>
            <w:sz w:val="24"/>
            <w:szCs w:val="24"/>
            <w:u w:val="single"/>
          </w:rPr>
          <w:delText xml:space="preserve">mpulse </w:delText>
        </w:r>
        <w:r w:rsidDel="0069794E">
          <w:rPr>
            <w:b/>
            <w:bCs/>
            <w:sz w:val="24"/>
            <w:szCs w:val="24"/>
            <w:u w:val="single"/>
          </w:rPr>
          <w:delText>tests</w:delText>
        </w:r>
        <w:r w:rsidR="0019681C" w:rsidRPr="004F2441" w:rsidDel="0069794E">
          <w:rPr>
            <w:b/>
            <w:bCs/>
            <w:sz w:val="24"/>
            <w:szCs w:val="24"/>
            <w:u w:val="single"/>
          </w:rPr>
          <w:delText xml:space="preserve"> on </w:delText>
        </w:r>
        <w:r w:rsidDel="0069794E">
          <w:rPr>
            <w:b/>
            <w:bCs/>
            <w:sz w:val="24"/>
            <w:szCs w:val="24"/>
            <w:u w:val="single"/>
          </w:rPr>
          <w:delText>neutral terminal</w:delText>
        </w:r>
        <w:r w:rsidR="0019681C" w:rsidRPr="004F2441" w:rsidDel="0069794E">
          <w:rPr>
            <w:b/>
            <w:bCs/>
            <w:sz w:val="24"/>
            <w:szCs w:val="24"/>
            <w:u w:val="single"/>
          </w:rPr>
          <w:delText xml:space="preserve"> (LI</w:delText>
        </w:r>
        <w:r w:rsidDel="0069794E">
          <w:rPr>
            <w:b/>
            <w:bCs/>
            <w:sz w:val="24"/>
            <w:szCs w:val="24"/>
            <w:u w:val="single"/>
          </w:rPr>
          <w:delText>N</w:delText>
        </w:r>
        <w:r w:rsidR="0019681C" w:rsidRPr="004F2441" w:rsidDel="0069794E">
          <w:rPr>
            <w:b/>
            <w:bCs/>
            <w:sz w:val="24"/>
            <w:szCs w:val="24"/>
            <w:u w:val="single"/>
          </w:rPr>
          <w:delText>)</w:delText>
        </w:r>
      </w:del>
    </w:p>
    <w:p w:rsidR="00211CA7" w:rsidDel="0069794E" w:rsidRDefault="00211CA7" w:rsidP="006E236F">
      <w:pPr>
        <w:ind w:left="720"/>
        <w:jc w:val="both"/>
        <w:rPr>
          <w:del w:id="2044" w:author="Καρμίρης Αγγελος" w:date="2020-01-03T10:45:00Z"/>
          <w:sz w:val="24"/>
          <w:szCs w:val="24"/>
        </w:rPr>
      </w:pPr>
    </w:p>
    <w:p w:rsidR="0019681C" w:rsidRPr="004F2441" w:rsidDel="0069794E" w:rsidRDefault="00FF17D8" w:rsidP="006E236F">
      <w:pPr>
        <w:ind w:left="720"/>
        <w:jc w:val="both"/>
        <w:rPr>
          <w:del w:id="2045" w:author="Καρμίρης Αγγελος" w:date="2020-01-03T10:45:00Z"/>
          <w:sz w:val="24"/>
          <w:szCs w:val="24"/>
        </w:rPr>
      </w:pPr>
      <w:del w:id="2046" w:author="Καρμίρης Αγγελος" w:date="2020-01-03T10:45:00Z">
        <w:r w:rsidRPr="00FF17D8" w:rsidDel="0069794E">
          <w:rPr>
            <w:sz w:val="24"/>
            <w:szCs w:val="24"/>
          </w:rPr>
          <w:delText xml:space="preserve">The impulse test will be performed </w:delText>
        </w:r>
        <w:r w:rsidDel="0069794E">
          <w:rPr>
            <w:sz w:val="24"/>
            <w:szCs w:val="24"/>
          </w:rPr>
          <w:delText>at the neutral</w:delText>
        </w:r>
        <w:r w:rsidRPr="00FF17D8" w:rsidDel="0069794E">
          <w:rPr>
            <w:sz w:val="24"/>
            <w:szCs w:val="24"/>
          </w:rPr>
          <w:delText xml:space="preserve"> terminal of the autotransformer</w:delText>
        </w:r>
        <w:r w:rsidR="007C3B6F" w:rsidRPr="00CF2DCF" w:rsidDel="0069794E">
          <w:rPr>
            <w:sz w:val="24"/>
            <w:szCs w:val="24"/>
          </w:rPr>
          <w:delText>,</w:delText>
        </w:r>
        <w:r w:rsidRPr="00FF17D8" w:rsidDel="0069794E">
          <w:rPr>
            <w:sz w:val="24"/>
            <w:szCs w:val="24"/>
          </w:rPr>
          <w:delText xml:space="preserve"> with</w:delText>
        </w:r>
        <w:r w:rsidDel="0069794E">
          <w:rPr>
            <w:sz w:val="24"/>
            <w:szCs w:val="24"/>
          </w:rPr>
          <w:delText xml:space="preserve"> all other terminals earthed and </w:delText>
        </w:r>
        <w:r w:rsidRPr="00FF17D8" w:rsidDel="0069794E">
          <w:rPr>
            <w:sz w:val="24"/>
            <w:szCs w:val="24"/>
          </w:rPr>
          <w:delText xml:space="preserve"> the following test sequence</w:delText>
        </w:r>
        <w:r w:rsidRPr="00FF17D8" w:rsidDel="0069794E">
          <w:rPr>
            <w:sz w:val="24"/>
            <w:szCs w:val="24"/>
            <w:lang w:val="en-GB"/>
          </w:rPr>
          <w:delText>:</w:delText>
        </w:r>
      </w:del>
    </w:p>
    <w:p w:rsidR="00657C5C" w:rsidRPr="004F2441" w:rsidDel="0069794E" w:rsidRDefault="0019681C" w:rsidP="00657C5C">
      <w:pPr>
        <w:ind w:left="720"/>
        <w:jc w:val="both"/>
        <w:rPr>
          <w:del w:id="2047" w:author="Καρμίρης Αγγελος" w:date="2020-01-03T10:45:00Z"/>
          <w:sz w:val="24"/>
          <w:szCs w:val="24"/>
        </w:rPr>
      </w:pPr>
      <w:del w:id="2048" w:author="Καρμίρης Αγγελος" w:date="2020-01-03T10:45:00Z">
        <w:r w:rsidRPr="004F2441" w:rsidDel="0069794E">
          <w:rPr>
            <w:sz w:val="24"/>
            <w:szCs w:val="24"/>
          </w:rPr>
          <w:delText xml:space="preserve"> </w:delText>
        </w:r>
      </w:del>
    </w:p>
    <w:p w:rsidR="00657C5C" w:rsidRPr="004F2441" w:rsidDel="0069794E" w:rsidRDefault="0019681C" w:rsidP="00CF3AE6">
      <w:pPr>
        <w:tabs>
          <w:tab w:val="left" w:pos="1134"/>
        </w:tabs>
        <w:ind w:left="1134" w:hanging="414"/>
        <w:jc w:val="both"/>
        <w:rPr>
          <w:del w:id="2049" w:author="Καρμίρης Αγγελος" w:date="2020-01-03T10:45:00Z"/>
          <w:sz w:val="24"/>
          <w:szCs w:val="24"/>
        </w:rPr>
      </w:pPr>
      <w:del w:id="2050" w:author="Καρμίρης Αγγελος" w:date="2020-01-03T10:45:00Z">
        <w:r w:rsidRPr="004F2441" w:rsidDel="0069794E">
          <w:rPr>
            <w:sz w:val="24"/>
            <w:szCs w:val="24"/>
          </w:rPr>
          <w:delText>1.</w:delText>
        </w:r>
        <w:r w:rsidRPr="004F2441" w:rsidDel="0069794E">
          <w:rPr>
            <w:sz w:val="24"/>
            <w:szCs w:val="24"/>
          </w:rPr>
          <w:tab/>
        </w:r>
        <w:r w:rsidR="008926DF" w:rsidRPr="004F2441" w:rsidDel="0069794E">
          <w:rPr>
            <w:sz w:val="24"/>
            <w:szCs w:val="24"/>
          </w:rPr>
          <w:delText>Application of on</w:delText>
        </w:r>
        <w:r w:rsidR="00C30AF3" w:rsidRPr="004F2441" w:rsidDel="0069794E">
          <w:rPr>
            <w:sz w:val="24"/>
            <w:szCs w:val="24"/>
          </w:rPr>
          <w:delText>e</w:delText>
        </w:r>
        <w:r w:rsidR="00447F2D" w:rsidDel="0069794E">
          <w:rPr>
            <w:sz w:val="24"/>
            <w:szCs w:val="24"/>
          </w:rPr>
          <w:delText xml:space="preserve"> (1)</w:delText>
        </w:r>
        <w:r w:rsidR="008926DF" w:rsidRPr="004F2441" w:rsidDel="0069794E">
          <w:rPr>
            <w:sz w:val="24"/>
            <w:szCs w:val="24"/>
          </w:rPr>
          <w:delText xml:space="preserve"> </w:delText>
        </w:r>
        <w:r w:rsidRPr="004F2441" w:rsidDel="0069794E">
          <w:rPr>
            <w:sz w:val="24"/>
            <w:szCs w:val="24"/>
          </w:rPr>
          <w:delText>reduced level</w:delText>
        </w:r>
        <w:r w:rsidR="00447F2D" w:rsidDel="0069794E">
          <w:rPr>
            <w:sz w:val="24"/>
            <w:szCs w:val="24"/>
          </w:rPr>
          <w:delText>,</w:delText>
        </w:r>
        <w:r w:rsidRPr="004F2441" w:rsidDel="0069794E">
          <w:rPr>
            <w:sz w:val="24"/>
            <w:szCs w:val="24"/>
          </w:rPr>
          <w:delText xml:space="preserve"> full</w:delText>
        </w:r>
        <w:r w:rsidR="00447F2D" w:rsidDel="0069794E">
          <w:rPr>
            <w:sz w:val="24"/>
            <w:szCs w:val="24"/>
          </w:rPr>
          <w:delText xml:space="preserve"> wave</w:delText>
        </w:r>
        <w:r w:rsidRPr="004F2441" w:rsidDel="0069794E">
          <w:rPr>
            <w:sz w:val="24"/>
            <w:szCs w:val="24"/>
          </w:rPr>
          <w:delText xml:space="preserve"> impulse </w:delText>
        </w:r>
        <w:r w:rsidR="00C30AF3" w:rsidRPr="004F2441" w:rsidDel="0069794E">
          <w:rPr>
            <w:sz w:val="24"/>
            <w:szCs w:val="24"/>
          </w:rPr>
          <w:delText>1.2/50</w:delText>
        </w:r>
        <w:r w:rsidR="00C30AF3" w:rsidRPr="004F2441" w:rsidDel="0069794E">
          <w:rPr>
            <w:sz w:val="24"/>
            <w:szCs w:val="24"/>
            <w:lang w:val="el-GR"/>
          </w:rPr>
          <w:delText>μ</w:delText>
        </w:r>
        <w:r w:rsidR="00447F2D" w:rsidDel="0069794E">
          <w:rPr>
            <w:sz w:val="24"/>
            <w:szCs w:val="24"/>
          </w:rPr>
          <w:delText>s</w:delText>
        </w:r>
        <w:r w:rsidR="00C30AF3" w:rsidRPr="004F2441" w:rsidDel="0069794E">
          <w:rPr>
            <w:sz w:val="24"/>
            <w:szCs w:val="24"/>
          </w:rPr>
          <w:delText xml:space="preserve"> (50%÷70% of </w:delText>
        </w:r>
        <w:r w:rsidR="00C06AC4" w:rsidDel="0069794E">
          <w:rPr>
            <w:sz w:val="24"/>
            <w:szCs w:val="24"/>
          </w:rPr>
          <w:delText>5</w:delText>
        </w:r>
        <w:r w:rsidR="00447F2D" w:rsidDel="0069794E">
          <w:rPr>
            <w:sz w:val="24"/>
            <w:szCs w:val="24"/>
          </w:rPr>
          <w:delText>50kV</w:delText>
        </w:r>
        <w:r w:rsidR="00C30AF3" w:rsidRPr="004F2441" w:rsidDel="0069794E">
          <w:rPr>
            <w:sz w:val="24"/>
            <w:szCs w:val="24"/>
          </w:rPr>
          <w:delText>)</w:delText>
        </w:r>
      </w:del>
    </w:p>
    <w:p w:rsidR="00B1062D" w:rsidRPr="004F2441" w:rsidDel="0069794E" w:rsidRDefault="008926DF" w:rsidP="000124D3">
      <w:pPr>
        <w:numPr>
          <w:ilvl w:val="3"/>
          <w:numId w:val="4"/>
        </w:numPr>
        <w:tabs>
          <w:tab w:val="clear" w:pos="3229"/>
          <w:tab w:val="num" w:pos="1134"/>
        </w:tabs>
        <w:ind w:hanging="2520"/>
        <w:jc w:val="both"/>
        <w:rPr>
          <w:del w:id="2051" w:author="Καρμίρης Αγγελος" w:date="2020-01-03T10:45:00Z"/>
          <w:sz w:val="24"/>
          <w:szCs w:val="24"/>
        </w:rPr>
      </w:pPr>
      <w:del w:id="2052" w:author="Καρμίρης Αγγελος" w:date="2020-01-03T10:45:00Z">
        <w:r w:rsidRPr="004F2441" w:rsidDel="0069794E">
          <w:rPr>
            <w:sz w:val="24"/>
            <w:szCs w:val="24"/>
          </w:rPr>
          <w:delText>Ap</w:delText>
        </w:r>
        <w:r w:rsidR="00B1062D" w:rsidRPr="004F2441" w:rsidDel="0069794E">
          <w:rPr>
            <w:sz w:val="24"/>
            <w:szCs w:val="24"/>
          </w:rPr>
          <w:delText xml:space="preserve">plication </w:delText>
        </w:r>
        <w:r w:rsidR="0019681C" w:rsidRPr="004F2441" w:rsidDel="0069794E">
          <w:rPr>
            <w:sz w:val="24"/>
            <w:szCs w:val="24"/>
          </w:rPr>
          <w:delText xml:space="preserve">of </w:delText>
        </w:r>
        <w:r w:rsidR="00FF17D8" w:rsidDel="0069794E">
          <w:rPr>
            <w:sz w:val="24"/>
            <w:szCs w:val="24"/>
          </w:rPr>
          <w:delText>three (3)</w:delText>
        </w:r>
        <w:r w:rsidR="00B1062D" w:rsidRPr="004F2441" w:rsidDel="0069794E">
          <w:rPr>
            <w:sz w:val="24"/>
            <w:szCs w:val="24"/>
          </w:rPr>
          <w:delText xml:space="preserve"> </w:delText>
        </w:r>
        <w:r w:rsidR="0069703A" w:rsidRPr="004F2441" w:rsidDel="0069794E">
          <w:rPr>
            <w:sz w:val="24"/>
            <w:szCs w:val="24"/>
          </w:rPr>
          <w:delText>full</w:delText>
        </w:r>
        <w:r w:rsidR="00FF17D8" w:rsidDel="0069794E">
          <w:rPr>
            <w:sz w:val="24"/>
            <w:szCs w:val="24"/>
          </w:rPr>
          <w:delText xml:space="preserve"> wave</w:delText>
        </w:r>
        <w:r w:rsidR="0069703A" w:rsidRPr="004F2441" w:rsidDel="0069794E">
          <w:rPr>
            <w:sz w:val="24"/>
            <w:szCs w:val="24"/>
          </w:rPr>
          <w:delText xml:space="preserve"> </w:delText>
        </w:r>
        <w:r w:rsidR="00B1062D" w:rsidRPr="004F2441" w:rsidDel="0069794E">
          <w:rPr>
            <w:sz w:val="24"/>
            <w:szCs w:val="24"/>
          </w:rPr>
          <w:delText>impulse</w:delText>
        </w:r>
        <w:r w:rsidR="0069703A" w:rsidRPr="004F2441" w:rsidDel="0069794E">
          <w:rPr>
            <w:sz w:val="24"/>
            <w:szCs w:val="24"/>
          </w:rPr>
          <w:delText>s</w:delText>
        </w:r>
        <w:r w:rsidR="00CB4DF5" w:rsidRPr="004F2441" w:rsidDel="0069794E">
          <w:rPr>
            <w:sz w:val="24"/>
            <w:szCs w:val="24"/>
          </w:rPr>
          <w:delText xml:space="preserve"> </w:delText>
        </w:r>
        <w:r w:rsidR="00B1062D" w:rsidRPr="004F2441" w:rsidDel="0069794E">
          <w:rPr>
            <w:sz w:val="24"/>
            <w:szCs w:val="24"/>
          </w:rPr>
          <w:delText>1.2/50</w:delText>
        </w:r>
        <w:r w:rsidR="00B1062D" w:rsidRPr="004F2441" w:rsidDel="0069794E">
          <w:rPr>
            <w:sz w:val="24"/>
            <w:szCs w:val="24"/>
            <w:lang w:val="en-GB"/>
          </w:rPr>
          <w:delText xml:space="preserve"> </w:delText>
        </w:r>
        <w:r w:rsidR="00B1062D" w:rsidRPr="004F2441" w:rsidDel="0069794E">
          <w:rPr>
            <w:sz w:val="24"/>
            <w:szCs w:val="24"/>
            <w:lang w:val="el-GR"/>
          </w:rPr>
          <w:delText>μ</w:delText>
        </w:r>
        <w:r w:rsidR="00FF17D8" w:rsidDel="0069794E">
          <w:rPr>
            <w:sz w:val="24"/>
            <w:szCs w:val="24"/>
          </w:rPr>
          <w:delText xml:space="preserve">s at </w:delText>
        </w:r>
        <w:r w:rsidR="00C06AC4" w:rsidDel="0069794E">
          <w:rPr>
            <w:sz w:val="24"/>
            <w:szCs w:val="24"/>
          </w:rPr>
          <w:delText>5</w:delText>
        </w:r>
        <w:r w:rsidR="00FF17D8" w:rsidDel="0069794E">
          <w:rPr>
            <w:sz w:val="24"/>
            <w:szCs w:val="24"/>
          </w:rPr>
          <w:delText>50kV</w:delText>
        </w:r>
        <w:r w:rsidR="00B1062D" w:rsidRPr="004F2441" w:rsidDel="0069794E">
          <w:rPr>
            <w:sz w:val="24"/>
            <w:szCs w:val="24"/>
          </w:rPr>
          <w:delText xml:space="preserve"> </w:delText>
        </w:r>
      </w:del>
    </w:p>
    <w:p w:rsidR="00613BC2" w:rsidRPr="004F2441" w:rsidDel="0069794E" w:rsidRDefault="00613BC2" w:rsidP="00613BC2">
      <w:pPr>
        <w:ind w:left="709"/>
        <w:jc w:val="both"/>
        <w:rPr>
          <w:del w:id="2053" w:author="Καρμίρης Αγγελος" w:date="2020-01-03T10:45:00Z"/>
          <w:sz w:val="24"/>
          <w:szCs w:val="24"/>
        </w:rPr>
      </w:pPr>
    </w:p>
    <w:p w:rsidR="00C30AF3" w:rsidDel="0069794E" w:rsidRDefault="0069703A" w:rsidP="00B1062D">
      <w:pPr>
        <w:ind w:left="709"/>
        <w:jc w:val="both"/>
        <w:rPr>
          <w:del w:id="2054" w:author="Καρμίρης Αγγελος" w:date="2020-01-03T10:45:00Z"/>
          <w:sz w:val="24"/>
          <w:szCs w:val="24"/>
        </w:rPr>
      </w:pPr>
      <w:del w:id="2055" w:author="Καρμίρης Αγγελος" w:date="2020-01-03T10:45:00Z">
        <w:r w:rsidRPr="004F2441" w:rsidDel="0069794E">
          <w:rPr>
            <w:sz w:val="24"/>
            <w:szCs w:val="24"/>
          </w:rPr>
          <w:delText xml:space="preserve">The </w:delText>
        </w:r>
        <w:r w:rsidR="00FF17D8" w:rsidDel="0069794E">
          <w:rPr>
            <w:sz w:val="24"/>
            <w:szCs w:val="24"/>
          </w:rPr>
          <w:delText>front</w:delText>
        </w:r>
        <w:r w:rsidR="00FF17D8" w:rsidRPr="004F2441" w:rsidDel="0069794E">
          <w:rPr>
            <w:sz w:val="24"/>
            <w:szCs w:val="24"/>
          </w:rPr>
          <w:delText xml:space="preserve"> </w:delText>
        </w:r>
        <w:r w:rsidR="00B1062D" w:rsidRPr="004F2441" w:rsidDel="0069794E">
          <w:rPr>
            <w:sz w:val="24"/>
            <w:szCs w:val="24"/>
          </w:rPr>
          <w:delText>time of</w:delText>
        </w:r>
        <w:r w:rsidRPr="004F2441" w:rsidDel="0069794E">
          <w:rPr>
            <w:sz w:val="24"/>
            <w:szCs w:val="24"/>
          </w:rPr>
          <w:delText xml:space="preserve"> </w:delText>
        </w:r>
        <w:r w:rsidR="00B1062D" w:rsidRPr="004F2441" w:rsidDel="0069794E">
          <w:rPr>
            <w:sz w:val="24"/>
            <w:szCs w:val="24"/>
          </w:rPr>
          <w:delText xml:space="preserve">the </w:delText>
        </w:r>
        <w:r w:rsidRPr="004F2441" w:rsidDel="0069794E">
          <w:rPr>
            <w:sz w:val="24"/>
            <w:szCs w:val="24"/>
          </w:rPr>
          <w:delText xml:space="preserve">lightning impulse will be </w:delText>
        </w:r>
        <w:r w:rsidR="00FF17D8" w:rsidDel="0069794E">
          <w:rPr>
            <w:sz w:val="24"/>
            <w:szCs w:val="24"/>
          </w:rPr>
          <w:delText>up to a maximum of</w:delText>
        </w:r>
        <w:r w:rsidR="00FF17D8" w:rsidRPr="004F2441" w:rsidDel="0069794E">
          <w:rPr>
            <w:sz w:val="24"/>
            <w:szCs w:val="24"/>
          </w:rPr>
          <w:delText xml:space="preserve"> </w:delText>
        </w:r>
        <w:r w:rsidR="00FF17D8" w:rsidDel="0069794E">
          <w:rPr>
            <w:sz w:val="24"/>
            <w:szCs w:val="24"/>
          </w:rPr>
          <w:delText>13</w:delText>
        </w:r>
        <w:r w:rsidR="008926DF" w:rsidRPr="004F2441" w:rsidDel="0069794E">
          <w:rPr>
            <w:sz w:val="24"/>
            <w:szCs w:val="24"/>
            <w:lang w:val="en-GB"/>
          </w:rPr>
          <w:delText xml:space="preserve"> </w:delText>
        </w:r>
        <w:r w:rsidR="008926DF" w:rsidRPr="004F2441" w:rsidDel="0069794E">
          <w:rPr>
            <w:sz w:val="24"/>
            <w:szCs w:val="24"/>
            <w:lang w:val="el-GR"/>
          </w:rPr>
          <w:delText>μ</w:delText>
        </w:r>
        <w:r w:rsidR="00FF17D8" w:rsidDel="0069794E">
          <w:rPr>
            <w:sz w:val="24"/>
            <w:szCs w:val="24"/>
          </w:rPr>
          <w:delText>s</w:delText>
        </w:r>
        <w:r w:rsidR="00B1062D" w:rsidRPr="004F2441" w:rsidDel="0069794E">
          <w:rPr>
            <w:sz w:val="24"/>
            <w:szCs w:val="24"/>
          </w:rPr>
          <w:delText>.</w:delText>
        </w:r>
      </w:del>
    </w:p>
    <w:p w:rsidR="002B52FE" w:rsidRPr="004F2441" w:rsidDel="0069794E" w:rsidRDefault="002B52FE" w:rsidP="00B1062D">
      <w:pPr>
        <w:ind w:left="709"/>
        <w:jc w:val="both"/>
        <w:rPr>
          <w:del w:id="2056" w:author="Καρμίρης Αγγελος" w:date="2020-01-03T10:45:00Z"/>
          <w:sz w:val="24"/>
          <w:szCs w:val="24"/>
        </w:rPr>
      </w:pPr>
      <w:del w:id="2057" w:author="Καρμίρης Αγγελος" w:date="2020-01-03T10:45:00Z">
        <w:r w:rsidDel="0069794E">
          <w:rPr>
            <w:sz w:val="24"/>
            <w:szCs w:val="24"/>
          </w:rPr>
          <w:delText xml:space="preserve">The tap changer shall be on position </w:delText>
        </w:r>
        <w:r w:rsidR="008126E5" w:rsidDel="0069794E">
          <w:rPr>
            <w:sz w:val="24"/>
            <w:szCs w:val="24"/>
          </w:rPr>
          <w:delText>No.10</w:delText>
        </w:r>
        <w:r w:rsidDel="0069794E">
          <w:rPr>
            <w:sz w:val="24"/>
            <w:szCs w:val="24"/>
          </w:rPr>
          <w:delText xml:space="preserve"> during the test</w:delText>
        </w:r>
        <w:r w:rsidR="008126E5" w:rsidDel="0069794E">
          <w:rPr>
            <w:sz w:val="24"/>
            <w:szCs w:val="24"/>
          </w:rPr>
          <w:delText>, where the regulating winding is not connected in</w:delText>
        </w:r>
        <w:r w:rsidR="007A106B" w:rsidDel="0069794E">
          <w:rPr>
            <w:sz w:val="24"/>
            <w:szCs w:val="24"/>
          </w:rPr>
          <w:delText xml:space="preserve"> series with the common winding</w:delText>
        </w:r>
        <w:r w:rsidDel="0069794E">
          <w:rPr>
            <w:sz w:val="24"/>
            <w:szCs w:val="24"/>
          </w:rPr>
          <w:delText>.</w:delText>
        </w:r>
      </w:del>
    </w:p>
    <w:p w:rsidR="008926DF" w:rsidRPr="004F2441" w:rsidDel="0069794E" w:rsidRDefault="008926DF" w:rsidP="008926DF">
      <w:pPr>
        <w:jc w:val="both"/>
        <w:rPr>
          <w:del w:id="2058" w:author="Καρμίρης Αγγελος" w:date="2020-01-03T10:45:00Z"/>
          <w:sz w:val="24"/>
          <w:szCs w:val="24"/>
        </w:rPr>
      </w:pPr>
    </w:p>
    <w:p w:rsidR="00B5709A" w:rsidRPr="004F2441" w:rsidDel="0069794E" w:rsidRDefault="00B5709A" w:rsidP="00CF2DCF">
      <w:pPr>
        <w:numPr>
          <w:ilvl w:val="1"/>
          <w:numId w:val="22"/>
        </w:numPr>
        <w:ind w:firstLine="349"/>
        <w:jc w:val="both"/>
        <w:rPr>
          <w:del w:id="2059" w:author="Καρμίρης Αγγελος" w:date="2020-01-03T10:45:00Z"/>
          <w:b/>
          <w:bCs/>
          <w:sz w:val="24"/>
          <w:szCs w:val="24"/>
          <w:u w:val="single"/>
        </w:rPr>
      </w:pPr>
      <w:del w:id="2060" w:author="Καρμίρης Αγγελος" w:date="2020-01-03T10:45:00Z">
        <w:r w:rsidRPr="004F2441" w:rsidDel="0069794E">
          <w:rPr>
            <w:b/>
            <w:bCs/>
            <w:sz w:val="24"/>
            <w:szCs w:val="24"/>
            <w:u w:val="single"/>
          </w:rPr>
          <w:delText>AC</w:delText>
        </w:r>
        <w:r w:rsidR="00813CC1" w:rsidDel="0069794E">
          <w:rPr>
            <w:b/>
            <w:bCs/>
            <w:sz w:val="24"/>
            <w:szCs w:val="24"/>
            <w:u w:val="single"/>
          </w:rPr>
          <w:delText xml:space="preserve"> withstand</w:delText>
        </w:r>
        <w:r w:rsidRPr="004F2441" w:rsidDel="0069794E">
          <w:rPr>
            <w:b/>
            <w:bCs/>
            <w:sz w:val="24"/>
            <w:szCs w:val="24"/>
            <w:u w:val="single"/>
          </w:rPr>
          <w:delText xml:space="preserve"> voltage test</w:delText>
        </w:r>
        <w:r w:rsidR="00813CC1" w:rsidDel="0069794E">
          <w:rPr>
            <w:b/>
            <w:bCs/>
            <w:sz w:val="24"/>
            <w:szCs w:val="24"/>
            <w:u w:val="single"/>
          </w:rPr>
          <w:delText xml:space="preserve"> on Line Terminals</w:delText>
        </w:r>
        <w:r w:rsidRPr="004F2441" w:rsidDel="0069794E">
          <w:rPr>
            <w:b/>
            <w:bCs/>
            <w:sz w:val="24"/>
            <w:szCs w:val="24"/>
            <w:u w:val="single"/>
          </w:rPr>
          <w:delText xml:space="preserve"> (</w:delText>
        </w:r>
        <w:r w:rsidR="00813CC1" w:rsidDel="0069794E">
          <w:rPr>
            <w:b/>
            <w:bCs/>
            <w:sz w:val="24"/>
            <w:szCs w:val="24"/>
            <w:u w:val="single"/>
          </w:rPr>
          <w:delText>LTAC</w:delText>
        </w:r>
        <w:r w:rsidRPr="004F2441" w:rsidDel="0069794E">
          <w:rPr>
            <w:b/>
            <w:bCs/>
            <w:sz w:val="24"/>
            <w:szCs w:val="24"/>
            <w:u w:val="single"/>
          </w:rPr>
          <w:delText xml:space="preserve">) </w:delText>
        </w:r>
      </w:del>
    </w:p>
    <w:p w:rsidR="00B5709A" w:rsidRPr="004F2441" w:rsidDel="0069794E" w:rsidRDefault="00B5709A" w:rsidP="00B5709A">
      <w:pPr>
        <w:ind w:left="720"/>
        <w:jc w:val="both"/>
        <w:rPr>
          <w:del w:id="2061" w:author="Καρμίρης Αγγελος" w:date="2020-01-03T10:45:00Z"/>
          <w:sz w:val="24"/>
          <w:szCs w:val="24"/>
        </w:rPr>
      </w:pPr>
    </w:p>
    <w:p w:rsidR="00090C2D" w:rsidDel="0069794E" w:rsidRDefault="001977C8" w:rsidP="00C85878">
      <w:pPr>
        <w:ind w:left="709"/>
        <w:jc w:val="both"/>
        <w:rPr>
          <w:del w:id="2062" w:author="Καρμίρης Αγγελος" w:date="2020-01-03T10:45:00Z"/>
          <w:sz w:val="24"/>
          <w:szCs w:val="24"/>
        </w:rPr>
      </w:pPr>
      <w:del w:id="2063" w:author="Καρμίρης Αγγελος" w:date="2020-01-03T10:45:00Z">
        <w:r w:rsidDel="0069794E">
          <w:rPr>
            <w:sz w:val="24"/>
            <w:szCs w:val="24"/>
          </w:rPr>
          <w:delText>The test</w:delText>
        </w:r>
        <w:r w:rsidR="00044B47" w:rsidRPr="00044B47" w:rsidDel="0069794E">
          <w:rPr>
            <w:sz w:val="24"/>
            <w:szCs w:val="24"/>
          </w:rPr>
          <w:delText xml:space="preserve"> will be performed</w:delText>
        </w:r>
        <w:r w:rsidR="00E47582" w:rsidDel="0069794E">
          <w:rPr>
            <w:sz w:val="24"/>
            <w:szCs w:val="24"/>
          </w:rPr>
          <w:delText xml:space="preserve"> for each phase separately</w:delText>
        </w:r>
        <w:r w:rsidDel="0069794E">
          <w:rPr>
            <w:sz w:val="24"/>
            <w:szCs w:val="24"/>
          </w:rPr>
          <w:delText xml:space="preserve"> by implement</w:delText>
        </w:r>
        <w:r w:rsidR="00044B47" w:rsidRPr="00044B47" w:rsidDel="0069794E">
          <w:rPr>
            <w:sz w:val="24"/>
            <w:szCs w:val="24"/>
          </w:rPr>
          <w:delText xml:space="preserve">ing a </w:delText>
        </w:r>
        <w:r w:rsidR="008045F7" w:rsidDel="0069794E">
          <w:rPr>
            <w:sz w:val="24"/>
            <w:szCs w:val="24"/>
          </w:rPr>
          <w:delText>suitable connection</w:delText>
        </w:r>
        <w:r w:rsidR="00044B47" w:rsidRPr="00044B47" w:rsidDel="0069794E">
          <w:rPr>
            <w:sz w:val="24"/>
            <w:szCs w:val="24"/>
          </w:rPr>
          <w:delText xml:space="preserve"> </w:delText>
        </w:r>
        <w:r w:rsidDel="0069794E">
          <w:rPr>
            <w:sz w:val="24"/>
            <w:szCs w:val="24"/>
          </w:rPr>
          <w:delText xml:space="preserve">of </w:delText>
        </w:r>
        <w:r w:rsidR="00F21042" w:rsidDel="0069794E">
          <w:rPr>
            <w:sz w:val="24"/>
            <w:szCs w:val="24"/>
          </w:rPr>
          <w:delText xml:space="preserve">the three phase </w:delText>
        </w:r>
        <w:r w:rsidR="00044B47" w:rsidRPr="00044B47" w:rsidDel="0069794E">
          <w:rPr>
            <w:sz w:val="24"/>
            <w:szCs w:val="24"/>
          </w:rPr>
          <w:delText>winding</w:delText>
        </w:r>
        <w:r w:rsidR="008045F7" w:rsidDel="0069794E">
          <w:rPr>
            <w:sz w:val="24"/>
            <w:szCs w:val="24"/>
          </w:rPr>
          <w:delText>s</w:delText>
        </w:r>
        <w:r w:rsidDel="0069794E">
          <w:rPr>
            <w:sz w:val="24"/>
            <w:szCs w:val="24"/>
          </w:rPr>
          <w:delText xml:space="preserve"> and applying a single-phase voltage</w:delText>
        </w:r>
        <w:r w:rsidR="00044B47" w:rsidRPr="00044B47" w:rsidDel="0069794E">
          <w:rPr>
            <w:sz w:val="24"/>
            <w:szCs w:val="24"/>
          </w:rPr>
          <w:delText>,</w:delText>
        </w:r>
        <w:r w:rsidR="00044B47" w:rsidDel="0069794E">
          <w:rPr>
            <w:sz w:val="24"/>
            <w:szCs w:val="24"/>
          </w:rPr>
          <w:delText xml:space="preserve"> in order to produce an </w:delText>
        </w:r>
        <w:r w:rsidR="008045F7" w:rsidDel="0069794E">
          <w:rPr>
            <w:sz w:val="24"/>
            <w:szCs w:val="24"/>
          </w:rPr>
          <w:delText xml:space="preserve">induced </w:delText>
        </w:r>
        <w:r w:rsidR="00D6260A" w:rsidRPr="00044B47" w:rsidDel="0069794E">
          <w:rPr>
            <w:sz w:val="24"/>
            <w:szCs w:val="24"/>
          </w:rPr>
          <w:delText>voltage</w:delText>
        </w:r>
        <w:r w:rsidR="00D6260A" w:rsidRPr="00D6260A" w:rsidDel="0069794E">
          <w:rPr>
            <w:sz w:val="24"/>
            <w:szCs w:val="24"/>
          </w:rPr>
          <w:delText xml:space="preserve"> </w:delText>
        </w:r>
        <w:r w:rsidR="00D6260A" w:rsidRPr="00044B47" w:rsidDel="0069794E">
          <w:rPr>
            <w:sz w:val="24"/>
            <w:szCs w:val="24"/>
          </w:rPr>
          <w:delText xml:space="preserve">to earth </w:delText>
        </w:r>
        <w:r w:rsidR="00D6260A" w:rsidDel="0069794E">
          <w:rPr>
            <w:sz w:val="24"/>
            <w:szCs w:val="24"/>
          </w:rPr>
          <w:delText xml:space="preserve">to the tested </w:delText>
        </w:r>
        <w:r w:rsidR="00044B47" w:rsidDel="0069794E">
          <w:rPr>
            <w:sz w:val="24"/>
            <w:szCs w:val="24"/>
          </w:rPr>
          <w:delText>HV</w:delText>
        </w:r>
        <w:r w:rsidR="00044B47" w:rsidRPr="00044B47" w:rsidDel="0069794E">
          <w:rPr>
            <w:sz w:val="24"/>
            <w:szCs w:val="24"/>
          </w:rPr>
          <w:delText xml:space="preserve"> terminal equal to </w:delText>
        </w:r>
        <w:r w:rsidR="00044B47" w:rsidDel="0069794E">
          <w:rPr>
            <w:sz w:val="24"/>
            <w:szCs w:val="24"/>
          </w:rPr>
          <w:delText>630</w:delText>
        </w:r>
        <w:r w:rsidR="00044B47" w:rsidRPr="00044B47" w:rsidDel="0069794E">
          <w:rPr>
            <w:sz w:val="24"/>
            <w:szCs w:val="24"/>
          </w:rPr>
          <w:delText>kV.</w:delText>
        </w:r>
        <w:r w:rsidR="00044B47" w:rsidRPr="00044B47" w:rsidDel="0069794E">
          <w:delText xml:space="preserve"> </w:delText>
        </w:r>
        <w:r w:rsidR="00044B47" w:rsidRPr="00044B47" w:rsidDel="0069794E">
          <w:rPr>
            <w:sz w:val="24"/>
            <w:szCs w:val="24"/>
          </w:rPr>
          <w:delText xml:space="preserve">The tap changer shall be on </w:delText>
        </w:r>
        <w:r w:rsidR="00E47582" w:rsidDel="0069794E">
          <w:rPr>
            <w:sz w:val="24"/>
            <w:szCs w:val="24"/>
          </w:rPr>
          <w:delText>a suitable position</w:delText>
        </w:r>
        <w:r w:rsidR="00044B47" w:rsidRPr="00044B47" w:rsidDel="0069794E">
          <w:rPr>
            <w:sz w:val="24"/>
            <w:szCs w:val="24"/>
          </w:rPr>
          <w:delText xml:space="preserve">, in order for </w:delText>
        </w:r>
        <w:r w:rsidR="00E47582" w:rsidDel="0069794E">
          <w:rPr>
            <w:sz w:val="24"/>
            <w:szCs w:val="24"/>
          </w:rPr>
          <w:delText>a voltage as close as possible to 325kV</w:delText>
        </w:r>
        <w:r w:rsidR="00044B47" w:rsidRPr="00044B47" w:rsidDel="0069794E">
          <w:rPr>
            <w:sz w:val="24"/>
            <w:szCs w:val="24"/>
          </w:rPr>
          <w:delText xml:space="preserve"> to be </w:delText>
        </w:r>
        <w:r w:rsidR="00E47582" w:rsidDel="0069794E">
          <w:rPr>
            <w:sz w:val="24"/>
            <w:szCs w:val="24"/>
          </w:rPr>
          <w:delText xml:space="preserve">produced to the </w:delText>
        </w:r>
        <w:r w:rsidR="00D6260A" w:rsidDel="0069794E">
          <w:rPr>
            <w:sz w:val="24"/>
            <w:szCs w:val="24"/>
          </w:rPr>
          <w:delText>corresponding</w:delText>
        </w:r>
        <w:r w:rsidR="00E47582" w:rsidDel="0069794E">
          <w:rPr>
            <w:sz w:val="24"/>
            <w:szCs w:val="24"/>
          </w:rPr>
          <w:delText xml:space="preserve"> MV terminal.</w:delText>
        </w:r>
        <w:r w:rsidR="00044B47" w:rsidRPr="00044B47" w:rsidDel="0069794E">
          <w:rPr>
            <w:sz w:val="24"/>
            <w:szCs w:val="24"/>
          </w:rPr>
          <w:delText xml:space="preserve"> </w:delText>
        </w:r>
        <w:r w:rsidR="005D222C" w:rsidDel="0069794E">
          <w:rPr>
            <w:sz w:val="24"/>
            <w:szCs w:val="24"/>
          </w:rPr>
          <w:delText xml:space="preserve">In case of a </w:delText>
        </w:r>
        <w:r w:rsidR="00E02886" w:rsidDel="0069794E">
          <w:rPr>
            <w:sz w:val="24"/>
            <w:szCs w:val="24"/>
          </w:rPr>
          <w:delText>connection</w:delText>
        </w:r>
        <w:r w:rsidR="005D222C" w:rsidDel="0069794E">
          <w:rPr>
            <w:sz w:val="24"/>
            <w:szCs w:val="24"/>
          </w:rPr>
          <w:delText xml:space="preserve"> </w:delText>
        </w:r>
        <w:r w:rsidR="00E02886" w:rsidDel="0069794E">
          <w:rPr>
            <w:sz w:val="24"/>
            <w:szCs w:val="24"/>
          </w:rPr>
          <w:delText xml:space="preserve">implementation </w:delText>
        </w:r>
        <w:r w:rsidR="005D222C" w:rsidDel="0069794E">
          <w:rPr>
            <w:sz w:val="24"/>
            <w:szCs w:val="24"/>
          </w:rPr>
          <w:delText xml:space="preserve">where the two MV terminals are earthed, all other terminals are not earthed and </w:delText>
        </w:r>
        <w:r w:rsidR="00E02886" w:rsidDel="0069794E">
          <w:rPr>
            <w:sz w:val="24"/>
            <w:szCs w:val="24"/>
          </w:rPr>
          <w:delText xml:space="preserve">the </w:delText>
        </w:r>
        <w:r w:rsidR="005D222C" w:rsidDel="0069794E">
          <w:rPr>
            <w:sz w:val="24"/>
            <w:szCs w:val="24"/>
          </w:rPr>
          <w:delText xml:space="preserve">voltage is applied between two LV terminals, the suitable tap position will be No.7. </w:delText>
        </w:r>
      </w:del>
    </w:p>
    <w:p w:rsidR="002B52FE" w:rsidDel="0069794E" w:rsidRDefault="00044B47" w:rsidP="00C85878">
      <w:pPr>
        <w:ind w:left="709"/>
        <w:jc w:val="both"/>
        <w:rPr>
          <w:del w:id="2064" w:author="Καρμίρης Αγγελος" w:date="2020-01-03T10:45:00Z"/>
          <w:sz w:val="24"/>
          <w:szCs w:val="24"/>
        </w:rPr>
      </w:pPr>
      <w:del w:id="2065" w:author="Καρμίρης Αγγελος" w:date="2020-01-03T10:45:00Z">
        <w:r w:rsidRPr="00044B47" w:rsidDel="0069794E">
          <w:rPr>
            <w:sz w:val="24"/>
            <w:szCs w:val="24"/>
          </w:rPr>
          <w:delText xml:space="preserve">The test </w:delText>
        </w:r>
        <w:r w:rsidDel="0069794E">
          <w:rPr>
            <w:sz w:val="24"/>
            <w:szCs w:val="24"/>
          </w:rPr>
          <w:delText xml:space="preserve">frequency and </w:delText>
        </w:r>
        <w:r w:rsidRPr="00044B47" w:rsidDel="0069794E">
          <w:rPr>
            <w:sz w:val="24"/>
            <w:szCs w:val="24"/>
          </w:rPr>
          <w:delText xml:space="preserve">duration </w:delText>
        </w:r>
        <w:r w:rsidR="00E02886" w:rsidDel="0069794E">
          <w:rPr>
            <w:sz w:val="24"/>
            <w:szCs w:val="24"/>
          </w:rPr>
          <w:delText>will be</w:delText>
        </w:r>
        <w:r w:rsidRPr="00044B47" w:rsidDel="0069794E">
          <w:rPr>
            <w:sz w:val="24"/>
            <w:szCs w:val="24"/>
          </w:rPr>
          <w:delText xml:space="preserve"> the same as for the</w:delText>
        </w:r>
        <w:r w:rsidDel="0069794E">
          <w:rPr>
            <w:sz w:val="24"/>
            <w:szCs w:val="24"/>
          </w:rPr>
          <w:delText xml:space="preserve"> enhancement</w:delText>
        </w:r>
        <w:r w:rsidR="00E02886" w:rsidDel="0069794E">
          <w:rPr>
            <w:sz w:val="24"/>
            <w:szCs w:val="24"/>
          </w:rPr>
          <w:delText xml:space="preserve"> voltage</w:delText>
        </w:r>
        <w:r w:rsidDel="0069794E">
          <w:rPr>
            <w:sz w:val="24"/>
            <w:szCs w:val="24"/>
          </w:rPr>
          <w:delText xml:space="preserve"> level of IVPD test</w:delText>
        </w:r>
        <w:r w:rsidR="002B52FE" w:rsidRPr="002B52FE" w:rsidDel="0069794E">
          <w:rPr>
            <w:sz w:val="24"/>
            <w:szCs w:val="24"/>
          </w:rPr>
          <w:delText>.</w:delText>
        </w:r>
      </w:del>
    </w:p>
    <w:p w:rsidR="00B5709A" w:rsidDel="0069794E" w:rsidRDefault="00B5709A" w:rsidP="00C85878">
      <w:pPr>
        <w:ind w:left="709"/>
        <w:jc w:val="both"/>
        <w:rPr>
          <w:del w:id="2066" w:author="Καρμίρης Αγγελος" w:date="2020-01-03T10:45:00Z"/>
          <w:b/>
          <w:bCs/>
          <w:sz w:val="24"/>
          <w:szCs w:val="24"/>
        </w:rPr>
      </w:pPr>
    </w:p>
    <w:p w:rsidR="008926DF" w:rsidRPr="004F2441" w:rsidDel="0069794E" w:rsidRDefault="0069703A" w:rsidP="00CF2DCF">
      <w:pPr>
        <w:numPr>
          <w:ilvl w:val="1"/>
          <w:numId w:val="22"/>
        </w:numPr>
        <w:ind w:firstLine="349"/>
        <w:jc w:val="both"/>
        <w:rPr>
          <w:del w:id="2067" w:author="Καρμίρης Αγγελος" w:date="2020-01-03T10:45:00Z"/>
          <w:b/>
          <w:bCs/>
          <w:sz w:val="24"/>
          <w:szCs w:val="24"/>
          <w:u w:val="single"/>
        </w:rPr>
      </w:pPr>
      <w:del w:id="2068" w:author="Καρμίρης Αγγελος" w:date="2020-01-03T10:45:00Z">
        <w:r w:rsidRPr="004F2441" w:rsidDel="0069794E">
          <w:rPr>
            <w:b/>
            <w:bCs/>
            <w:sz w:val="24"/>
            <w:szCs w:val="24"/>
            <w:u w:val="single"/>
          </w:rPr>
          <w:delText>Measurement of zero-sequence impedance</w:delText>
        </w:r>
        <w:r w:rsidR="00963378" w:rsidDel="0069794E">
          <w:rPr>
            <w:b/>
            <w:bCs/>
            <w:sz w:val="24"/>
            <w:szCs w:val="24"/>
            <w:u w:val="single"/>
          </w:rPr>
          <w:delText>s</w:delText>
        </w:r>
        <w:r w:rsidR="008671D9" w:rsidRPr="004F2441" w:rsidDel="0069794E">
          <w:rPr>
            <w:b/>
            <w:bCs/>
            <w:sz w:val="24"/>
            <w:szCs w:val="24"/>
            <w:u w:val="single"/>
          </w:rPr>
          <w:delText xml:space="preserve"> </w:delText>
        </w:r>
      </w:del>
    </w:p>
    <w:p w:rsidR="008926DF" w:rsidRPr="004F2441" w:rsidDel="0069794E" w:rsidRDefault="008926DF" w:rsidP="008926DF">
      <w:pPr>
        <w:jc w:val="both"/>
        <w:rPr>
          <w:del w:id="2069" w:author="Καρμίρης Αγγελος" w:date="2020-01-03T10:45:00Z"/>
          <w:sz w:val="24"/>
          <w:szCs w:val="24"/>
        </w:rPr>
      </w:pPr>
    </w:p>
    <w:p w:rsidR="000E6B51" w:rsidDel="0069794E" w:rsidRDefault="008671D9" w:rsidP="008671D9">
      <w:pPr>
        <w:ind w:left="720"/>
        <w:jc w:val="both"/>
        <w:rPr>
          <w:del w:id="2070" w:author="Καρμίρης Αγγελος" w:date="2020-01-03T10:45:00Z"/>
          <w:sz w:val="24"/>
          <w:szCs w:val="24"/>
        </w:rPr>
      </w:pPr>
      <w:del w:id="2071" w:author="Καρμίρης Αγγελος" w:date="2020-01-03T10:45:00Z">
        <w:r w:rsidRPr="004F2441" w:rsidDel="0069794E">
          <w:rPr>
            <w:sz w:val="24"/>
            <w:szCs w:val="24"/>
          </w:rPr>
          <w:delText xml:space="preserve">The </w:delText>
        </w:r>
        <w:r w:rsidR="00963378" w:rsidDel="0069794E">
          <w:rPr>
            <w:sz w:val="24"/>
            <w:szCs w:val="24"/>
          </w:rPr>
          <w:delText>measurement</w:delText>
        </w:r>
        <w:r w:rsidR="006D3D59" w:rsidDel="0069794E">
          <w:rPr>
            <w:sz w:val="24"/>
            <w:szCs w:val="24"/>
          </w:rPr>
          <w:delText>s</w:delText>
        </w:r>
        <w:r w:rsidR="00963378" w:rsidRPr="004F2441" w:rsidDel="0069794E">
          <w:rPr>
            <w:sz w:val="24"/>
            <w:szCs w:val="24"/>
          </w:rPr>
          <w:delText xml:space="preserve"> </w:delText>
        </w:r>
        <w:r w:rsidRPr="004F2441" w:rsidDel="0069794E">
          <w:rPr>
            <w:sz w:val="24"/>
            <w:szCs w:val="24"/>
          </w:rPr>
          <w:delText xml:space="preserve">will be </w:delText>
        </w:r>
        <w:r w:rsidR="0069703A" w:rsidRPr="004F2441" w:rsidDel="0069794E">
          <w:rPr>
            <w:sz w:val="24"/>
            <w:szCs w:val="24"/>
          </w:rPr>
          <w:delText>performed at the rated frequency</w:delText>
        </w:r>
        <w:r w:rsidR="004D77EE" w:rsidRPr="004D77EE" w:rsidDel="0069794E">
          <w:rPr>
            <w:sz w:val="24"/>
            <w:szCs w:val="24"/>
          </w:rPr>
          <w:delText xml:space="preserve"> wi</w:delText>
        </w:r>
        <w:r w:rsidR="004D77EE" w:rsidDel="0069794E">
          <w:rPr>
            <w:sz w:val="24"/>
            <w:szCs w:val="24"/>
          </w:rPr>
          <w:delText>th sinusoidal voltage applied between</w:delText>
        </w:r>
        <w:r w:rsidR="004D77EE" w:rsidRPr="004D77EE" w:rsidDel="0069794E">
          <w:rPr>
            <w:sz w:val="24"/>
            <w:szCs w:val="24"/>
          </w:rPr>
          <w:delText xml:space="preserve"> the </w:delText>
        </w:r>
        <w:r w:rsidR="006E2AA0" w:rsidDel="0069794E">
          <w:rPr>
            <w:sz w:val="24"/>
            <w:szCs w:val="24"/>
          </w:rPr>
          <w:delText>line</w:delText>
        </w:r>
        <w:r w:rsidR="004D77EE" w:rsidDel="0069794E">
          <w:rPr>
            <w:sz w:val="24"/>
            <w:szCs w:val="24"/>
          </w:rPr>
          <w:delText xml:space="preserve"> </w:delText>
        </w:r>
        <w:r w:rsidR="004D77EE" w:rsidRPr="004D77EE" w:rsidDel="0069794E">
          <w:rPr>
            <w:sz w:val="24"/>
            <w:szCs w:val="24"/>
          </w:rPr>
          <w:delText>terminals</w:delText>
        </w:r>
        <w:r w:rsidR="004D77EE" w:rsidDel="0069794E">
          <w:rPr>
            <w:sz w:val="24"/>
            <w:szCs w:val="24"/>
          </w:rPr>
          <w:delText xml:space="preserve"> </w:delText>
        </w:r>
        <w:r w:rsidR="006E2AA0" w:rsidDel="0069794E">
          <w:rPr>
            <w:sz w:val="24"/>
            <w:szCs w:val="24"/>
          </w:rPr>
          <w:delText xml:space="preserve">of </w:delText>
        </w:r>
        <w:r w:rsidR="000E6B51" w:rsidDel="0069794E">
          <w:rPr>
            <w:sz w:val="24"/>
            <w:szCs w:val="24"/>
          </w:rPr>
          <w:delText>one side</w:delText>
        </w:r>
        <w:r w:rsidR="006E2AA0" w:rsidDel="0069794E">
          <w:rPr>
            <w:sz w:val="24"/>
            <w:szCs w:val="24"/>
          </w:rPr>
          <w:delText xml:space="preserve"> </w:delText>
        </w:r>
        <w:r w:rsidR="004D77EE" w:rsidDel="0069794E">
          <w:rPr>
            <w:sz w:val="24"/>
            <w:szCs w:val="24"/>
          </w:rPr>
          <w:delText xml:space="preserve">connected together and </w:delText>
        </w:r>
        <w:r w:rsidR="006E2AA0" w:rsidDel="0069794E">
          <w:rPr>
            <w:sz w:val="24"/>
            <w:szCs w:val="24"/>
          </w:rPr>
          <w:delText xml:space="preserve">the </w:delText>
        </w:r>
        <w:r w:rsidR="004D77EE" w:rsidDel="0069794E">
          <w:rPr>
            <w:sz w:val="24"/>
            <w:szCs w:val="24"/>
          </w:rPr>
          <w:delText>neutral terminal</w:delText>
        </w:r>
        <w:r w:rsidR="002A3A3E" w:rsidDel="0069794E">
          <w:rPr>
            <w:sz w:val="24"/>
            <w:szCs w:val="24"/>
          </w:rPr>
          <w:delText>. The</w:delText>
        </w:r>
        <w:r w:rsidR="004D77EE" w:rsidDel="0069794E">
          <w:rPr>
            <w:sz w:val="24"/>
            <w:szCs w:val="24"/>
          </w:rPr>
          <w:delText xml:space="preserve"> </w:delText>
        </w:r>
        <w:r w:rsidR="004D77EE" w:rsidRPr="004D77EE" w:rsidDel="0069794E">
          <w:rPr>
            <w:sz w:val="24"/>
            <w:szCs w:val="24"/>
          </w:rPr>
          <w:delText>terminals</w:delText>
        </w:r>
        <w:r w:rsidR="006E2AA0" w:rsidDel="0069794E">
          <w:rPr>
            <w:sz w:val="24"/>
            <w:szCs w:val="24"/>
          </w:rPr>
          <w:delText xml:space="preserve"> of the other </w:delText>
        </w:r>
        <w:r w:rsidR="000E6B51" w:rsidDel="0069794E">
          <w:rPr>
            <w:sz w:val="24"/>
            <w:szCs w:val="24"/>
          </w:rPr>
          <w:delText>sides</w:delText>
        </w:r>
        <w:r w:rsidR="002A3A3E" w:rsidDel="0069794E">
          <w:rPr>
            <w:sz w:val="24"/>
            <w:szCs w:val="24"/>
          </w:rPr>
          <w:delText xml:space="preserve"> can be</w:delText>
        </w:r>
        <w:r w:rsidR="000E6B51" w:rsidDel="0069794E">
          <w:rPr>
            <w:sz w:val="24"/>
            <w:szCs w:val="24"/>
          </w:rPr>
          <w:delText xml:space="preserve"> open</w:delText>
        </w:r>
        <w:r w:rsidR="000E6B51" w:rsidRPr="00CF2DCF" w:rsidDel="0069794E">
          <w:rPr>
            <w:sz w:val="24"/>
            <w:szCs w:val="24"/>
          </w:rPr>
          <w:delText>-</w:delText>
        </w:r>
        <w:r w:rsidR="004D77EE" w:rsidRPr="004D77EE" w:rsidDel="0069794E">
          <w:rPr>
            <w:sz w:val="24"/>
            <w:szCs w:val="24"/>
          </w:rPr>
          <w:delText>circuited</w:delText>
        </w:r>
        <w:r w:rsidR="000E6B51" w:rsidDel="0069794E">
          <w:rPr>
            <w:sz w:val="24"/>
            <w:szCs w:val="24"/>
          </w:rPr>
          <w:delText xml:space="preserve"> or short</w:delText>
        </w:r>
        <w:r w:rsidR="000E6B51" w:rsidRPr="00CF2DCF" w:rsidDel="0069794E">
          <w:rPr>
            <w:sz w:val="24"/>
            <w:szCs w:val="24"/>
          </w:rPr>
          <w:delText>-</w:delText>
        </w:r>
        <w:r w:rsidR="002A3A3E" w:rsidDel="0069794E">
          <w:rPr>
            <w:sz w:val="24"/>
            <w:szCs w:val="24"/>
          </w:rPr>
          <w:delText>circuited</w:delText>
        </w:r>
        <w:r w:rsidR="004D77EE" w:rsidDel="0069794E">
          <w:rPr>
            <w:sz w:val="24"/>
            <w:szCs w:val="24"/>
          </w:rPr>
          <w:delText>.</w:delText>
        </w:r>
      </w:del>
    </w:p>
    <w:p w:rsidR="002A3A3E" w:rsidDel="0069794E" w:rsidRDefault="004D77EE" w:rsidP="008671D9">
      <w:pPr>
        <w:ind w:left="720"/>
        <w:jc w:val="both"/>
        <w:rPr>
          <w:del w:id="2072" w:author="Καρμίρης Αγγελος" w:date="2020-01-03T10:45:00Z"/>
          <w:sz w:val="24"/>
          <w:szCs w:val="24"/>
        </w:rPr>
      </w:pPr>
      <w:del w:id="2073" w:author="Καρμίρης Αγγελος" w:date="2020-01-03T10:45:00Z">
        <w:r w:rsidDel="0069794E">
          <w:rPr>
            <w:sz w:val="24"/>
            <w:szCs w:val="24"/>
          </w:rPr>
          <w:delText xml:space="preserve">The zero-sequence impedance </w:delText>
        </w:r>
        <w:r w:rsidR="000E6B51" w:rsidDel="0069794E">
          <w:rPr>
            <w:sz w:val="24"/>
            <w:szCs w:val="24"/>
          </w:rPr>
          <w:delText>wi</w:delText>
        </w:r>
        <w:r w:rsidDel="0069794E">
          <w:rPr>
            <w:sz w:val="24"/>
            <w:szCs w:val="24"/>
          </w:rPr>
          <w:delText xml:space="preserve">ll be </w:delText>
        </w:r>
        <w:r w:rsidR="000E6B51" w:rsidDel="0069794E">
          <w:rPr>
            <w:sz w:val="24"/>
            <w:szCs w:val="24"/>
          </w:rPr>
          <w:delText>measured</w:delText>
        </w:r>
        <w:r w:rsidDel="0069794E">
          <w:rPr>
            <w:sz w:val="24"/>
            <w:szCs w:val="24"/>
          </w:rPr>
          <w:delText xml:space="preserve"> for the </w:delText>
        </w:r>
        <w:r w:rsidR="002A3A3E" w:rsidDel="0069794E">
          <w:rPr>
            <w:sz w:val="24"/>
            <w:szCs w:val="24"/>
          </w:rPr>
          <w:delText>following cases:</w:delText>
        </w:r>
      </w:del>
    </w:p>
    <w:p w:rsidR="002A3A3E" w:rsidDel="0069794E" w:rsidRDefault="002A3A3E" w:rsidP="00CF2DCF">
      <w:pPr>
        <w:pStyle w:val="ListParagraph"/>
        <w:numPr>
          <w:ilvl w:val="0"/>
          <w:numId w:val="38"/>
        </w:numPr>
        <w:jc w:val="both"/>
        <w:rPr>
          <w:del w:id="2074" w:author="Καρμίρης Αγγελος" w:date="2020-01-03T10:45:00Z"/>
          <w:sz w:val="24"/>
          <w:szCs w:val="24"/>
        </w:rPr>
      </w:pPr>
      <w:del w:id="2075" w:author="Καρμίρης Αγγελος" w:date="2020-01-03T10:45:00Z">
        <w:r w:rsidDel="0069794E">
          <w:rPr>
            <w:sz w:val="24"/>
            <w:szCs w:val="24"/>
          </w:rPr>
          <w:delText>voltage at HV</w:delText>
        </w:r>
        <w:r w:rsidR="006E2AA0" w:rsidDel="0069794E">
          <w:rPr>
            <w:sz w:val="24"/>
            <w:szCs w:val="24"/>
          </w:rPr>
          <w:delText xml:space="preserve"> terminals, with</w:delText>
        </w:r>
        <w:r w:rsidDel="0069794E">
          <w:rPr>
            <w:sz w:val="24"/>
            <w:szCs w:val="24"/>
          </w:rPr>
          <w:delText xml:space="preserve"> MV</w:delText>
        </w:r>
        <w:r w:rsidR="006E2AA0" w:rsidDel="0069794E">
          <w:rPr>
            <w:sz w:val="24"/>
            <w:szCs w:val="24"/>
          </w:rPr>
          <w:delText xml:space="preserve"> terminals</w:delText>
        </w:r>
        <w:r w:rsidDel="0069794E">
          <w:rPr>
            <w:sz w:val="24"/>
            <w:szCs w:val="24"/>
          </w:rPr>
          <w:delText xml:space="preserve"> open</w:delText>
        </w:r>
        <w:r w:rsidR="006E2AA0" w:rsidDel="0069794E">
          <w:rPr>
            <w:sz w:val="24"/>
            <w:szCs w:val="24"/>
          </w:rPr>
          <w:delText>-circuited</w:delText>
        </w:r>
      </w:del>
    </w:p>
    <w:p w:rsidR="002A3A3E" w:rsidDel="0069794E" w:rsidRDefault="002A3A3E" w:rsidP="00CF2DCF">
      <w:pPr>
        <w:pStyle w:val="ListParagraph"/>
        <w:numPr>
          <w:ilvl w:val="0"/>
          <w:numId w:val="38"/>
        </w:numPr>
        <w:jc w:val="both"/>
        <w:rPr>
          <w:del w:id="2076" w:author="Καρμίρης Αγγελος" w:date="2020-01-03T10:45:00Z"/>
          <w:sz w:val="24"/>
          <w:szCs w:val="24"/>
        </w:rPr>
      </w:pPr>
      <w:del w:id="2077" w:author="Καρμίρης Αγγελος" w:date="2020-01-03T10:45:00Z">
        <w:r w:rsidDel="0069794E">
          <w:rPr>
            <w:sz w:val="24"/>
            <w:szCs w:val="24"/>
          </w:rPr>
          <w:delText>voltage at HV</w:delText>
        </w:r>
        <w:r w:rsidR="006E2AA0" w:rsidDel="0069794E">
          <w:rPr>
            <w:sz w:val="24"/>
            <w:szCs w:val="24"/>
          </w:rPr>
          <w:delText xml:space="preserve"> terminals</w:delText>
        </w:r>
        <w:r w:rsidDel="0069794E">
          <w:rPr>
            <w:sz w:val="24"/>
            <w:szCs w:val="24"/>
          </w:rPr>
          <w:delText>,</w:delText>
        </w:r>
        <w:r w:rsidR="006E2AA0" w:rsidDel="0069794E">
          <w:rPr>
            <w:sz w:val="24"/>
            <w:szCs w:val="24"/>
          </w:rPr>
          <w:delText xml:space="preserve"> with</w:delText>
        </w:r>
        <w:r w:rsidDel="0069794E">
          <w:rPr>
            <w:sz w:val="24"/>
            <w:szCs w:val="24"/>
          </w:rPr>
          <w:delText xml:space="preserve"> MV</w:delText>
        </w:r>
        <w:r w:rsidR="006E2AA0" w:rsidDel="0069794E">
          <w:rPr>
            <w:sz w:val="24"/>
            <w:szCs w:val="24"/>
          </w:rPr>
          <w:delText xml:space="preserve"> terminals</w:delText>
        </w:r>
        <w:r w:rsidDel="0069794E">
          <w:rPr>
            <w:sz w:val="24"/>
            <w:szCs w:val="24"/>
          </w:rPr>
          <w:delText xml:space="preserve"> short</w:delText>
        </w:r>
        <w:r w:rsidR="006E2AA0" w:rsidDel="0069794E">
          <w:rPr>
            <w:sz w:val="24"/>
            <w:szCs w:val="24"/>
          </w:rPr>
          <w:delText>-</w:delText>
        </w:r>
        <w:r w:rsidDel="0069794E">
          <w:rPr>
            <w:sz w:val="24"/>
            <w:szCs w:val="24"/>
          </w:rPr>
          <w:delText>circuited</w:delText>
        </w:r>
      </w:del>
    </w:p>
    <w:p w:rsidR="002A3A3E" w:rsidDel="0069794E" w:rsidRDefault="002A3A3E" w:rsidP="00CF2DCF">
      <w:pPr>
        <w:pStyle w:val="ListParagraph"/>
        <w:numPr>
          <w:ilvl w:val="0"/>
          <w:numId w:val="38"/>
        </w:numPr>
        <w:jc w:val="both"/>
        <w:rPr>
          <w:del w:id="2078" w:author="Καρμίρης Αγγελος" w:date="2020-01-03T10:45:00Z"/>
          <w:sz w:val="24"/>
          <w:szCs w:val="24"/>
        </w:rPr>
      </w:pPr>
      <w:del w:id="2079" w:author="Καρμίρης Αγγελος" w:date="2020-01-03T10:45:00Z">
        <w:r w:rsidDel="0069794E">
          <w:rPr>
            <w:sz w:val="24"/>
            <w:szCs w:val="24"/>
          </w:rPr>
          <w:delText>voltage at MV</w:delText>
        </w:r>
        <w:r w:rsidR="006E2AA0" w:rsidDel="0069794E">
          <w:rPr>
            <w:sz w:val="24"/>
            <w:szCs w:val="24"/>
          </w:rPr>
          <w:delText xml:space="preserve"> terminals</w:delText>
        </w:r>
        <w:r w:rsidDel="0069794E">
          <w:rPr>
            <w:sz w:val="24"/>
            <w:szCs w:val="24"/>
          </w:rPr>
          <w:delText>,</w:delText>
        </w:r>
        <w:r w:rsidR="006E2AA0" w:rsidDel="0069794E">
          <w:rPr>
            <w:sz w:val="24"/>
            <w:szCs w:val="24"/>
          </w:rPr>
          <w:delText xml:space="preserve"> with</w:delText>
        </w:r>
        <w:r w:rsidDel="0069794E">
          <w:rPr>
            <w:sz w:val="24"/>
            <w:szCs w:val="24"/>
          </w:rPr>
          <w:delText xml:space="preserve"> HV</w:delText>
        </w:r>
        <w:r w:rsidR="006E2AA0" w:rsidDel="0069794E">
          <w:rPr>
            <w:sz w:val="24"/>
            <w:szCs w:val="24"/>
          </w:rPr>
          <w:delText xml:space="preserve"> terminals open-</w:delText>
        </w:r>
        <w:r w:rsidDel="0069794E">
          <w:rPr>
            <w:sz w:val="24"/>
            <w:szCs w:val="24"/>
          </w:rPr>
          <w:delText>circuited</w:delText>
        </w:r>
      </w:del>
    </w:p>
    <w:p w:rsidR="002A3A3E" w:rsidRPr="00CF2DCF" w:rsidDel="0069794E" w:rsidRDefault="002A3A3E" w:rsidP="00CF2DCF">
      <w:pPr>
        <w:pStyle w:val="ListParagraph"/>
        <w:numPr>
          <w:ilvl w:val="0"/>
          <w:numId w:val="38"/>
        </w:numPr>
        <w:jc w:val="both"/>
        <w:rPr>
          <w:del w:id="2080" w:author="Καρμίρης Αγγελος" w:date="2020-01-03T10:45:00Z"/>
          <w:sz w:val="24"/>
          <w:szCs w:val="24"/>
        </w:rPr>
      </w:pPr>
      <w:del w:id="2081" w:author="Καρμίρης Αγγελος" w:date="2020-01-03T10:45:00Z">
        <w:r w:rsidDel="0069794E">
          <w:rPr>
            <w:sz w:val="24"/>
            <w:szCs w:val="24"/>
          </w:rPr>
          <w:delText>voltage at MV</w:delText>
        </w:r>
        <w:r w:rsidR="006E2AA0" w:rsidDel="0069794E">
          <w:rPr>
            <w:sz w:val="24"/>
            <w:szCs w:val="24"/>
          </w:rPr>
          <w:delText xml:space="preserve"> terminals</w:delText>
        </w:r>
        <w:r w:rsidDel="0069794E">
          <w:rPr>
            <w:sz w:val="24"/>
            <w:szCs w:val="24"/>
          </w:rPr>
          <w:delText>,</w:delText>
        </w:r>
        <w:r w:rsidR="006E2AA0" w:rsidDel="0069794E">
          <w:rPr>
            <w:sz w:val="24"/>
            <w:szCs w:val="24"/>
          </w:rPr>
          <w:delText xml:space="preserve"> with</w:delText>
        </w:r>
        <w:r w:rsidDel="0069794E">
          <w:rPr>
            <w:sz w:val="24"/>
            <w:szCs w:val="24"/>
          </w:rPr>
          <w:delText xml:space="preserve"> HV</w:delText>
        </w:r>
        <w:r w:rsidR="006E2AA0" w:rsidDel="0069794E">
          <w:rPr>
            <w:sz w:val="24"/>
            <w:szCs w:val="24"/>
          </w:rPr>
          <w:delText xml:space="preserve"> terminals</w:delText>
        </w:r>
        <w:r w:rsidDel="0069794E">
          <w:rPr>
            <w:sz w:val="24"/>
            <w:szCs w:val="24"/>
          </w:rPr>
          <w:delText xml:space="preserve"> short</w:delText>
        </w:r>
        <w:r w:rsidR="006E2AA0" w:rsidDel="0069794E">
          <w:rPr>
            <w:sz w:val="24"/>
            <w:szCs w:val="24"/>
          </w:rPr>
          <w:delText>-</w:delText>
        </w:r>
        <w:r w:rsidDel="0069794E">
          <w:rPr>
            <w:sz w:val="24"/>
            <w:szCs w:val="24"/>
          </w:rPr>
          <w:delText>circuited</w:delText>
        </w:r>
      </w:del>
    </w:p>
    <w:p w:rsidR="0069703A" w:rsidRPr="00A17C38" w:rsidDel="0069794E" w:rsidRDefault="006E2AA0" w:rsidP="008671D9">
      <w:pPr>
        <w:ind w:left="720"/>
        <w:jc w:val="both"/>
        <w:rPr>
          <w:del w:id="2082" w:author="Καρμίρης Αγγελος" w:date="2020-01-03T10:45:00Z"/>
          <w:sz w:val="24"/>
          <w:szCs w:val="24"/>
        </w:rPr>
      </w:pPr>
      <w:del w:id="2083" w:author="Καρμίρης Αγγελος" w:date="2020-01-03T10:45:00Z">
        <w:r w:rsidDel="0069794E">
          <w:rPr>
            <w:sz w:val="24"/>
            <w:szCs w:val="24"/>
          </w:rPr>
          <w:delText xml:space="preserve">In all above cases the LV terminals will be open-circuited. </w:delText>
        </w:r>
        <w:r w:rsidR="002A3A3E" w:rsidDel="0069794E">
          <w:rPr>
            <w:sz w:val="24"/>
            <w:szCs w:val="24"/>
          </w:rPr>
          <w:delText xml:space="preserve">The zero-sequence impedance </w:delText>
        </w:r>
        <w:r w:rsidR="004D77EE" w:rsidDel="0069794E">
          <w:rPr>
            <w:sz w:val="24"/>
            <w:szCs w:val="24"/>
          </w:rPr>
          <w:delText xml:space="preserve">will be measured </w:delText>
        </w:r>
        <w:r w:rsidR="00353F98" w:rsidRPr="00353F98" w:rsidDel="0069794E">
          <w:rPr>
            <w:sz w:val="24"/>
            <w:szCs w:val="24"/>
          </w:rPr>
          <w:delText>with the tap changer on the principal tapping No.11, on the two extreme tappings No.1 and 19</w:delText>
        </w:r>
        <w:r w:rsidR="006D3D59" w:rsidDel="0069794E">
          <w:rPr>
            <w:sz w:val="24"/>
            <w:szCs w:val="24"/>
          </w:rPr>
          <w:delText>,</w:delText>
        </w:r>
        <w:r w:rsidR="006D3D59" w:rsidRPr="006D3D59" w:rsidDel="0069794E">
          <w:rPr>
            <w:sz w:val="24"/>
            <w:szCs w:val="24"/>
          </w:rPr>
          <w:delText xml:space="preserve"> </w:delText>
        </w:r>
        <w:r w:rsidR="006D3D59" w:rsidDel="0069794E">
          <w:rPr>
            <w:sz w:val="24"/>
            <w:szCs w:val="24"/>
          </w:rPr>
          <w:delText>as well as</w:delText>
        </w:r>
        <w:r w:rsidR="006D3D59" w:rsidRPr="006D3D59" w:rsidDel="0069794E">
          <w:rPr>
            <w:sz w:val="24"/>
            <w:szCs w:val="24"/>
          </w:rPr>
          <w:delText xml:space="preserve"> </w:delText>
        </w:r>
        <w:r w:rsidR="006D3D59" w:rsidDel="0069794E">
          <w:rPr>
            <w:sz w:val="24"/>
            <w:szCs w:val="24"/>
          </w:rPr>
          <w:delText>on the maximum current tapping No.15</w:delText>
        </w:r>
        <w:r w:rsidR="00963378" w:rsidDel="0069794E">
          <w:rPr>
            <w:sz w:val="24"/>
            <w:szCs w:val="24"/>
          </w:rPr>
          <w:delText>.</w:delText>
        </w:r>
        <w:r w:rsidR="00156119" w:rsidRPr="00156119" w:rsidDel="0069794E">
          <w:rPr>
            <w:sz w:val="24"/>
            <w:szCs w:val="24"/>
          </w:rPr>
          <w:delText xml:space="preserve"> </w:delText>
        </w:r>
        <w:r w:rsidR="00156119" w:rsidDel="0069794E">
          <w:rPr>
            <w:sz w:val="24"/>
            <w:szCs w:val="24"/>
          </w:rPr>
          <w:delText>T</w:delText>
        </w:r>
        <w:r w:rsidR="00156119" w:rsidRPr="004F2441" w:rsidDel="0069794E">
          <w:rPr>
            <w:sz w:val="24"/>
            <w:szCs w:val="24"/>
          </w:rPr>
          <w:delText>he measured values</w:delText>
        </w:r>
        <w:r w:rsidR="00156119" w:rsidRPr="006A340F" w:rsidDel="0069794E">
          <w:rPr>
            <w:sz w:val="24"/>
            <w:szCs w:val="24"/>
          </w:rPr>
          <w:delText xml:space="preserve"> </w:delText>
        </w:r>
        <w:r w:rsidR="00156119" w:rsidDel="0069794E">
          <w:rPr>
            <w:sz w:val="24"/>
            <w:szCs w:val="24"/>
          </w:rPr>
          <w:delText>of zero-sequence impedance</w:delText>
        </w:r>
        <w:r w:rsidR="00156119" w:rsidRPr="004F2441" w:rsidDel="0069794E">
          <w:rPr>
            <w:sz w:val="24"/>
            <w:szCs w:val="24"/>
          </w:rPr>
          <w:delText xml:space="preserve"> will be corrected to the </w:delText>
        </w:r>
        <w:r w:rsidR="00156119" w:rsidDel="0069794E">
          <w:rPr>
            <w:sz w:val="24"/>
            <w:szCs w:val="24"/>
          </w:rPr>
          <w:delText xml:space="preserve">reference </w:delText>
        </w:r>
        <w:r w:rsidR="00156119" w:rsidRPr="004F2441" w:rsidDel="0069794E">
          <w:rPr>
            <w:sz w:val="24"/>
            <w:szCs w:val="24"/>
          </w:rPr>
          <w:delText>temperature of 75</w:delText>
        </w:r>
        <w:r w:rsidR="00156119" w:rsidRPr="004F2441" w:rsidDel="0069794E">
          <w:rPr>
            <w:sz w:val="24"/>
            <w:szCs w:val="24"/>
            <w:vertAlign w:val="superscript"/>
          </w:rPr>
          <w:delText>o</w:delText>
        </w:r>
        <w:r w:rsidR="00156119" w:rsidRPr="004F2441" w:rsidDel="0069794E">
          <w:rPr>
            <w:sz w:val="24"/>
            <w:szCs w:val="24"/>
          </w:rPr>
          <w:delText>C,</w:delText>
        </w:r>
        <w:r w:rsidR="00156119" w:rsidDel="0069794E">
          <w:rPr>
            <w:sz w:val="24"/>
            <w:szCs w:val="24"/>
          </w:rPr>
          <w:delText xml:space="preserve"> will be represented as percentage (%), referring to 280 MVA power and to rated tapping voltage, </w:delText>
        </w:r>
        <w:r w:rsidR="00156119" w:rsidRPr="004F2441" w:rsidDel="0069794E">
          <w:rPr>
            <w:sz w:val="24"/>
            <w:szCs w:val="24"/>
          </w:rPr>
          <w:delText xml:space="preserve">according to the IEC 60076-1 </w:delText>
        </w:r>
        <w:r w:rsidR="00156119" w:rsidDel="0069794E">
          <w:rPr>
            <w:sz w:val="24"/>
            <w:szCs w:val="24"/>
          </w:rPr>
          <w:delText>s</w:delText>
        </w:r>
        <w:r w:rsidR="00156119" w:rsidRPr="004F2441" w:rsidDel="0069794E">
          <w:rPr>
            <w:sz w:val="24"/>
            <w:szCs w:val="24"/>
          </w:rPr>
          <w:delText xml:space="preserve">tandard. </w:delText>
        </w:r>
        <w:r w:rsidR="00353F98" w:rsidDel="0069794E">
          <w:rPr>
            <w:sz w:val="24"/>
            <w:szCs w:val="24"/>
          </w:rPr>
          <w:delText xml:space="preserve"> </w:delText>
        </w:r>
        <w:r w:rsidR="0069703A" w:rsidRPr="004F2441" w:rsidDel="0069794E">
          <w:rPr>
            <w:sz w:val="24"/>
            <w:szCs w:val="24"/>
          </w:rPr>
          <w:delText>The ze</w:delText>
        </w:r>
        <w:r w:rsidR="00CB4DF5" w:rsidRPr="004F2441" w:rsidDel="0069794E">
          <w:rPr>
            <w:sz w:val="24"/>
            <w:szCs w:val="24"/>
          </w:rPr>
          <w:delText>r</w:delText>
        </w:r>
        <w:r w:rsidR="0069703A" w:rsidRPr="004F2441" w:rsidDel="0069794E">
          <w:rPr>
            <w:sz w:val="24"/>
            <w:szCs w:val="24"/>
          </w:rPr>
          <w:delText>o-sequence impedance per phase is given by 3U/I, where U is the test voltage and I is the test current (test current per phase I/3).</w:delText>
        </w:r>
      </w:del>
    </w:p>
    <w:p w:rsidR="00630484" w:rsidDel="0069794E" w:rsidRDefault="0069703A" w:rsidP="00AB3970">
      <w:pPr>
        <w:ind w:left="720"/>
        <w:jc w:val="both"/>
        <w:rPr>
          <w:del w:id="2084" w:author="Καρμίρης Αγγελος" w:date="2020-01-03T10:45:00Z"/>
          <w:sz w:val="24"/>
          <w:szCs w:val="24"/>
        </w:rPr>
      </w:pPr>
      <w:del w:id="2085" w:author="Καρμίρης Αγγελος" w:date="2020-01-03T10:45:00Z">
        <w:r w:rsidRPr="004F2441" w:rsidDel="0069794E">
          <w:rPr>
            <w:sz w:val="24"/>
            <w:szCs w:val="24"/>
          </w:rPr>
          <w:delText>The measurement</w:delText>
        </w:r>
        <w:r w:rsidR="00CB4DF5" w:rsidRPr="004F2441" w:rsidDel="0069794E">
          <w:rPr>
            <w:sz w:val="24"/>
            <w:szCs w:val="24"/>
          </w:rPr>
          <w:delText>s</w:delText>
        </w:r>
        <w:r w:rsidRPr="004F2441" w:rsidDel="0069794E">
          <w:rPr>
            <w:sz w:val="24"/>
            <w:szCs w:val="24"/>
          </w:rPr>
          <w:delText xml:space="preserve"> will be carried out with</w:delText>
        </w:r>
        <w:r w:rsidR="009605B0" w:rsidDel="0069794E">
          <w:rPr>
            <w:sz w:val="24"/>
            <w:szCs w:val="24"/>
          </w:rPr>
          <w:delText xml:space="preserve"> such</w:delText>
        </w:r>
        <w:r w:rsidR="00371729" w:rsidRPr="00CF2DCF" w:rsidDel="0069794E">
          <w:rPr>
            <w:sz w:val="24"/>
            <w:szCs w:val="24"/>
          </w:rPr>
          <w:delText xml:space="preserve"> </w:delText>
        </w:r>
        <w:r w:rsidR="00371729" w:rsidDel="0069794E">
          <w:rPr>
            <w:sz w:val="24"/>
            <w:szCs w:val="24"/>
          </w:rPr>
          <w:delText>a test</w:delText>
        </w:r>
        <w:r w:rsidRPr="004F2441" w:rsidDel="0069794E">
          <w:rPr>
            <w:sz w:val="24"/>
            <w:szCs w:val="24"/>
          </w:rPr>
          <w:delText xml:space="preserve"> current</w:delText>
        </w:r>
        <w:r w:rsidR="009605B0" w:rsidDel="0069794E">
          <w:rPr>
            <w:sz w:val="24"/>
            <w:szCs w:val="24"/>
          </w:rPr>
          <w:delText xml:space="preserve">, </w:delText>
        </w:r>
        <w:r w:rsidR="00D95CD4" w:rsidDel="0069794E">
          <w:rPr>
            <w:sz w:val="24"/>
            <w:szCs w:val="24"/>
          </w:rPr>
          <w:delText>in order</w:delText>
        </w:r>
        <w:r w:rsidR="009605B0" w:rsidDel="0069794E">
          <w:rPr>
            <w:sz w:val="24"/>
            <w:szCs w:val="24"/>
          </w:rPr>
          <w:delText xml:space="preserve"> the induc</w:delText>
        </w:r>
        <w:r w:rsidR="00F67086" w:rsidDel="0069794E">
          <w:rPr>
            <w:sz w:val="24"/>
            <w:szCs w:val="24"/>
          </w:rPr>
          <w:delText>ed current on the D connected tertiary</w:delText>
        </w:r>
        <w:r w:rsidR="00D95CD4" w:rsidDel="0069794E">
          <w:rPr>
            <w:sz w:val="24"/>
            <w:szCs w:val="24"/>
          </w:rPr>
          <w:delText xml:space="preserve"> winding to </w:delText>
        </w:r>
        <w:r w:rsidR="009605B0" w:rsidDel="0069794E">
          <w:rPr>
            <w:sz w:val="24"/>
            <w:szCs w:val="24"/>
          </w:rPr>
          <w:delText>not exceed its rated value</w:delText>
        </w:r>
        <w:r w:rsidRPr="004F2441" w:rsidDel="0069794E">
          <w:rPr>
            <w:sz w:val="24"/>
            <w:szCs w:val="24"/>
          </w:rPr>
          <w:delText>.</w:delText>
        </w:r>
        <w:r w:rsidR="00166D2D" w:rsidDel="0069794E">
          <w:rPr>
            <w:sz w:val="24"/>
            <w:szCs w:val="24"/>
          </w:rPr>
          <w:delText xml:space="preserve"> </w:delText>
        </w:r>
        <w:r w:rsidR="005759B5" w:rsidDel="0069794E">
          <w:rPr>
            <w:sz w:val="24"/>
            <w:szCs w:val="24"/>
          </w:rPr>
          <w:delText xml:space="preserve">(Proposed </w:delText>
        </w:r>
        <w:r w:rsidR="00371729" w:rsidDel="0069794E">
          <w:rPr>
            <w:sz w:val="24"/>
            <w:szCs w:val="24"/>
          </w:rPr>
          <w:delText>test current</w:delText>
        </w:r>
        <w:r w:rsidR="00371729" w:rsidRPr="00CF2DCF" w:rsidDel="0069794E">
          <w:rPr>
            <w:sz w:val="24"/>
            <w:szCs w:val="24"/>
          </w:rPr>
          <w:delText xml:space="preserve"> </w:delText>
        </w:r>
        <w:r w:rsidR="00371729" w:rsidDel="0069794E">
          <w:rPr>
            <w:sz w:val="24"/>
            <w:szCs w:val="24"/>
          </w:rPr>
          <w:delText>values</w:delText>
        </w:r>
        <w:r w:rsidR="005759B5" w:rsidDel="0069794E">
          <w:rPr>
            <w:sz w:val="24"/>
            <w:szCs w:val="24"/>
          </w:rPr>
          <w:delText>:</w:delText>
        </w:r>
        <w:r w:rsidR="008000E1" w:rsidDel="0069794E">
          <w:rPr>
            <w:sz w:val="24"/>
            <w:szCs w:val="24"/>
          </w:rPr>
          <w:delText xml:space="preserve"> I</w:delText>
        </w:r>
        <w:r w:rsidR="005759B5" w:rsidDel="0069794E">
          <w:rPr>
            <w:sz w:val="24"/>
            <w:szCs w:val="24"/>
          </w:rPr>
          <w:delText xml:space="preserve"> ≤</w:delText>
        </w:r>
        <w:r w:rsidR="008000E1" w:rsidDel="0069794E">
          <w:rPr>
            <w:sz w:val="24"/>
            <w:szCs w:val="24"/>
          </w:rPr>
          <w:delText xml:space="preserve"> 20</w:delText>
        </w:r>
        <w:r w:rsidR="005759B5" w:rsidDel="0069794E">
          <w:rPr>
            <w:sz w:val="24"/>
            <w:szCs w:val="24"/>
          </w:rPr>
          <w:delText>0A for HV terminals and</w:delText>
        </w:r>
        <w:r w:rsidR="008000E1" w:rsidDel="0069794E">
          <w:rPr>
            <w:sz w:val="24"/>
            <w:szCs w:val="24"/>
          </w:rPr>
          <w:delText xml:space="preserve"> I</w:delText>
        </w:r>
        <w:r w:rsidR="005759B5" w:rsidDel="0069794E">
          <w:rPr>
            <w:sz w:val="24"/>
            <w:szCs w:val="24"/>
          </w:rPr>
          <w:delText xml:space="preserve"> </w:delText>
        </w:r>
        <w:r w:rsidR="008000E1" w:rsidDel="0069794E">
          <w:rPr>
            <w:sz w:val="24"/>
            <w:szCs w:val="24"/>
          </w:rPr>
          <w:delText>≤ 45</w:delText>
        </w:r>
        <w:r w:rsidR="005759B5" w:rsidDel="0069794E">
          <w:rPr>
            <w:sz w:val="24"/>
            <w:szCs w:val="24"/>
          </w:rPr>
          <w:delText>0A for MV terminals</w:delText>
        </w:r>
        <w:r w:rsidR="008000E1" w:rsidDel="0069794E">
          <w:rPr>
            <w:sz w:val="24"/>
            <w:szCs w:val="24"/>
          </w:rPr>
          <w:delText>.</w:delText>
        </w:r>
        <w:r w:rsidR="005759B5" w:rsidDel="0069794E">
          <w:rPr>
            <w:sz w:val="24"/>
            <w:szCs w:val="24"/>
          </w:rPr>
          <w:delText>)</w:delText>
        </w:r>
      </w:del>
    </w:p>
    <w:p w:rsidR="0082491D" w:rsidRPr="004F2441" w:rsidDel="0069794E" w:rsidRDefault="0082491D" w:rsidP="002665EC">
      <w:pPr>
        <w:jc w:val="both"/>
        <w:rPr>
          <w:del w:id="2086" w:author="Καρμίρης Αγγελος" w:date="2020-01-03T10:45:00Z"/>
          <w:sz w:val="24"/>
          <w:szCs w:val="24"/>
        </w:rPr>
      </w:pPr>
    </w:p>
    <w:p w:rsidR="00AA330E" w:rsidRPr="004F2441" w:rsidDel="0069794E" w:rsidRDefault="00872C98" w:rsidP="000124D3">
      <w:pPr>
        <w:numPr>
          <w:ilvl w:val="1"/>
          <w:numId w:val="22"/>
        </w:numPr>
        <w:ind w:firstLine="349"/>
        <w:jc w:val="both"/>
        <w:rPr>
          <w:del w:id="2087" w:author="Καρμίρης Αγγελος" w:date="2020-01-03T10:45:00Z"/>
          <w:b/>
          <w:bCs/>
          <w:sz w:val="24"/>
          <w:szCs w:val="24"/>
          <w:u w:val="single"/>
        </w:rPr>
      </w:pPr>
      <w:del w:id="2088" w:author="Καρμίρης Αγγελος" w:date="2020-01-03T10:45:00Z">
        <w:r w:rsidDel="0069794E">
          <w:rPr>
            <w:b/>
            <w:bCs/>
            <w:sz w:val="24"/>
            <w:szCs w:val="24"/>
            <w:u w:val="single"/>
          </w:rPr>
          <w:delText>Determination of transient voltage transfer characteristics</w:delText>
        </w:r>
      </w:del>
    </w:p>
    <w:p w:rsidR="00AA330E" w:rsidRPr="004F2441" w:rsidDel="0069794E" w:rsidRDefault="00AA330E" w:rsidP="00AA330E">
      <w:pPr>
        <w:jc w:val="both"/>
        <w:rPr>
          <w:del w:id="2089" w:author="Καρμίρης Αγγελος" w:date="2020-01-03T10:45:00Z"/>
          <w:sz w:val="24"/>
          <w:szCs w:val="24"/>
        </w:rPr>
      </w:pPr>
    </w:p>
    <w:p w:rsidR="00027587" w:rsidDel="0069794E" w:rsidRDefault="00872C98" w:rsidP="00AA330E">
      <w:pPr>
        <w:ind w:left="720"/>
        <w:jc w:val="both"/>
        <w:rPr>
          <w:del w:id="2090" w:author="Καρμίρης Αγγελος" w:date="2020-01-03T10:45:00Z"/>
          <w:sz w:val="24"/>
          <w:szCs w:val="24"/>
        </w:rPr>
      </w:pPr>
      <w:del w:id="2091" w:author="Καρμίρης Αγγελος" w:date="2020-01-03T10:45:00Z">
        <w:r w:rsidDel="0069794E">
          <w:rPr>
            <w:sz w:val="24"/>
            <w:szCs w:val="24"/>
          </w:rPr>
          <w:delText xml:space="preserve">The </w:delText>
        </w:r>
        <w:r w:rsidR="00027587" w:rsidDel="0069794E">
          <w:rPr>
            <w:sz w:val="24"/>
            <w:szCs w:val="24"/>
          </w:rPr>
          <w:delText>impulse</w:delText>
        </w:r>
        <w:r w:rsidDel="0069794E">
          <w:rPr>
            <w:sz w:val="24"/>
            <w:szCs w:val="24"/>
          </w:rPr>
          <w:delText xml:space="preserve"> voltage transfer characteristics</w:delText>
        </w:r>
        <w:r w:rsidRPr="00872C98" w:rsidDel="0069794E">
          <w:rPr>
            <w:sz w:val="24"/>
            <w:szCs w:val="24"/>
          </w:rPr>
          <w:delText xml:space="preserve"> </w:delText>
        </w:r>
        <w:r w:rsidDel="0069794E">
          <w:rPr>
            <w:sz w:val="24"/>
            <w:szCs w:val="24"/>
          </w:rPr>
          <w:delText>will be determined</w:delText>
        </w:r>
        <w:r w:rsidR="00027587" w:rsidDel="0069794E">
          <w:rPr>
            <w:sz w:val="24"/>
            <w:szCs w:val="24"/>
          </w:rPr>
          <w:delText xml:space="preserve">, following </w:delText>
        </w:r>
        <w:r w:rsidR="00CB5BCC" w:rsidDel="0069794E">
          <w:rPr>
            <w:sz w:val="24"/>
            <w:szCs w:val="24"/>
          </w:rPr>
          <w:delText>Annex B</w:delText>
        </w:r>
        <w:r w:rsidR="00CB5BCC" w:rsidRPr="00CF2DCF" w:rsidDel="0069794E">
          <w:rPr>
            <w:sz w:val="24"/>
            <w:szCs w:val="24"/>
          </w:rPr>
          <w:delText xml:space="preserve"> </w:delText>
        </w:r>
        <w:r w:rsidR="00CB5BCC" w:rsidDel="0069794E">
          <w:rPr>
            <w:sz w:val="24"/>
            <w:szCs w:val="24"/>
          </w:rPr>
          <w:delText>of IEC 60076-3</w:delText>
        </w:r>
        <w:r w:rsidR="00027587" w:rsidDel="0069794E">
          <w:rPr>
            <w:sz w:val="24"/>
            <w:szCs w:val="24"/>
          </w:rPr>
          <w:delText xml:space="preserve">. The </w:delText>
        </w:r>
        <w:r w:rsidR="000209EC" w:rsidDel="0069794E">
          <w:rPr>
            <w:sz w:val="24"/>
            <w:szCs w:val="24"/>
          </w:rPr>
          <w:delText>induced</w:delText>
        </w:r>
        <w:r w:rsidR="00027587" w:rsidDel="0069794E">
          <w:rPr>
            <w:sz w:val="24"/>
            <w:szCs w:val="24"/>
          </w:rPr>
          <w:delText xml:space="preserve"> </w:delText>
        </w:r>
        <w:r w:rsidR="001F0C6C" w:rsidDel="0069794E">
          <w:rPr>
            <w:sz w:val="24"/>
            <w:szCs w:val="24"/>
          </w:rPr>
          <w:delText xml:space="preserve">voltage </w:delText>
        </w:r>
        <w:r w:rsidR="00B722B6" w:rsidDel="0069794E">
          <w:rPr>
            <w:sz w:val="24"/>
            <w:szCs w:val="24"/>
          </w:rPr>
          <w:delText xml:space="preserve">at the isolated LV terminals </w:delText>
        </w:r>
        <w:r w:rsidR="001F0C6C" w:rsidDel="0069794E">
          <w:rPr>
            <w:sz w:val="24"/>
            <w:szCs w:val="24"/>
          </w:rPr>
          <w:delText xml:space="preserve">will </w:delText>
        </w:r>
        <w:r w:rsidR="00B722B6" w:rsidDel="0069794E">
          <w:rPr>
            <w:sz w:val="24"/>
            <w:szCs w:val="24"/>
          </w:rPr>
          <w:delText>be measured</w:delText>
        </w:r>
        <w:r w:rsidR="00A17C38" w:rsidDel="0069794E">
          <w:rPr>
            <w:sz w:val="24"/>
            <w:szCs w:val="24"/>
          </w:rPr>
          <w:delText>,</w:delText>
        </w:r>
        <w:r w:rsidR="00027587" w:rsidDel="0069794E">
          <w:rPr>
            <w:sz w:val="24"/>
            <w:szCs w:val="24"/>
          </w:rPr>
          <w:delText xml:space="preserve"> when a</w:delText>
        </w:r>
        <w:r w:rsidR="00DD58DC" w:rsidDel="0069794E">
          <w:rPr>
            <w:sz w:val="24"/>
            <w:szCs w:val="24"/>
          </w:rPr>
          <w:delText>n impulse</w:delText>
        </w:r>
        <w:r w:rsidR="00027587" w:rsidDel="0069794E">
          <w:rPr>
            <w:sz w:val="24"/>
            <w:szCs w:val="24"/>
          </w:rPr>
          <w:delText xml:space="preserve"> voltage</w:delText>
        </w:r>
        <w:r w:rsidR="00A17C38" w:rsidDel="0069794E">
          <w:rPr>
            <w:sz w:val="24"/>
            <w:szCs w:val="24"/>
          </w:rPr>
          <w:delText xml:space="preserve"> to earth</w:delText>
        </w:r>
        <w:r w:rsidR="00027587" w:rsidDel="0069794E">
          <w:rPr>
            <w:sz w:val="24"/>
            <w:szCs w:val="24"/>
          </w:rPr>
          <w:delText xml:space="preserve"> will be applied at </w:delText>
        </w:r>
        <w:r w:rsidR="001F0C6C" w:rsidDel="0069794E">
          <w:rPr>
            <w:sz w:val="24"/>
            <w:szCs w:val="24"/>
          </w:rPr>
          <w:delText>all</w:delText>
        </w:r>
        <w:r w:rsidDel="0069794E">
          <w:rPr>
            <w:sz w:val="24"/>
            <w:szCs w:val="24"/>
          </w:rPr>
          <w:delText xml:space="preserve"> </w:delText>
        </w:r>
        <w:r w:rsidR="001F0C6C" w:rsidDel="0069794E">
          <w:rPr>
            <w:sz w:val="24"/>
            <w:szCs w:val="24"/>
          </w:rPr>
          <w:delText>HV and MV</w:delText>
        </w:r>
        <w:r w:rsidR="000209EC" w:rsidRPr="00CF2DCF" w:rsidDel="0069794E">
          <w:rPr>
            <w:sz w:val="24"/>
            <w:szCs w:val="24"/>
          </w:rPr>
          <w:delText xml:space="preserve"> </w:delText>
        </w:r>
        <w:r w:rsidR="000209EC" w:rsidDel="0069794E">
          <w:rPr>
            <w:sz w:val="24"/>
            <w:szCs w:val="24"/>
          </w:rPr>
          <w:delText>line</w:delText>
        </w:r>
        <w:r w:rsidDel="0069794E">
          <w:rPr>
            <w:sz w:val="24"/>
            <w:szCs w:val="24"/>
          </w:rPr>
          <w:delText xml:space="preserve"> terminals</w:delText>
        </w:r>
        <w:r w:rsidR="001F0C6C" w:rsidDel="0069794E">
          <w:rPr>
            <w:sz w:val="24"/>
            <w:szCs w:val="24"/>
          </w:rPr>
          <w:delText xml:space="preserve"> in succession</w:delText>
        </w:r>
        <w:r w:rsidDel="0069794E">
          <w:rPr>
            <w:sz w:val="24"/>
            <w:szCs w:val="24"/>
          </w:rPr>
          <w:delText xml:space="preserve">. </w:delText>
        </w:r>
      </w:del>
    </w:p>
    <w:p w:rsidR="004430E4" w:rsidDel="0069794E" w:rsidRDefault="00027587" w:rsidP="00AA330E">
      <w:pPr>
        <w:ind w:left="720"/>
        <w:jc w:val="both"/>
        <w:rPr>
          <w:del w:id="2092" w:author="Καρμίρης Αγγελος" w:date="2020-01-03T10:45:00Z"/>
          <w:sz w:val="24"/>
          <w:szCs w:val="24"/>
        </w:rPr>
      </w:pPr>
      <w:del w:id="2093" w:author="Καρμίρης Αγγελος" w:date="2020-01-03T10:45:00Z">
        <w:r w:rsidDel="0069794E">
          <w:rPr>
            <w:sz w:val="24"/>
            <w:szCs w:val="24"/>
          </w:rPr>
          <w:delText xml:space="preserve">The </w:delText>
        </w:r>
        <w:r w:rsidR="004430E4" w:rsidDel="0069794E">
          <w:rPr>
            <w:sz w:val="24"/>
            <w:szCs w:val="24"/>
          </w:rPr>
          <w:delText xml:space="preserve">lightning impulse (LI) and chopped wave lightning impulse (LIC) </w:delText>
        </w:r>
        <w:r w:rsidR="00872C98" w:rsidDel="0069794E">
          <w:rPr>
            <w:sz w:val="24"/>
            <w:szCs w:val="24"/>
          </w:rPr>
          <w:delText>voltage transfer will be measured</w:delText>
        </w:r>
        <w:r w:rsidR="000209EC" w:rsidRPr="00CF2DCF" w:rsidDel="0069794E">
          <w:rPr>
            <w:sz w:val="24"/>
            <w:szCs w:val="24"/>
          </w:rPr>
          <w:delText>,</w:delText>
        </w:r>
        <w:r w:rsidR="00872C98" w:rsidDel="0069794E">
          <w:rPr>
            <w:sz w:val="24"/>
            <w:szCs w:val="24"/>
          </w:rPr>
          <w:delText xml:space="preserve"> using a</w:delText>
        </w:r>
        <w:r w:rsidR="004430E4" w:rsidDel="0069794E">
          <w:rPr>
            <w:sz w:val="24"/>
            <w:szCs w:val="24"/>
          </w:rPr>
          <w:delText>n</w:delText>
        </w:r>
        <w:r w:rsidR="00872C98" w:rsidDel="0069794E">
          <w:rPr>
            <w:sz w:val="24"/>
            <w:szCs w:val="24"/>
          </w:rPr>
          <w:delText xml:space="preserve"> LV recurrent surge </w:delText>
        </w:r>
        <w:r w:rsidR="001F0C6C" w:rsidDel="0069794E">
          <w:rPr>
            <w:sz w:val="24"/>
            <w:szCs w:val="24"/>
          </w:rPr>
          <w:delText xml:space="preserve">voltage </w:delText>
        </w:r>
        <w:r w:rsidR="00872C98" w:rsidDel="0069794E">
          <w:rPr>
            <w:sz w:val="24"/>
            <w:szCs w:val="24"/>
          </w:rPr>
          <w:delText>generator</w:delText>
        </w:r>
        <w:r w:rsidR="004430E4" w:rsidDel="0069794E">
          <w:rPr>
            <w:sz w:val="24"/>
            <w:szCs w:val="24"/>
          </w:rPr>
          <w:delText xml:space="preserve"> and an oscilloscopic measuring device</w:delText>
        </w:r>
        <w:r w:rsidR="00B722B6" w:rsidDel="0069794E">
          <w:rPr>
            <w:sz w:val="24"/>
            <w:szCs w:val="24"/>
          </w:rPr>
          <w:delText xml:space="preserve"> and then extrapolated to the </w:delText>
        </w:r>
        <w:r w:rsidR="00DD169A" w:rsidDel="0069794E">
          <w:rPr>
            <w:sz w:val="24"/>
            <w:szCs w:val="24"/>
          </w:rPr>
          <w:delText>full</w:delText>
        </w:r>
        <w:r w:rsidR="00B722B6" w:rsidDel="0069794E">
          <w:rPr>
            <w:sz w:val="24"/>
            <w:szCs w:val="24"/>
          </w:rPr>
          <w:delText xml:space="preserve"> HV</w:delText>
        </w:r>
        <w:r w:rsidR="00DD169A" w:rsidRPr="00CF2DCF" w:rsidDel="0069794E">
          <w:rPr>
            <w:sz w:val="24"/>
            <w:szCs w:val="24"/>
          </w:rPr>
          <w:delText xml:space="preserve"> </w:delText>
        </w:r>
        <w:r w:rsidR="00DD169A" w:rsidDel="0069794E">
          <w:rPr>
            <w:sz w:val="24"/>
            <w:szCs w:val="24"/>
          </w:rPr>
          <w:delText>and MV impulse voltage</w:delText>
        </w:r>
        <w:r w:rsidR="00B722B6" w:rsidDel="0069794E">
          <w:rPr>
            <w:sz w:val="24"/>
            <w:szCs w:val="24"/>
          </w:rPr>
          <w:delText xml:space="preserve"> level</w:delText>
        </w:r>
        <w:r w:rsidR="004430E4" w:rsidDel="0069794E">
          <w:rPr>
            <w:sz w:val="24"/>
            <w:szCs w:val="24"/>
          </w:rPr>
          <w:delText>. Alternative</w:delText>
        </w:r>
        <w:r w:rsidR="00EA2236" w:rsidDel="0069794E">
          <w:rPr>
            <w:sz w:val="24"/>
            <w:szCs w:val="24"/>
          </w:rPr>
          <w:delText>ly</w:delText>
        </w:r>
        <w:r w:rsidR="00DD169A" w:rsidRPr="00CF2DCF" w:rsidDel="0069794E">
          <w:rPr>
            <w:sz w:val="24"/>
            <w:szCs w:val="24"/>
          </w:rPr>
          <w:delText>,</w:delText>
        </w:r>
        <w:r w:rsidR="004430E4" w:rsidDel="0069794E">
          <w:rPr>
            <w:sz w:val="24"/>
            <w:szCs w:val="24"/>
          </w:rPr>
          <w:delText xml:space="preserve"> the measurement can be </w:delText>
        </w:r>
        <w:r w:rsidR="00DD169A" w:rsidDel="0069794E">
          <w:rPr>
            <w:sz w:val="24"/>
            <w:szCs w:val="24"/>
          </w:rPr>
          <w:delText>carried out</w:delText>
        </w:r>
        <w:r w:rsidR="004430E4" w:rsidDel="0069794E">
          <w:rPr>
            <w:sz w:val="24"/>
            <w:szCs w:val="24"/>
          </w:rPr>
          <w:delText xml:space="preserve"> during impulse voltage test</w:delText>
        </w:r>
        <w:r w:rsidR="00DD169A" w:rsidDel="0069794E">
          <w:rPr>
            <w:sz w:val="24"/>
            <w:szCs w:val="24"/>
          </w:rPr>
          <w:delText>s</w:delText>
        </w:r>
        <w:r w:rsidR="004430E4" w:rsidDel="0069794E">
          <w:rPr>
            <w:sz w:val="24"/>
            <w:szCs w:val="24"/>
          </w:rPr>
          <w:delText xml:space="preserve"> </w:delText>
        </w:r>
        <w:r w:rsidR="00D12086" w:rsidDel="0069794E">
          <w:rPr>
            <w:sz w:val="24"/>
            <w:szCs w:val="24"/>
          </w:rPr>
          <w:delText>on line terminals</w:delText>
        </w:r>
        <w:r w:rsidR="00D12086" w:rsidRPr="00CF2DCF" w:rsidDel="0069794E">
          <w:rPr>
            <w:sz w:val="24"/>
            <w:szCs w:val="24"/>
          </w:rPr>
          <w:delText xml:space="preserve">, </w:delText>
        </w:r>
        <w:r w:rsidR="00D12086" w:rsidDel="0069794E">
          <w:rPr>
            <w:sz w:val="24"/>
            <w:szCs w:val="24"/>
          </w:rPr>
          <w:delText>with LI</w:delText>
        </w:r>
        <w:r w:rsidR="001F0C6C" w:rsidDel="0069794E">
          <w:rPr>
            <w:sz w:val="24"/>
            <w:szCs w:val="24"/>
          </w:rPr>
          <w:delText xml:space="preserve"> and </w:delText>
        </w:r>
        <w:r w:rsidR="004430E4" w:rsidDel="0069794E">
          <w:rPr>
            <w:sz w:val="24"/>
            <w:szCs w:val="24"/>
          </w:rPr>
          <w:delText>LIC test</w:delText>
        </w:r>
        <w:r w:rsidR="00DD169A" w:rsidDel="0069794E">
          <w:rPr>
            <w:sz w:val="24"/>
            <w:szCs w:val="24"/>
          </w:rPr>
          <w:delText>s</w:delText>
        </w:r>
        <w:r w:rsidR="00B722B6" w:rsidDel="0069794E">
          <w:rPr>
            <w:sz w:val="24"/>
            <w:szCs w:val="24"/>
          </w:rPr>
          <w:delText xml:space="preserve"> at reduced levels</w:delText>
        </w:r>
        <w:r w:rsidR="00D12086" w:rsidDel="0069794E">
          <w:rPr>
            <w:sz w:val="24"/>
            <w:szCs w:val="24"/>
          </w:rPr>
          <w:delText>,</w:delText>
        </w:r>
        <w:r w:rsidR="00B722B6" w:rsidRPr="00B722B6" w:rsidDel="0069794E">
          <w:rPr>
            <w:sz w:val="24"/>
            <w:szCs w:val="24"/>
          </w:rPr>
          <w:delText xml:space="preserve"> </w:delText>
        </w:r>
        <w:r w:rsidR="00B722B6" w:rsidDel="0069794E">
          <w:rPr>
            <w:sz w:val="24"/>
            <w:szCs w:val="24"/>
          </w:rPr>
          <w:delText xml:space="preserve">and then extrapolated to the </w:delText>
        </w:r>
        <w:r w:rsidR="00DD169A" w:rsidDel="0069794E">
          <w:rPr>
            <w:sz w:val="24"/>
            <w:szCs w:val="24"/>
          </w:rPr>
          <w:delText>full</w:delText>
        </w:r>
        <w:r w:rsidR="00B722B6" w:rsidDel="0069794E">
          <w:rPr>
            <w:sz w:val="24"/>
            <w:szCs w:val="24"/>
          </w:rPr>
          <w:delText xml:space="preserve"> </w:delText>
        </w:r>
        <w:r w:rsidR="00DD169A" w:rsidDel="0069794E">
          <w:rPr>
            <w:sz w:val="24"/>
            <w:szCs w:val="24"/>
          </w:rPr>
          <w:delText>HV</w:delText>
        </w:r>
        <w:r w:rsidR="00DD169A" w:rsidRPr="00DC2099" w:rsidDel="0069794E">
          <w:rPr>
            <w:sz w:val="24"/>
            <w:szCs w:val="24"/>
          </w:rPr>
          <w:delText xml:space="preserve"> </w:delText>
        </w:r>
        <w:r w:rsidR="00DD169A" w:rsidDel="0069794E">
          <w:rPr>
            <w:sz w:val="24"/>
            <w:szCs w:val="24"/>
          </w:rPr>
          <w:delText>and MV impulse voltage level</w:delText>
        </w:r>
        <w:r w:rsidR="004430E4" w:rsidDel="0069794E">
          <w:rPr>
            <w:sz w:val="24"/>
            <w:szCs w:val="24"/>
          </w:rPr>
          <w:delText>.</w:delText>
        </w:r>
      </w:del>
    </w:p>
    <w:p w:rsidR="008D1AA4" w:rsidRPr="004F2441" w:rsidDel="0069794E" w:rsidRDefault="008D1AA4" w:rsidP="00AA330E">
      <w:pPr>
        <w:jc w:val="both"/>
        <w:rPr>
          <w:del w:id="2094" w:author="Καρμίρης Αγγελος" w:date="2020-01-03T10:45:00Z"/>
          <w:sz w:val="24"/>
          <w:szCs w:val="24"/>
        </w:rPr>
      </w:pPr>
    </w:p>
    <w:p w:rsidR="00813CC1" w:rsidRPr="00CF2DCF" w:rsidDel="0069794E" w:rsidRDefault="00813CC1" w:rsidP="00CF2DCF">
      <w:pPr>
        <w:numPr>
          <w:ilvl w:val="1"/>
          <w:numId w:val="22"/>
        </w:numPr>
        <w:ind w:firstLine="349"/>
        <w:jc w:val="both"/>
        <w:rPr>
          <w:del w:id="2095" w:author="Καρμίρης Αγγελος" w:date="2020-01-03T10:45:00Z"/>
          <w:b/>
          <w:bCs/>
          <w:sz w:val="24"/>
          <w:szCs w:val="24"/>
          <w:u w:val="single"/>
        </w:rPr>
      </w:pPr>
      <w:del w:id="2096" w:author="Καρμίρης Αγγελος" w:date="2020-01-03T10:45:00Z">
        <w:r w:rsidRPr="00CF2DCF" w:rsidDel="0069794E">
          <w:rPr>
            <w:b/>
            <w:bCs/>
            <w:sz w:val="24"/>
            <w:szCs w:val="24"/>
            <w:u w:val="single"/>
          </w:rPr>
          <w:delText>Pressure deflection test of the tank</w:delText>
        </w:r>
      </w:del>
    </w:p>
    <w:p w:rsidR="00813CC1" w:rsidRPr="00813CC1" w:rsidDel="0069794E" w:rsidRDefault="00813CC1" w:rsidP="00813CC1">
      <w:pPr>
        <w:jc w:val="both"/>
        <w:rPr>
          <w:del w:id="2097" w:author="Καρμίρης Αγγελος" w:date="2020-01-03T10:45:00Z"/>
          <w:sz w:val="24"/>
          <w:szCs w:val="24"/>
        </w:rPr>
      </w:pPr>
    </w:p>
    <w:p w:rsidR="00813CC1" w:rsidRPr="00CF2DCF" w:rsidDel="0069794E" w:rsidRDefault="00813CC1" w:rsidP="00CF2DCF">
      <w:pPr>
        <w:ind w:left="720"/>
        <w:jc w:val="both"/>
        <w:rPr>
          <w:del w:id="2098" w:author="Καρμίρης Αγγελος" w:date="2020-01-03T10:45:00Z"/>
          <w:sz w:val="24"/>
          <w:szCs w:val="24"/>
        </w:rPr>
      </w:pPr>
      <w:del w:id="2099" w:author="Καρμίρης Αγγελος" w:date="2020-01-03T10:45:00Z">
        <w:r w:rsidRPr="00CF2DCF" w:rsidDel="0069794E">
          <w:rPr>
            <w:sz w:val="24"/>
            <w:szCs w:val="24"/>
          </w:rPr>
          <w:delText>The permanent deflection of any point of th</w:delText>
        </w:r>
        <w:r w:rsidR="00BC1957" w:rsidDel="0069794E">
          <w:rPr>
            <w:sz w:val="24"/>
            <w:szCs w:val="24"/>
          </w:rPr>
          <w:delText>e tank walls shall not surpass 5</w:delText>
        </w:r>
        <w:r w:rsidR="005A7A70" w:rsidRPr="00CF2DCF" w:rsidDel="0069794E">
          <w:rPr>
            <w:sz w:val="24"/>
            <w:szCs w:val="24"/>
          </w:rPr>
          <w:delText xml:space="preserve"> </w:delText>
        </w:r>
        <w:r w:rsidRPr="00CF2DCF" w:rsidDel="0069794E">
          <w:rPr>
            <w:sz w:val="24"/>
            <w:szCs w:val="24"/>
          </w:rPr>
          <w:delText>mm, after applying an internal pressure of at least 35</w:delText>
        </w:r>
        <w:r w:rsidR="00BC1957" w:rsidDel="0069794E">
          <w:rPr>
            <w:sz w:val="24"/>
            <w:szCs w:val="24"/>
          </w:rPr>
          <w:delText xml:space="preserve"> </w:delText>
        </w:r>
        <w:r w:rsidRPr="00CF2DCF" w:rsidDel="0069794E">
          <w:rPr>
            <w:sz w:val="24"/>
            <w:szCs w:val="24"/>
          </w:rPr>
          <w:delText>kPa above the normal operating pressure.</w:delText>
        </w:r>
      </w:del>
    </w:p>
    <w:p w:rsidR="00813CC1" w:rsidRPr="00813CC1" w:rsidDel="0069794E" w:rsidRDefault="00813CC1" w:rsidP="00813CC1">
      <w:pPr>
        <w:jc w:val="both"/>
        <w:rPr>
          <w:del w:id="2100" w:author="Καρμίρης Αγγελος" w:date="2020-01-03T10:45:00Z"/>
          <w:sz w:val="24"/>
          <w:szCs w:val="24"/>
          <w:lang w:val="en-GB"/>
        </w:rPr>
      </w:pPr>
    </w:p>
    <w:p w:rsidR="00813CC1" w:rsidRPr="00CF2DCF" w:rsidDel="0069794E" w:rsidRDefault="00813CC1" w:rsidP="00CF2DCF">
      <w:pPr>
        <w:numPr>
          <w:ilvl w:val="1"/>
          <w:numId w:val="22"/>
        </w:numPr>
        <w:ind w:firstLine="349"/>
        <w:jc w:val="both"/>
        <w:rPr>
          <w:del w:id="2101" w:author="Καρμίρης Αγγελος" w:date="2020-01-03T10:45:00Z"/>
          <w:b/>
          <w:bCs/>
          <w:sz w:val="24"/>
          <w:szCs w:val="24"/>
          <w:u w:val="single"/>
        </w:rPr>
      </w:pPr>
      <w:del w:id="2102" w:author="Καρμίρης Αγγελος" w:date="2020-01-03T10:45:00Z">
        <w:r w:rsidRPr="00CF2DCF" w:rsidDel="0069794E">
          <w:rPr>
            <w:b/>
            <w:bCs/>
            <w:sz w:val="24"/>
            <w:szCs w:val="24"/>
            <w:u w:val="single"/>
          </w:rPr>
          <w:delText>Vacuum deflection test of the tank</w:delText>
        </w:r>
      </w:del>
    </w:p>
    <w:p w:rsidR="00813CC1" w:rsidRPr="00813CC1" w:rsidDel="0069794E" w:rsidRDefault="00813CC1" w:rsidP="00813CC1">
      <w:pPr>
        <w:jc w:val="both"/>
        <w:rPr>
          <w:del w:id="2103" w:author="Καρμίρης Αγγελος" w:date="2020-01-03T10:45:00Z"/>
          <w:sz w:val="24"/>
          <w:szCs w:val="24"/>
        </w:rPr>
      </w:pPr>
    </w:p>
    <w:p w:rsidR="00813CC1" w:rsidRPr="00CF2DCF" w:rsidDel="0069794E" w:rsidRDefault="00813CC1" w:rsidP="00CF2DCF">
      <w:pPr>
        <w:ind w:left="720"/>
        <w:jc w:val="both"/>
        <w:rPr>
          <w:del w:id="2104" w:author="Καρμίρης Αγγελος" w:date="2020-01-03T10:45:00Z"/>
          <w:sz w:val="24"/>
          <w:szCs w:val="24"/>
        </w:rPr>
      </w:pPr>
      <w:del w:id="2105" w:author="Καρμίρης Αγγελος" w:date="2020-01-03T10:45:00Z">
        <w:r w:rsidRPr="00CF2DCF" w:rsidDel="0069794E">
          <w:rPr>
            <w:sz w:val="24"/>
            <w:szCs w:val="24"/>
          </w:rPr>
          <w:delText>The permanent deflection of any point of th</w:delText>
        </w:r>
        <w:r w:rsidR="00BC1957" w:rsidDel="0069794E">
          <w:rPr>
            <w:sz w:val="24"/>
            <w:szCs w:val="24"/>
          </w:rPr>
          <w:delText>e tank walls shall not surpass 5</w:delText>
        </w:r>
        <w:r w:rsidRPr="00CF2DCF" w:rsidDel="0069794E">
          <w:rPr>
            <w:sz w:val="24"/>
            <w:szCs w:val="24"/>
          </w:rPr>
          <w:delText>mm, after applying an internal vacuum.</w:delText>
        </w:r>
      </w:del>
    </w:p>
    <w:p w:rsidR="00813CC1" w:rsidRPr="00813CC1" w:rsidDel="0069794E" w:rsidRDefault="00813CC1" w:rsidP="00813CC1">
      <w:pPr>
        <w:jc w:val="both"/>
        <w:rPr>
          <w:del w:id="2106" w:author="Καρμίρης Αγγελος" w:date="2020-01-03T10:45:00Z"/>
          <w:sz w:val="24"/>
          <w:szCs w:val="24"/>
          <w:lang w:val="en-GB"/>
        </w:rPr>
      </w:pPr>
    </w:p>
    <w:p w:rsidR="00813CC1" w:rsidRPr="00CF2DCF" w:rsidDel="0069794E" w:rsidRDefault="00813CC1" w:rsidP="00CF2DCF">
      <w:pPr>
        <w:numPr>
          <w:ilvl w:val="1"/>
          <w:numId w:val="22"/>
        </w:numPr>
        <w:ind w:firstLine="349"/>
        <w:jc w:val="both"/>
        <w:rPr>
          <w:del w:id="2107" w:author="Καρμίρης Αγγελος" w:date="2020-01-03T10:45:00Z"/>
          <w:b/>
          <w:bCs/>
          <w:sz w:val="24"/>
          <w:szCs w:val="24"/>
          <w:u w:val="single"/>
        </w:rPr>
      </w:pPr>
      <w:del w:id="2108" w:author="Καρμίρης Αγγελος" w:date="2020-01-03T10:45:00Z">
        <w:r w:rsidRPr="00CF2DCF" w:rsidDel="0069794E">
          <w:rPr>
            <w:b/>
            <w:bCs/>
            <w:sz w:val="24"/>
            <w:szCs w:val="24"/>
            <w:u w:val="single"/>
          </w:rPr>
          <w:delText>Vacuum tightness test</w:delText>
        </w:r>
      </w:del>
    </w:p>
    <w:p w:rsidR="00813CC1" w:rsidRPr="00813CC1" w:rsidDel="0069794E" w:rsidRDefault="00813CC1" w:rsidP="00813CC1">
      <w:pPr>
        <w:jc w:val="both"/>
        <w:rPr>
          <w:del w:id="2109" w:author="Καρμίρης Αγγελος" w:date="2020-01-03T10:45:00Z"/>
          <w:sz w:val="24"/>
          <w:szCs w:val="24"/>
        </w:rPr>
      </w:pPr>
    </w:p>
    <w:p w:rsidR="00813CC1" w:rsidRPr="00CF2DCF" w:rsidDel="0069794E" w:rsidRDefault="00813CC1" w:rsidP="00CF2DCF">
      <w:pPr>
        <w:ind w:left="720"/>
        <w:jc w:val="both"/>
        <w:rPr>
          <w:del w:id="2110" w:author="Καρμίρης Αγγελος" w:date="2020-01-03T10:45:00Z"/>
          <w:sz w:val="24"/>
          <w:szCs w:val="24"/>
        </w:rPr>
      </w:pPr>
      <w:del w:id="2111" w:author="Καρμίρης Αγγελος" w:date="2020-01-03T10:45:00Z">
        <w:r w:rsidRPr="00CF2DCF" w:rsidDel="0069794E">
          <w:rPr>
            <w:sz w:val="24"/>
            <w:szCs w:val="24"/>
          </w:rPr>
          <w:delText xml:space="preserve">After applying vacuum in the tank, the mean rate of </w:delText>
        </w:r>
        <w:r w:rsidRPr="00813CC1" w:rsidDel="0069794E">
          <w:rPr>
            <w:sz w:val="24"/>
            <w:szCs w:val="24"/>
          </w:rPr>
          <w:delText xml:space="preserve">internal </w:delText>
        </w:r>
        <w:r w:rsidRPr="00CF2DCF" w:rsidDel="0069794E">
          <w:rPr>
            <w:sz w:val="24"/>
            <w:szCs w:val="24"/>
          </w:rPr>
          <w:delText>pressure rise shall not surpass 0.2 kPa/h over a period of 30</w:delText>
        </w:r>
        <w:r w:rsidR="005A7A70" w:rsidRPr="00CF2DCF" w:rsidDel="0069794E">
          <w:rPr>
            <w:sz w:val="24"/>
            <w:szCs w:val="24"/>
          </w:rPr>
          <w:delText xml:space="preserve"> </w:delText>
        </w:r>
        <w:r w:rsidRPr="00CF2DCF" w:rsidDel="0069794E">
          <w:rPr>
            <w:sz w:val="24"/>
            <w:szCs w:val="24"/>
          </w:rPr>
          <w:delText>min.</w:delText>
        </w:r>
      </w:del>
    </w:p>
    <w:p w:rsidR="009415F7" w:rsidRPr="004F2441" w:rsidDel="0069794E" w:rsidRDefault="009415F7" w:rsidP="009415F7">
      <w:pPr>
        <w:ind w:left="720"/>
        <w:jc w:val="both"/>
        <w:rPr>
          <w:del w:id="2112" w:author="Καρμίρης Αγγελος" w:date="2020-01-03T10:45:00Z"/>
          <w:b/>
          <w:bCs/>
          <w:sz w:val="24"/>
          <w:szCs w:val="24"/>
        </w:rPr>
      </w:pPr>
    </w:p>
    <w:p w:rsidR="009415F7" w:rsidRPr="00CF2DCF" w:rsidDel="0069794E" w:rsidRDefault="009415F7" w:rsidP="00CF2DCF">
      <w:pPr>
        <w:numPr>
          <w:ilvl w:val="1"/>
          <w:numId w:val="22"/>
        </w:numPr>
        <w:ind w:firstLine="349"/>
        <w:jc w:val="both"/>
        <w:rPr>
          <w:del w:id="2113" w:author="Καρμίρης Αγγελος" w:date="2020-01-03T10:45:00Z"/>
          <w:b/>
          <w:bCs/>
          <w:sz w:val="24"/>
          <w:szCs w:val="24"/>
          <w:u w:val="single"/>
        </w:rPr>
      </w:pPr>
      <w:del w:id="2114" w:author="Καρμίρης Αγγελος" w:date="2020-01-03T10:45:00Z">
        <w:r w:rsidRPr="00B35CDC" w:rsidDel="0069794E">
          <w:rPr>
            <w:b/>
            <w:bCs/>
            <w:sz w:val="24"/>
            <w:szCs w:val="24"/>
            <w:u w:val="single"/>
          </w:rPr>
          <w:delText>Insulating oil tests</w:delText>
        </w:r>
      </w:del>
    </w:p>
    <w:p w:rsidR="009415F7" w:rsidRPr="004F2441" w:rsidDel="0069794E" w:rsidRDefault="009415F7" w:rsidP="009415F7">
      <w:pPr>
        <w:ind w:left="720"/>
        <w:jc w:val="both"/>
        <w:rPr>
          <w:del w:id="2115" w:author="Καρμίρης Αγγελος" w:date="2020-01-03T10:45:00Z"/>
          <w:b/>
          <w:bCs/>
          <w:sz w:val="24"/>
          <w:szCs w:val="24"/>
          <w:u w:val="single"/>
        </w:rPr>
      </w:pPr>
    </w:p>
    <w:p w:rsidR="009415F7" w:rsidDel="0069794E" w:rsidRDefault="009415F7" w:rsidP="009415F7">
      <w:pPr>
        <w:ind w:left="709"/>
        <w:jc w:val="both"/>
        <w:rPr>
          <w:del w:id="2116" w:author="Καρμίρης Αγγελος" w:date="2020-01-03T10:45:00Z"/>
          <w:sz w:val="24"/>
          <w:szCs w:val="24"/>
        </w:rPr>
      </w:pPr>
      <w:del w:id="2117" w:author="Καρμίρης Αγγελος" w:date="2020-01-03T10:45:00Z">
        <w:r w:rsidDel="0069794E">
          <w:rPr>
            <w:sz w:val="24"/>
            <w:szCs w:val="24"/>
          </w:rPr>
          <w:delText>The following tests will be performed on oil sample from the autotransformer tank and the mentioned acceptance levels will apply:</w:delText>
        </w:r>
      </w:del>
    </w:p>
    <w:p w:rsidR="009415F7" w:rsidRPr="00994FAA" w:rsidDel="0069794E" w:rsidRDefault="009415F7" w:rsidP="009415F7">
      <w:pPr>
        <w:tabs>
          <w:tab w:val="left" w:pos="993"/>
        </w:tabs>
        <w:ind w:left="993" w:hanging="273"/>
        <w:jc w:val="both"/>
        <w:rPr>
          <w:del w:id="2118" w:author="Καρμίρης Αγγελος" w:date="2020-01-03T10:45:00Z"/>
          <w:sz w:val="24"/>
          <w:szCs w:val="24"/>
        </w:rPr>
      </w:pPr>
      <w:del w:id="2119" w:author="Καρμίρης Αγγελος" w:date="2020-01-03T10:45:00Z">
        <w:r w:rsidRPr="004264FE" w:rsidDel="0069794E">
          <w:rPr>
            <w:sz w:val="24"/>
            <w:szCs w:val="24"/>
          </w:rPr>
          <w:delText>1.</w:delText>
        </w:r>
        <w:r w:rsidDel="0069794E">
          <w:rPr>
            <w:sz w:val="24"/>
            <w:szCs w:val="24"/>
          </w:rPr>
          <w:delText xml:space="preserve"> Inhibitor content of DBPC or DBP type following IEC 60666, with value</w:delText>
        </w:r>
        <w:r w:rsidRPr="00994FAA" w:rsidDel="0069794E">
          <w:rPr>
            <w:sz w:val="24"/>
            <w:szCs w:val="24"/>
          </w:rPr>
          <w:delText xml:space="preserve"> </w:delText>
        </w:r>
        <w:r w:rsidDel="0069794E">
          <w:rPr>
            <w:sz w:val="24"/>
            <w:szCs w:val="24"/>
          </w:rPr>
          <w:delText>within 0.30% – 0.40%</w:delText>
        </w:r>
        <w:r w:rsidRPr="00994FAA" w:rsidDel="0069794E">
          <w:rPr>
            <w:sz w:val="24"/>
            <w:szCs w:val="24"/>
          </w:rPr>
          <w:delText xml:space="preserve"> </w:delText>
        </w:r>
      </w:del>
    </w:p>
    <w:p w:rsidR="009415F7" w:rsidDel="0069794E" w:rsidRDefault="009415F7" w:rsidP="009415F7">
      <w:pPr>
        <w:tabs>
          <w:tab w:val="left" w:pos="993"/>
        </w:tabs>
        <w:ind w:left="993" w:hanging="273"/>
        <w:jc w:val="both"/>
        <w:rPr>
          <w:del w:id="2120" w:author="Καρμίρης Αγγελος" w:date="2020-01-03T10:45:00Z"/>
          <w:sz w:val="24"/>
          <w:szCs w:val="24"/>
        </w:rPr>
      </w:pPr>
      <w:del w:id="2121" w:author="Καρμίρης Αγγελος" w:date="2020-01-03T10:45:00Z">
        <w:r w:rsidDel="0069794E">
          <w:rPr>
            <w:sz w:val="24"/>
            <w:szCs w:val="24"/>
          </w:rPr>
          <w:delText>2. Corrosive Sulphur existence following DIN 51353, with negative result (not corrosive)</w:delText>
        </w:r>
      </w:del>
    </w:p>
    <w:p w:rsidR="009415F7" w:rsidRPr="00994FAA" w:rsidDel="0069794E" w:rsidRDefault="009415F7" w:rsidP="009415F7">
      <w:pPr>
        <w:tabs>
          <w:tab w:val="left" w:pos="993"/>
        </w:tabs>
        <w:ind w:left="993" w:hanging="273"/>
        <w:jc w:val="both"/>
        <w:rPr>
          <w:del w:id="2122" w:author="Καρμίρης Αγγελος" w:date="2020-01-03T10:45:00Z"/>
          <w:sz w:val="24"/>
          <w:szCs w:val="24"/>
        </w:rPr>
      </w:pPr>
      <w:del w:id="2123" w:author="Καρμίρης Αγγελος" w:date="2020-01-03T10:45:00Z">
        <w:r w:rsidRPr="00937D3C" w:rsidDel="0069794E">
          <w:rPr>
            <w:sz w:val="24"/>
            <w:szCs w:val="24"/>
          </w:rPr>
          <w:delText>3.</w:delText>
        </w:r>
        <w:r w:rsidDel="0069794E">
          <w:rPr>
            <w:sz w:val="24"/>
            <w:szCs w:val="24"/>
          </w:rPr>
          <w:delText xml:space="preserve"> Potentially corrosive Sulphur existence following IEC 62535, with negative result (not corrosive)</w:delText>
        </w:r>
      </w:del>
    </w:p>
    <w:p w:rsidR="009415F7" w:rsidDel="0069794E" w:rsidRDefault="009415F7" w:rsidP="009415F7">
      <w:pPr>
        <w:tabs>
          <w:tab w:val="left" w:pos="993"/>
        </w:tabs>
        <w:ind w:left="993" w:hanging="273"/>
        <w:jc w:val="both"/>
        <w:rPr>
          <w:del w:id="2124" w:author="Καρμίρης Αγγελος" w:date="2020-01-03T10:45:00Z"/>
          <w:sz w:val="24"/>
          <w:szCs w:val="24"/>
        </w:rPr>
      </w:pPr>
      <w:del w:id="2125" w:author="Καρμίρης Αγγελος" w:date="2020-01-03T10:45:00Z">
        <w:r w:rsidRPr="00994FAA" w:rsidDel="0069794E">
          <w:rPr>
            <w:sz w:val="24"/>
            <w:szCs w:val="24"/>
          </w:rPr>
          <w:delText xml:space="preserve">4. </w:delText>
        </w:r>
        <w:r w:rsidDel="0069794E">
          <w:rPr>
            <w:sz w:val="24"/>
            <w:szCs w:val="24"/>
          </w:rPr>
          <w:delText>PCBs existence following IEC 61619, with negative result (not detectable, &lt; 2 mg/kg)</w:delText>
        </w:r>
      </w:del>
    </w:p>
    <w:p w:rsidR="009415F7" w:rsidDel="0069794E" w:rsidRDefault="009415F7" w:rsidP="009415F7">
      <w:pPr>
        <w:tabs>
          <w:tab w:val="left" w:pos="993"/>
        </w:tabs>
        <w:ind w:left="993" w:hanging="273"/>
        <w:jc w:val="both"/>
        <w:rPr>
          <w:del w:id="2126" w:author="Καρμίρης Αγγελος" w:date="2020-01-03T10:45:00Z"/>
          <w:sz w:val="24"/>
          <w:szCs w:val="24"/>
        </w:rPr>
      </w:pPr>
      <w:del w:id="2127" w:author="Καρμίρης Αγγελος" w:date="2020-01-03T10:45:00Z">
        <w:r w:rsidDel="0069794E">
          <w:rPr>
            <w:sz w:val="24"/>
            <w:szCs w:val="24"/>
          </w:rPr>
          <w:delText>5. Acidity</w:delText>
        </w:r>
        <w:r w:rsidRPr="00B7221A" w:rsidDel="0069794E">
          <w:rPr>
            <w:sz w:val="24"/>
            <w:szCs w:val="24"/>
          </w:rPr>
          <w:delText xml:space="preserve"> </w:delText>
        </w:r>
        <w:r w:rsidDel="0069794E">
          <w:rPr>
            <w:sz w:val="24"/>
            <w:szCs w:val="24"/>
          </w:rPr>
          <w:delText>following IEC 62021-1 or -2, with value ≤ 0.10 mgKOH/g</w:delText>
        </w:r>
      </w:del>
    </w:p>
    <w:p w:rsidR="00F93897" w:rsidRPr="00B665C7" w:rsidDel="0069794E" w:rsidRDefault="00F93897" w:rsidP="00F93897">
      <w:pPr>
        <w:tabs>
          <w:tab w:val="left" w:pos="993"/>
        </w:tabs>
        <w:ind w:left="993" w:hanging="273"/>
        <w:jc w:val="both"/>
        <w:rPr>
          <w:del w:id="2128" w:author="Καρμίρης Αγγελος" w:date="2020-01-03T10:45:00Z"/>
          <w:sz w:val="24"/>
          <w:szCs w:val="24"/>
        </w:rPr>
      </w:pPr>
      <w:del w:id="2129" w:author="Καρμίρης Αγγελος" w:date="2020-01-03T10:45:00Z">
        <w:r w:rsidDel="0069794E">
          <w:rPr>
            <w:sz w:val="24"/>
            <w:szCs w:val="24"/>
          </w:rPr>
          <w:delText>6. Viscosity</w:delText>
        </w:r>
        <w:r w:rsidRPr="00B7221A" w:rsidDel="0069794E">
          <w:rPr>
            <w:sz w:val="24"/>
            <w:szCs w:val="24"/>
          </w:rPr>
          <w:delText xml:space="preserve"> </w:delText>
        </w:r>
        <w:r w:rsidDel="0069794E">
          <w:rPr>
            <w:sz w:val="24"/>
            <w:szCs w:val="24"/>
          </w:rPr>
          <w:delText>following ISO 3104, with value ≤ 12 mm</w:delText>
        </w:r>
        <w:r w:rsidDel="0069794E">
          <w:rPr>
            <w:sz w:val="24"/>
            <w:szCs w:val="24"/>
            <w:vertAlign w:val="superscript"/>
          </w:rPr>
          <w:delText>2</w:delText>
        </w:r>
        <w:r w:rsidDel="0069794E">
          <w:rPr>
            <w:sz w:val="24"/>
            <w:szCs w:val="24"/>
          </w:rPr>
          <w:delText>/s at</w:delText>
        </w:r>
        <w:r w:rsidR="00B665C7" w:rsidDel="0069794E">
          <w:rPr>
            <w:sz w:val="24"/>
            <w:szCs w:val="24"/>
          </w:rPr>
          <w:delText xml:space="preserve"> 40</w:delText>
        </w:r>
        <w:r w:rsidR="00B665C7" w:rsidRPr="00CF2DCF" w:rsidDel="0069794E">
          <w:rPr>
            <w:sz w:val="24"/>
            <w:szCs w:val="24"/>
          </w:rPr>
          <w:delText>°</w:delText>
        </w:r>
        <w:r w:rsidR="00B665C7" w:rsidDel="0069794E">
          <w:rPr>
            <w:sz w:val="24"/>
            <w:szCs w:val="24"/>
          </w:rPr>
          <w:delText>C and value ≤ 1800 mm</w:delText>
        </w:r>
        <w:r w:rsidR="00B665C7" w:rsidDel="0069794E">
          <w:rPr>
            <w:sz w:val="24"/>
            <w:szCs w:val="24"/>
            <w:vertAlign w:val="superscript"/>
          </w:rPr>
          <w:delText>2</w:delText>
        </w:r>
        <w:r w:rsidR="00B665C7" w:rsidDel="0069794E">
          <w:rPr>
            <w:sz w:val="24"/>
            <w:szCs w:val="24"/>
          </w:rPr>
          <w:delText>/s at -30</w:delText>
        </w:r>
        <w:r w:rsidR="00B665C7" w:rsidRPr="004066D6" w:rsidDel="0069794E">
          <w:rPr>
            <w:sz w:val="24"/>
            <w:szCs w:val="24"/>
          </w:rPr>
          <w:delText>°</w:delText>
        </w:r>
        <w:r w:rsidR="00B665C7" w:rsidDel="0069794E">
          <w:rPr>
            <w:sz w:val="24"/>
            <w:szCs w:val="24"/>
          </w:rPr>
          <w:delText>C (LCSET)</w:delText>
        </w:r>
      </w:del>
    </w:p>
    <w:p w:rsidR="009E4D2F" w:rsidDel="0069794E" w:rsidRDefault="009E4D2F" w:rsidP="006F1F18">
      <w:pPr>
        <w:jc w:val="both"/>
        <w:rPr>
          <w:del w:id="2130" w:author="Καρμίρης Αγγελος" w:date="2020-01-03T10:45:00Z"/>
          <w:sz w:val="24"/>
          <w:szCs w:val="24"/>
        </w:rPr>
      </w:pPr>
    </w:p>
    <w:p w:rsidR="003105FA" w:rsidRPr="004F2441" w:rsidDel="0069794E" w:rsidRDefault="003105FA" w:rsidP="006F1F18">
      <w:pPr>
        <w:jc w:val="both"/>
        <w:rPr>
          <w:del w:id="2131" w:author="Καρμίρης Αγγελος" w:date="2020-01-03T10:45:00Z"/>
          <w:sz w:val="24"/>
          <w:szCs w:val="24"/>
        </w:rPr>
      </w:pPr>
    </w:p>
    <w:p w:rsidR="00AE45E7" w:rsidRPr="004F2441" w:rsidDel="0069794E" w:rsidRDefault="00813CC1" w:rsidP="00CF2DCF">
      <w:pPr>
        <w:numPr>
          <w:ilvl w:val="0"/>
          <w:numId w:val="2"/>
        </w:numPr>
        <w:tabs>
          <w:tab w:val="clear" w:pos="3585"/>
          <w:tab w:val="num" w:pos="709"/>
        </w:tabs>
        <w:ind w:left="709" w:hanging="709"/>
        <w:rPr>
          <w:del w:id="2132" w:author="Καρμίρης Αγγελος" w:date="2020-01-03T10:45:00Z"/>
          <w:b/>
          <w:bCs/>
          <w:sz w:val="24"/>
          <w:szCs w:val="24"/>
          <w:u w:val="single"/>
        </w:rPr>
      </w:pPr>
      <w:del w:id="2133" w:author="Καρμίρης Αγγελος" w:date="2020-01-03T10:45:00Z">
        <w:r w:rsidDel="0069794E">
          <w:rPr>
            <w:b/>
            <w:bCs/>
            <w:sz w:val="24"/>
            <w:szCs w:val="24"/>
            <w:u w:val="single"/>
          </w:rPr>
          <w:delText>EXPLOSION</w:delText>
        </w:r>
        <w:r w:rsidR="00A111CC" w:rsidDel="0069794E">
          <w:rPr>
            <w:b/>
            <w:bCs/>
            <w:sz w:val="24"/>
            <w:szCs w:val="24"/>
            <w:u w:val="single"/>
          </w:rPr>
          <w:delText xml:space="preserve"> AND FIRE</w:delText>
        </w:r>
        <w:r w:rsidDel="0069794E">
          <w:rPr>
            <w:b/>
            <w:bCs/>
            <w:sz w:val="24"/>
            <w:szCs w:val="24"/>
            <w:u w:val="single"/>
          </w:rPr>
          <w:delText xml:space="preserve"> PREVENTION</w:delText>
        </w:r>
        <w:r w:rsidR="006F1F18" w:rsidRPr="004F2441" w:rsidDel="0069794E">
          <w:rPr>
            <w:b/>
            <w:bCs/>
            <w:sz w:val="24"/>
            <w:szCs w:val="24"/>
            <w:u w:val="single"/>
          </w:rPr>
          <w:delText xml:space="preserve"> SYSTEM OF THE AUTOTRANSFORMER </w:delText>
        </w:r>
      </w:del>
    </w:p>
    <w:p w:rsidR="00AE45E7" w:rsidRPr="004F2441" w:rsidDel="0069794E" w:rsidRDefault="00AE45E7" w:rsidP="00AE45E7">
      <w:pPr>
        <w:ind w:left="709"/>
        <w:jc w:val="both"/>
        <w:rPr>
          <w:del w:id="2134" w:author="Καρμίρης Αγγελος" w:date="2020-01-03T10:45:00Z"/>
          <w:sz w:val="24"/>
          <w:szCs w:val="24"/>
        </w:rPr>
      </w:pPr>
      <w:del w:id="2135" w:author="Καρμίρης Αγγελος" w:date="2020-01-03T10:45:00Z">
        <w:r w:rsidRPr="004F2441" w:rsidDel="0069794E">
          <w:rPr>
            <w:sz w:val="24"/>
            <w:szCs w:val="24"/>
          </w:rPr>
          <w:tab/>
        </w:r>
      </w:del>
    </w:p>
    <w:p w:rsidR="002144AE" w:rsidDel="0069794E" w:rsidRDefault="00E8162A" w:rsidP="00AE45E7">
      <w:pPr>
        <w:ind w:left="709"/>
        <w:jc w:val="both"/>
        <w:rPr>
          <w:del w:id="2136" w:author="Καρμίρης Αγγελος" w:date="2020-01-03T10:45:00Z"/>
          <w:sz w:val="24"/>
          <w:szCs w:val="24"/>
        </w:rPr>
      </w:pPr>
      <w:del w:id="2137" w:author="Καρμίρης Αγγελος" w:date="2020-01-03T10:45:00Z">
        <w:r w:rsidRPr="004F2441" w:rsidDel="0069794E">
          <w:rPr>
            <w:sz w:val="24"/>
            <w:szCs w:val="24"/>
          </w:rPr>
          <w:delText xml:space="preserve">The autotransformer shall be equipped with </w:delText>
        </w:r>
        <w:r w:rsidR="004A3821" w:rsidDel="0069794E">
          <w:rPr>
            <w:sz w:val="24"/>
            <w:szCs w:val="24"/>
          </w:rPr>
          <w:delText>an explosion and fire prevention system. The system</w:delText>
        </w:r>
        <w:r w:rsidR="004A3821" w:rsidRPr="004A3821" w:rsidDel="0069794E">
          <w:rPr>
            <w:sz w:val="24"/>
            <w:szCs w:val="24"/>
          </w:rPr>
          <w:delText xml:space="preserve"> </w:delText>
        </w:r>
        <w:r w:rsidR="004A3821" w:rsidRPr="004F2441" w:rsidDel="0069794E">
          <w:rPr>
            <w:sz w:val="24"/>
            <w:szCs w:val="24"/>
          </w:rPr>
          <w:delText xml:space="preserve">shall be the </w:delText>
        </w:r>
        <w:r w:rsidR="004A3821" w:rsidDel="0069794E">
          <w:rPr>
            <w:sz w:val="24"/>
            <w:szCs w:val="24"/>
          </w:rPr>
          <w:delText>“Transformer Protector” of TPA</w:delText>
        </w:r>
        <w:r w:rsidR="001E4307" w:rsidDel="0069794E">
          <w:rPr>
            <w:sz w:val="24"/>
            <w:szCs w:val="24"/>
          </w:rPr>
          <w:delText>3B</w:delText>
        </w:r>
        <w:r w:rsidR="004A3821" w:rsidDel="0069794E">
          <w:rPr>
            <w:sz w:val="24"/>
            <w:szCs w:val="24"/>
          </w:rPr>
          <w:delText xml:space="preserve"> type,</w:delText>
        </w:r>
        <w:r w:rsidR="002B78BD" w:rsidDel="0069794E">
          <w:rPr>
            <w:sz w:val="24"/>
            <w:szCs w:val="24"/>
          </w:rPr>
          <w:delText xml:space="preserve"> made by SERGI</w:delText>
        </w:r>
        <w:r w:rsidR="004A3821" w:rsidDel="0069794E">
          <w:rPr>
            <w:sz w:val="24"/>
            <w:szCs w:val="24"/>
          </w:rPr>
          <w:delText>.</w:delText>
        </w:r>
        <w:r w:rsidRPr="004F2441" w:rsidDel="0069794E">
          <w:rPr>
            <w:sz w:val="24"/>
            <w:szCs w:val="24"/>
          </w:rPr>
          <w:delText xml:space="preserve"> </w:delText>
        </w:r>
      </w:del>
    </w:p>
    <w:p w:rsidR="002144AE" w:rsidDel="0069794E" w:rsidRDefault="002144AE" w:rsidP="00AE45E7">
      <w:pPr>
        <w:ind w:left="709"/>
        <w:jc w:val="both"/>
        <w:rPr>
          <w:del w:id="2138" w:author="Καρμίρης Αγγελος" w:date="2020-01-03T10:45:00Z"/>
          <w:sz w:val="24"/>
          <w:szCs w:val="24"/>
        </w:rPr>
      </w:pPr>
    </w:p>
    <w:p w:rsidR="00E8162A" w:rsidRPr="004F2441" w:rsidDel="0069794E" w:rsidRDefault="004A3821" w:rsidP="00AE45E7">
      <w:pPr>
        <w:ind w:left="709"/>
        <w:jc w:val="both"/>
        <w:rPr>
          <w:del w:id="2139" w:author="Καρμίρης Αγγελος" w:date="2020-01-03T10:45:00Z"/>
          <w:sz w:val="24"/>
          <w:szCs w:val="24"/>
        </w:rPr>
      </w:pPr>
      <w:del w:id="2140" w:author="Καρμίρης Αγγελος" w:date="2020-01-03T10:45:00Z">
        <w:r w:rsidDel="0069794E">
          <w:rPr>
            <w:sz w:val="24"/>
            <w:szCs w:val="24"/>
          </w:rPr>
          <w:delText xml:space="preserve">The </w:delText>
        </w:r>
        <w:r w:rsidR="003A1AC6" w:rsidRPr="004F2441" w:rsidDel="0069794E">
          <w:rPr>
            <w:sz w:val="24"/>
            <w:szCs w:val="24"/>
          </w:rPr>
          <w:delText xml:space="preserve">system </w:delText>
        </w:r>
        <w:r w:rsidR="002144AE" w:rsidDel="0069794E">
          <w:rPr>
            <w:sz w:val="24"/>
            <w:szCs w:val="24"/>
          </w:rPr>
          <w:delText>will</w:delText>
        </w:r>
        <w:r w:rsidR="00E8162A" w:rsidRPr="004F2441" w:rsidDel="0069794E">
          <w:rPr>
            <w:sz w:val="24"/>
            <w:szCs w:val="24"/>
          </w:rPr>
          <w:delText xml:space="preserve"> consist of the following</w:delText>
        </w:r>
        <w:r w:rsidR="00011BBC" w:rsidDel="0069794E">
          <w:rPr>
            <w:sz w:val="24"/>
            <w:szCs w:val="24"/>
          </w:rPr>
          <w:delText xml:space="preserve"> equipment, provided by SERGI</w:delText>
        </w:r>
        <w:r w:rsidR="00E8162A" w:rsidRPr="004F2441" w:rsidDel="0069794E">
          <w:rPr>
            <w:sz w:val="24"/>
            <w:szCs w:val="24"/>
          </w:rPr>
          <w:delText>:</w:delText>
        </w:r>
      </w:del>
    </w:p>
    <w:p w:rsidR="00AE45E7" w:rsidRPr="004F2441" w:rsidDel="0069794E" w:rsidRDefault="00AE45E7" w:rsidP="00AE45E7">
      <w:pPr>
        <w:ind w:left="709"/>
        <w:jc w:val="both"/>
        <w:rPr>
          <w:del w:id="2141" w:author="Καρμίρης Αγγελος" w:date="2020-01-03T10:45:00Z"/>
          <w:sz w:val="24"/>
          <w:szCs w:val="24"/>
          <w:u w:val="single"/>
        </w:rPr>
      </w:pPr>
    </w:p>
    <w:p w:rsidR="00AE45E7" w:rsidRPr="004F2441" w:rsidDel="0069794E" w:rsidRDefault="003105FA" w:rsidP="00AE45E7">
      <w:pPr>
        <w:numPr>
          <w:ilvl w:val="0"/>
          <w:numId w:val="12"/>
        </w:numPr>
        <w:jc w:val="both"/>
        <w:rPr>
          <w:del w:id="2142" w:author="Καρμίρης Αγγελος" w:date="2020-01-03T10:45:00Z"/>
          <w:sz w:val="24"/>
          <w:szCs w:val="24"/>
        </w:rPr>
      </w:pPr>
      <w:del w:id="2143" w:author="Καρμίρης Αγγελος" w:date="2020-01-03T10:45:00Z">
        <w:r w:rsidDel="0069794E">
          <w:rPr>
            <w:sz w:val="24"/>
            <w:szCs w:val="24"/>
          </w:rPr>
          <w:delText xml:space="preserve">Depressurization Set (DS) for the main tank </w:delText>
        </w:r>
        <w:r w:rsidR="00F14F10" w:rsidDel="0069794E">
          <w:rPr>
            <w:sz w:val="24"/>
            <w:szCs w:val="24"/>
          </w:rPr>
          <w:delText xml:space="preserve">of the </w:delText>
        </w:r>
        <w:r w:rsidDel="0069794E">
          <w:rPr>
            <w:sz w:val="24"/>
            <w:szCs w:val="24"/>
          </w:rPr>
          <w:delText>AT/F</w:delText>
        </w:r>
        <w:r w:rsidR="00F9139E" w:rsidDel="0069794E">
          <w:rPr>
            <w:sz w:val="24"/>
            <w:szCs w:val="24"/>
          </w:rPr>
          <w:delText xml:space="preserve"> (one or two</w:delText>
        </w:r>
        <w:r w:rsidR="007517A1" w:rsidDel="0069794E">
          <w:rPr>
            <w:sz w:val="24"/>
            <w:szCs w:val="24"/>
          </w:rPr>
          <w:delText xml:space="preserve"> pieces</w:delText>
        </w:r>
        <w:r w:rsidR="00B5480E" w:rsidDel="0069794E">
          <w:rPr>
            <w:sz w:val="24"/>
            <w:szCs w:val="24"/>
          </w:rPr>
          <w:delText>, according to SERGI study</w:delText>
        </w:r>
        <w:r w:rsidR="007517A1" w:rsidDel="0069794E">
          <w:rPr>
            <w:sz w:val="24"/>
            <w:szCs w:val="24"/>
          </w:rPr>
          <w:delText>)</w:delText>
        </w:r>
      </w:del>
    </w:p>
    <w:p w:rsidR="00AE45E7" w:rsidRPr="004F2441" w:rsidDel="0069794E" w:rsidRDefault="00AE45E7" w:rsidP="00AE45E7">
      <w:pPr>
        <w:ind w:left="709"/>
        <w:jc w:val="both"/>
        <w:rPr>
          <w:del w:id="2144" w:author="Καρμίρης Αγγελος" w:date="2020-01-03T10:45:00Z"/>
          <w:sz w:val="24"/>
          <w:szCs w:val="24"/>
        </w:rPr>
      </w:pPr>
    </w:p>
    <w:p w:rsidR="00AE45E7" w:rsidRPr="004F2441" w:rsidDel="0069794E" w:rsidRDefault="003105FA" w:rsidP="00AE45E7">
      <w:pPr>
        <w:numPr>
          <w:ilvl w:val="0"/>
          <w:numId w:val="12"/>
        </w:numPr>
        <w:jc w:val="both"/>
        <w:rPr>
          <w:del w:id="2145" w:author="Καρμίρης Αγγελος" w:date="2020-01-03T10:45:00Z"/>
          <w:sz w:val="24"/>
          <w:szCs w:val="24"/>
        </w:rPr>
      </w:pPr>
      <w:del w:id="2146" w:author="Καρμίρης Αγγελος" w:date="2020-01-03T10:45:00Z">
        <w:r w:rsidDel="0069794E">
          <w:rPr>
            <w:sz w:val="24"/>
            <w:szCs w:val="24"/>
          </w:rPr>
          <w:delText>Depressurization Set (DS) for the internal diverter</w:delText>
        </w:r>
        <w:r w:rsidR="00F9139E" w:rsidRPr="00CF2DCF" w:rsidDel="0069794E">
          <w:rPr>
            <w:sz w:val="24"/>
            <w:szCs w:val="24"/>
          </w:rPr>
          <w:delText xml:space="preserve"> </w:delText>
        </w:r>
        <w:r w:rsidR="00F9139E" w:rsidDel="0069794E">
          <w:rPr>
            <w:sz w:val="24"/>
            <w:szCs w:val="24"/>
          </w:rPr>
          <w:delText>switch</w:delText>
        </w:r>
        <w:r w:rsidDel="0069794E">
          <w:rPr>
            <w:sz w:val="24"/>
            <w:szCs w:val="24"/>
          </w:rPr>
          <w:delText xml:space="preserve"> tank of the OLTC</w:delText>
        </w:r>
      </w:del>
    </w:p>
    <w:p w:rsidR="00AE45E7" w:rsidRPr="004F2441" w:rsidDel="0069794E" w:rsidRDefault="00AE45E7" w:rsidP="00AE45E7">
      <w:pPr>
        <w:ind w:left="709"/>
        <w:jc w:val="both"/>
        <w:rPr>
          <w:del w:id="2147" w:author="Καρμίρης Αγγελος" w:date="2020-01-03T10:45:00Z"/>
          <w:sz w:val="24"/>
          <w:szCs w:val="24"/>
        </w:rPr>
      </w:pPr>
    </w:p>
    <w:p w:rsidR="003105FA" w:rsidDel="0069794E" w:rsidRDefault="003105FA" w:rsidP="00AE45E7">
      <w:pPr>
        <w:numPr>
          <w:ilvl w:val="0"/>
          <w:numId w:val="12"/>
        </w:numPr>
        <w:jc w:val="both"/>
        <w:rPr>
          <w:del w:id="2148" w:author="Καρμίρης Αγγελος" w:date="2020-01-03T10:45:00Z"/>
          <w:sz w:val="24"/>
          <w:szCs w:val="24"/>
        </w:rPr>
      </w:pPr>
      <w:del w:id="2149" w:author="Καρμίρης Αγγελος" w:date="2020-01-03T10:45:00Z">
        <w:r w:rsidDel="0069794E">
          <w:rPr>
            <w:sz w:val="24"/>
            <w:szCs w:val="24"/>
          </w:rPr>
          <w:delText>Depressurization Set (DS) for the turret of each HV bushing</w:delText>
        </w:r>
        <w:r w:rsidR="00F9139E" w:rsidDel="0069794E">
          <w:rPr>
            <w:sz w:val="24"/>
            <w:szCs w:val="24"/>
          </w:rPr>
          <w:delText xml:space="preserve"> (three</w:delText>
        </w:r>
        <w:r w:rsidDel="0069794E">
          <w:rPr>
            <w:sz w:val="24"/>
            <w:szCs w:val="24"/>
          </w:rPr>
          <w:delText xml:space="preserve"> pieces in total)</w:delText>
        </w:r>
      </w:del>
    </w:p>
    <w:p w:rsidR="003105FA" w:rsidDel="0069794E" w:rsidRDefault="003105FA" w:rsidP="00CF2DCF">
      <w:pPr>
        <w:pStyle w:val="ListParagraph"/>
        <w:rPr>
          <w:del w:id="2150" w:author="Καρμίρης Αγγελος" w:date="2020-01-03T10:45:00Z"/>
          <w:sz w:val="24"/>
          <w:szCs w:val="24"/>
        </w:rPr>
      </w:pPr>
    </w:p>
    <w:p w:rsidR="009F1D72" w:rsidDel="0069794E" w:rsidRDefault="009F1D72" w:rsidP="00AE45E7">
      <w:pPr>
        <w:numPr>
          <w:ilvl w:val="0"/>
          <w:numId w:val="12"/>
        </w:numPr>
        <w:jc w:val="both"/>
        <w:rPr>
          <w:del w:id="2151" w:author="Καρμίρης Αγγελος" w:date="2020-01-03T10:45:00Z"/>
          <w:sz w:val="24"/>
          <w:szCs w:val="24"/>
        </w:rPr>
      </w:pPr>
      <w:del w:id="2152" w:author="Καρμίρης Αγγελος" w:date="2020-01-03T10:45:00Z">
        <w:r w:rsidDel="0069794E">
          <w:rPr>
            <w:sz w:val="24"/>
            <w:szCs w:val="24"/>
          </w:rPr>
          <w:delText>Shutter</w:delText>
        </w:r>
        <w:r w:rsidR="00F9139E" w:rsidRPr="00CF2DCF" w:rsidDel="0069794E">
          <w:rPr>
            <w:sz w:val="24"/>
            <w:szCs w:val="24"/>
          </w:rPr>
          <w:delText xml:space="preserve"> </w:delText>
        </w:r>
        <w:r w:rsidR="00F9139E" w:rsidDel="0069794E">
          <w:rPr>
            <w:sz w:val="24"/>
            <w:szCs w:val="24"/>
          </w:rPr>
          <w:delText>valve</w:delText>
        </w:r>
        <w:r w:rsidDel="0069794E">
          <w:rPr>
            <w:sz w:val="24"/>
            <w:szCs w:val="24"/>
          </w:rPr>
          <w:delText xml:space="preserve"> at connection pipe between oil conservator and </w:delText>
        </w:r>
        <w:r w:rsidR="00F9139E" w:rsidDel="0069794E">
          <w:rPr>
            <w:sz w:val="24"/>
            <w:szCs w:val="24"/>
          </w:rPr>
          <w:delText xml:space="preserve">AT/F </w:delText>
        </w:r>
        <w:r w:rsidDel="0069794E">
          <w:rPr>
            <w:sz w:val="24"/>
            <w:szCs w:val="24"/>
          </w:rPr>
          <w:delText>tank</w:delText>
        </w:r>
      </w:del>
    </w:p>
    <w:p w:rsidR="009F1D72" w:rsidDel="0069794E" w:rsidRDefault="009F1D72" w:rsidP="00CF2DCF">
      <w:pPr>
        <w:pStyle w:val="ListParagraph"/>
        <w:rPr>
          <w:del w:id="2153" w:author="Καρμίρης Αγγελος" w:date="2020-01-03T10:45:00Z"/>
          <w:sz w:val="24"/>
          <w:szCs w:val="24"/>
        </w:rPr>
      </w:pPr>
    </w:p>
    <w:p w:rsidR="00011BBC" w:rsidDel="0069794E" w:rsidRDefault="00011BBC" w:rsidP="00AE45E7">
      <w:pPr>
        <w:numPr>
          <w:ilvl w:val="0"/>
          <w:numId w:val="12"/>
        </w:numPr>
        <w:jc w:val="both"/>
        <w:rPr>
          <w:del w:id="2154" w:author="Καρμίρης Αγγελος" w:date="2020-01-03T10:45:00Z"/>
          <w:sz w:val="24"/>
          <w:szCs w:val="24"/>
        </w:rPr>
      </w:pPr>
      <w:del w:id="2155" w:author="Καρμίρης Αγγελος" w:date="2020-01-03T10:45:00Z">
        <w:r w:rsidDel="0069794E">
          <w:rPr>
            <w:sz w:val="24"/>
            <w:szCs w:val="24"/>
          </w:rPr>
          <w:delText xml:space="preserve">Linear Heat Detector </w:delText>
        </w:r>
        <w:r w:rsidR="009F1D72" w:rsidDel="0069794E">
          <w:rPr>
            <w:sz w:val="24"/>
            <w:szCs w:val="24"/>
          </w:rPr>
          <w:delText>(LHD) for fire detection on the</w:delText>
        </w:r>
        <w:r w:rsidDel="0069794E">
          <w:rPr>
            <w:sz w:val="24"/>
            <w:szCs w:val="24"/>
          </w:rPr>
          <w:delText xml:space="preserve"> </w:delText>
        </w:r>
        <w:r w:rsidR="00F9139E" w:rsidDel="0069794E">
          <w:rPr>
            <w:sz w:val="24"/>
            <w:szCs w:val="24"/>
          </w:rPr>
          <w:delText xml:space="preserve">AT/F </w:delText>
        </w:r>
        <w:r w:rsidDel="0069794E">
          <w:rPr>
            <w:sz w:val="24"/>
            <w:szCs w:val="24"/>
          </w:rPr>
          <w:delText>tank</w:delText>
        </w:r>
      </w:del>
    </w:p>
    <w:p w:rsidR="00011BBC" w:rsidDel="0069794E" w:rsidRDefault="00011BBC" w:rsidP="00CF2DCF">
      <w:pPr>
        <w:pStyle w:val="ListParagraph"/>
        <w:rPr>
          <w:del w:id="2156" w:author="Καρμίρης Αγγελος" w:date="2020-01-03T10:45:00Z"/>
          <w:sz w:val="24"/>
          <w:szCs w:val="24"/>
        </w:rPr>
      </w:pPr>
    </w:p>
    <w:p w:rsidR="00F14F10" w:rsidDel="0069794E" w:rsidRDefault="00011BBC" w:rsidP="00AE45E7">
      <w:pPr>
        <w:numPr>
          <w:ilvl w:val="0"/>
          <w:numId w:val="12"/>
        </w:numPr>
        <w:jc w:val="both"/>
        <w:rPr>
          <w:del w:id="2157" w:author="Καρμίρης Αγγελος" w:date="2020-01-03T10:45:00Z"/>
          <w:sz w:val="24"/>
          <w:szCs w:val="24"/>
        </w:rPr>
      </w:pPr>
      <w:del w:id="2158" w:author="Καρμίρης Αγγελος" w:date="2020-01-03T10:45:00Z">
        <w:r w:rsidDel="0069794E">
          <w:rPr>
            <w:sz w:val="24"/>
            <w:szCs w:val="24"/>
          </w:rPr>
          <w:delText>Explosive Gas evacuation Set (EGES)</w:delText>
        </w:r>
      </w:del>
    </w:p>
    <w:p w:rsidR="00F14F10" w:rsidDel="0069794E" w:rsidRDefault="00F14F10" w:rsidP="00CF2DCF">
      <w:pPr>
        <w:pStyle w:val="ListParagraph"/>
        <w:rPr>
          <w:del w:id="2159" w:author="Καρμίρης Αγγελος" w:date="2020-01-03T10:45:00Z"/>
          <w:sz w:val="24"/>
          <w:szCs w:val="24"/>
        </w:rPr>
      </w:pPr>
    </w:p>
    <w:p w:rsidR="00F14F10" w:rsidDel="0069794E" w:rsidRDefault="00F14F10" w:rsidP="00AE45E7">
      <w:pPr>
        <w:numPr>
          <w:ilvl w:val="0"/>
          <w:numId w:val="12"/>
        </w:numPr>
        <w:jc w:val="both"/>
        <w:rPr>
          <w:del w:id="2160" w:author="Καρμίρης Αγγελος" w:date="2020-01-03T10:45:00Z"/>
          <w:sz w:val="24"/>
          <w:szCs w:val="24"/>
        </w:rPr>
      </w:pPr>
      <w:del w:id="2161" w:author="Καρμίρης Αγγελος" w:date="2020-01-03T10:45:00Z">
        <w:r w:rsidDel="0069794E">
          <w:rPr>
            <w:sz w:val="24"/>
            <w:szCs w:val="24"/>
          </w:rPr>
          <w:delText>Inert Gas Injection Set (IGIS), which will be housed in cabinet and it will include an inert gas cylinder</w:delText>
        </w:r>
      </w:del>
    </w:p>
    <w:p w:rsidR="00F14F10" w:rsidDel="0069794E" w:rsidRDefault="00F14F10" w:rsidP="00CF2DCF">
      <w:pPr>
        <w:pStyle w:val="ListParagraph"/>
        <w:rPr>
          <w:del w:id="2162" w:author="Καρμίρης Αγγελος" w:date="2020-01-03T10:45:00Z"/>
          <w:sz w:val="24"/>
          <w:szCs w:val="24"/>
        </w:rPr>
      </w:pPr>
    </w:p>
    <w:p w:rsidR="00AE45E7" w:rsidRPr="004F2441" w:rsidDel="0069794E" w:rsidRDefault="00F14F10" w:rsidP="00AE45E7">
      <w:pPr>
        <w:numPr>
          <w:ilvl w:val="0"/>
          <w:numId w:val="12"/>
        </w:numPr>
        <w:jc w:val="both"/>
        <w:rPr>
          <w:del w:id="2163" w:author="Καρμίρης Αγγελος" w:date="2020-01-03T10:45:00Z"/>
          <w:sz w:val="24"/>
          <w:szCs w:val="24"/>
        </w:rPr>
      </w:pPr>
      <w:del w:id="2164" w:author="Καρμίρης Αγγελος" w:date="2020-01-03T10:45:00Z">
        <w:r w:rsidDel="0069794E">
          <w:rPr>
            <w:sz w:val="24"/>
            <w:szCs w:val="24"/>
          </w:rPr>
          <w:delText>Control Box</w:delText>
        </w:r>
        <w:r w:rsidR="006A4133" w:rsidDel="0069794E">
          <w:rPr>
            <w:sz w:val="24"/>
            <w:szCs w:val="24"/>
          </w:rPr>
          <w:delText xml:space="preserve"> for the electrical c</w:delText>
        </w:r>
        <w:r w:rsidR="002144AE" w:rsidDel="0069794E">
          <w:rPr>
            <w:sz w:val="24"/>
            <w:szCs w:val="24"/>
          </w:rPr>
          <w:delText>ontrol of the system</w:delText>
        </w:r>
      </w:del>
    </w:p>
    <w:p w:rsidR="00AE45E7" w:rsidDel="0069794E" w:rsidRDefault="00AE45E7" w:rsidP="00CF2DCF">
      <w:pPr>
        <w:ind w:left="709"/>
        <w:jc w:val="both"/>
        <w:rPr>
          <w:del w:id="2165" w:author="Καρμίρης Αγγελος" w:date="2020-01-03T10:45:00Z"/>
          <w:sz w:val="24"/>
          <w:szCs w:val="24"/>
        </w:rPr>
      </w:pPr>
    </w:p>
    <w:p w:rsidR="002144AE" w:rsidDel="0069794E" w:rsidRDefault="006A4133" w:rsidP="00CF2DCF">
      <w:pPr>
        <w:ind w:left="709"/>
        <w:jc w:val="both"/>
        <w:rPr>
          <w:del w:id="2166" w:author="Καρμίρης Αγγελος" w:date="2020-01-03T10:45:00Z"/>
          <w:sz w:val="24"/>
          <w:szCs w:val="24"/>
        </w:rPr>
      </w:pPr>
      <w:del w:id="2167" w:author="Καρμίρης Αγγελος" w:date="2020-01-03T10:45:00Z">
        <w:r w:rsidDel="0069794E">
          <w:rPr>
            <w:sz w:val="24"/>
            <w:szCs w:val="24"/>
          </w:rPr>
          <w:delText>The system will include also</w:delText>
        </w:r>
        <w:r w:rsidR="002144AE" w:rsidDel="0069794E">
          <w:rPr>
            <w:sz w:val="24"/>
            <w:szCs w:val="24"/>
          </w:rPr>
          <w:delText xml:space="preserve"> following material</w:delText>
        </w:r>
        <w:r w:rsidDel="0069794E">
          <w:rPr>
            <w:sz w:val="24"/>
            <w:szCs w:val="24"/>
          </w:rPr>
          <w:delText>s</w:delText>
        </w:r>
        <w:r w:rsidR="002144AE" w:rsidDel="0069794E">
          <w:rPr>
            <w:sz w:val="24"/>
            <w:szCs w:val="24"/>
          </w:rPr>
          <w:delText>, provided by the AT/F manufacturer:</w:delText>
        </w:r>
      </w:del>
    </w:p>
    <w:p w:rsidR="002144AE" w:rsidDel="0069794E" w:rsidRDefault="002144AE" w:rsidP="00CF2DCF">
      <w:pPr>
        <w:ind w:left="709"/>
        <w:jc w:val="both"/>
        <w:rPr>
          <w:del w:id="2168" w:author="Καρμίρης Αγγελος" w:date="2020-01-03T10:45:00Z"/>
          <w:sz w:val="24"/>
          <w:szCs w:val="24"/>
        </w:rPr>
      </w:pPr>
    </w:p>
    <w:p w:rsidR="002144AE" w:rsidDel="0069794E" w:rsidRDefault="002144AE" w:rsidP="00CF2DCF">
      <w:pPr>
        <w:numPr>
          <w:ilvl w:val="0"/>
          <w:numId w:val="33"/>
        </w:numPr>
        <w:jc w:val="both"/>
        <w:rPr>
          <w:del w:id="2169" w:author="Καρμίρης Αγγελος" w:date="2020-01-03T10:45:00Z"/>
          <w:sz w:val="24"/>
          <w:szCs w:val="24"/>
        </w:rPr>
      </w:pPr>
      <w:del w:id="2170" w:author="Καρμίρης Αγγελος" w:date="2020-01-03T10:45:00Z">
        <w:r w:rsidDel="0069794E">
          <w:rPr>
            <w:sz w:val="24"/>
            <w:szCs w:val="24"/>
          </w:rPr>
          <w:delText xml:space="preserve">Oil </w:delText>
        </w:r>
        <w:r w:rsidR="00CA74BD" w:rsidRPr="00CF2DCF" w:rsidDel="0069794E">
          <w:rPr>
            <w:sz w:val="24"/>
            <w:szCs w:val="24"/>
          </w:rPr>
          <w:delText xml:space="preserve">– </w:delText>
        </w:r>
        <w:r w:rsidDel="0069794E">
          <w:rPr>
            <w:sz w:val="24"/>
            <w:szCs w:val="24"/>
          </w:rPr>
          <w:delText>Gas Separation Tank (OGST)</w:delText>
        </w:r>
        <w:r w:rsidR="006E4120" w:rsidDel="0069794E">
          <w:rPr>
            <w:sz w:val="24"/>
            <w:szCs w:val="24"/>
          </w:rPr>
          <w:delText xml:space="preserve"> for the separation of explosive gas from the oil</w:delText>
        </w:r>
      </w:del>
    </w:p>
    <w:p w:rsidR="002144AE" w:rsidDel="0069794E" w:rsidRDefault="002144AE" w:rsidP="00CF2DCF">
      <w:pPr>
        <w:ind w:left="709"/>
        <w:jc w:val="both"/>
        <w:rPr>
          <w:del w:id="2171" w:author="Καρμίρης Αγγελος" w:date="2020-01-03T10:45:00Z"/>
          <w:sz w:val="24"/>
          <w:szCs w:val="24"/>
        </w:rPr>
      </w:pPr>
    </w:p>
    <w:p w:rsidR="006A4133" w:rsidDel="0069794E" w:rsidRDefault="006A4133" w:rsidP="006A4133">
      <w:pPr>
        <w:numPr>
          <w:ilvl w:val="0"/>
          <w:numId w:val="33"/>
        </w:numPr>
        <w:jc w:val="both"/>
        <w:rPr>
          <w:del w:id="2172" w:author="Καρμίρης Αγγελος" w:date="2020-01-03T10:45:00Z"/>
          <w:sz w:val="24"/>
          <w:szCs w:val="24"/>
        </w:rPr>
      </w:pPr>
      <w:del w:id="2173" w:author="Καρμίρης Αγγελος" w:date="2020-01-03T10:45:00Z">
        <w:r w:rsidDel="0069794E">
          <w:rPr>
            <w:sz w:val="24"/>
            <w:szCs w:val="24"/>
          </w:rPr>
          <w:delText>All necessary adaptors on the AT/F</w:delText>
        </w:r>
      </w:del>
    </w:p>
    <w:p w:rsidR="006A4133" w:rsidDel="0069794E" w:rsidRDefault="006A4133" w:rsidP="006A4133">
      <w:pPr>
        <w:pStyle w:val="ListParagraph"/>
        <w:rPr>
          <w:del w:id="2174" w:author="Καρμίρης Αγγελος" w:date="2020-01-03T10:45:00Z"/>
          <w:sz w:val="24"/>
          <w:szCs w:val="24"/>
        </w:rPr>
      </w:pPr>
    </w:p>
    <w:p w:rsidR="002144AE" w:rsidDel="0069794E" w:rsidRDefault="002144AE" w:rsidP="00CF2DCF">
      <w:pPr>
        <w:numPr>
          <w:ilvl w:val="0"/>
          <w:numId w:val="33"/>
        </w:numPr>
        <w:jc w:val="both"/>
        <w:rPr>
          <w:del w:id="2175" w:author="Καρμίρης Αγγελος" w:date="2020-01-03T10:45:00Z"/>
          <w:sz w:val="24"/>
          <w:szCs w:val="24"/>
        </w:rPr>
      </w:pPr>
      <w:del w:id="2176" w:author="Καρμίρης Αγγελος" w:date="2020-01-03T10:45:00Z">
        <w:r w:rsidDel="0069794E">
          <w:rPr>
            <w:sz w:val="24"/>
            <w:szCs w:val="24"/>
          </w:rPr>
          <w:delText>All necessary piping to complete the TPA3B system.</w:delText>
        </w:r>
      </w:del>
    </w:p>
    <w:p w:rsidR="002144AE" w:rsidDel="0069794E" w:rsidRDefault="002144AE" w:rsidP="00CF2DCF">
      <w:pPr>
        <w:ind w:left="709"/>
        <w:jc w:val="both"/>
        <w:rPr>
          <w:del w:id="2177" w:author="Καρμίρης Αγγελος" w:date="2020-01-03T10:45:00Z"/>
          <w:sz w:val="24"/>
          <w:szCs w:val="24"/>
        </w:rPr>
      </w:pPr>
    </w:p>
    <w:p w:rsidR="002144AE" w:rsidDel="0069794E" w:rsidRDefault="002144AE" w:rsidP="00CF2DCF">
      <w:pPr>
        <w:numPr>
          <w:ilvl w:val="0"/>
          <w:numId w:val="33"/>
        </w:numPr>
        <w:jc w:val="both"/>
        <w:rPr>
          <w:del w:id="2178" w:author="Καρμίρης Αγγελος" w:date="2020-01-03T10:45:00Z"/>
          <w:sz w:val="24"/>
          <w:szCs w:val="24"/>
        </w:rPr>
      </w:pPr>
      <w:del w:id="2179" w:author="Καρμίρης Αγγελος" w:date="2020-01-03T10:45:00Z">
        <w:r w:rsidDel="0069794E">
          <w:rPr>
            <w:sz w:val="24"/>
            <w:szCs w:val="24"/>
          </w:rPr>
          <w:delText>All necessary steel supports</w:delText>
        </w:r>
      </w:del>
    </w:p>
    <w:p w:rsidR="00201EC4" w:rsidRPr="004F2441" w:rsidDel="0069794E" w:rsidRDefault="00201EC4" w:rsidP="00CF2DCF">
      <w:pPr>
        <w:jc w:val="both"/>
        <w:rPr>
          <w:del w:id="2180" w:author="Καρμίρης Αγγελος" w:date="2020-01-03T10:45:00Z"/>
          <w:sz w:val="24"/>
          <w:szCs w:val="24"/>
        </w:rPr>
      </w:pPr>
    </w:p>
    <w:p w:rsidR="006E4120" w:rsidRPr="00F614AD" w:rsidDel="0069794E" w:rsidRDefault="006E4120" w:rsidP="00CF2DCF">
      <w:pPr>
        <w:ind w:left="1560" w:hanging="850"/>
        <w:jc w:val="both"/>
        <w:rPr>
          <w:del w:id="2181" w:author="Καρμίρης Αγγελος" w:date="2020-01-03T10:45:00Z"/>
          <w:sz w:val="24"/>
          <w:szCs w:val="24"/>
        </w:rPr>
      </w:pPr>
      <w:del w:id="2182" w:author="Καρμίρης Αγγελος" w:date="2020-01-03T10:45:00Z">
        <w:r w:rsidDel="0069794E">
          <w:rPr>
            <w:sz w:val="24"/>
            <w:szCs w:val="24"/>
            <w:u w:val="single"/>
          </w:rPr>
          <w:delText>NOTE:</w:delText>
        </w:r>
        <w:r w:rsidDel="0069794E">
          <w:rPr>
            <w:sz w:val="24"/>
            <w:szCs w:val="24"/>
          </w:rPr>
          <w:delText xml:space="preserve"> It is desirable the OGST to be a compartment of the main AT/F conservator</w:delText>
        </w:r>
        <w:r w:rsidR="008A067F" w:rsidRPr="00CF2DCF" w:rsidDel="0069794E">
          <w:rPr>
            <w:sz w:val="24"/>
            <w:szCs w:val="24"/>
          </w:rPr>
          <w:delText xml:space="preserve"> </w:delText>
        </w:r>
        <w:r w:rsidR="008A067F" w:rsidDel="0069794E">
          <w:rPr>
            <w:sz w:val="24"/>
            <w:szCs w:val="24"/>
          </w:rPr>
          <w:delText>tank</w:delText>
        </w:r>
        <w:r w:rsidDel="0069794E">
          <w:rPr>
            <w:sz w:val="24"/>
            <w:szCs w:val="24"/>
          </w:rPr>
          <w:delText>.</w:delText>
        </w:r>
      </w:del>
    </w:p>
    <w:p w:rsidR="002144AE" w:rsidRPr="004F2441" w:rsidDel="0069794E" w:rsidRDefault="002144AE" w:rsidP="002144AE">
      <w:pPr>
        <w:ind w:left="709"/>
        <w:jc w:val="both"/>
        <w:rPr>
          <w:del w:id="2183" w:author="Καρμίρης Αγγελος" w:date="2020-01-03T10:45:00Z"/>
          <w:sz w:val="24"/>
          <w:szCs w:val="24"/>
        </w:rPr>
      </w:pPr>
    </w:p>
    <w:p w:rsidR="006D405D" w:rsidDel="0069794E" w:rsidRDefault="00156C3E" w:rsidP="00CF2DCF">
      <w:pPr>
        <w:ind w:left="709"/>
        <w:jc w:val="both"/>
        <w:rPr>
          <w:del w:id="2184" w:author="Καρμίρης Αγγελος" w:date="2020-01-03T10:45:00Z"/>
          <w:sz w:val="24"/>
          <w:szCs w:val="24"/>
        </w:rPr>
      </w:pPr>
      <w:del w:id="2185" w:author="Καρμίρης Αγγελος" w:date="2020-01-03T10:45:00Z">
        <w:r w:rsidDel="0069794E">
          <w:rPr>
            <w:sz w:val="24"/>
            <w:szCs w:val="24"/>
          </w:rPr>
          <w:delText xml:space="preserve">The IGIS </w:delText>
        </w:r>
        <w:r w:rsidR="00F42712" w:rsidDel="0069794E">
          <w:rPr>
            <w:sz w:val="24"/>
            <w:szCs w:val="24"/>
          </w:rPr>
          <w:delText>shall</w:delText>
        </w:r>
        <w:r w:rsidDel="0069794E">
          <w:rPr>
            <w:sz w:val="24"/>
            <w:szCs w:val="24"/>
          </w:rPr>
          <w:delText xml:space="preserve"> be seated</w:delText>
        </w:r>
        <w:r w:rsidR="00F42712" w:rsidDel="0069794E">
          <w:rPr>
            <w:sz w:val="24"/>
            <w:szCs w:val="24"/>
          </w:rPr>
          <w:delText xml:space="preserve"> on a concrete base, placed at least 5</w:delText>
        </w:r>
        <w:r w:rsidR="00D11911" w:rsidDel="0069794E">
          <w:rPr>
            <w:sz w:val="24"/>
            <w:szCs w:val="24"/>
          </w:rPr>
          <w:delText xml:space="preserve"> </w:delText>
        </w:r>
        <w:r w:rsidR="00F42712" w:rsidDel="0069794E">
          <w:rPr>
            <w:sz w:val="24"/>
            <w:szCs w:val="24"/>
          </w:rPr>
          <w:delText>m away from AT/F tank</w:delText>
        </w:r>
        <w:r w:rsidR="00DA22D6" w:rsidRPr="00CF2DCF" w:rsidDel="0069794E">
          <w:rPr>
            <w:sz w:val="24"/>
            <w:szCs w:val="24"/>
          </w:rPr>
          <w:delText xml:space="preserve"> </w:delText>
        </w:r>
        <w:r w:rsidR="00DA22D6" w:rsidDel="0069794E">
          <w:rPr>
            <w:sz w:val="24"/>
            <w:szCs w:val="24"/>
          </w:rPr>
          <w:delText>and protected by a firewall from it, according to SERGI requirements</w:delText>
        </w:r>
        <w:r w:rsidR="00F42712" w:rsidDel="0069794E">
          <w:rPr>
            <w:sz w:val="24"/>
            <w:szCs w:val="24"/>
          </w:rPr>
          <w:delText xml:space="preserve">. </w:delText>
        </w:r>
        <w:r w:rsidR="000856E8" w:rsidDel="0069794E">
          <w:rPr>
            <w:sz w:val="24"/>
            <w:szCs w:val="24"/>
          </w:rPr>
          <w:delText xml:space="preserve">It will inject inert gas </w:delText>
        </w:r>
        <w:r w:rsidR="00D11911" w:rsidDel="0069794E">
          <w:rPr>
            <w:sz w:val="24"/>
            <w:szCs w:val="24"/>
          </w:rPr>
          <w:delText>to the</w:delText>
        </w:r>
        <w:r w:rsidR="000856E8" w:rsidDel="0069794E">
          <w:rPr>
            <w:sz w:val="24"/>
            <w:szCs w:val="24"/>
          </w:rPr>
          <w:delText xml:space="preserve"> </w:delText>
        </w:r>
        <w:r w:rsidR="00D11911" w:rsidDel="0069794E">
          <w:rPr>
            <w:sz w:val="24"/>
            <w:szCs w:val="24"/>
          </w:rPr>
          <w:delText xml:space="preserve">AT/F </w:delText>
        </w:r>
        <w:r w:rsidR="000856E8" w:rsidDel="0069794E">
          <w:rPr>
            <w:sz w:val="24"/>
            <w:szCs w:val="24"/>
          </w:rPr>
          <w:delText>tank, diverter</w:delText>
        </w:r>
        <w:r w:rsidR="00D11911" w:rsidRPr="00CF2DCF" w:rsidDel="0069794E">
          <w:rPr>
            <w:sz w:val="24"/>
            <w:szCs w:val="24"/>
          </w:rPr>
          <w:delText xml:space="preserve"> </w:delText>
        </w:r>
        <w:r w:rsidR="00D11911" w:rsidDel="0069794E">
          <w:rPr>
            <w:sz w:val="24"/>
            <w:szCs w:val="24"/>
          </w:rPr>
          <w:delText>switch</w:delText>
        </w:r>
        <w:r w:rsidR="000856E8" w:rsidDel="0069794E">
          <w:rPr>
            <w:sz w:val="24"/>
            <w:szCs w:val="24"/>
          </w:rPr>
          <w:delText xml:space="preserve"> tank of OLTC and HV bushing turrets. The IGIS</w:delText>
        </w:r>
        <w:r w:rsidR="006E4120" w:rsidDel="0069794E">
          <w:rPr>
            <w:sz w:val="24"/>
            <w:szCs w:val="24"/>
          </w:rPr>
          <w:delText xml:space="preserve"> will operate automatically, either after bursting of a rupture disk in any DS, or after fire detection from LHD</w:delText>
        </w:r>
        <w:r w:rsidR="006D405D" w:rsidDel="0069794E">
          <w:rPr>
            <w:sz w:val="24"/>
            <w:szCs w:val="24"/>
          </w:rPr>
          <w:delText xml:space="preserve">. </w:delText>
        </w:r>
        <w:r w:rsidR="00A20739" w:rsidDel="0069794E">
          <w:rPr>
            <w:sz w:val="24"/>
            <w:szCs w:val="24"/>
          </w:rPr>
          <w:delText>To increase security in both cases, the</w:delText>
        </w:r>
        <w:r w:rsidR="00BC5B78" w:rsidRPr="00BC5B78" w:rsidDel="0069794E">
          <w:rPr>
            <w:sz w:val="24"/>
            <w:szCs w:val="24"/>
          </w:rPr>
          <w:delText xml:space="preserve"> </w:delText>
        </w:r>
        <w:r w:rsidR="00BC5B78" w:rsidDel="0069794E">
          <w:rPr>
            <w:sz w:val="24"/>
            <w:szCs w:val="24"/>
          </w:rPr>
          <w:delText>trip signal</w:delText>
        </w:r>
        <w:r w:rsidR="00A20739" w:rsidDel="0069794E">
          <w:rPr>
            <w:sz w:val="24"/>
            <w:szCs w:val="24"/>
          </w:rPr>
          <w:delText xml:space="preserve"> </w:delText>
        </w:r>
        <w:r w:rsidR="00BC5B78" w:rsidDel="0069794E">
          <w:rPr>
            <w:sz w:val="24"/>
            <w:szCs w:val="24"/>
          </w:rPr>
          <w:delText xml:space="preserve">of the </w:delText>
        </w:r>
        <w:r w:rsidR="00A20739" w:rsidDel="0069794E">
          <w:rPr>
            <w:sz w:val="24"/>
            <w:szCs w:val="24"/>
          </w:rPr>
          <w:delText xml:space="preserve">autotransformer differential protection relay shall </w:delText>
        </w:r>
        <w:r w:rsidR="00BC5B78" w:rsidDel="0069794E">
          <w:rPr>
            <w:sz w:val="24"/>
            <w:szCs w:val="24"/>
          </w:rPr>
          <w:delText>be a prerequisite for the</w:delText>
        </w:r>
        <w:r w:rsidR="007E3C74" w:rsidDel="0069794E">
          <w:rPr>
            <w:sz w:val="24"/>
            <w:szCs w:val="24"/>
          </w:rPr>
          <w:delText xml:space="preserve"> IGIS </w:delText>
        </w:r>
        <w:r w:rsidR="00BC5B78" w:rsidDel="0069794E">
          <w:rPr>
            <w:sz w:val="24"/>
            <w:szCs w:val="24"/>
          </w:rPr>
          <w:delText>activation</w:delText>
        </w:r>
        <w:r w:rsidR="007E3C74" w:rsidDel="0069794E">
          <w:rPr>
            <w:sz w:val="24"/>
            <w:szCs w:val="24"/>
          </w:rPr>
          <w:delText>.</w:delText>
        </w:r>
        <w:r w:rsidR="006D405D" w:rsidDel="0069794E">
          <w:rPr>
            <w:sz w:val="24"/>
            <w:szCs w:val="24"/>
          </w:rPr>
          <w:delText xml:space="preserve"> Each rupture disk will include a second electrical contact for electrical tripping, apar</w:delText>
        </w:r>
        <w:r w:rsidR="00793783" w:rsidDel="0069794E">
          <w:rPr>
            <w:sz w:val="24"/>
            <w:szCs w:val="24"/>
          </w:rPr>
          <w:delText>t from the one used for IGIS operation</w:delText>
        </w:r>
        <w:r w:rsidR="006D405D" w:rsidDel="0069794E">
          <w:rPr>
            <w:sz w:val="24"/>
            <w:szCs w:val="24"/>
          </w:rPr>
          <w:delText>.</w:delText>
        </w:r>
      </w:del>
    </w:p>
    <w:p w:rsidR="00F42712" w:rsidDel="0069794E" w:rsidRDefault="00F42712" w:rsidP="00CF2DCF">
      <w:pPr>
        <w:ind w:left="709"/>
        <w:jc w:val="both"/>
        <w:rPr>
          <w:del w:id="2186" w:author="Καρμίρης Αγγελος" w:date="2020-01-03T10:45:00Z"/>
          <w:sz w:val="24"/>
          <w:szCs w:val="24"/>
        </w:rPr>
      </w:pPr>
      <w:del w:id="2187" w:author="Καρμίρης Αγγελος" w:date="2020-01-03T10:45:00Z">
        <w:r w:rsidDel="0069794E">
          <w:rPr>
            <w:sz w:val="24"/>
            <w:szCs w:val="24"/>
          </w:rPr>
          <w:delText>The EGES shall be placed at least 5</w:delText>
        </w:r>
        <w:r w:rsidR="00B0079A" w:rsidRPr="00CF2DCF" w:rsidDel="0069794E">
          <w:rPr>
            <w:sz w:val="24"/>
            <w:szCs w:val="24"/>
          </w:rPr>
          <w:delText xml:space="preserve"> </w:delText>
        </w:r>
        <w:r w:rsidDel="0069794E">
          <w:rPr>
            <w:sz w:val="24"/>
            <w:szCs w:val="24"/>
          </w:rPr>
          <w:delText>m away from AT/F tank and at a height of at least 5</w:delText>
        </w:r>
        <w:r w:rsidR="00B0079A" w:rsidRPr="00CF2DCF" w:rsidDel="0069794E">
          <w:rPr>
            <w:sz w:val="24"/>
            <w:szCs w:val="24"/>
          </w:rPr>
          <w:delText xml:space="preserve"> </w:delText>
        </w:r>
        <w:r w:rsidDel="0069794E">
          <w:rPr>
            <w:sz w:val="24"/>
            <w:szCs w:val="24"/>
          </w:rPr>
          <w:delText>m.</w:delText>
        </w:r>
      </w:del>
    </w:p>
    <w:p w:rsidR="002144AE" w:rsidRPr="004F2441" w:rsidDel="0069794E" w:rsidRDefault="002144AE" w:rsidP="00AE45E7">
      <w:pPr>
        <w:jc w:val="both"/>
        <w:rPr>
          <w:del w:id="2188" w:author="Καρμίρης Αγγελος" w:date="2020-01-03T10:45:00Z"/>
          <w:sz w:val="24"/>
          <w:szCs w:val="24"/>
        </w:rPr>
      </w:pPr>
    </w:p>
    <w:p w:rsidR="00AE45E7" w:rsidRPr="004F2441" w:rsidDel="0069794E" w:rsidRDefault="00AE45E7" w:rsidP="00AE45E7">
      <w:pPr>
        <w:jc w:val="both"/>
        <w:rPr>
          <w:del w:id="2189" w:author="Καρμίρης Αγγελος" w:date="2020-01-03T10:45:00Z"/>
          <w:sz w:val="24"/>
          <w:szCs w:val="24"/>
        </w:rPr>
      </w:pPr>
    </w:p>
    <w:p w:rsidR="00AE45E7" w:rsidRPr="004F2441" w:rsidDel="0069794E" w:rsidRDefault="00AE45E7" w:rsidP="000124D3">
      <w:pPr>
        <w:numPr>
          <w:ilvl w:val="0"/>
          <w:numId w:val="2"/>
        </w:numPr>
        <w:tabs>
          <w:tab w:val="clear" w:pos="3585"/>
          <w:tab w:val="num" w:pos="709"/>
        </w:tabs>
        <w:ind w:hanging="3585"/>
        <w:jc w:val="both"/>
        <w:rPr>
          <w:del w:id="2190" w:author="Καρμίρης Αγγελος" w:date="2020-01-03T10:45:00Z"/>
          <w:b/>
          <w:bCs/>
          <w:sz w:val="24"/>
          <w:szCs w:val="24"/>
          <w:u w:val="single"/>
        </w:rPr>
      </w:pPr>
      <w:del w:id="2191" w:author="Καρμίρης Αγγελος" w:date="2020-01-03T10:45:00Z">
        <w:r w:rsidRPr="004F2441" w:rsidDel="0069794E">
          <w:rPr>
            <w:b/>
            <w:bCs/>
            <w:sz w:val="24"/>
            <w:szCs w:val="24"/>
            <w:u w:val="single"/>
          </w:rPr>
          <w:delText>SPARE PARTS</w:delText>
        </w:r>
      </w:del>
    </w:p>
    <w:p w:rsidR="003A48E9" w:rsidDel="0069794E" w:rsidRDefault="003A48E9" w:rsidP="00AE45E7">
      <w:pPr>
        <w:ind w:left="709"/>
        <w:jc w:val="both"/>
        <w:rPr>
          <w:del w:id="2192" w:author="Καρμίρης Αγγελος" w:date="2020-01-03T10:45:00Z"/>
          <w:sz w:val="24"/>
          <w:szCs w:val="24"/>
        </w:rPr>
      </w:pPr>
    </w:p>
    <w:p w:rsidR="00AE45E7" w:rsidDel="0069794E" w:rsidRDefault="00AE45E7" w:rsidP="00AE45E7">
      <w:pPr>
        <w:ind w:left="709"/>
        <w:jc w:val="both"/>
        <w:rPr>
          <w:del w:id="2193" w:author="Καρμίρης Αγγελος" w:date="2020-01-03T10:45:00Z"/>
          <w:sz w:val="24"/>
          <w:szCs w:val="24"/>
        </w:rPr>
      </w:pPr>
      <w:del w:id="2194" w:author="Καρμίρης Αγγελος" w:date="2020-01-03T10:45:00Z">
        <w:r w:rsidRPr="004F2441" w:rsidDel="0069794E">
          <w:rPr>
            <w:sz w:val="24"/>
            <w:szCs w:val="24"/>
          </w:rPr>
          <w:tab/>
          <w:delText>Bidders should quote the following spare parts for each autotransformer</w:delText>
        </w:r>
        <w:r w:rsidR="00E8162A" w:rsidRPr="004F2441" w:rsidDel="0069794E">
          <w:rPr>
            <w:sz w:val="24"/>
            <w:szCs w:val="24"/>
          </w:rPr>
          <w:delText>,</w:delText>
        </w:r>
        <w:r w:rsidRPr="004F2441" w:rsidDel="0069794E">
          <w:rPr>
            <w:sz w:val="24"/>
            <w:szCs w:val="24"/>
          </w:rPr>
          <w:delText xml:space="preserve"> giving item prices.</w:delText>
        </w:r>
      </w:del>
    </w:p>
    <w:p w:rsidR="0082491D" w:rsidDel="0069794E" w:rsidRDefault="0082491D" w:rsidP="00AE45E7">
      <w:pPr>
        <w:ind w:left="709"/>
        <w:jc w:val="both"/>
        <w:rPr>
          <w:del w:id="2195" w:author="Καρμίρης Αγγελος" w:date="2020-01-03T10:45:00Z"/>
          <w:sz w:val="24"/>
          <w:szCs w:val="24"/>
        </w:rPr>
      </w:pPr>
    </w:p>
    <w:p w:rsidR="00AE45E7" w:rsidRPr="004F2441" w:rsidDel="0069794E" w:rsidRDefault="00AE45E7" w:rsidP="00AE45E7">
      <w:pPr>
        <w:ind w:left="709"/>
        <w:jc w:val="both"/>
        <w:rPr>
          <w:del w:id="2196" w:author="Καρμίρης Αγγελος" w:date="2020-01-03T10:45:00Z"/>
          <w:sz w:val="12"/>
          <w:szCs w:val="12"/>
        </w:rPr>
      </w:pPr>
    </w:p>
    <w:tbl>
      <w:tblPr>
        <w:tblW w:w="0" w:type="auto"/>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1"/>
        <w:gridCol w:w="5954"/>
      </w:tblGrid>
      <w:tr w:rsidR="00AE45E7" w:rsidRPr="004F2441" w:rsidDel="0069794E">
        <w:trPr>
          <w:del w:id="2197" w:author="Καρμίρης Αγγελος" w:date="2020-01-03T10:45:00Z"/>
        </w:trPr>
        <w:tc>
          <w:tcPr>
            <w:tcW w:w="1701" w:type="dxa"/>
            <w:tcBorders>
              <w:top w:val="single" w:sz="12" w:space="0" w:color="auto"/>
              <w:left w:val="single" w:sz="12" w:space="0" w:color="auto"/>
              <w:bottom w:val="single" w:sz="6" w:space="0" w:color="auto"/>
              <w:right w:val="single" w:sz="6" w:space="0" w:color="auto"/>
            </w:tcBorders>
            <w:shd w:val="clear" w:color="auto" w:fill="FFFF00"/>
          </w:tcPr>
          <w:p w:rsidR="00AE45E7" w:rsidRPr="004F2441" w:rsidDel="0069794E" w:rsidRDefault="00AE45E7" w:rsidP="006E6C71">
            <w:pPr>
              <w:jc w:val="center"/>
              <w:rPr>
                <w:del w:id="2198" w:author="Καρμίρης Αγγελος" w:date="2020-01-03T10:45:00Z"/>
                <w:b/>
                <w:bCs/>
                <w:sz w:val="24"/>
                <w:szCs w:val="24"/>
                <w:u w:val="single"/>
              </w:rPr>
            </w:pPr>
          </w:p>
          <w:p w:rsidR="00AE45E7" w:rsidRPr="004F2441" w:rsidDel="0069794E" w:rsidRDefault="00AE45E7" w:rsidP="006E6C71">
            <w:pPr>
              <w:jc w:val="center"/>
              <w:rPr>
                <w:del w:id="2199" w:author="Καρμίρης Αγγελος" w:date="2020-01-03T10:45:00Z"/>
                <w:b/>
                <w:bCs/>
                <w:sz w:val="24"/>
                <w:szCs w:val="24"/>
              </w:rPr>
            </w:pPr>
            <w:del w:id="2200" w:author="Καρμίρης Αγγελος" w:date="2020-01-03T10:45:00Z">
              <w:r w:rsidRPr="004F2441" w:rsidDel="0069794E">
                <w:rPr>
                  <w:b/>
                  <w:bCs/>
                  <w:sz w:val="24"/>
                  <w:szCs w:val="24"/>
                  <w:u w:val="single"/>
                </w:rPr>
                <w:delText>Item No</w:delText>
              </w:r>
            </w:del>
          </w:p>
        </w:tc>
        <w:tc>
          <w:tcPr>
            <w:tcW w:w="5954" w:type="dxa"/>
            <w:tcBorders>
              <w:top w:val="single" w:sz="12" w:space="0" w:color="auto"/>
              <w:left w:val="single" w:sz="6" w:space="0" w:color="auto"/>
              <w:bottom w:val="single" w:sz="6" w:space="0" w:color="auto"/>
              <w:right w:val="single" w:sz="12" w:space="0" w:color="auto"/>
            </w:tcBorders>
            <w:shd w:val="clear" w:color="auto" w:fill="FFFF00"/>
          </w:tcPr>
          <w:p w:rsidR="00AE45E7" w:rsidRPr="004F2441" w:rsidDel="0069794E" w:rsidRDefault="00AE45E7" w:rsidP="006E6C71">
            <w:pPr>
              <w:jc w:val="center"/>
              <w:rPr>
                <w:del w:id="2201" w:author="Καρμίρης Αγγελος" w:date="2020-01-03T10:45:00Z"/>
                <w:b/>
                <w:bCs/>
                <w:sz w:val="24"/>
                <w:szCs w:val="24"/>
                <w:u w:val="single"/>
              </w:rPr>
            </w:pPr>
          </w:p>
          <w:p w:rsidR="00AE45E7" w:rsidRPr="004F2441" w:rsidDel="0069794E" w:rsidRDefault="00AE45E7" w:rsidP="006E6C71">
            <w:pPr>
              <w:jc w:val="center"/>
              <w:rPr>
                <w:del w:id="2202" w:author="Καρμίρης Αγγελος" w:date="2020-01-03T10:45:00Z"/>
                <w:b/>
                <w:bCs/>
                <w:sz w:val="24"/>
                <w:szCs w:val="24"/>
                <w:u w:val="single"/>
              </w:rPr>
            </w:pPr>
            <w:del w:id="2203" w:author="Καρμίρης Αγγελος" w:date="2020-01-03T10:45:00Z">
              <w:r w:rsidRPr="004F2441" w:rsidDel="0069794E">
                <w:rPr>
                  <w:b/>
                  <w:bCs/>
                  <w:sz w:val="24"/>
                  <w:szCs w:val="24"/>
                  <w:u w:val="single"/>
                </w:rPr>
                <w:delText>Description</w:delText>
              </w:r>
            </w:del>
          </w:p>
          <w:p w:rsidR="00AE45E7" w:rsidRPr="004F2441" w:rsidDel="0069794E" w:rsidRDefault="00AE45E7" w:rsidP="006E6C71">
            <w:pPr>
              <w:jc w:val="center"/>
              <w:rPr>
                <w:del w:id="2204" w:author="Καρμίρης Αγγελος" w:date="2020-01-03T10:45:00Z"/>
                <w:b/>
                <w:bCs/>
                <w:sz w:val="24"/>
                <w:szCs w:val="24"/>
              </w:rPr>
            </w:pPr>
          </w:p>
        </w:tc>
      </w:tr>
      <w:tr w:rsidR="00AE45E7" w:rsidRPr="004F2441" w:rsidDel="0069794E">
        <w:trPr>
          <w:del w:id="2205" w:author="Καρμίρης Αγγελος" w:date="2020-01-03T10:45:00Z"/>
        </w:trPr>
        <w:tc>
          <w:tcPr>
            <w:tcW w:w="1701" w:type="dxa"/>
            <w:tcBorders>
              <w:top w:val="nil"/>
              <w:left w:val="single" w:sz="12" w:space="0" w:color="auto"/>
              <w:bottom w:val="single" w:sz="6" w:space="0" w:color="auto"/>
              <w:right w:val="single" w:sz="6" w:space="0" w:color="auto"/>
            </w:tcBorders>
          </w:tcPr>
          <w:p w:rsidR="00AE45E7" w:rsidRPr="004F2441" w:rsidDel="0069794E" w:rsidRDefault="00AE45E7" w:rsidP="006E6C71">
            <w:pPr>
              <w:jc w:val="center"/>
              <w:rPr>
                <w:del w:id="2206" w:author="Καρμίρης Αγγελος" w:date="2020-01-03T10:45:00Z"/>
                <w:sz w:val="22"/>
                <w:szCs w:val="22"/>
              </w:rPr>
            </w:pPr>
            <w:del w:id="2207" w:author="Καρμίρης Αγγελος" w:date="2020-01-03T10:45:00Z">
              <w:r w:rsidRPr="004F2441" w:rsidDel="0069794E">
                <w:rPr>
                  <w:sz w:val="22"/>
                  <w:szCs w:val="22"/>
                </w:rPr>
                <w:delText>1</w:delText>
              </w:r>
            </w:del>
          </w:p>
        </w:tc>
        <w:tc>
          <w:tcPr>
            <w:tcW w:w="5954" w:type="dxa"/>
            <w:tcBorders>
              <w:top w:val="nil"/>
              <w:left w:val="single" w:sz="6" w:space="0" w:color="auto"/>
              <w:bottom w:val="single" w:sz="6" w:space="0" w:color="auto"/>
              <w:right w:val="single" w:sz="12" w:space="0" w:color="auto"/>
            </w:tcBorders>
          </w:tcPr>
          <w:p w:rsidR="00AE45E7" w:rsidRPr="004F2441" w:rsidDel="0069794E" w:rsidRDefault="008C51AA" w:rsidP="006E6C71">
            <w:pPr>
              <w:jc w:val="both"/>
              <w:rPr>
                <w:del w:id="2208" w:author="Καρμίρης Αγγελος" w:date="2020-01-03T10:45:00Z"/>
                <w:sz w:val="22"/>
                <w:szCs w:val="22"/>
              </w:rPr>
            </w:pPr>
            <w:del w:id="2209" w:author="Καρμίρης Αγγελος" w:date="2020-01-03T10:45:00Z">
              <w:r w:rsidDel="0069794E">
                <w:rPr>
                  <w:sz w:val="22"/>
                  <w:szCs w:val="22"/>
                </w:rPr>
                <w:delText>One HV</w:delText>
              </w:r>
              <w:r w:rsidR="00AE45E7" w:rsidRPr="004F2441" w:rsidDel="0069794E">
                <w:rPr>
                  <w:sz w:val="22"/>
                  <w:szCs w:val="22"/>
                </w:rPr>
                <w:delText xml:space="preserve"> bushing complete</w:delText>
              </w:r>
            </w:del>
          </w:p>
        </w:tc>
      </w:tr>
      <w:tr w:rsidR="00AE45E7" w:rsidRPr="004F2441" w:rsidDel="0069794E">
        <w:trPr>
          <w:del w:id="2210" w:author="Καρμίρης Αγγελος" w:date="2020-01-03T10:45:00Z"/>
        </w:trPr>
        <w:tc>
          <w:tcPr>
            <w:tcW w:w="1701" w:type="dxa"/>
            <w:tcBorders>
              <w:top w:val="single" w:sz="6" w:space="0" w:color="auto"/>
              <w:left w:val="single" w:sz="12" w:space="0" w:color="auto"/>
              <w:bottom w:val="single" w:sz="6" w:space="0" w:color="auto"/>
              <w:right w:val="single" w:sz="6" w:space="0" w:color="auto"/>
            </w:tcBorders>
          </w:tcPr>
          <w:p w:rsidR="00AE45E7" w:rsidRPr="004F2441" w:rsidDel="0069794E" w:rsidRDefault="00AE45E7" w:rsidP="006E6C71">
            <w:pPr>
              <w:jc w:val="center"/>
              <w:rPr>
                <w:del w:id="2211" w:author="Καρμίρης Αγγελος" w:date="2020-01-03T10:45:00Z"/>
                <w:sz w:val="22"/>
                <w:szCs w:val="22"/>
              </w:rPr>
            </w:pPr>
            <w:del w:id="2212" w:author="Καρμίρης Αγγελος" w:date="2020-01-03T10:45:00Z">
              <w:r w:rsidRPr="004F2441" w:rsidDel="0069794E">
                <w:rPr>
                  <w:sz w:val="22"/>
                  <w:szCs w:val="22"/>
                </w:rPr>
                <w:delText>2</w:delText>
              </w:r>
            </w:del>
          </w:p>
        </w:tc>
        <w:tc>
          <w:tcPr>
            <w:tcW w:w="5954" w:type="dxa"/>
            <w:tcBorders>
              <w:top w:val="single" w:sz="6" w:space="0" w:color="auto"/>
              <w:left w:val="single" w:sz="6" w:space="0" w:color="auto"/>
              <w:bottom w:val="single" w:sz="6" w:space="0" w:color="auto"/>
              <w:right w:val="single" w:sz="12" w:space="0" w:color="auto"/>
            </w:tcBorders>
          </w:tcPr>
          <w:p w:rsidR="00AE45E7" w:rsidRPr="004F2441" w:rsidDel="0069794E" w:rsidRDefault="00AE45E7">
            <w:pPr>
              <w:jc w:val="both"/>
              <w:rPr>
                <w:del w:id="2213" w:author="Καρμίρης Αγγελος" w:date="2020-01-03T10:45:00Z"/>
                <w:sz w:val="22"/>
                <w:szCs w:val="22"/>
              </w:rPr>
            </w:pPr>
            <w:del w:id="2214" w:author="Καρμίρης Αγγελος" w:date="2020-01-03T10:45:00Z">
              <w:r w:rsidRPr="004F2441" w:rsidDel="0069794E">
                <w:rPr>
                  <w:sz w:val="22"/>
                  <w:szCs w:val="22"/>
                </w:rPr>
                <w:delText>One MV bushing complete</w:delText>
              </w:r>
            </w:del>
          </w:p>
        </w:tc>
      </w:tr>
      <w:tr w:rsidR="00AE45E7" w:rsidRPr="004F2441" w:rsidDel="0069794E">
        <w:trPr>
          <w:del w:id="2215" w:author="Καρμίρης Αγγελος" w:date="2020-01-03T10:45:00Z"/>
        </w:trPr>
        <w:tc>
          <w:tcPr>
            <w:tcW w:w="1701" w:type="dxa"/>
            <w:tcBorders>
              <w:top w:val="single" w:sz="6" w:space="0" w:color="auto"/>
              <w:left w:val="single" w:sz="12" w:space="0" w:color="auto"/>
              <w:bottom w:val="single" w:sz="6" w:space="0" w:color="auto"/>
              <w:right w:val="single" w:sz="6" w:space="0" w:color="auto"/>
            </w:tcBorders>
          </w:tcPr>
          <w:p w:rsidR="00AE45E7" w:rsidRPr="004F2441" w:rsidDel="0069794E" w:rsidRDefault="00AE45E7" w:rsidP="006E6C71">
            <w:pPr>
              <w:jc w:val="center"/>
              <w:rPr>
                <w:del w:id="2216" w:author="Καρμίρης Αγγελος" w:date="2020-01-03T10:45:00Z"/>
                <w:sz w:val="22"/>
                <w:szCs w:val="22"/>
              </w:rPr>
            </w:pPr>
            <w:del w:id="2217" w:author="Καρμίρης Αγγελος" w:date="2020-01-03T10:45:00Z">
              <w:r w:rsidRPr="004F2441" w:rsidDel="0069794E">
                <w:rPr>
                  <w:sz w:val="22"/>
                  <w:szCs w:val="22"/>
                </w:rPr>
                <w:delText>3</w:delText>
              </w:r>
            </w:del>
          </w:p>
        </w:tc>
        <w:tc>
          <w:tcPr>
            <w:tcW w:w="5954" w:type="dxa"/>
            <w:tcBorders>
              <w:top w:val="single" w:sz="6" w:space="0" w:color="auto"/>
              <w:left w:val="single" w:sz="6" w:space="0" w:color="auto"/>
              <w:bottom w:val="single" w:sz="6" w:space="0" w:color="auto"/>
              <w:right w:val="single" w:sz="12" w:space="0" w:color="auto"/>
            </w:tcBorders>
          </w:tcPr>
          <w:p w:rsidR="00AE45E7" w:rsidRPr="004F2441" w:rsidDel="0069794E" w:rsidRDefault="00AE45E7">
            <w:pPr>
              <w:jc w:val="both"/>
              <w:rPr>
                <w:del w:id="2218" w:author="Καρμίρης Αγγελος" w:date="2020-01-03T10:45:00Z"/>
                <w:sz w:val="22"/>
                <w:szCs w:val="22"/>
              </w:rPr>
            </w:pPr>
            <w:del w:id="2219" w:author="Καρμίρης Αγγελος" w:date="2020-01-03T10:45:00Z">
              <w:r w:rsidRPr="004F2441" w:rsidDel="0069794E">
                <w:rPr>
                  <w:sz w:val="22"/>
                  <w:szCs w:val="22"/>
                </w:rPr>
                <w:delText>One LV bushing complete</w:delText>
              </w:r>
            </w:del>
          </w:p>
        </w:tc>
      </w:tr>
      <w:tr w:rsidR="00AE45E7" w:rsidRPr="004F2441" w:rsidDel="0069794E">
        <w:trPr>
          <w:del w:id="2220" w:author="Καρμίρης Αγγελος" w:date="2020-01-03T10:45:00Z"/>
        </w:trPr>
        <w:tc>
          <w:tcPr>
            <w:tcW w:w="1701" w:type="dxa"/>
            <w:tcBorders>
              <w:top w:val="single" w:sz="6" w:space="0" w:color="auto"/>
              <w:left w:val="single" w:sz="12" w:space="0" w:color="auto"/>
              <w:bottom w:val="single" w:sz="6" w:space="0" w:color="auto"/>
              <w:right w:val="single" w:sz="6" w:space="0" w:color="auto"/>
            </w:tcBorders>
          </w:tcPr>
          <w:p w:rsidR="00AE45E7" w:rsidRPr="004F2441" w:rsidDel="0069794E" w:rsidRDefault="00AE45E7" w:rsidP="006E6C71">
            <w:pPr>
              <w:jc w:val="center"/>
              <w:rPr>
                <w:del w:id="2221" w:author="Καρμίρης Αγγελος" w:date="2020-01-03T10:45:00Z"/>
                <w:sz w:val="22"/>
                <w:szCs w:val="22"/>
              </w:rPr>
            </w:pPr>
          </w:p>
          <w:p w:rsidR="00AE45E7" w:rsidRPr="004F2441" w:rsidDel="0069794E" w:rsidRDefault="00AE45E7" w:rsidP="006E6C71">
            <w:pPr>
              <w:jc w:val="center"/>
              <w:rPr>
                <w:del w:id="2222" w:author="Καρμίρης Αγγελος" w:date="2020-01-03T10:45:00Z"/>
                <w:sz w:val="22"/>
                <w:szCs w:val="22"/>
              </w:rPr>
            </w:pPr>
            <w:del w:id="2223" w:author="Καρμίρης Αγγελος" w:date="2020-01-03T10:45:00Z">
              <w:r w:rsidRPr="004F2441" w:rsidDel="0069794E">
                <w:rPr>
                  <w:sz w:val="22"/>
                  <w:szCs w:val="22"/>
                </w:rPr>
                <w:delText>4</w:delText>
              </w:r>
            </w:del>
          </w:p>
        </w:tc>
        <w:tc>
          <w:tcPr>
            <w:tcW w:w="5954" w:type="dxa"/>
            <w:tcBorders>
              <w:top w:val="single" w:sz="6" w:space="0" w:color="auto"/>
              <w:left w:val="single" w:sz="6" w:space="0" w:color="auto"/>
              <w:bottom w:val="single" w:sz="6" w:space="0" w:color="auto"/>
              <w:right w:val="single" w:sz="12" w:space="0" w:color="auto"/>
            </w:tcBorders>
          </w:tcPr>
          <w:p w:rsidR="00AE45E7" w:rsidRPr="004F2441" w:rsidDel="0069794E" w:rsidRDefault="00AE45E7" w:rsidP="006E6C71">
            <w:pPr>
              <w:jc w:val="both"/>
              <w:rPr>
                <w:del w:id="2224" w:author="Καρμίρης Αγγελος" w:date="2020-01-03T10:45:00Z"/>
                <w:sz w:val="22"/>
                <w:szCs w:val="22"/>
              </w:rPr>
            </w:pPr>
            <w:del w:id="2225" w:author="Καρμίρης Αγγελος" w:date="2020-01-03T10:45:00Z">
              <w:r w:rsidRPr="004F2441" w:rsidDel="0069794E">
                <w:rPr>
                  <w:sz w:val="22"/>
                  <w:szCs w:val="22"/>
                </w:rPr>
                <w:delText>Complete set of gaskets for all bushings, covers, radiator flanges</w:delText>
              </w:r>
              <w:r w:rsidR="00E025C8" w:rsidDel="0069794E">
                <w:rPr>
                  <w:sz w:val="22"/>
                  <w:szCs w:val="22"/>
                </w:rPr>
                <w:delText>,</w:delText>
              </w:r>
              <w:r w:rsidRPr="004F2441" w:rsidDel="0069794E">
                <w:rPr>
                  <w:sz w:val="22"/>
                  <w:szCs w:val="22"/>
                </w:rPr>
                <w:delText xml:space="preserve"> manholes and hand</w:delText>
              </w:r>
              <w:r w:rsidR="00E025C8" w:rsidDel="0069794E">
                <w:rPr>
                  <w:sz w:val="22"/>
                  <w:szCs w:val="22"/>
                </w:rPr>
                <w:delText>-</w:delText>
              </w:r>
              <w:r w:rsidRPr="004F2441" w:rsidDel="0069794E">
                <w:rPr>
                  <w:sz w:val="22"/>
                  <w:szCs w:val="22"/>
                </w:rPr>
                <w:delText>holes for one autotransformer.</w:delText>
              </w:r>
            </w:del>
          </w:p>
        </w:tc>
      </w:tr>
      <w:tr w:rsidR="00AE45E7" w:rsidRPr="004F2441" w:rsidDel="0069794E">
        <w:trPr>
          <w:del w:id="2226" w:author="Καρμίρης Αγγελος" w:date="2020-01-03T10:45:00Z"/>
        </w:trPr>
        <w:tc>
          <w:tcPr>
            <w:tcW w:w="1701" w:type="dxa"/>
            <w:tcBorders>
              <w:top w:val="single" w:sz="6" w:space="0" w:color="auto"/>
              <w:left w:val="single" w:sz="12" w:space="0" w:color="auto"/>
              <w:bottom w:val="single" w:sz="6" w:space="0" w:color="auto"/>
              <w:right w:val="single" w:sz="6" w:space="0" w:color="auto"/>
            </w:tcBorders>
          </w:tcPr>
          <w:p w:rsidR="00AE45E7" w:rsidRPr="004F2441" w:rsidDel="0069794E" w:rsidRDefault="00AE45E7" w:rsidP="006E6C71">
            <w:pPr>
              <w:jc w:val="center"/>
              <w:rPr>
                <w:del w:id="2227" w:author="Καρμίρης Αγγελος" w:date="2020-01-03T10:45:00Z"/>
                <w:sz w:val="22"/>
                <w:szCs w:val="22"/>
              </w:rPr>
            </w:pPr>
            <w:del w:id="2228" w:author="Καρμίρης Αγγελος" w:date="2020-01-03T10:45:00Z">
              <w:r w:rsidRPr="004F2441" w:rsidDel="0069794E">
                <w:rPr>
                  <w:sz w:val="22"/>
                  <w:szCs w:val="22"/>
                </w:rPr>
                <w:delText>5</w:delText>
              </w:r>
            </w:del>
          </w:p>
        </w:tc>
        <w:tc>
          <w:tcPr>
            <w:tcW w:w="5954" w:type="dxa"/>
            <w:tcBorders>
              <w:top w:val="single" w:sz="6" w:space="0" w:color="auto"/>
              <w:left w:val="single" w:sz="6" w:space="0" w:color="auto"/>
              <w:bottom w:val="single" w:sz="6" w:space="0" w:color="auto"/>
              <w:right w:val="single" w:sz="12" w:space="0" w:color="auto"/>
            </w:tcBorders>
          </w:tcPr>
          <w:p w:rsidR="00AE45E7" w:rsidRPr="004F2441" w:rsidDel="0069794E" w:rsidRDefault="00AE45E7" w:rsidP="006E6C71">
            <w:pPr>
              <w:jc w:val="both"/>
              <w:rPr>
                <w:del w:id="2229" w:author="Καρμίρης Αγγελος" w:date="2020-01-03T10:45:00Z"/>
                <w:sz w:val="22"/>
                <w:szCs w:val="22"/>
              </w:rPr>
            </w:pPr>
            <w:del w:id="2230" w:author="Καρμίρης Αγγελος" w:date="2020-01-03T10:45:00Z">
              <w:r w:rsidRPr="004F2441" w:rsidDel="0069794E">
                <w:rPr>
                  <w:sz w:val="22"/>
                  <w:szCs w:val="22"/>
                </w:rPr>
                <w:delText>Cooling fan and motor set</w:delText>
              </w:r>
            </w:del>
          </w:p>
        </w:tc>
      </w:tr>
      <w:tr w:rsidR="00AE45E7" w:rsidRPr="004F2441" w:rsidDel="0069794E">
        <w:trPr>
          <w:del w:id="2231" w:author="Καρμίρης Αγγελος" w:date="2020-01-03T10:45:00Z"/>
        </w:trPr>
        <w:tc>
          <w:tcPr>
            <w:tcW w:w="1701" w:type="dxa"/>
            <w:tcBorders>
              <w:top w:val="single" w:sz="6" w:space="0" w:color="auto"/>
              <w:left w:val="single" w:sz="12" w:space="0" w:color="auto"/>
              <w:bottom w:val="single" w:sz="6" w:space="0" w:color="auto"/>
              <w:right w:val="single" w:sz="6" w:space="0" w:color="auto"/>
            </w:tcBorders>
          </w:tcPr>
          <w:p w:rsidR="00AE45E7" w:rsidRPr="004F2441" w:rsidDel="0069794E" w:rsidRDefault="00AE45E7" w:rsidP="006E6C71">
            <w:pPr>
              <w:jc w:val="center"/>
              <w:rPr>
                <w:del w:id="2232" w:author="Καρμίρης Αγγελος" w:date="2020-01-03T10:45:00Z"/>
                <w:sz w:val="22"/>
                <w:szCs w:val="22"/>
              </w:rPr>
            </w:pPr>
            <w:del w:id="2233" w:author="Καρμίρης Αγγελος" w:date="2020-01-03T10:45:00Z">
              <w:r w:rsidRPr="004F2441" w:rsidDel="0069794E">
                <w:rPr>
                  <w:sz w:val="22"/>
                  <w:szCs w:val="22"/>
                </w:rPr>
                <w:delText>6</w:delText>
              </w:r>
            </w:del>
          </w:p>
        </w:tc>
        <w:tc>
          <w:tcPr>
            <w:tcW w:w="5954" w:type="dxa"/>
            <w:tcBorders>
              <w:top w:val="single" w:sz="6" w:space="0" w:color="auto"/>
              <w:left w:val="single" w:sz="6" w:space="0" w:color="auto"/>
              <w:bottom w:val="single" w:sz="6" w:space="0" w:color="auto"/>
              <w:right w:val="single" w:sz="12" w:space="0" w:color="auto"/>
            </w:tcBorders>
          </w:tcPr>
          <w:p w:rsidR="00AE45E7" w:rsidRPr="004F2441" w:rsidDel="0069794E" w:rsidRDefault="00AE45E7" w:rsidP="006E6C71">
            <w:pPr>
              <w:jc w:val="both"/>
              <w:rPr>
                <w:del w:id="2234" w:author="Καρμίρης Αγγελος" w:date="2020-01-03T10:45:00Z"/>
                <w:sz w:val="22"/>
                <w:szCs w:val="22"/>
              </w:rPr>
            </w:pPr>
            <w:del w:id="2235" w:author="Καρμίρης Αγγελος" w:date="2020-01-03T10:45:00Z">
              <w:r w:rsidRPr="004F2441" w:rsidDel="0069794E">
                <w:rPr>
                  <w:sz w:val="22"/>
                  <w:szCs w:val="22"/>
                </w:rPr>
                <w:delText>Cooling pump and motor set</w:delText>
              </w:r>
            </w:del>
          </w:p>
        </w:tc>
      </w:tr>
      <w:tr w:rsidR="00AE45E7" w:rsidRPr="004F2441" w:rsidDel="0069794E">
        <w:trPr>
          <w:del w:id="2236" w:author="Καρμίρης Αγγελος" w:date="2020-01-03T10:45:00Z"/>
        </w:trPr>
        <w:tc>
          <w:tcPr>
            <w:tcW w:w="1701" w:type="dxa"/>
            <w:tcBorders>
              <w:top w:val="single" w:sz="6" w:space="0" w:color="auto"/>
              <w:left w:val="single" w:sz="12" w:space="0" w:color="auto"/>
              <w:bottom w:val="single" w:sz="6" w:space="0" w:color="auto"/>
              <w:right w:val="single" w:sz="6" w:space="0" w:color="auto"/>
            </w:tcBorders>
          </w:tcPr>
          <w:p w:rsidR="00AE45E7" w:rsidRPr="004F2441" w:rsidDel="0069794E" w:rsidRDefault="00AE45E7" w:rsidP="006E6C71">
            <w:pPr>
              <w:jc w:val="center"/>
              <w:rPr>
                <w:del w:id="2237" w:author="Καρμίρης Αγγελος" w:date="2020-01-03T10:45:00Z"/>
                <w:sz w:val="22"/>
                <w:szCs w:val="22"/>
              </w:rPr>
            </w:pPr>
          </w:p>
          <w:p w:rsidR="00AE45E7" w:rsidRPr="004F2441" w:rsidDel="0069794E" w:rsidRDefault="00AE45E7" w:rsidP="006E6C71">
            <w:pPr>
              <w:jc w:val="center"/>
              <w:rPr>
                <w:del w:id="2238" w:author="Καρμίρης Αγγελος" w:date="2020-01-03T10:45:00Z"/>
                <w:sz w:val="22"/>
                <w:szCs w:val="22"/>
              </w:rPr>
            </w:pPr>
            <w:del w:id="2239" w:author="Καρμίρης Αγγελος" w:date="2020-01-03T10:45:00Z">
              <w:r w:rsidRPr="004F2441" w:rsidDel="0069794E">
                <w:rPr>
                  <w:sz w:val="22"/>
                  <w:szCs w:val="22"/>
                </w:rPr>
                <w:delText>7</w:delText>
              </w:r>
            </w:del>
          </w:p>
        </w:tc>
        <w:tc>
          <w:tcPr>
            <w:tcW w:w="5954" w:type="dxa"/>
            <w:tcBorders>
              <w:top w:val="single" w:sz="6" w:space="0" w:color="auto"/>
              <w:left w:val="single" w:sz="6" w:space="0" w:color="auto"/>
              <w:bottom w:val="single" w:sz="6" w:space="0" w:color="auto"/>
              <w:right w:val="single" w:sz="12" w:space="0" w:color="auto"/>
            </w:tcBorders>
          </w:tcPr>
          <w:p w:rsidR="00AE45E7" w:rsidRPr="004F2441" w:rsidDel="0069794E" w:rsidRDefault="00AE45E7" w:rsidP="006E6C71">
            <w:pPr>
              <w:jc w:val="both"/>
              <w:rPr>
                <w:del w:id="2240" w:author="Καρμίρης Αγγελος" w:date="2020-01-03T10:45:00Z"/>
                <w:sz w:val="22"/>
                <w:szCs w:val="22"/>
              </w:rPr>
            </w:pPr>
            <w:del w:id="2241" w:author="Καρμίρης Αγγελος" w:date="2020-01-03T10:45:00Z">
              <w:r w:rsidRPr="004F2441" w:rsidDel="0069794E">
                <w:rPr>
                  <w:sz w:val="22"/>
                  <w:szCs w:val="22"/>
                </w:rPr>
                <w:delText>Set of replacement parts for each type of part likely to be damaged upon operation of the relays</w:delText>
              </w:r>
              <w:r w:rsidR="002C188F" w:rsidDel="0069794E">
                <w:rPr>
                  <w:sz w:val="22"/>
                  <w:szCs w:val="22"/>
                </w:rPr>
                <w:delText>,</w:delText>
              </w:r>
              <w:r w:rsidRPr="004F2441" w:rsidDel="0069794E">
                <w:rPr>
                  <w:sz w:val="22"/>
                  <w:szCs w:val="22"/>
                </w:rPr>
                <w:delText xml:space="preserve"> contactors</w:delText>
              </w:r>
              <w:r w:rsidR="002C188F" w:rsidDel="0069794E">
                <w:rPr>
                  <w:sz w:val="22"/>
                  <w:szCs w:val="22"/>
                </w:rPr>
                <w:delText>,</w:delText>
              </w:r>
              <w:r w:rsidRPr="004F2441" w:rsidDel="0069794E">
                <w:rPr>
                  <w:sz w:val="22"/>
                  <w:szCs w:val="22"/>
                </w:rPr>
                <w:delText xml:space="preserve"> instruments</w:delText>
              </w:r>
              <w:r w:rsidR="002C188F" w:rsidDel="0069794E">
                <w:rPr>
                  <w:sz w:val="22"/>
                  <w:szCs w:val="22"/>
                </w:rPr>
                <w:delText>,</w:delText>
              </w:r>
              <w:r w:rsidRPr="004F2441" w:rsidDel="0069794E">
                <w:rPr>
                  <w:sz w:val="22"/>
                  <w:szCs w:val="22"/>
                </w:rPr>
                <w:delText xml:space="preserve"> safety devices</w:delText>
              </w:r>
              <w:r w:rsidR="002C188F" w:rsidDel="0069794E">
                <w:rPr>
                  <w:sz w:val="22"/>
                  <w:szCs w:val="22"/>
                </w:rPr>
                <w:delText>,</w:delText>
              </w:r>
              <w:r w:rsidRPr="004F2441" w:rsidDel="0069794E">
                <w:rPr>
                  <w:sz w:val="22"/>
                  <w:szCs w:val="22"/>
                </w:rPr>
                <w:tab/>
                <w:delText>etc.</w:delText>
              </w:r>
            </w:del>
          </w:p>
        </w:tc>
      </w:tr>
      <w:tr w:rsidR="007779BA" w:rsidRPr="004F2441" w:rsidDel="0069794E" w:rsidTr="007779BA">
        <w:trPr>
          <w:del w:id="2242" w:author="Καρμίρης Αγγελος" w:date="2020-01-03T10:45:00Z"/>
        </w:trPr>
        <w:tc>
          <w:tcPr>
            <w:tcW w:w="1701" w:type="dxa"/>
            <w:tcBorders>
              <w:top w:val="single" w:sz="6" w:space="0" w:color="auto"/>
              <w:left w:val="single" w:sz="12" w:space="0" w:color="auto"/>
              <w:bottom w:val="single" w:sz="6" w:space="0" w:color="auto"/>
              <w:right w:val="single" w:sz="6" w:space="0" w:color="auto"/>
            </w:tcBorders>
          </w:tcPr>
          <w:p w:rsidR="007779BA" w:rsidRPr="004F2441" w:rsidDel="0069794E" w:rsidRDefault="007779BA" w:rsidP="00A20739">
            <w:pPr>
              <w:jc w:val="center"/>
              <w:rPr>
                <w:del w:id="2243" w:author="Καρμίρης Αγγελος" w:date="2020-01-03T10:45:00Z"/>
                <w:sz w:val="22"/>
                <w:szCs w:val="22"/>
              </w:rPr>
            </w:pPr>
          </w:p>
          <w:p w:rsidR="007779BA" w:rsidRPr="004F2441" w:rsidDel="0069794E" w:rsidRDefault="007779BA" w:rsidP="00A20739">
            <w:pPr>
              <w:jc w:val="center"/>
              <w:rPr>
                <w:del w:id="2244" w:author="Καρμίρης Αγγελος" w:date="2020-01-03T10:45:00Z"/>
                <w:sz w:val="22"/>
                <w:szCs w:val="22"/>
              </w:rPr>
            </w:pPr>
            <w:del w:id="2245" w:author="Καρμίρης Αγγελος" w:date="2020-01-03T10:45:00Z">
              <w:r w:rsidRPr="004F2441" w:rsidDel="0069794E">
                <w:rPr>
                  <w:sz w:val="22"/>
                  <w:szCs w:val="22"/>
                </w:rPr>
                <w:delText>8</w:delText>
              </w:r>
            </w:del>
          </w:p>
        </w:tc>
        <w:tc>
          <w:tcPr>
            <w:tcW w:w="5954" w:type="dxa"/>
            <w:tcBorders>
              <w:top w:val="single" w:sz="6" w:space="0" w:color="auto"/>
              <w:left w:val="single" w:sz="6" w:space="0" w:color="auto"/>
              <w:bottom w:val="single" w:sz="6" w:space="0" w:color="auto"/>
              <w:right w:val="single" w:sz="12" w:space="0" w:color="auto"/>
            </w:tcBorders>
          </w:tcPr>
          <w:p w:rsidR="007779BA" w:rsidRPr="004F2441" w:rsidDel="0069794E" w:rsidRDefault="007779BA">
            <w:pPr>
              <w:jc w:val="both"/>
              <w:rPr>
                <w:del w:id="2246" w:author="Καρμίρης Αγγελος" w:date="2020-01-03T10:45:00Z"/>
                <w:sz w:val="22"/>
                <w:szCs w:val="22"/>
              </w:rPr>
            </w:pPr>
            <w:del w:id="2247" w:author="Καρμίρης Αγγελος" w:date="2020-01-03T10:45:00Z">
              <w:r w:rsidDel="0069794E">
                <w:rPr>
                  <w:sz w:val="22"/>
                  <w:szCs w:val="22"/>
                </w:rPr>
                <w:delText>Two s</w:delText>
              </w:r>
              <w:r w:rsidRPr="004F2441" w:rsidDel="0069794E">
                <w:rPr>
                  <w:sz w:val="22"/>
                  <w:szCs w:val="22"/>
                </w:rPr>
                <w:delText>et</w:delText>
              </w:r>
              <w:r w:rsidDel="0069794E">
                <w:rPr>
                  <w:sz w:val="22"/>
                  <w:szCs w:val="22"/>
                </w:rPr>
                <w:delText>s</w:delText>
              </w:r>
              <w:r w:rsidRPr="004F2441" w:rsidDel="0069794E">
                <w:rPr>
                  <w:sz w:val="22"/>
                  <w:szCs w:val="22"/>
                </w:rPr>
                <w:delText xml:space="preserve"> of replacement parts of the OLTC likely to be damaged during operation (complete set of contacts for the diverter switch</w:delText>
              </w:r>
              <w:r w:rsidDel="0069794E">
                <w:rPr>
                  <w:sz w:val="22"/>
                  <w:szCs w:val="22"/>
                </w:rPr>
                <w:delText>)</w:delText>
              </w:r>
              <w:r w:rsidRPr="004F2441" w:rsidDel="0069794E">
                <w:rPr>
                  <w:sz w:val="22"/>
                  <w:szCs w:val="22"/>
                </w:rPr>
                <w:delText>.</w:delText>
              </w:r>
            </w:del>
          </w:p>
        </w:tc>
      </w:tr>
    </w:tbl>
    <w:p w:rsidR="00AE45E7" w:rsidRPr="004F2441" w:rsidDel="0069794E" w:rsidRDefault="00AE45E7" w:rsidP="008D1AA4">
      <w:pPr>
        <w:ind w:left="709"/>
        <w:jc w:val="both"/>
        <w:rPr>
          <w:del w:id="2248" w:author="Καρμίρης Αγγελος" w:date="2020-01-03T10:45:00Z"/>
          <w:sz w:val="24"/>
          <w:szCs w:val="24"/>
          <w:lang w:val="en-GB"/>
        </w:rPr>
      </w:pPr>
      <w:del w:id="2249" w:author="Καρμίρης Αγγελος" w:date="2020-01-03T10:45:00Z">
        <w:r w:rsidRPr="004F2441" w:rsidDel="0069794E">
          <w:rPr>
            <w:sz w:val="24"/>
            <w:szCs w:val="24"/>
          </w:rPr>
          <w:tab/>
        </w:r>
      </w:del>
    </w:p>
    <w:p w:rsidR="00C61A1F" w:rsidDel="0069794E" w:rsidRDefault="00AE45E7" w:rsidP="00C61A1F">
      <w:pPr>
        <w:ind w:left="709"/>
        <w:jc w:val="both"/>
        <w:rPr>
          <w:del w:id="2250" w:author="Καρμίρης Αγγελος" w:date="2020-01-03T10:45:00Z"/>
          <w:b/>
          <w:bCs/>
          <w:sz w:val="24"/>
          <w:szCs w:val="24"/>
          <w:u w:val="single"/>
        </w:rPr>
      </w:pPr>
      <w:del w:id="2251" w:author="Καρμίρης Αγγελος" w:date="2020-01-03T10:45:00Z">
        <w:r w:rsidRPr="004F2441" w:rsidDel="0069794E">
          <w:rPr>
            <w:sz w:val="24"/>
            <w:szCs w:val="24"/>
          </w:rPr>
          <w:delText>The Purchaser reserves the right to determine when signing the contract, the spare parts which Seller shall furnish on the basis of the prices set forth in his proposal</w:delText>
        </w:r>
        <w:r w:rsidR="00E94FD1" w:rsidRPr="004F2441" w:rsidDel="0069794E">
          <w:rPr>
            <w:sz w:val="24"/>
            <w:szCs w:val="24"/>
          </w:rPr>
          <w:delText xml:space="preserve"> or not to purchase any spare parts at all</w:delText>
        </w:r>
        <w:r w:rsidRPr="004F2441" w:rsidDel="0069794E">
          <w:rPr>
            <w:sz w:val="24"/>
            <w:szCs w:val="24"/>
          </w:rPr>
          <w:delText>.</w:delText>
        </w:r>
      </w:del>
    </w:p>
    <w:p w:rsidR="000D29F7" w:rsidDel="0069794E" w:rsidRDefault="000D29F7" w:rsidP="00420225">
      <w:pPr>
        <w:jc w:val="both"/>
        <w:rPr>
          <w:del w:id="2252" w:author="Καρμίρης Αγγελος" w:date="2020-01-03T10:45:00Z"/>
          <w:b/>
          <w:bCs/>
          <w:sz w:val="24"/>
          <w:szCs w:val="24"/>
          <w:u w:val="single"/>
        </w:rPr>
      </w:pPr>
    </w:p>
    <w:p w:rsidR="00AB3970" w:rsidDel="0069794E" w:rsidRDefault="00AB3970" w:rsidP="00420225">
      <w:pPr>
        <w:jc w:val="both"/>
        <w:rPr>
          <w:del w:id="2253" w:author="Καρμίρης Αγγελος" w:date="2020-01-03T10:45:00Z"/>
          <w:b/>
          <w:bCs/>
          <w:sz w:val="24"/>
          <w:szCs w:val="24"/>
          <w:u w:val="single"/>
        </w:rPr>
      </w:pPr>
    </w:p>
    <w:p w:rsidR="00420225" w:rsidRPr="004F2441" w:rsidDel="0069794E" w:rsidRDefault="005F4965" w:rsidP="000124D3">
      <w:pPr>
        <w:numPr>
          <w:ilvl w:val="0"/>
          <w:numId w:val="2"/>
        </w:numPr>
        <w:tabs>
          <w:tab w:val="clear" w:pos="3585"/>
          <w:tab w:val="num" w:pos="709"/>
        </w:tabs>
        <w:ind w:hanging="3585"/>
        <w:jc w:val="both"/>
        <w:rPr>
          <w:del w:id="2254" w:author="Καρμίρης Αγγελος" w:date="2020-01-03T10:45:00Z"/>
          <w:b/>
          <w:bCs/>
          <w:sz w:val="24"/>
          <w:szCs w:val="24"/>
          <w:u w:val="single"/>
        </w:rPr>
      </w:pPr>
      <w:del w:id="2255" w:author="Καρμίρης Αγγελος" w:date="2020-01-03T10:45:00Z">
        <w:r w:rsidDel="0069794E">
          <w:rPr>
            <w:b/>
            <w:bCs/>
            <w:sz w:val="24"/>
            <w:szCs w:val="24"/>
            <w:u w:val="single"/>
          </w:rPr>
          <w:delText>OUTLINE</w:delText>
        </w:r>
        <w:r w:rsidR="00420225" w:rsidRPr="004F2441" w:rsidDel="0069794E">
          <w:rPr>
            <w:b/>
            <w:bCs/>
            <w:sz w:val="24"/>
            <w:szCs w:val="24"/>
            <w:u w:val="single"/>
          </w:rPr>
          <w:delText xml:space="preserve"> SKETCH</w:delText>
        </w:r>
      </w:del>
    </w:p>
    <w:p w:rsidR="00420225" w:rsidRPr="004F2441" w:rsidDel="0069794E" w:rsidRDefault="00420225" w:rsidP="00420225">
      <w:pPr>
        <w:ind w:left="709"/>
        <w:jc w:val="both"/>
        <w:rPr>
          <w:del w:id="2256" w:author="Καρμίρης Αγγελος" w:date="2020-01-03T10:45:00Z"/>
          <w:sz w:val="24"/>
          <w:szCs w:val="24"/>
        </w:rPr>
      </w:pPr>
    </w:p>
    <w:p w:rsidR="003543AA" w:rsidRPr="0029388F" w:rsidDel="0069794E" w:rsidRDefault="00420225" w:rsidP="007F4569">
      <w:pPr>
        <w:ind w:left="720"/>
        <w:jc w:val="both"/>
        <w:rPr>
          <w:del w:id="2257" w:author="Καρμίρης Αγγελος" w:date="2020-01-03T10:45:00Z"/>
          <w:sz w:val="24"/>
          <w:szCs w:val="24"/>
        </w:rPr>
      </w:pPr>
      <w:del w:id="2258" w:author="Καρμίρης Αγγελος" w:date="2020-01-03T10:45:00Z">
        <w:r w:rsidRPr="004F2441" w:rsidDel="0069794E">
          <w:rPr>
            <w:sz w:val="24"/>
            <w:szCs w:val="24"/>
          </w:rPr>
          <w:delText xml:space="preserve">The outline arrangement </w:delText>
        </w:r>
        <w:r w:rsidR="00E94FD1" w:rsidRPr="004F2441" w:rsidDel="0069794E">
          <w:rPr>
            <w:sz w:val="24"/>
            <w:szCs w:val="24"/>
          </w:rPr>
          <w:delText>and overall dimensions</w:delText>
        </w:r>
        <w:r w:rsidRPr="004F2441" w:rsidDel="0069794E">
          <w:rPr>
            <w:sz w:val="24"/>
            <w:szCs w:val="24"/>
          </w:rPr>
          <w:delText xml:space="preserve"> </w:delText>
        </w:r>
        <w:r w:rsidR="00E94FD1" w:rsidRPr="004F2441" w:rsidDel="0069794E">
          <w:rPr>
            <w:sz w:val="24"/>
            <w:szCs w:val="24"/>
          </w:rPr>
          <w:delText xml:space="preserve">of </w:delText>
        </w:r>
        <w:r w:rsidRPr="004F2441" w:rsidDel="0069794E">
          <w:rPr>
            <w:sz w:val="24"/>
            <w:szCs w:val="24"/>
          </w:rPr>
          <w:delText>the autotransformer must be as indicated below.</w:delText>
        </w:r>
        <w:r w:rsidR="005F4965" w:rsidDel="0069794E">
          <w:rPr>
            <w:sz w:val="24"/>
            <w:szCs w:val="24"/>
          </w:rPr>
          <w:delText xml:space="preserve"> </w:delText>
        </w:r>
        <w:r w:rsidR="007F4569" w:rsidDel="0069794E">
          <w:rPr>
            <w:sz w:val="24"/>
            <w:szCs w:val="24"/>
          </w:rPr>
          <w:delText>Also the outline of the autotransformer with regard the side and front view shall be as indicated in sketch SK-883B.</w:delText>
        </w:r>
        <w:r w:rsidR="005F4965" w:rsidDel="0069794E">
          <w:rPr>
            <w:sz w:val="24"/>
            <w:szCs w:val="24"/>
          </w:rPr>
          <w:delText xml:space="preserve"> The height of the autotransformer (b</w:delText>
        </w:r>
        <w:r w:rsidR="00276642" w:rsidDel="0069794E">
          <w:rPr>
            <w:sz w:val="24"/>
            <w:szCs w:val="24"/>
          </w:rPr>
          <w:delText xml:space="preserve">ushing terminals to ground) </w:delText>
        </w:r>
        <w:r w:rsidR="008A067F" w:rsidDel="0069794E">
          <w:rPr>
            <w:sz w:val="24"/>
            <w:szCs w:val="24"/>
          </w:rPr>
          <w:delText>shall not exceed</w:delText>
        </w:r>
        <w:r w:rsidR="005F4965" w:rsidDel="0069794E">
          <w:rPr>
            <w:sz w:val="24"/>
            <w:szCs w:val="24"/>
          </w:rPr>
          <w:delText xml:space="preserve"> </w:delText>
        </w:r>
        <w:r w:rsidR="006A56D4" w:rsidDel="0069794E">
          <w:rPr>
            <w:sz w:val="24"/>
            <w:szCs w:val="24"/>
          </w:rPr>
          <w:delText>12</w:delText>
        </w:r>
        <w:r w:rsidR="00276642" w:rsidDel="0069794E">
          <w:rPr>
            <w:sz w:val="24"/>
            <w:szCs w:val="24"/>
          </w:rPr>
          <w:delText xml:space="preserve"> </w:delText>
        </w:r>
        <w:r w:rsidR="006A56D4" w:rsidDel="0069794E">
          <w:rPr>
            <w:sz w:val="24"/>
            <w:szCs w:val="24"/>
          </w:rPr>
          <w:delText>m.</w:delText>
        </w:r>
      </w:del>
    </w:p>
    <w:p w:rsidR="007A699D" w:rsidRPr="0029388F" w:rsidDel="0069794E" w:rsidRDefault="007A699D" w:rsidP="007F4569">
      <w:pPr>
        <w:ind w:left="720"/>
        <w:jc w:val="both"/>
        <w:rPr>
          <w:del w:id="2259" w:author="Καρμίρης Αγγελος" w:date="2020-01-03T10:45:00Z"/>
          <w:sz w:val="24"/>
          <w:szCs w:val="24"/>
        </w:rPr>
      </w:pPr>
    </w:p>
    <w:p w:rsidR="00A73D25" w:rsidRPr="007A699D" w:rsidDel="0069794E" w:rsidRDefault="00C9565A" w:rsidP="00A73D25">
      <w:pPr>
        <w:jc w:val="both"/>
        <w:rPr>
          <w:del w:id="2260" w:author="Καρμίρης Αγγελος" w:date="2020-01-03T10:45:00Z"/>
          <w:sz w:val="24"/>
          <w:szCs w:val="24"/>
          <w:lang w:val="el-GR"/>
        </w:rPr>
      </w:pPr>
      <w:del w:id="2261" w:author="Καρμίρης Αγγελος" w:date="2020-01-03T10:45:00Z">
        <w:r w:rsidDel="0069794E">
          <w:rPr>
            <w:noProof/>
            <w:sz w:val="24"/>
            <w:szCs w:val="24"/>
            <w:lang w:eastAsia="en-US"/>
          </w:rPr>
          <w:drawing>
            <wp:inline distT="0" distB="0" distL="0" distR="0" wp14:anchorId="50A1BE1C" wp14:editId="68070BCA">
              <wp:extent cx="6172200" cy="4038600"/>
              <wp:effectExtent l="0" t="0" r="0" b="0"/>
              <wp:docPr id="12" name="Εικόνα 12" descr="untitled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titledα"/>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72200" cy="4038600"/>
                      </a:xfrm>
                      <a:prstGeom prst="rect">
                        <a:avLst/>
                      </a:prstGeom>
                      <a:noFill/>
                      <a:ln>
                        <a:noFill/>
                      </a:ln>
                    </pic:spPr>
                  </pic:pic>
                </a:graphicData>
              </a:graphic>
            </wp:inline>
          </w:drawing>
        </w:r>
      </w:del>
    </w:p>
    <w:p w:rsidR="00420225" w:rsidRPr="004F2441" w:rsidDel="0069794E" w:rsidRDefault="00420225" w:rsidP="00420225">
      <w:pPr>
        <w:ind w:firstLine="720"/>
        <w:jc w:val="both"/>
        <w:rPr>
          <w:del w:id="2262" w:author="Καρμίρης Αγγελος" w:date="2020-01-03T10:45:00Z"/>
          <w:sz w:val="22"/>
          <w:szCs w:val="22"/>
        </w:rPr>
      </w:pPr>
      <w:del w:id="2263" w:author="Καρμίρης Αγγελος" w:date="2020-01-03T10:45:00Z">
        <w:r w:rsidRPr="004F2441" w:rsidDel="0069794E">
          <w:rPr>
            <w:sz w:val="22"/>
            <w:szCs w:val="22"/>
          </w:rPr>
          <w:delText>(Η)</w:delText>
        </w:r>
        <w:r w:rsidRPr="004F2441" w:rsidDel="0069794E">
          <w:rPr>
            <w:sz w:val="22"/>
            <w:szCs w:val="22"/>
          </w:rPr>
          <w:tab/>
          <w:delText>H.V. bushings</w:delText>
        </w:r>
        <w:r w:rsidRPr="004F2441" w:rsidDel="0069794E">
          <w:rPr>
            <w:sz w:val="22"/>
            <w:szCs w:val="22"/>
          </w:rPr>
          <w:tab/>
        </w:r>
        <w:r w:rsidR="00DF46BD" w:rsidRPr="004F2441" w:rsidDel="0069794E">
          <w:rPr>
            <w:sz w:val="22"/>
            <w:szCs w:val="22"/>
          </w:rPr>
          <w:delText>(400KV)</w:delText>
        </w:r>
        <w:r w:rsidRPr="004F2441" w:rsidDel="0069794E">
          <w:rPr>
            <w:sz w:val="22"/>
            <w:szCs w:val="22"/>
          </w:rPr>
          <w:tab/>
          <w:delText>(Χ)</w:delText>
        </w:r>
        <w:r w:rsidRPr="004F2441" w:rsidDel="0069794E">
          <w:rPr>
            <w:sz w:val="22"/>
            <w:szCs w:val="22"/>
          </w:rPr>
          <w:tab/>
          <w:delText>L.V. bushings</w:delText>
        </w:r>
        <w:r w:rsidR="00DF46BD" w:rsidRPr="004F2441" w:rsidDel="0069794E">
          <w:rPr>
            <w:sz w:val="22"/>
            <w:szCs w:val="22"/>
          </w:rPr>
          <w:delText xml:space="preserve"> (30KV)</w:delText>
        </w:r>
      </w:del>
    </w:p>
    <w:p w:rsidR="00420225" w:rsidRPr="004F2441" w:rsidDel="0069794E" w:rsidRDefault="00DF46BD" w:rsidP="00420225">
      <w:pPr>
        <w:jc w:val="both"/>
        <w:rPr>
          <w:del w:id="2264" w:author="Καρμίρης Αγγελος" w:date="2020-01-03T10:45:00Z"/>
          <w:sz w:val="22"/>
          <w:szCs w:val="22"/>
        </w:rPr>
      </w:pPr>
      <w:del w:id="2265" w:author="Καρμίρης Αγγελος" w:date="2020-01-03T10:45:00Z">
        <w:r w:rsidRPr="004F2441" w:rsidDel="0069794E">
          <w:rPr>
            <w:sz w:val="22"/>
            <w:szCs w:val="22"/>
          </w:rPr>
          <w:tab/>
          <w:delText>(Υ)</w:delText>
        </w:r>
        <w:r w:rsidRPr="004F2441" w:rsidDel="0069794E">
          <w:rPr>
            <w:sz w:val="22"/>
            <w:szCs w:val="22"/>
          </w:rPr>
          <w:tab/>
          <w:delText>M.V. bushings</w:delText>
        </w:r>
        <w:r w:rsidRPr="004F2441" w:rsidDel="0069794E">
          <w:rPr>
            <w:sz w:val="22"/>
            <w:szCs w:val="22"/>
          </w:rPr>
          <w:tab/>
          <w:delText>(150KV)</w:delText>
        </w:r>
        <w:r w:rsidRPr="004F2441" w:rsidDel="0069794E">
          <w:rPr>
            <w:sz w:val="22"/>
            <w:szCs w:val="22"/>
          </w:rPr>
          <w:tab/>
        </w:r>
        <w:r w:rsidR="00420225" w:rsidRPr="004F2441" w:rsidDel="0069794E">
          <w:rPr>
            <w:sz w:val="22"/>
            <w:szCs w:val="22"/>
          </w:rPr>
          <w:delText>(Ν)</w:delText>
        </w:r>
        <w:r w:rsidR="00420225" w:rsidRPr="004F2441" w:rsidDel="0069794E">
          <w:rPr>
            <w:sz w:val="22"/>
            <w:szCs w:val="22"/>
          </w:rPr>
          <w:tab/>
          <w:delText>Neutral bushing</w:delText>
        </w:r>
      </w:del>
    </w:p>
    <w:p w:rsidR="00002B78" w:rsidRPr="004F2441" w:rsidDel="0069794E" w:rsidRDefault="00002B78" w:rsidP="00420225">
      <w:pPr>
        <w:jc w:val="both"/>
        <w:rPr>
          <w:del w:id="2266" w:author="Καρμίρης Αγγελος" w:date="2020-01-03T10:45:00Z"/>
          <w:sz w:val="22"/>
          <w:szCs w:val="22"/>
        </w:rPr>
      </w:pPr>
    </w:p>
    <w:p w:rsidR="00420225" w:rsidRPr="004F2441" w:rsidDel="0069794E" w:rsidRDefault="00420225" w:rsidP="00420225">
      <w:pPr>
        <w:jc w:val="both"/>
        <w:rPr>
          <w:del w:id="2267" w:author="Καρμίρης Αγγελος" w:date="2020-01-03T10:45:00Z"/>
          <w:b/>
          <w:bCs/>
          <w:sz w:val="24"/>
          <w:szCs w:val="24"/>
          <w:u w:val="single"/>
          <w:lang w:val="en-GB"/>
        </w:rPr>
      </w:pPr>
    </w:p>
    <w:p w:rsidR="00B246C6" w:rsidRPr="004F2441" w:rsidDel="0069794E" w:rsidRDefault="00180806" w:rsidP="000124D3">
      <w:pPr>
        <w:numPr>
          <w:ilvl w:val="0"/>
          <w:numId w:val="2"/>
        </w:numPr>
        <w:tabs>
          <w:tab w:val="clear" w:pos="3585"/>
          <w:tab w:val="num" w:pos="709"/>
        </w:tabs>
        <w:ind w:hanging="3585"/>
        <w:jc w:val="both"/>
        <w:rPr>
          <w:del w:id="2268" w:author="Καρμίρης Αγγελος" w:date="2020-01-03T10:45:00Z"/>
          <w:b/>
          <w:bCs/>
          <w:sz w:val="24"/>
          <w:szCs w:val="24"/>
          <w:u w:val="single"/>
        </w:rPr>
      </w:pPr>
      <w:del w:id="2269" w:author="Καρμίρης Αγγελος" w:date="2020-01-03T10:45:00Z">
        <w:r w:rsidRPr="004F2441" w:rsidDel="0069794E">
          <w:rPr>
            <w:b/>
            <w:bCs/>
            <w:sz w:val="24"/>
            <w:szCs w:val="24"/>
            <w:u w:val="single"/>
          </w:rPr>
          <w:delText xml:space="preserve">AUTOTRANSFORMER </w:delText>
        </w:r>
        <w:r w:rsidR="00BA7D7F" w:rsidDel="0069794E">
          <w:rPr>
            <w:b/>
            <w:bCs/>
            <w:sz w:val="24"/>
            <w:szCs w:val="24"/>
            <w:u w:val="single"/>
          </w:rPr>
          <w:delText>MOVEMENT</w:delText>
        </w:r>
        <w:r w:rsidRPr="004F2441" w:rsidDel="0069794E">
          <w:rPr>
            <w:b/>
            <w:bCs/>
            <w:sz w:val="24"/>
            <w:szCs w:val="24"/>
            <w:u w:val="single"/>
          </w:rPr>
          <w:delText xml:space="preserve"> SYSTEM </w:delText>
        </w:r>
      </w:del>
    </w:p>
    <w:p w:rsidR="00EF2716" w:rsidRPr="004F2441" w:rsidDel="0069794E" w:rsidRDefault="00EF2716" w:rsidP="00EF2716">
      <w:pPr>
        <w:jc w:val="both"/>
        <w:rPr>
          <w:del w:id="2270" w:author="Καρμίρης Αγγελος" w:date="2020-01-03T10:45:00Z"/>
          <w:b/>
          <w:bCs/>
          <w:sz w:val="24"/>
          <w:szCs w:val="24"/>
          <w:u w:val="single"/>
        </w:rPr>
      </w:pPr>
    </w:p>
    <w:p w:rsidR="00180806" w:rsidRPr="004F2441" w:rsidDel="0069794E" w:rsidRDefault="00EF2716" w:rsidP="00180806">
      <w:pPr>
        <w:ind w:left="720"/>
        <w:jc w:val="both"/>
        <w:rPr>
          <w:del w:id="2271" w:author="Καρμίρης Αγγελος" w:date="2020-01-03T10:45:00Z"/>
          <w:sz w:val="24"/>
          <w:szCs w:val="24"/>
        </w:rPr>
      </w:pPr>
      <w:del w:id="2272" w:author="Καρμίρης Αγγελος" w:date="2020-01-03T10:45:00Z">
        <w:r w:rsidRPr="004F2441" w:rsidDel="0069794E">
          <w:rPr>
            <w:sz w:val="24"/>
            <w:szCs w:val="24"/>
          </w:rPr>
          <w:delText>Autotransformers</w:delText>
        </w:r>
        <w:r w:rsidR="00180806" w:rsidRPr="004F2441" w:rsidDel="0069794E">
          <w:rPr>
            <w:sz w:val="24"/>
            <w:szCs w:val="24"/>
          </w:rPr>
          <w:delText xml:space="preserve"> </w:delText>
        </w:r>
        <w:r w:rsidR="00845D36" w:rsidRPr="004F2441" w:rsidDel="0069794E">
          <w:rPr>
            <w:sz w:val="24"/>
            <w:szCs w:val="24"/>
          </w:rPr>
          <w:delText xml:space="preserve">shall be provided with </w:delText>
        </w:r>
        <w:r w:rsidR="00DF46BD" w:rsidRPr="004F2441" w:rsidDel="0069794E">
          <w:rPr>
            <w:sz w:val="24"/>
            <w:szCs w:val="24"/>
          </w:rPr>
          <w:delText>wheels</w:delText>
        </w:r>
        <w:r w:rsidR="00845D36" w:rsidRPr="004F2441" w:rsidDel="0069794E">
          <w:rPr>
            <w:sz w:val="24"/>
            <w:szCs w:val="24"/>
          </w:rPr>
          <w:delText xml:space="preserve"> </w:delText>
        </w:r>
        <w:r w:rsidRPr="004F2441" w:rsidDel="0069794E">
          <w:rPr>
            <w:sz w:val="24"/>
            <w:szCs w:val="24"/>
          </w:rPr>
          <w:delText>which will permit</w:delText>
        </w:r>
        <w:r w:rsidR="00DC58F5" w:rsidRPr="004F2441" w:rsidDel="0069794E">
          <w:rPr>
            <w:sz w:val="24"/>
            <w:szCs w:val="24"/>
          </w:rPr>
          <w:delText xml:space="preserve"> </w:delText>
        </w:r>
        <w:r w:rsidRPr="004F2441" w:rsidDel="0069794E">
          <w:rPr>
            <w:sz w:val="24"/>
            <w:szCs w:val="24"/>
          </w:rPr>
          <w:delText xml:space="preserve">the movement of the </w:delText>
        </w:r>
        <w:r w:rsidR="00845D36" w:rsidRPr="004F2441" w:rsidDel="0069794E">
          <w:rPr>
            <w:sz w:val="24"/>
            <w:szCs w:val="24"/>
          </w:rPr>
          <w:delText xml:space="preserve">completely filled </w:delText>
        </w:r>
        <w:r w:rsidRPr="004F2441" w:rsidDel="0069794E">
          <w:rPr>
            <w:sz w:val="24"/>
            <w:szCs w:val="24"/>
          </w:rPr>
          <w:delText xml:space="preserve">autotransformer </w:delText>
        </w:r>
        <w:r w:rsidR="00845D36" w:rsidRPr="004F2441" w:rsidDel="0069794E">
          <w:rPr>
            <w:sz w:val="24"/>
            <w:szCs w:val="24"/>
          </w:rPr>
          <w:delText xml:space="preserve">either </w:delText>
        </w:r>
        <w:r w:rsidR="00DF46BD" w:rsidRPr="004F2441" w:rsidDel="0069794E">
          <w:rPr>
            <w:sz w:val="24"/>
            <w:szCs w:val="24"/>
          </w:rPr>
          <w:delText xml:space="preserve">in </w:delText>
        </w:r>
        <w:r w:rsidR="00845D36" w:rsidRPr="004F2441" w:rsidDel="0069794E">
          <w:rPr>
            <w:sz w:val="24"/>
            <w:szCs w:val="24"/>
          </w:rPr>
          <w:delText>longitudinal or transverse direction</w:delText>
        </w:r>
        <w:r w:rsidR="008F26AF" w:rsidRPr="004F2441" w:rsidDel="0069794E">
          <w:rPr>
            <w:sz w:val="24"/>
            <w:szCs w:val="24"/>
          </w:rPr>
          <w:delText>.</w:delText>
        </w:r>
        <w:r w:rsidR="00845D36" w:rsidRPr="004F2441" w:rsidDel="0069794E">
          <w:rPr>
            <w:sz w:val="24"/>
            <w:szCs w:val="24"/>
          </w:rPr>
          <w:delText xml:space="preserve"> </w:delText>
        </w:r>
        <w:r w:rsidR="008F26AF" w:rsidRPr="004F2441" w:rsidDel="0069794E">
          <w:rPr>
            <w:sz w:val="24"/>
            <w:szCs w:val="24"/>
          </w:rPr>
          <w:delText>T</w:delText>
        </w:r>
        <w:r w:rsidR="00144C56" w:rsidRPr="004F2441" w:rsidDel="0069794E">
          <w:rPr>
            <w:sz w:val="24"/>
            <w:szCs w:val="24"/>
          </w:rPr>
          <w:delText xml:space="preserve">he wheels </w:delText>
        </w:r>
        <w:r w:rsidR="00845D36" w:rsidRPr="004F2441" w:rsidDel="0069794E">
          <w:rPr>
            <w:sz w:val="24"/>
            <w:szCs w:val="24"/>
          </w:rPr>
          <w:delText>will</w:delText>
        </w:r>
        <w:r w:rsidR="00144C56" w:rsidRPr="004F2441" w:rsidDel="0069794E">
          <w:rPr>
            <w:sz w:val="24"/>
            <w:szCs w:val="24"/>
          </w:rPr>
          <w:delText xml:space="preserve"> </w:delText>
        </w:r>
        <w:r w:rsidR="00DF46BD" w:rsidRPr="004F2441" w:rsidDel="0069794E">
          <w:rPr>
            <w:sz w:val="24"/>
            <w:szCs w:val="24"/>
          </w:rPr>
          <w:delText xml:space="preserve">run on rails and </w:delText>
        </w:r>
        <w:r w:rsidR="00144C56" w:rsidRPr="004F2441" w:rsidDel="0069794E">
          <w:rPr>
            <w:sz w:val="24"/>
            <w:szCs w:val="24"/>
          </w:rPr>
          <w:delText>be</w:delText>
        </w:r>
        <w:r w:rsidR="00613BC2" w:rsidRPr="004F2441" w:rsidDel="0069794E">
          <w:rPr>
            <w:sz w:val="24"/>
            <w:szCs w:val="24"/>
          </w:rPr>
          <w:delText xml:space="preserve"> able to rotate</w:delText>
        </w:r>
        <w:r w:rsidR="0029545B" w:rsidRPr="004F2441" w:rsidDel="0069794E">
          <w:rPr>
            <w:sz w:val="24"/>
            <w:szCs w:val="24"/>
          </w:rPr>
          <w:delText xml:space="preserve"> 90</w:delText>
        </w:r>
        <w:r w:rsidR="0029545B" w:rsidRPr="004F2441" w:rsidDel="0069794E">
          <w:rPr>
            <w:sz w:val="24"/>
            <w:szCs w:val="24"/>
            <w:vertAlign w:val="superscript"/>
          </w:rPr>
          <w:delText>0</w:delText>
        </w:r>
        <w:r w:rsidR="0029545B" w:rsidRPr="004F2441" w:rsidDel="0069794E">
          <w:rPr>
            <w:sz w:val="24"/>
            <w:szCs w:val="24"/>
          </w:rPr>
          <w:delText>.</w:delText>
        </w:r>
        <w:r w:rsidR="00144C56" w:rsidRPr="004F2441" w:rsidDel="0069794E">
          <w:rPr>
            <w:sz w:val="24"/>
            <w:szCs w:val="24"/>
          </w:rPr>
          <w:delText xml:space="preserve"> </w:delText>
        </w:r>
        <w:r w:rsidR="00B83CB2" w:rsidRPr="004F2441" w:rsidDel="0069794E">
          <w:rPr>
            <w:sz w:val="24"/>
            <w:szCs w:val="24"/>
          </w:rPr>
          <w:delText xml:space="preserve"> </w:delText>
        </w:r>
      </w:del>
    </w:p>
    <w:p w:rsidR="002440BE" w:rsidDel="0069794E" w:rsidRDefault="00144C56" w:rsidP="00144C56">
      <w:pPr>
        <w:ind w:left="720"/>
        <w:jc w:val="both"/>
        <w:rPr>
          <w:del w:id="2273" w:author="Καρμίρης Αγγελος" w:date="2020-01-03T10:45:00Z"/>
          <w:sz w:val="24"/>
          <w:szCs w:val="24"/>
        </w:rPr>
      </w:pPr>
      <w:del w:id="2274" w:author="Καρμίρης Αγγελος" w:date="2020-01-03T10:45:00Z">
        <w:r w:rsidRPr="004F2441" w:rsidDel="0069794E">
          <w:rPr>
            <w:sz w:val="24"/>
            <w:szCs w:val="24"/>
          </w:rPr>
          <w:delText>The dimension</w:delText>
        </w:r>
        <w:r w:rsidR="00845D36" w:rsidRPr="004F2441" w:rsidDel="0069794E">
          <w:rPr>
            <w:sz w:val="24"/>
            <w:szCs w:val="24"/>
          </w:rPr>
          <w:delText>s</w:delText>
        </w:r>
        <w:r w:rsidRPr="004F2441" w:rsidDel="0069794E">
          <w:rPr>
            <w:sz w:val="24"/>
            <w:szCs w:val="24"/>
          </w:rPr>
          <w:delText xml:space="preserve"> </w:delText>
        </w:r>
        <w:r w:rsidR="00845D36" w:rsidRPr="004F2441" w:rsidDel="0069794E">
          <w:rPr>
            <w:sz w:val="24"/>
            <w:szCs w:val="24"/>
          </w:rPr>
          <w:delText>for</w:delText>
        </w:r>
        <w:r w:rsidRPr="004F2441" w:rsidDel="0069794E">
          <w:rPr>
            <w:sz w:val="24"/>
            <w:szCs w:val="24"/>
          </w:rPr>
          <w:delText xml:space="preserve"> the autotransformer t</w:delText>
        </w:r>
        <w:r w:rsidR="00610C7B" w:rsidDel="0069794E">
          <w:rPr>
            <w:sz w:val="24"/>
            <w:szCs w:val="24"/>
          </w:rPr>
          <w:delText>a</w:delText>
        </w:r>
        <w:r w:rsidRPr="004F2441" w:rsidDel="0069794E">
          <w:rPr>
            <w:sz w:val="24"/>
            <w:szCs w:val="24"/>
          </w:rPr>
          <w:delText xml:space="preserve">xiing shall be according </w:delText>
        </w:r>
        <w:r w:rsidR="00845D36" w:rsidRPr="004F2441" w:rsidDel="0069794E">
          <w:rPr>
            <w:sz w:val="24"/>
            <w:szCs w:val="24"/>
          </w:rPr>
          <w:delText>to the</w:delText>
        </w:r>
        <w:r w:rsidRPr="004F2441" w:rsidDel="0069794E">
          <w:rPr>
            <w:sz w:val="24"/>
            <w:szCs w:val="24"/>
          </w:rPr>
          <w:delText xml:space="preserve"> attached sketch SK-883A. </w:delText>
        </w:r>
        <w:r w:rsidRPr="004F2441" w:rsidDel="0069794E">
          <w:rPr>
            <w:sz w:val="24"/>
            <w:szCs w:val="24"/>
          </w:rPr>
          <w:tab/>
        </w:r>
      </w:del>
    </w:p>
    <w:p w:rsidR="00C61A1F" w:rsidDel="0069794E" w:rsidRDefault="00C61A1F" w:rsidP="00144C56">
      <w:pPr>
        <w:ind w:left="720"/>
        <w:jc w:val="both"/>
        <w:rPr>
          <w:del w:id="2275" w:author="Καρμίρης Αγγελος" w:date="2020-01-03T10:45:00Z"/>
          <w:sz w:val="24"/>
          <w:szCs w:val="24"/>
        </w:rPr>
      </w:pPr>
    </w:p>
    <w:p w:rsidR="00C61A1F" w:rsidDel="0069794E" w:rsidRDefault="00C61A1F" w:rsidP="00144C56">
      <w:pPr>
        <w:ind w:left="720"/>
        <w:jc w:val="both"/>
        <w:rPr>
          <w:del w:id="2276" w:author="Καρμίρης Αγγελος" w:date="2020-01-03T10:45:00Z"/>
          <w:sz w:val="24"/>
          <w:szCs w:val="24"/>
        </w:rPr>
      </w:pPr>
    </w:p>
    <w:p w:rsidR="00DF46BD" w:rsidRPr="004F2441" w:rsidDel="0069794E" w:rsidRDefault="00DF46BD" w:rsidP="000124D3">
      <w:pPr>
        <w:numPr>
          <w:ilvl w:val="0"/>
          <w:numId w:val="2"/>
        </w:numPr>
        <w:tabs>
          <w:tab w:val="clear" w:pos="3585"/>
          <w:tab w:val="num" w:pos="709"/>
        </w:tabs>
        <w:ind w:hanging="3585"/>
        <w:jc w:val="both"/>
        <w:rPr>
          <w:del w:id="2277" w:author="Καρμίρης Αγγελος" w:date="2020-01-03T10:45:00Z"/>
          <w:b/>
          <w:bCs/>
          <w:sz w:val="24"/>
          <w:szCs w:val="24"/>
          <w:u w:val="single"/>
        </w:rPr>
      </w:pPr>
      <w:del w:id="2278" w:author="Καρμίρης Αγγελος" w:date="2020-01-03T10:45:00Z">
        <w:r w:rsidRPr="004F2441" w:rsidDel="0069794E">
          <w:rPr>
            <w:b/>
            <w:bCs/>
            <w:sz w:val="24"/>
            <w:szCs w:val="24"/>
            <w:u w:val="single"/>
          </w:rPr>
          <w:delText xml:space="preserve">TRANSPORT, LIFTING, PULLING AND LOADING REQUIREMENTS FOR </w:delText>
        </w:r>
      </w:del>
    </w:p>
    <w:p w:rsidR="009E1CDA" w:rsidRPr="004F2441" w:rsidDel="0069794E" w:rsidRDefault="00DF46BD" w:rsidP="00DF46BD">
      <w:pPr>
        <w:ind w:firstLine="720"/>
        <w:jc w:val="both"/>
        <w:rPr>
          <w:del w:id="2279" w:author="Καρμίρης Αγγελος" w:date="2020-01-03T10:45:00Z"/>
          <w:b/>
          <w:bCs/>
          <w:sz w:val="24"/>
          <w:szCs w:val="24"/>
          <w:u w:val="single"/>
        </w:rPr>
      </w:pPr>
      <w:del w:id="2280" w:author="Καρμίρης Αγγελος" w:date="2020-01-03T10:45:00Z">
        <w:r w:rsidRPr="004F2441" w:rsidDel="0069794E">
          <w:rPr>
            <w:b/>
            <w:bCs/>
            <w:sz w:val="24"/>
            <w:szCs w:val="24"/>
            <w:u w:val="single"/>
          </w:rPr>
          <w:delText>THE AUTOTRANSFORMER</w:delText>
        </w:r>
      </w:del>
    </w:p>
    <w:p w:rsidR="002440BE" w:rsidRPr="004F2441" w:rsidDel="0069794E" w:rsidRDefault="002440BE" w:rsidP="002440BE">
      <w:pPr>
        <w:jc w:val="both"/>
        <w:rPr>
          <w:del w:id="2281" w:author="Καρμίρης Αγγελος" w:date="2020-01-03T10:45:00Z"/>
          <w:b/>
          <w:bCs/>
          <w:sz w:val="24"/>
          <w:szCs w:val="24"/>
          <w:u w:val="single"/>
        </w:rPr>
      </w:pPr>
    </w:p>
    <w:p w:rsidR="00314105" w:rsidRPr="004F2441" w:rsidDel="0069794E" w:rsidRDefault="00314105" w:rsidP="004806E3">
      <w:pPr>
        <w:ind w:left="720"/>
        <w:jc w:val="both"/>
        <w:rPr>
          <w:del w:id="2282" w:author="Καρμίρης Αγγελος" w:date="2020-01-03T10:45:00Z"/>
          <w:bCs/>
          <w:sz w:val="24"/>
          <w:szCs w:val="24"/>
        </w:rPr>
      </w:pPr>
      <w:del w:id="2283" w:author="Καρμίρης Αγγελος" w:date="2020-01-03T10:45:00Z">
        <w:r w:rsidRPr="004F2441" w:rsidDel="0069794E">
          <w:rPr>
            <w:bCs/>
            <w:sz w:val="24"/>
            <w:szCs w:val="24"/>
          </w:rPr>
          <w:delText xml:space="preserve">For the lifting, pulling, loading and transport purposes (with the autotransformer filled with </w:delText>
        </w:r>
        <w:r w:rsidR="00650D8D" w:rsidDel="0069794E">
          <w:rPr>
            <w:bCs/>
            <w:sz w:val="24"/>
            <w:szCs w:val="24"/>
          </w:rPr>
          <w:delText>nitrogen (N</w:delText>
        </w:r>
        <w:r w:rsidR="00650D8D" w:rsidRPr="00650D8D" w:rsidDel="0069794E">
          <w:rPr>
            <w:bCs/>
            <w:sz w:val="24"/>
            <w:szCs w:val="24"/>
            <w:vertAlign w:val="subscript"/>
          </w:rPr>
          <w:delText>2</w:delText>
        </w:r>
        <w:r w:rsidR="00650D8D" w:rsidDel="0069794E">
          <w:rPr>
            <w:bCs/>
            <w:sz w:val="24"/>
            <w:szCs w:val="24"/>
          </w:rPr>
          <w:delText xml:space="preserve">) and with </w:delText>
        </w:r>
        <w:r w:rsidRPr="004F2441" w:rsidDel="0069794E">
          <w:rPr>
            <w:bCs/>
            <w:sz w:val="24"/>
            <w:szCs w:val="24"/>
          </w:rPr>
          <w:delText>the appropriate amount of oil) the autotransformer must be equipped with a lifting and pulling arrangement as it is shown in the atta</w:delText>
        </w:r>
        <w:r w:rsidR="003A1AC6" w:rsidRPr="004F2441" w:rsidDel="0069794E">
          <w:rPr>
            <w:bCs/>
            <w:sz w:val="24"/>
            <w:szCs w:val="24"/>
          </w:rPr>
          <w:delText>ched sketch SK-883B. T</w:delText>
        </w:r>
        <w:r w:rsidRPr="004F2441" w:rsidDel="0069794E">
          <w:rPr>
            <w:bCs/>
            <w:sz w:val="24"/>
            <w:szCs w:val="24"/>
          </w:rPr>
          <w:delText>he autotransformer must also have suitable suspension lugs with their location in relation to the main body of the autotransformer must be as shown i</w:delText>
        </w:r>
        <w:r w:rsidR="003A1AC6" w:rsidRPr="004F2441" w:rsidDel="0069794E">
          <w:rPr>
            <w:bCs/>
            <w:sz w:val="24"/>
            <w:szCs w:val="24"/>
          </w:rPr>
          <w:delText xml:space="preserve">n the attached sketch </w:delText>
        </w:r>
        <w:r w:rsidR="00610C7B" w:rsidDel="0069794E">
          <w:rPr>
            <w:bCs/>
            <w:sz w:val="24"/>
            <w:szCs w:val="24"/>
          </w:rPr>
          <w:delText xml:space="preserve">  </w:delText>
        </w:r>
        <w:r w:rsidR="003A1AC6" w:rsidRPr="004F2441" w:rsidDel="0069794E">
          <w:rPr>
            <w:bCs/>
            <w:sz w:val="24"/>
            <w:szCs w:val="24"/>
          </w:rPr>
          <w:delText>SK-883C. The dimens</w:delText>
        </w:r>
        <w:r w:rsidRPr="004F2441" w:rsidDel="0069794E">
          <w:rPr>
            <w:bCs/>
            <w:sz w:val="24"/>
            <w:szCs w:val="24"/>
          </w:rPr>
          <w:delText xml:space="preserve">ions </w:delText>
        </w:r>
        <w:r w:rsidR="003A1AC6" w:rsidRPr="004F2441" w:rsidDel="0069794E">
          <w:rPr>
            <w:bCs/>
            <w:sz w:val="24"/>
            <w:szCs w:val="24"/>
          </w:rPr>
          <w:delText>and lugs shown in sketch SK-883C</w:delText>
        </w:r>
        <w:r w:rsidRPr="004F2441" w:rsidDel="0069794E">
          <w:rPr>
            <w:bCs/>
            <w:sz w:val="24"/>
            <w:szCs w:val="24"/>
          </w:rPr>
          <w:delText xml:space="preserve"> are mandatory.</w:delText>
        </w:r>
      </w:del>
    </w:p>
    <w:p w:rsidR="00314105" w:rsidRPr="004F2441" w:rsidDel="0069794E" w:rsidRDefault="00314105" w:rsidP="004806E3">
      <w:pPr>
        <w:ind w:left="720"/>
        <w:jc w:val="both"/>
        <w:rPr>
          <w:del w:id="2284" w:author="Καρμίρης Αγγελος" w:date="2020-01-03T10:45:00Z"/>
          <w:bCs/>
          <w:sz w:val="24"/>
          <w:szCs w:val="24"/>
        </w:rPr>
      </w:pPr>
      <w:del w:id="2285" w:author="Καρμίρης Αγγελος" w:date="2020-01-03T10:45:00Z">
        <w:r w:rsidRPr="004F2441" w:rsidDel="0069794E">
          <w:rPr>
            <w:bCs/>
            <w:sz w:val="24"/>
            <w:szCs w:val="24"/>
          </w:rPr>
          <w:delText xml:space="preserve">The required transport </w:delText>
        </w:r>
        <w:r w:rsidR="003A1AC6" w:rsidRPr="004F2441" w:rsidDel="0069794E">
          <w:rPr>
            <w:bCs/>
            <w:sz w:val="24"/>
            <w:szCs w:val="24"/>
          </w:rPr>
          <w:delText>dimensions</w:delText>
        </w:r>
        <w:r w:rsidRPr="004F2441" w:rsidDel="0069794E">
          <w:rPr>
            <w:bCs/>
            <w:sz w:val="24"/>
            <w:szCs w:val="24"/>
          </w:rPr>
          <w:delText xml:space="preserve"> of the autotransformer are indicated </w:delText>
        </w:r>
        <w:r w:rsidR="003A1AC6" w:rsidRPr="004F2441" w:rsidDel="0069794E">
          <w:rPr>
            <w:bCs/>
            <w:sz w:val="24"/>
            <w:szCs w:val="24"/>
          </w:rPr>
          <w:delText xml:space="preserve">in the attached sketch SK-883-D in which the outline of the tunnel is indicated </w:delText>
        </w:r>
        <w:r w:rsidRPr="004F2441" w:rsidDel="0069794E">
          <w:rPr>
            <w:bCs/>
            <w:sz w:val="24"/>
            <w:szCs w:val="24"/>
          </w:rPr>
          <w:delText xml:space="preserve">with dotted line and the outline </w:delText>
        </w:r>
        <w:r w:rsidR="004806E3" w:rsidRPr="004F2441" w:rsidDel="0069794E">
          <w:rPr>
            <w:bCs/>
            <w:sz w:val="24"/>
            <w:szCs w:val="24"/>
          </w:rPr>
          <w:delText>of the autotransformer is indicated with a continuous line. The autotransformer transportation weight must not exceed 260.000Kg.</w:delText>
        </w:r>
      </w:del>
    </w:p>
    <w:p w:rsidR="004806E3" w:rsidRPr="004F2441" w:rsidDel="0069794E" w:rsidRDefault="004806E3" w:rsidP="004806E3">
      <w:pPr>
        <w:ind w:left="720"/>
        <w:jc w:val="both"/>
        <w:rPr>
          <w:del w:id="2286" w:author="Καρμίρης Αγγελος" w:date="2020-01-03T10:45:00Z"/>
          <w:bCs/>
          <w:sz w:val="24"/>
          <w:szCs w:val="24"/>
        </w:rPr>
      </w:pPr>
    </w:p>
    <w:p w:rsidR="002440BE" w:rsidRPr="004F2441" w:rsidDel="0069794E" w:rsidRDefault="002440BE" w:rsidP="002440BE">
      <w:pPr>
        <w:jc w:val="both"/>
        <w:rPr>
          <w:del w:id="2287" w:author="Καρμίρης Αγγελος" w:date="2020-01-03T10:45:00Z"/>
          <w:bCs/>
          <w:sz w:val="24"/>
          <w:szCs w:val="24"/>
        </w:rPr>
      </w:pPr>
    </w:p>
    <w:p w:rsidR="00420225" w:rsidRPr="004F2441" w:rsidDel="0069794E" w:rsidRDefault="000D69D8" w:rsidP="000124D3">
      <w:pPr>
        <w:numPr>
          <w:ilvl w:val="0"/>
          <w:numId w:val="2"/>
        </w:numPr>
        <w:tabs>
          <w:tab w:val="clear" w:pos="3585"/>
          <w:tab w:val="num" w:pos="709"/>
        </w:tabs>
        <w:ind w:hanging="3585"/>
        <w:jc w:val="both"/>
        <w:rPr>
          <w:del w:id="2288" w:author="Καρμίρης Αγγελος" w:date="2020-01-03T10:45:00Z"/>
          <w:b/>
          <w:bCs/>
          <w:sz w:val="24"/>
          <w:szCs w:val="24"/>
          <w:u w:val="single"/>
        </w:rPr>
      </w:pPr>
      <w:del w:id="2289" w:author="Καρμίρης Αγγελος" w:date="2020-01-03T10:45:00Z">
        <w:r w:rsidRPr="00B36BD1" w:rsidDel="0069794E">
          <w:rPr>
            <w:b/>
            <w:bCs/>
            <w:sz w:val="24"/>
            <w:szCs w:val="24"/>
            <w:u w:val="single"/>
          </w:rPr>
          <w:delText>DATA TO BE SUBMITTED BY BIDDERS</w:delText>
        </w:r>
      </w:del>
    </w:p>
    <w:p w:rsidR="000D69D8" w:rsidRPr="004F2441" w:rsidDel="0069794E" w:rsidRDefault="000D69D8" w:rsidP="000D69D8">
      <w:pPr>
        <w:jc w:val="both"/>
        <w:rPr>
          <w:del w:id="2290" w:author="Καρμίρης Αγγελος" w:date="2020-01-03T10:45:00Z"/>
          <w:b/>
          <w:bCs/>
          <w:sz w:val="24"/>
          <w:szCs w:val="24"/>
          <w:u w:val="single"/>
        </w:rPr>
      </w:pPr>
    </w:p>
    <w:p w:rsidR="00420225" w:rsidRPr="004F2441" w:rsidDel="0069794E" w:rsidRDefault="00420225" w:rsidP="000124D3">
      <w:pPr>
        <w:numPr>
          <w:ilvl w:val="0"/>
          <w:numId w:val="11"/>
        </w:numPr>
        <w:tabs>
          <w:tab w:val="clear" w:pos="360"/>
          <w:tab w:val="left" w:pos="426"/>
          <w:tab w:val="num" w:pos="851"/>
          <w:tab w:val="left" w:pos="993"/>
          <w:tab w:val="left" w:pos="5103"/>
        </w:tabs>
        <w:autoSpaceDE/>
        <w:autoSpaceDN/>
        <w:ind w:left="851" w:hanging="425"/>
        <w:jc w:val="both"/>
        <w:rPr>
          <w:del w:id="2291" w:author="Καρμίρης Αγγελος" w:date="2020-01-03T10:45:00Z"/>
          <w:sz w:val="24"/>
          <w:szCs w:val="24"/>
        </w:rPr>
      </w:pPr>
      <w:del w:id="2292" w:author="Καρμίρης Αγγελος" w:date="2020-01-03T10:45:00Z">
        <w:r w:rsidRPr="004F2441" w:rsidDel="0069794E">
          <w:rPr>
            <w:sz w:val="24"/>
            <w:szCs w:val="24"/>
          </w:rPr>
          <w:delText>All bidders must provide all inform</w:delText>
        </w:r>
        <w:r w:rsidR="000D69D8" w:rsidRPr="004F2441" w:rsidDel="0069794E">
          <w:rPr>
            <w:sz w:val="24"/>
            <w:szCs w:val="24"/>
          </w:rPr>
          <w:delText xml:space="preserve">ation requested in </w:delText>
        </w:r>
        <w:r w:rsidR="000960BD" w:rsidDel="0069794E">
          <w:rPr>
            <w:sz w:val="24"/>
            <w:szCs w:val="24"/>
          </w:rPr>
          <w:delText>attachment</w:delText>
        </w:r>
        <w:r w:rsidR="000D69D8" w:rsidRPr="004F2441" w:rsidDel="0069794E">
          <w:rPr>
            <w:sz w:val="24"/>
            <w:szCs w:val="24"/>
          </w:rPr>
          <w:delText xml:space="preserve"> </w:delText>
        </w:r>
        <w:r w:rsidR="000960BD" w:rsidDel="0069794E">
          <w:rPr>
            <w:sz w:val="24"/>
            <w:szCs w:val="24"/>
          </w:rPr>
          <w:delText>“</w:delText>
        </w:r>
        <w:r w:rsidR="000D69D8" w:rsidRPr="004F2441" w:rsidDel="0069794E">
          <w:rPr>
            <w:sz w:val="24"/>
            <w:szCs w:val="24"/>
            <w:lang w:val="el-GR"/>
          </w:rPr>
          <w:delText>Α</w:delText>
        </w:r>
        <w:r w:rsidRPr="004F2441" w:rsidDel="0069794E">
          <w:rPr>
            <w:sz w:val="24"/>
            <w:szCs w:val="24"/>
          </w:rPr>
          <w:delText xml:space="preserve">” of </w:delText>
        </w:r>
        <w:r w:rsidR="00613BC2" w:rsidRPr="004F2441" w:rsidDel="0069794E">
          <w:rPr>
            <w:sz w:val="24"/>
            <w:szCs w:val="24"/>
          </w:rPr>
          <w:delText>this hereby specification</w:delText>
        </w:r>
        <w:r w:rsidR="00193F09" w:rsidRPr="004F2441" w:rsidDel="0069794E">
          <w:rPr>
            <w:sz w:val="24"/>
            <w:szCs w:val="24"/>
          </w:rPr>
          <w:delText xml:space="preserve"> as well as any proposed deviation from the present specification and the reason therefore</w:delText>
        </w:r>
        <w:r w:rsidRPr="004F2441" w:rsidDel="0069794E">
          <w:rPr>
            <w:sz w:val="24"/>
            <w:szCs w:val="24"/>
          </w:rPr>
          <w:delText xml:space="preserve">. Failure on bidder’s part to comply with this request will be taken as sufficient reason for rejection of the offer. </w:delText>
        </w:r>
      </w:del>
    </w:p>
    <w:p w:rsidR="00314105" w:rsidRPr="004F2441" w:rsidDel="0069794E" w:rsidRDefault="00314105" w:rsidP="000124D3">
      <w:pPr>
        <w:numPr>
          <w:ilvl w:val="0"/>
          <w:numId w:val="11"/>
        </w:numPr>
        <w:tabs>
          <w:tab w:val="clear" w:pos="360"/>
          <w:tab w:val="left" w:pos="426"/>
          <w:tab w:val="num" w:pos="851"/>
          <w:tab w:val="left" w:pos="993"/>
          <w:tab w:val="left" w:pos="5103"/>
        </w:tabs>
        <w:autoSpaceDE/>
        <w:autoSpaceDN/>
        <w:ind w:left="851" w:hanging="425"/>
        <w:jc w:val="both"/>
        <w:rPr>
          <w:del w:id="2293" w:author="Καρμίρης Αγγελος" w:date="2020-01-03T10:45:00Z"/>
          <w:sz w:val="24"/>
          <w:szCs w:val="24"/>
        </w:rPr>
      </w:pPr>
      <w:del w:id="2294" w:author="Καρμίρης Αγγελος" w:date="2020-01-03T10:45:00Z">
        <w:r w:rsidRPr="004F2441" w:rsidDel="0069794E">
          <w:rPr>
            <w:sz w:val="24"/>
            <w:szCs w:val="24"/>
          </w:rPr>
          <w:delText xml:space="preserve">All bidders </w:delText>
        </w:r>
        <w:r w:rsidR="0090389C" w:rsidDel="0069794E">
          <w:rPr>
            <w:sz w:val="24"/>
            <w:szCs w:val="24"/>
          </w:rPr>
          <w:delText xml:space="preserve">must </w:delText>
        </w:r>
        <w:r w:rsidR="00127AC2" w:rsidDel="0069794E">
          <w:rPr>
            <w:sz w:val="24"/>
            <w:szCs w:val="24"/>
          </w:rPr>
          <w:delText xml:space="preserve">take note of attachment B </w:delText>
        </w:r>
        <w:r w:rsidR="0090389C" w:rsidDel="0069794E">
          <w:rPr>
            <w:sz w:val="24"/>
            <w:szCs w:val="24"/>
          </w:rPr>
          <w:delText xml:space="preserve">of this hereby specification </w:delText>
        </w:r>
      </w:del>
    </w:p>
    <w:p w:rsidR="00420225" w:rsidRPr="004F2441" w:rsidDel="0069794E" w:rsidRDefault="00420225" w:rsidP="000124D3">
      <w:pPr>
        <w:numPr>
          <w:ilvl w:val="0"/>
          <w:numId w:val="11"/>
        </w:numPr>
        <w:tabs>
          <w:tab w:val="clear" w:pos="360"/>
          <w:tab w:val="left" w:pos="426"/>
          <w:tab w:val="num" w:pos="851"/>
          <w:tab w:val="left" w:pos="993"/>
          <w:tab w:val="left" w:pos="5103"/>
        </w:tabs>
        <w:autoSpaceDE/>
        <w:autoSpaceDN/>
        <w:ind w:left="851" w:hanging="425"/>
        <w:jc w:val="both"/>
        <w:rPr>
          <w:del w:id="2295" w:author="Καρμίρης Αγγελος" w:date="2020-01-03T10:45:00Z"/>
          <w:sz w:val="24"/>
          <w:szCs w:val="24"/>
        </w:rPr>
      </w:pPr>
      <w:del w:id="2296" w:author="Καρμίρης Αγγελος" w:date="2020-01-03T10:45:00Z">
        <w:r w:rsidRPr="004F2441" w:rsidDel="0069794E">
          <w:rPr>
            <w:sz w:val="24"/>
            <w:szCs w:val="24"/>
          </w:rPr>
          <w:delText xml:space="preserve">Technical pamphlets and brochures of the offered </w:delText>
        </w:r>
        <w:r w:rsidR="000D69D8" w:rsidRPr="004F2441" w:rsidDel="0069794E">
          <w:rPr>
            <w:sz w:val="24"/>
            <w:szCs w:val="24"/>
          </w:rPr>
          <w:delText>autotransformer</w:delText>
        </w:r>
        <w:r w:rsidRPr="004F2441" w:rsidDel="0069794E">
          <w:rPr>
            <w:sz w:val="24"/>
            <w:szCs w:val="24"/>
          </w:rPr>
          <w:delText>s, which will help t</w:delText>
        </w:r>
        <w:r w:rsidR="0090389C" w:rsidDel="0069794E">
          <w:rPr>
            <w:sz w:val="24"/>
            <w:szCs w:val="24"/>
          </w:rPr>
          <w:delText>he technical evaluation process</w:delText>
        </w:r>
        <w:r w:rsidRPr="004F2441" w:rsidDel="0069794E">
          <w:rPr>
            <w:sz w:val="24"/>
            <w:szCs w:val="24"/>
          </w:rPr>
          <w:delText>.</w:delText>
        </w:r>
      </w:del>
    </w:p>
    <w:p w:rsidR="00420225" w:rsidRPr="004F2441" w:rsidDel="0069794E" w:rsidRDefault="00420225" w:rsidP="000124D3">
      <w:pPr>
        <w:numPr>
          <w:ilvl w:val="0"/>
          <w:numId w:val="11"/>
        </w:numPr>
        <w:tabs>
          <w:tab w:val="clear" w:pos="360"/>
          <w:tab w:val="left" w:pos="426"/>
          <w:tab w:val="num" w:pos="851"/>
          <w:tab w:val="left" w:pos="993"/>
          <w:tab w:val="left" w:pos="5103"/>
        </w:tabs>
        <w:autoSpaceDE/>
        <w:autoSpaceDN/>
        <w:ind w:left="851" w:hanging="425"/>
        <w:jc w:val="both"/>
        <w:rPr>
          <w:del w:id="2297" w:author="Καρμίρης Αγγελος" w:date="2020-01-03T10:45:00Z"/>
          <w:sz w:val="24"/>
          <w:szCs w:val="24"/>
        </w:rPr>
      </w:pPr>
      <w:del w:id="2298" w:author="Καρμίρης Αγγελος" w:date="2020-01-03T10:45:00Z">
        <w:r w:rsidRPr="004F2441" w:rsidDel="0069794E">
          <w:rPr>
            <w:sz w:val="24"/>
            <w:szCs w:val="24"/>
          </w:rPr>
          <w:delText>Technical data for</w:delText>
        </w:r>
        <w:r w:rsidR="00193F09" w:rsidRPr="004F2441" w:rsidDel="0069794E">
          <w:rPr>
            <w:sz w:val="24"/>
            <w:szCs w:val="24"/>
          </w:rPr>
          <w:delText xml:space="preserve"> the OLTC and </w:delText>
        </w:r>
        <w:r w:rsidR="008F26AF" w:rsidRPr="004F2441" w:rsidDel="0069794E">
          <w:rPr>
            <w:sz w:val="24"/>
            <w:szCs w:val="24"/>
          </w:rPr>
          <w:delText xml:space="preserve">the </w:delText>
        </w:r>
        <w:r w:rsidR="00193F09" w:rsidRPr="004F2441" w:rsidDel="0069794E">
          <w:rPr>
            <w:sz w:val="24"/>
            <w:szCs w:val="24"/>
          </w:rPr>
          <w:delText>autotransformer accessories</w:delText>
        </w:r>
        <w:r w:rsidR="00314105" w:rsidRPr="004F2441" w:rsidDel="0069794E">
          <w:rPr>
            <w:sz w:val="24"/>
            <w:szCs w:val="24"/>
          </w:rPr>
          <w:delText xml:space="preserve"> and systems</w:delText>
        </w:r>
        <w:r w:rsidR="00193F09" w:rsidRPr="004F2441" w:rsidDel="0069794E">
          <w:rPr>
            <w:sz w:val="24"/>
            <w:szCs w:val="24"/>
          </w:rPr>
          <w:delText>.</w:delText>
        </w:r>
        <w:r w:rsidRPr="004F2441" w:rsidDel="0069794E">
          <w:rPr>
            <w:sz w:val="24"/>
            <w:szCs w:val="24"/>
          </w:rPr>
          <w:delText xml:space="preserve"> </w:delText>
        </w:r>
      </w:del>
    </w:p>
    <w:p w:rsidR="00420225" w:rsidRPr="004F2441" w:rsidDel="0069794E" w:rsidRDefault="00420225" w:rsidP="000124D3">
      <w:pPr>
        <w:numPr>
          <w:ilvl w:val="0"/>
          <w:numId w:val="11"/>
        </w:numPr>
        <w:tabs>
          <w:tab w:val="clear" w:pos="360"/>
          <w:tab w:val="left" w:pos="426"/>
          <w:tab w:val="num" w:pos="851"/>
          <w:tab w:val="left" w:pos="993"/>
          <w:tab w:val="left" w:pos="5103"/>
        </w:tabs>
        <w:autoSpaceDE/>
        <w:autoSpaceDN/>
        <w:ind w:left="851" w:hanging="425"/>
        <w:jc w:val="both"/>
        <w:rPr>
          <w:del w:id="2299" w:author="Καρμίρης Αγγελος" w:date="2020-01-03T10:45:00Z"/>
          <w:sz w:val="24"/>
          <w:szCs w:val="24"/>
        </w:rPr>
      </w:pPr>
      <w:del w:id="2300" w:author="Καρμίρης Αγγελος" w:date="2020-01-03T10:45:00Z">
        <w:r w:rsidRPr="004F2441" w:rsidDel="0069794E">
          <w:rPr>
            <w:sz w:val="24"/>
            <w:szCs w:val="24"/>
          </w:rPr>
          <w:delText xml:space="preserve">Drawings showing the outline dimensions of the </w:delText>
        </w:r>
        <w:r w:rsidR="000D69D8" w:rsidRPr="004F2441" w:rsidDel="0069794E">
          <w:rPr>
            <w:sz w:val="24"/>
            <w:szCs w:val="24"/>
          </w:rPr>
          <w:delText>autotransformer</w:delText>
        </w:r>
        <w:r w:rsidRPr="004F2441" w:rsidDel="0069794E">
          <w:rPr>
            <w:sz w:val="24"/>
            <w:szCs w:val="24"/>
          </w:rPr>
          <w:delText xml:space="preserve">s offered and </w:delText>
        </w:r>
        <w:r w:rsidR="00314105" w:rsidRPr="004F2441" w:rsidDel="0069794E">
          <w:rPr>
            <w:sz w:val="24"/>
            <w:szCs w:val="24"/>
          </w:rPr>
          <w:delText xml:space="preserve">any </w:delText>
        </w:r>
        <w:r w:rsidRPr="004F2441" w:rsidDel="0069794E">
          <w:rPr>
            <w:sz w:val="24"/>
            <w:szCs w:val="24"/>
          </w:rPr>
          <w:delText>other information deemed necessary, including terminal markings.</w:delText>
        </w:r>
      </w:del>
    </w:p>
    <w:p w:rsidR="00845D36" w:rsidRPr="004F2441" w:rsidDel="0069794E" w:rsidRDefault="00845D36" w:rsidP="000124D3">
      <w:pPr>
        <w:numPr>
          <w:ilvl w:val="0"/>
          <w:numId w:val="11"/>
        </w:numPr>
        <w:tabs>
          <w:tab w:val="clear" w:pos="360"/>
          <w:tab w:val="left" w:pos="426"/>
          <w:tab w:val="num" w:pos="851"/>
          <w:tab w:val="left" w:pos="993"/>
          <w:tab w:val="left" w:pos="5103"/>
        </w:tabs>
        <w:autoSpaceDE/>
        <w:autoSpaceDN/>
        <w:ind w:left="851" w:hanging="425"/>
        <w:jc w:val="both"/>
        <w:rPr>
          <w:del w:id="2301" w:author="Καρμίρης Αγγελος" w:date="2020-01-03T10:45:00Z"/>
          <w:sz w:val="24"/>
          <w:szCs w:val="24"/>
        </w:rPr>
      </w:pPr>
      <w:del w:id="2302" w:author="Καρμίρης Αγγελος" w:date="2020-01-03T10:45:00Z">
        <w:r w:rsidRPr="004F2441" w:rsidDel="0069794E">
          <w:rPr>
            <w:sz w:val="24"/>
            <w:szCs w:val="24"/>
          </w:rPr>
          <w:delText xml:space="preserve">A </w:delText>
        </w:r>
        <w:r w:rsidR="003A1AC6" w:rsidRPr="004F2441" w:rsidDel="0069794E">
          <w:rPr>
            <w:sz w:val="24"/>
            <w:szCs w:val="24"/>
          </w:rPr>
          <w:delText>preliminary</w:delText>
        </w:r>
        <w:r w:rsidR="00314105" w:rsidRPr="004F2441" w:rsidDel="0069794E">
          <w:rPr>
            <w:sz w:val="24"/>
            <w:szCs w:val="24"/>
          </w:rPr>
          <w:delText xml:space="preserve"> </w:delText>
        </w:r>
        <w:r w:rsidRPr="004F2441" w:rsidDel="0069794E">
          <w:rPr>
            <w:sz w:val="24"/>
            <w:szCs w:val="24"/>
          </w:rPr>
          <w:delText>plan for the unloading and</w:delText>
        </w:r>
        <w:r w:rsidR="00314105" w:rsidRPr="004F2441" w:rsidDel="0069794E">
          <w:rPr>
            <w:sz w:val="24"/>
            <w:szCs w:val="24"/>
          </w:rPr>
          <w:delText xml:space="preserve"> for the </w:delText>
        </w:r>
        <w:r w:rsidRPr="004F2441" w:rsidDel="0069794E">
          <w:rPr>
            <w:sz w:val="24"/>
            <w:szCs w:val="24"/>
          </w:rPr>
          <w:delText>transportation of the autotransformer.</w:delText>
        </w:r>
      </w:del>
    </w:p>
    <w:p w:rsidR="00420225" w:rsidDel="0069794E" w:rsidRDefault="00420225" w:rsidP="000124D3">
      <w:pPr>
        <w:numPr>
          <w:ilvl w:val="0"/>
          <w:numId w:val="11"/>
        </w:numPr>
        <w:tabs>
          <w:tab w:val="clear" w:pos="360"/>
          <w:tab w:val="left" w:pos="426"/>
          <w:tab w:val="num" w:pos="851"/>
          <w:tab w:val="left" w:pos="993"/>
          <w:tab w:val="left" w:pos="5103"/>
        </w:tabs>
        <w:autoSpaceDE/>
        <w:autoSpaceDN/>
        <w:ind w:left="851" w:hanging="425"/>
        <w:jc w:val="both"/>
        <w:rPr>
          <w:del w:id="2303" w:author="Καρμίρης Αγγελος" w:date="2020-01-03T10:45:00Z"/>
          <w:sz w:val="24"/>
          <w:szCs w:val="24"/>
        </w:rPr>
      </w:pPr>
      <w:del w:id="2304" w:author="Καρμίρης Αγγελος" w:date="2020-01-03T10:45:00Z">
        <w:r w:rsidRPr="004F2441" w:rsidDel="0069794E">
          <w:rPr>
            <w:sz w:val="24"/>
            <w:szCs w:val="24"/>
          </w:rPr>
          <w:delText>Any type test certificates for the type and special tests specifie</w:delText>
        </w:r>
        <w:r w:rsidR="00193F09" w:rsidRPr="004F2441" w:rsidDel="0069794E">
          <w:rPr>
            <w:sz w:val="24"/>
            <w:szCs w:val="24"/>
          </w:rPr>
          <w:delText>d in this hereby specification.</w:delText>
        </w:r>
      </w:del>
    </w:p>
    <w:p w:rsidR="004E5613" w:rsidDel="0069794E" w:rsidRDefault="004E5613" w:rsidP="00420225">
      <w:pPr>
        <w:jc w:val="both"/>
        <w:rPr>
          <w:del w:id="2305" w:author="Καρμίρης Αγγελος" w:date="2020-01-03T10:45:00Z"/>
          <w:b/>
          <w:bCs/>
          <w:sz w:val="24"/>
          <w:szCs w:val="24"/>
          <w:u w:val="single"/>
          <w:lang w:val="en-GB"/>
        </w:rPr>
      </w:pPr>
    </w:p>
    <w:p w:rsidR="004E5613" w:rsidDel="0069794E" w:rsidRDefault="004E5613" w:rsidP="00420225">
      <w:pPr>
        <w:jc w:val="both"/>
        <w:rPr>
          <w:del w:id="2306" w:author="Καρμίρης Αγγελος" w:date="2020-01-03T10:45:00Z"/>
          <w:b/>
          <w:bCs/>
          <w:sz w:val="24"/>
          <w:szCs w:val="24"/>
          <w:u w:val="single"/>
          <w:lang w:val="en-GB"/>
        </w:rPr>
      </w:pPr>
    </w:p>
    <w:p w:rsidR="00497DC8" w:rsidRPr="004F2441" w:rsidDel="0069794E" w:rsidRDefault="00497DC8" w:rsidP="000124D3">
      <w:pPr>
        <w:numPr>
          <w:ilvl w:val="0"/>
          <w:numId w:val="2"/>
        </w:numPr>
        <w:tabs>
          <w:tab w:val="clear" w:pos="3585"/>
          <w:tab w:val="num" w:pos="709"/>
        </w:tabs>
        <w:ind w:hanging="3585"/>
        <w:jc w:val="both"/>
        <w:rPr>
          <w:del w:id="2307" w:author="Καρμίρης Αγγελος" w:date="2020-01-03T10:45:00Z"/>
          <w:b/>
          <w:bCs/>
          <w:sz w:val="24"/>
          <w:szCs w:val="24"/>
          <w:u w:val="single"/>
        </w:rPr>
      </w:pPr>
      <w:del w:id="2308" w:author="Καρμίρης Αγγελος" w:date="2020-01-03T10:45:00Z">
        <w:r w:rsidRPr="00B36BD1" w:rsidDel="0069794E">
          <w:rPr>
            <w:b/>
            <w:bCs/>
            <w:sz w:val="24"/>
            <w:szCs w:val="24"/>
            <w:u w:val="single"/>
          </w:rPr>
          <w:delText>DATA TO BE SUPPLIED BY THE SUCCESSFUL BIDDER</w:delText>
        </w:r>
      </w:del>
    </w:p>
    <w:p w:rsidR="00497DC8" w:rsidRPr="004F2441" w:rsidDel="0069794E" w:rsidRDefault="00497DC8" w:rsidP="00497DC8">
      <w:pPr>
        <w:jc w:val="both"/>
        <w:rPr>
          <w:del w:id="2309" w:author="Καρμίρης Αγγελος" w:date="2020-01-03T10:45:00Z"/>
          <w:b/>
          <w:bCs/>
          <w:sz w:val="24"/>
          <w:szCs w:val="24"/>
          <w:u w:val="single"/>
        </w:rPr>
      </w:pPr>
    </w:p>
    <w:p w:rsidR="00CF3AE6" w:rsidDel="0069794E" w:rsidRDefault="00497DC8" w:rsidP="00AB3970">
      <w:pPr>
        <w:ind w:left="709" w:hanging="709"/>
        <w:jc w:val="both"/>
        <w:rPr>
          <w:del w:id="2310" w:author="Καρμίρης Αγγελος" w:date="2020-01-03T10:45:00Z"/>
          <w:sz w:val="24"/>
          <w:szCs w:val="24"/>
        </w:rPr>
      </w:pPr>
      <w:del w:id="2311" w:author="Καρμίρης Αγγελος" w:date="2020-01-03T10:45:00Z">
        <w:r w:rsidRPr="004F2441" w:rsidDel="0069794E">
          <w:rPr>
            <w:sz w:val="24"/>
            <w:szCs w:val="24"/>
          </w:rPr>
          <w:tab/>
          <w:delText xml:space="preserve">The </w:delText>
        </w:r>
        <w:r w:rsidR="00E95C98" w:rsidRPr="004F2441" w:rsidDel="0069794E">
          <w:rPr>
            <w:sz w:val="24"/>
            <w:szCs w:val="24"/>
          </w:rPr>
          <w:delText>Bidder</w:delText>
        </w:r>
        <w:r w:rsidRPr="004F2441" w:rsidDel="0069794E">
          <w:rPr>
            <w:sz w:val="24"/>
            <w:szCs w:val="24"/>
          </w:rPr>
          <w:delText xml:space="preserve"> shall furnish (3) three copies for approval and (5) five copies of final drawings at or before the time of shipment of the following:</w:delText>
        </w:r>
      </w:del>
    </w:p>
    <w:p w:rsidR="00B36BD1" w:rsidRPr="004F2441" w:rsidDel="0069794E" w:rsidRDefault="00B36BD1" w:rsidP="00AB3970">
      <w:pPr>
        <w:ind w:left="709" w:hanging="709"/>
        <w:jc w:val="both"/>
        <w:rPr>
          <w:del w:id="2312" w:author="Καρμίρης Αγγελος" w:date="2020-01-03T10:45:00Z"/>
          <w:sz w:val="24"/>
          <w:szCs w:val="24"/>
        </w:rPr>
      </w:pPr>
    </w:p>
    <w:p w:rsidR="00497DC8" w:rsidRPr="004F2441" w:rsidDel="0069794E" w:rsidRDefault="00497DC8" w:rsidP="00497DC8">
      <w:pPr>
        <w:jc w:val="both"/>
        <w:rPr>
          <w:del w:id="2313" w:author="Καρμίρης Αγγελος" w:date="2020-01-03T10:45:00Z"/>
          <w:sz w:val="24"/>
          <w:szCs w:val="24"/>
          <w:lang w:val="en-GB"/>
        </w:rPr>
      </w:pPr>
      <w:del w:id="2314" w:author="Καρμίρης Αγγελος" w:date="2020-01-03T10:45:00Z">
        <w:r w:rsidRPr="004F2441" w:rsidDel="0069794E">
          <w:rPr>
            <w:sz w:val="24"/>
            <w:szCs w:val="24"/>
          </w:rPr>
          <w:tab/>
          <w:delText>a)</w:delText>
        </w:r>
        <w:r w:rsidRPr="004F2441" w:rsidDel="0069794E">
          <w:rPr>
            <w:sz w:val="24"/>
            <w:szCs w:val="24"/>
          </w:rPr>
          <w:tab/>
          <w:delText>Assembled transformer outline drawing</w:delText>
        </w:r>
      </w:del>
    </w:p>
    <w:p w:rsidR="00497DC8" w:rsidRPr="004F2441" w:rsidDel="0069794E" w:rsidRDefault="00497DC8" w:rsidP="00CF2DCF">
      <w:pPr>
        <w:ind w:left="1418" w:hanging="709"/>
        <w:jc w:val="both"/>
        <w:rPr>
          <w:del w:id="2315" w:author="Καρμίρης Αγγελος" w:date="2020-01-03T10:45:00Z"/>
          <w:sz w:val="24"/>
          <w:szCs w:val="24"/>
        </w:rPr>
      </w:pPr>
      <w:del w:id="2316" w:author="Καρμίρης Αγγελος" w:date="2020-01-03T10:45:00Z">
        <w:r w:rsidRPr="004F2441" w:rsidDel="0069794E">
          <w:rPr>
            <w:sz w:val="24"/>
            <w:szCs w:val="24"/>
          </w:rPr>
          <w:delText>b</w:delText>
        </w:r>
        <w:r w:rsidRPr="004F2441" w:rsidDel="0069794E">
          <w:rPr>
            <w:sz w:val="24"/>
            <w:szCs w:val="24"/>
            <w:lang w:val="en-GB"/>
          </w:rPr>
          <w:delText>)</w:delText>
        </w:r>
        <w:r w:rsidR="007B2EFE" w:rsidRPr="004F2441" w:rsidDel="0069794E">
          <w:rPr>
            <w:sz w:val="24"/>
            <w:szCs w:val="24"/>
          </w:rPr>
          <w:tab/>
        </w:r>
        <w:r w:rsidR="00E372CC" w:rsidRPr="004F2441" w:rsidDel="0069794E">
          <w:rPr>
            <w:sz w:val="24"/>
            <w:szCs w:val="24"/>
          </w:rPr>
          <w:delText xml:space="preserve">Dimension drawings for the </w:delText>
        </w:r>
        <w:r w:rsidR="00C81650" w:rsidDel="0069794E">
          <w:rPr>
            <w:sz w:val="24"/>
            <w:szCs w:val="24"/>
          </w:rPr>
          <w:delText>movement</w:delText>
        </w:r>
        <w:r w:rsidR="006A4133" w:rsidDel="0069794E">
          <w:rPr>
            <w:sz w:val="24"/>
            <w:szCs w:val="24"/>
          </w:rPr>
          <w:delText xml:space="preserve"> (rails)</w:delText>
        </w:r>
        <w:r w:rsidR="00E372CC" w:rsidRPr="004F2441" w:rsidDel="0069794E">
          <w:rPr>
            <w:sz w:val="24"/>
            <w:szCs w:val="24"/>
          </w:rPr>
          <w:delText xml:space="preserve"> and </w:delText>
        </w:r>
        <w:r w:rsidR="006A4133" w:rsidDel="0069794E">
          <w:rPr>
            <w:sz w:val="24"/>
            <w:szCs w:val="24"/>
          </w:rPr>
          <w:delText xml:space="preserve">the </w:delText>
        </w:r>
        <w:r w:rsidR="00E95C98" w:rsidRPr="004F2441" w:rsidDel="0069794E">
          <w:rPr>
            <w:sz w:val="24"/>
            <w:szCs w:val="24"/>
          </w:rPr>
          <w:delText>foundation</w:delText>
        </w:r>
        <w:r w:rsidR="00613BC2" w:rsidRPr="004F2441" w:rsidDel="0069794E">
          <w:rPr>
            <w:sz w:val="24"/>
            <w:szCs w:val="24"/>
          </w:rPr>
          <w:delText xml:space="preserve"> </w:delText>
        </w:r>
        <w:r w:rsidR="001257BB" w:rsidRPr="004F2441" w:rsidDel="0069794E">
          <w:rPr>
            <w:sz w:val="24"/>
            <w:szCs w:val="24"/>
          </w:rPr>
          <w:delText>of the</w:delText>
        </w:r>
        <w:r w:rsidR="00613BC2" w:rsidRPr="004F2441" w:rsidDel="0069794E">
          <w:rPr>
            <w:sz w:val="24"/>
            <w:szCs w:val="24"/>
          </w:rPr>
          <w:delText xml:space="preserve"> autotransformer</w:delText>
        </w:r>
        <w:r w:rsidR="006A4133" w:rsidDel="0069794E">
          <w:rPr>
            <w:sz w:val="24"/>
            <w:szCs w:val="24"/>
          </w:rPr>
          <w:delText>, including the explosion prevention system</w:delText>
        </w:r>
        <w:r w:rsidR="00C81650" w:rsidDel="0069794E">
          <w:rPr>
            <w:sz w:val="24"/>
            <w:szCs w:val="24"/>
          </w:rPr>
          <w:delText xml:space="preserve">, showing </w:delText>
        </w:r>
        <w:r w:rsidR="006A4133" w:rsidDel="0069794E">
          <w:rPr>
            <w:sz w:val="24"/>
            <w:szCs w:val="24"/>
          </w:rPr>
          <w:delText>maximum loads on each support area</w:delText>
        </w:r>
      </w:del>
    </w:p>
    <w:p w:rsidR="00497DC8" w:rsidRPr="004F2441" w:rsidDel="0069794E" w:rsidRDefault="00497DC8" w:rsidP="00497DC8">
      <w:pPr>
        <w:jc w:val="both"/>
        <w:rPr>
          <w:del w:id="2317" w:author="Καρμίρης Αγγελος" w:date="2020-01-03T10:45:00Z"/>
          <w:sz w:val="24"/>
          <w:szCs w:val="24"/>
        </w:rPr>
      </w:pPr>
      <w:del w:id="2318" w:author="Καρμίρης Αγγελος" w:date="2020-01-03T10:45:00Z">
        <w:r w:rsidRPr="004F2441" w:rsidDel="0069794E">
          <w:rPr>
            <w:sz w:val="24"/>
            <w:szCs w:val="24"/>
          </w:rPr>
          <w:tab/>
          <w:delText>c)</w:delText>
        </w:r>
        <w:r w:rsidR="007B2EFE" w:rsidRPr="004F2441" w:rsidDel="0069794E">
          <w:rPr>
            <w:sz w:val="24"/>
            <w:szCs w:val="24"/>
          </w:rPr>
          <w:delText xml:space="preserve"> </w:delText>
        </w:r>
        <w:r w:rsidR="007B2EFE" w:rsidRPr="004F2441" w:rsidDel="0069794E">
          <w:rPr>
            <w:sz w:val="24"/>
            <w:szCs w:val="24"/>
          </w:rPr>
          <w:tab/>
          <w:delText xml:space="preserve">Autotransformers </w:delText>
        </w:r>
        <w:r w:rsidR="00E95C98" w:rsidRPr="004F2441" w:rsidDel="0069794E">
          <w:rPr>
            <w:sz w:val="24"/>
            <w:szCs w:val="24"/>
          </w:rPr>
          <w:delText xml:space="preserve">operation </w:delText>
        </w:r>
        <w:r w:rsidR="00231E39" w:rsidRPr="004F2441" w:rsidDel="0069794E">
          <w:rPr>
            <w:sz w:val="24"/>
            <w:szCs w:val="24"/>
          </w:rPr>
          <w:delText>schematics</w:delText>
        </w:r>
        <w:r w:rsidR="00E95C98" w:rsidRPr="004F2441" w:rsidDel="0069794E">
          <w:rPr>
            <w:sz w:val="24"/>
            <w:szCs w:val="24"/>
          </w:rPr>
          <w:delText xml:space="preserve"> and </w:delText>
        </w:r>
        <w:r w:rsidR="007B2EFE" w:rsidRPr="004F2441" w:rsidDel="0069794E">
          <w:rPr>
            <w:sz w:val="24"/>
            <w:szCs w:val="24"/>
          </w:rPr>
          <w:delText>wiring diagram</w:delText>
        </w:r>
        <w:r w:rsidR="00E95C98" w:rsidRPr="004F2441" w:rsidDel="0069794E">
          <w:rPr>
            <w:sz w:val="24"/>
            <w:szCs w:val="24"/>
          </w:rPr>
          <w:delText>s</w:delText>
        </w:r>
      </w:del>
    </w:p>
    <w:p w:rsidR="00497DC8" w:rsidRPr="004F2441" w:rsidDel="0069794E" w:rsidRDefault="00497DC8" w:rsidP="00CF2DCF">
      <w:pPr>
        <w:ind w:left="1418" w:hanging="709"/>
        <w:jc w:val="both"/>
        <w:rPr>
          <w:del w:id="2319" w:author="Καρμίρης Αγγελος" w:date="2020-01-03T10:45:00Z"/>
          <w:sz w:val="24"/>
          <w:szCs w:val="24"/>
        </w:rPr>
      </w:pPr>
      <w:del w:id="2320" w:author="Καρμίρης Αγγελος" w:date="2020-01-03T10:45:00Z">
        <w:r w:rsidRPr="004F2441" w:rsidDel="0069794E">
          <w:rPr>
            <w:sz w:val="24"/>
            <w:szCs w:val="24"/>
          </w:rPr>
          <w:delText>d)</w:delText>
        </w:r>
        <w:r w:rsidRPr="004F2441" w:rsidDel="0069794E">
          <w:rPr>
            <w:sz w:val="24"/>
            <w:szCs w:val="24"/>
          </w:rPr>
          <w:tab/>
          <w:delText>Bushing</w:delText>
        </w:r>
        <w:r w:rsidR="00E95C98" w:rsidRPr="004F2441" w:rsidDel="0069794E">
          <w:rPr>
            <w:sz w:val="24"/>
            <w:szCs w:val="24"/>
          </w:rPr>
          <w:delText>s</w:delText>
        </w:r>
        <w:r w:rsidRPr="004F2441" w:rsidDel="0069794E">
          <w:rPr>
            <w:sz w:val="24"/>
            <w:szCs w:val="24"/>
          </w:rPr>
          <w:delText xml:space="preserve"> outline drawing</w:delText>
        </w:r>
        <w:r w:rsidR="00C0015C" w:rsidRPr="004F2441" w:rsidDel="0069794E">
          <w:rPr>
            <w:sz w:val="24"/>
            <w:szCs w:val="24"/>
          </w:rPr>
          <w:delText>s</w:delText>
        </w:r>
        <w:r w:rsidR="00225606" w:rsidDel="0069794E">
          <w:rPr>
            <w:sz w:val="24"/>
            <w:szCs w:val="24"/>
          </w:rPr>
          <w:delText xml:space="preserve">, including </w:delText>
        </w:r>
        <w:r w:rsidR="006F49FD" w:rsidDel="0069794E">
          <w:rPr>
            <w:sz w:val="24"/>
            <w:szCs w:val="24"/>
          </w:rPr>
          <w:delText xml:space="preserve">type and </w:delText>
        </w:r>
        <w:r w:rsidR="00225606" w:rsidDel="0069794E">
          <w:rPr>
            <w:sz w:val="24"/>
            <w:szCs w:val="24"/>
          </w:rPr>
          <w:delText>designation according EN</w:delText>
        </w:r>
        <w:r w:rsidR="006F49FD" w:rsidDel="0069794E">
          <w:rPr>
            <w:sz w:val="24"/>
            <w:szCs w:val="24"/>
          </w:rPr>
          <w:delText> </w:delText>
        </w:r>
        <w:r w:rsidR="00225606" w:rsidDel="0069794E">
          <w:rPr>
            <w:sz w:val="24"/>
            <w:szCs w:val="24"/>
          </w:rPr>
          <w:delText>50458</w:delText>
        </w:r>
      </w:del>
    </w:p>
    <w:p w:rsidR="00497DC8" w:rsidRPr="004F2441" w:rsidDel="0069794E" w:rsidRDefault="00497DC8" w:rsidP="007B2EFE">
      <w:pPr>
        <w:rPr>
          <w:del w:id="2321" w:author="Καρμίρης Αγγελος" w:date="2020-01-03T10:45:00Z"/>
          <w:sz w:val="24"/>
          <w:szCs w:val="24"/>
        </w:rPr>
      </w:pPr>
      <w:del w:id="2322" w:author="Καρμίρης Αγγελος" w:date="2020-01-03T10:45:00Z">
        <w:r w:rsidRPr="004F2441" w:rsidDel="0069794E">
          <w:rPr>
            <w:sz w:val="24"/>
            <w:szCs w:val="24"/>
          </w:rPr>
          <w:tab/>
          <w:delText>e)</w:delText>
        </w:r>
        <w:r w:rsidRPr="004F2441" w:rsidDel="0069794E">
          <w:rPr>
            <w:sz w:val="24"/>
            <w:szCs w:val="24"/>
          </w:rPr>
          <w:tab/>
          <w:delText>Nameplate</w:delText>
        </w:r>
        <w:r w:rsidR="00BA7D7F" w:rsidDel="0069794E">
          <w:rPr>
            <w:sz w:val="24"/>
            <w:szCs w:val="24"/>
          </w:rPr>
          <w:delText xml:space="preserve"> and valve plate</w:delText>
        </w:r>
        <w:r w:rsidRPr="004F2441" w:rsidDel="0069794E">
          <w:rPr>
            <w:sz w:val="24"/>
            <w:szCs w:val="24"/>
          </w:rPr>
          <w:delText xml:space="preserve"> drawing</w:delText>
        </w:r>
        <w:r w:rsidR="00BA7D7F" w:rsidDel="0069794E">
          <w:rPr>
            <w:sz w:val="24"/>
            <w:szCs w:val="24"/>
          </w:rPr>
          <w:delText>s</w:delText>
        </w:r>
      </w:del>
    </w:p>
    <w:p w:rsidR="0028711A" w:rsidRPr="004F2441" w:rsidDel="0069794E" w:rsidRDefault="00BB3050" w:rsidP="00497DC8">
      <w:pPr>
        <w:jc w:val="both"/>
        <w:rPr>
          <w:del w:id="2323" w:author="Καρμίρης Αγγελος" w:date="2020-01-03T10:45:00Z"/>
          <w:sz w:val="24"/>
          <w:szCs w:val="24"/>
        </w:rPr>
      </w:pPr>
      <w:del w:id="2324" w:author="Καρμίρης Αγγελος" w:date="2020-01-03T10:45:00Z">
        <w:r w:rsidRPr="004F2441" w:rsidDel="0069794E">
          <w:rPr>
            <w:sz w:val="24"/>
            <w:szCs w:val="24"/>
          </w:rPr>
          <w:tab/>
          <w:delText>f)</w:delText>
        </w:r>
        <w:r w:rsidRPr="004F2441" w:rsidDel="0069794E">
          <w:rPr>
            <w:sz w:val="24"/>
            <w:szCs w:val="24"/>
          </w:rPr>
          <w:tab/>
          <w:delText>Terminal</w:delText>
        </w:r>
        <w:r w:rsidR="00CF33DB" w:rsidDel="0069794E">
          <w:rPr>
            <w:sz w:val="24"/>
            <w:szCs w:val="24"/>
          </w:rPr>
          <w:delText xml:space="preserve"> designations</w:delText>
        </w:r>
      </w:del>
    </w:p>
    <w:p w:rsidR="00222F4B" w:rsidRPr="004F2441" w:rsidDel="0069794E" w:rsidRDefault="00497DC8" w:rsidP="00497DC8">
      <w:pPr>
        <w:jc w:val="both"/>
        <w:rPr>
          <w:del w:id="2325" w:author="Καρμίρης Αγγελος" w:date="2020-01-03T10:45:00Z"/>
          <w:sz w:val="24"/>
          <w:szCs w:val="24"/>
        </w:rPr>
      </w:pPr>
      <w:del w:id="2326" w:author="Καρμίρης Αγγελος" w:date="2020-01-03T10:45:00Z">
        <w:r w:rsidRPr="004F2441" w:rsidDel="0069794E">
          <w:rPr>
            <w:sz w:val="24"/>
            <w:szCs w:val="24"/>
          </w:rPr>
          <w:tab/>
          <w:delText>g)</w:delText>
        </w:r>
        <w:r w:rsidRPr="004F2441" w:rsidDel="0069794E">
          <w:rPr>
            <w:sz w:val="24"/>
            <w:szCs w:val="24"/>
          </w:rPr>
          <w:tab/>
          <w:delText>Current transformers wiring diagram</w:delText>
        </w:r>
      </w:del>
    </w:p>
    <w:p w:rsidR="00497DC8" w:rsidRPr="004F2441" w:rsidDel="0069794E" w:rsidRDefault="00497DC8" w:rsidP="00497DC8">
      <w:pPr>
        <w:ind w:left="1418" w:hanging="709"/>
        <w:jc w:val="both"/>
        <w:rPr>
          <w:del w:id="2327" w:author="Καρμίρης Αγγελος" w:date="2020-01-03T10:45:00Z"/>
          <w:sz w:val="24"/>
          <w:szCs w:val="24"/>
        </w:rPr>
      </w:pPr>
      <w:del w:id="2328" w:author="Καρμίρης Αγγελος" w:date="2020-01-03T10:45:00Z">
        <w:r w:rsidRPr="004F2441" w:rsidDel="0069794E">
          <w:rPr>
            <w:sz w:val="24"/>
            <w:szCs w:val="24"/>
          </w:rPr>
          <w:delText>h)</w:delText>
        </w:r>
        <w:r w:rsidRPr="004F2441" w:rsidDel="0069794E">
          <w:rPr>
            <w:sz w:val="24"/>
            <w:szCs w:val="24"/>
          </w:rPr>
          <w:tab/>
          <w:delText>Current transformers characteristic</w:delText>
        </w:r>
        <w:r w:rsidR="0009335A" w:rsidDel="0069794E">
          <w:rPr>
            <w:sz w:val="24"/>
            <w:szCs w:val="24"/>
          </w:rPr>
          <w:delText>s</w:delText>
        </w:r>
      </w:del>
    </w:p>
    <w:p w:rsidR="00222F4B" w:rsidRPr="004F2441" w:rsidDel="0069794E" w:rsidRDefault="00222F4B" w:rsidP="00497DC8">
      <w:pPr>
        <w:ind w:left="1418" w:hanging="709"/>
        <w:jc w:val="both"/>
        <w:rPr>
          <w:del w:id="2329" w:author="Καρμίρης Αγγελος" w:date="2020-01-03T10:45:00Z"/>
          <w:sz w:val="24"/>
          <w:szCs w:val="24"/>
        </w:rPr>
      </w:pPr>
      <w:del w:id="2330" w:author="Καρμίρης Αγγελος" w:date="2020-01-03T10:45:00Z">
        <w:r w:rsidRPr="004F2441" w:rsidDel="0069794E">
          <w:rPr>
            <w:sz w:val="24"/>
            <w:szCs w:val="24"/>
          </w:rPr>
          <w:delText>i)</w:delText>
        </w:r>
        <w:r w:rsidRPr="004F2441" w:rsidDel="0069794E">
          <w:rPr>
            <w:sz w:val="24"/>
            <w:szCs w:val="24"/>
          </w:rPr>
          <w:tab/>
          <w:delText>Cooling circuit control wiring diagram</w:delText>
        </w:r>
        <w:r w:rsidR="00613BC2" w:rsidRPr="004F2441" w:rsidDel="0069794E">
          <w:rPr>
            <w:sz w:val="24"/>
            <w:szCs w:val="24"/>
          </w:rPr>
          <w:delText>s</w:delText>
        </w:r>
      </w:del>
    </w:p>
    <w:p w:rsidR="00BB3050" w:rsidRPr="004F2441" w:rsidDel="0069794E" w:rsidRDefault="00BB3050" w:rsidP="00497DC8">
      <w:pPr>
        <w:ind w:firstLine="720"/>
        <w:jc w:val="both"/>
        <w:rPr>
          <w:del w:id="2331" w:author="Καρμίρης Αγγελος" w:date="2020-01-03T10:45:00Z"/>
          <w:sz w:val="24"/>
          <w:szCs w:val="24"/>
        </w:rPr>
      </w:pPr>
      <w:del w:id="2332" w:author="Καρμίρης Αγγελος" w:date="2020-01-03T10:45:00Z">
        <w:r w:rsidRPr="004F2441" w:rsidDel="0069794E">
          <w:rPr>
            <w:sz w:val="24"/>
            <w:szCs w:val="24"/>
          </w:rPr>
          <w:delText>k)</w:delText>
        </w:r>
        <w:r w:rsidRPr="004F2441" w:rsidDel="0069794E">
          <w:rPr>
            <w:sz w:val="24"/>
            <w:szCs w:val="24"/>
          </w:rPr>
          <w:tab/>
          <w:delText>OLTC control system operation diagram and wiring diagram.</w:delText>
        </w:r>
      </w:del>
    </w:p>
    <w:p w:rsidR="00BA7D7F" w:rsidRPr="004F2441" w:rsidDel="0069794E" w:rsidRDefault="00BA7D7F" w:rsidP="0029388F">
      <w:pPr>
        <w:ind w:left="1418" w:hanging="709"/>
        <w:jc w:val="both"/>
        <w:rPr>
          <w:del w:id="2333" w:author="Καρμίρης Αγγελος" w:date="2020-01-03T10:45:00Z"/>
          <w:sz w:val="24"/>
          <w:szCs w:val="24"/>
        </w:rPr>
      </w:pPr>
      <w:del w:id="2334" w:author="Καρμίρης Αγγελος" w:date="2020-01-03T10:45:00Z">
        <w:r w:rsidRPr="004F2441" w:rsidDel="0069794E">
          <w:rPr>
            <w:sz w:val="24"/>
            <w:szCs w:val="24"/>
          </w:rPr>
          <w:delText>l)</w:delText>
        </w:r>
        <w:r w:rsidRPr="004F2441" w:rsidDel="0069794E">
          <w:rPr>
            <w:sz w:val="24"/>
            <w:szCs w:val="24"/>
          </w:rPr>
          <w:tab/>
        </w:r>
        <w:r w:rsidRPr="00BA7D7F" w:rsidDel="0069794E">
          <w:rPr>
            <w:sz w:val="24"/>
            <w:szCs w:val="24"/>
          </w:rPr>
          <w:delText>Calculations for the thermal and dynamic ability of the transformers under short</w:delText>
        </w:r>
        <w:r w:rsidDel="0069794E">
          <w:rPr>
            <w:sz w:val="24"/>
            <w:szCs w:val="24"/>
          </w:rPr>
          <w:noBreakHyphen/>
          <w:delText>circuit, according to par.VII.8</w:delText>
        </w:r>
        <w:r w:rsidRPr="00BA7D7F" w:rsidDel="0069794E">
          <w:rPr>
            <w:sz w:val="24"/>
            <w:szCs w:val="24"/>
          </w:rPr>
          <w:delText>.</w:delText>
        </w:r>
      </w:del>
    </w:p>
    <w:p w:rsidR="00222F4B" w:rsidRPr="004F2441" w:rsidDel="0069794E" w:rsidRDefault="008B4B60" w:rsidP="0029388F">
      <w:pPr>
        <w:ind w:left="1418" w:hanging="709"/>
        <w:jc w:val="both"/>
        <w:rPr>
          <w:del w:id="2335" w:author="Καρμίρης Αγγελος" w:date="2020-01-03T10:45:00Z"/>
          <w:sz w:val="24"/>
          <w:szCs w:val="24"/>
        </w:rPr>
      </w:pPr>
      <w:del w:id="2336" w:author="Καρμίρης Αγγελος" w:date="2020-01-03T10:45:00Z">
        <w:r w:rsidDel="0069794E">
          <w:rPr>
            <w:sz w:val="24"/>
            <w:szCs w:val="24"/>
          </w:rPr>
          <w:delText>m</w:delText>
        </w:r>
        <w:r w:rsidR="00222F4B" w:rsidRPr="004F2441" w:rsidDel="0069794E">
          <w:rPr>
            <w:sz w:val="24"/>
            <w:szCs w:val="24"/>
          </w:rPr>
          <w:delText>)</w:delText>
        </w:r>
        <w:r w:rsidR="00222F4B" w:rsidRPr="004F2441" w:rsidDel="0069794E">
          <w:rPr>
            <w:sz w:val="24"/>
            <w:szCs w:val="24"/>
          </w:rPr>
          <w:tab/>
        </w:r>
        <w:r w:rsidR="00012DE6" w:rsidDel="0069794E">
          <w:rPr>
            <w:sz w:val="24"/>
            <w:szCs w:val="24"/>
          </w:rPr>
          <w:delText>W</w:delText>
        </w:r>
        <w:r w:rsidR="00156CED" w:rsidDel="0069794E">
          <w:rPr>
            <w:sz w:val="24"/>
            <w:szCs w:val="24"/>
          </w:rPr>
          <w:delText>iring diagrams</w:delText>
        </w:r>
        <w:r w:rsidR="007B2EFE" w:rsidRPr="004F2441" w:rsidDel="0069794E">
          <w:rPr>
            <w:sz w:val="24"/>
            <w:szCs w:val="24"/>
          </w:rPr>
          <w:delText xml:space="preserve"> and instruction</w:delText>
        </w:r>
        <w:r w:rsidR="00E95C98" w:rsidRPr="004F2441" w:rsidDel="0069794E">
          <w:rPr>
            <w:sz w:val="24"/>
            <w:szCs w:val="24"/>
          </w:rPr>
          <w:delText>s</w:delText>
        </w:r>
        <w:r w:rsidR="007B2EFE" w:rsidRPr="004F2441" w:rsidDel="0069794E">
          <w:rPr>
            <w:sz w:val="24"/>
            <w:szCs w:val="24"/>
          </w:rPr>
          <w:delText xml:space="preserve"> of the </w:delText>
        </w:r>
        <w:r w:rsidR="00012DE6" w:rsidDel="0069794E">
          <w:rPr>
            <w:sz w:val="24"/>
            <w:szCs w:val="24"/>
          </w:rPr>
          <w:delText>explosion prevention</w:delText>
        </w:r>
        <w:r w:rsidR="007B2EFE" w:rsidRPr="004F2441" w:rsidDel="0069794E">
          <w:rPr>
            <w:sz w:val="24"/>
            <w:szCs w:val="24"/>
          </w:rPr>
          <w:delText xml:space="preserve"> system</w:delText>
        </w:r>
      </w:del>
    </w:p>
    <w:p w:rsidR="00375648" w:rsidRPr="00375648" w:rsidDel="0069794E" w:rsidRDefault="00375648" w:rsidP="00375648">
      <w:pPr>
        <w:ind w:left="1418" w:hanging="698"/>
        <w:jc w:val="both"/>
        <w:rPr>
          <w:del w:id="2337" w:author="Καρμίρης Αγγελος" w:date="2020-01-03T10:45:00Z"/>
          <w:sz w:val="24"/>
          <w:szCs w:val="24"/>
        </w:rPr>
      </w:pPr>
      <w:del w:id="2338" w:author="Καρμίρης Αγγελος" w:date="2020-01-03T10:45:00Z">
        <w:r w:rsidDel="0069794E">
          <w:rPr>
            <w:sz w:val="24"/>
            <w:szCs w:val="24"/>
          </w:rPr>
          <w:delText>n)</w:delText>
        </w:r>
        <w:r w:rsidDel="0069794E">
          <w:rPr>
            <w:sz w:val="24"/>
            <w:szCs w:val="24"/>
          </w:rPr>
          <w:tab/>
          <w:delText>T</w:delText>
        </w:r>
        <w:r w:rsidRPr="004F2441" w:rsidDel="0069794E">
          <w:rPr>
            <w:sz w:val="24"/>
            <w:szCs w:val="24"/>
          </w:rPr>
          <w:delText>ransformer outline drawing</w:delText>
        </w:r>
        <w:r w:rsidDel="0069794E">
          <w:rPr>
            <w:sz w:val="24"/>
            <w:szCs w:val="24"/>
          </w:rPr>
          <w:delText xml:space="preserve"> showing the electrical isolation points needed for the transformer tank-earth protection, according par. IX.10 and IX.12.8.</w:delText>
        </w:r>
      </w:del>
    </w:p>
    <w:p w:rsidR="00497DC8" w:rsidRPr="004F2441" w:rsidDel="0069794E" w:rsidRDefault="00375648" w:rsidP="00222F4B">
      <w:pPr>
        <w:ind w:firstLine="720"/>
        <w:jc w:val="both"/>
        <w:rPr>
          <w:del w:id="2339" w:author="Καρμίρης Αγγελος" w:date="2020-01-03T10:45:00Z"/>
          <w:sz w:val="24"/>
          <w:szCs w:val="24"/>
        </w:rPr>
      </w:pPr>
      <w:del w:id="2340" w:author="Καρμίρης Αγγελος" w:date="2020-01-03T10:45:00Z">
        <w:r w:rsidDel="0069794E">
          <w:rPr>
            <w:sz w:val="24"/>
            <w:szCs w:val="24"/>
          </w:rPr>
          <w:delText>o</w:delText>
        </w:r>
        <w:r w:rsidR="00222F4B" w:rsidRPr="004F2441" w:rsidDel="0069794E">
          <w:rPr>
            <w:sz w:val="24"/>
            <w:szCs w:val="24"/>
          </w:rPr>
          <w:delText>)</w:delText>
        </w:r>
        <w:r w:rsidR="00497DC8" w:rsidRPr="004F2441" w:rsidDel="0069794E">
          <w:rPr>
            <w:sz w:val="24"/>
            <w:szCs w:val="24"/>
          </w:rPr>
          <w:tab/>
          <w:delText>Instruction manual covering installation operation and maintenance</w:delText>
        </w:r>
        <w:r w:rsidR="00497DC8" w:rsidRPr="004F2441" w:rsidDel="0069794E">
          <w:rPr>
            <w:sz w:val="24"/>
            <w:szCs w:val="24"/>
          </w:rPr>
          <w:tab/>
        </w:r>
      </w:del>
    </w:p>
    <w:p w:rsidR="00DF46BD" w:rsidDel="0069794E" w:rsidRDefault="00375648" w:rsidP="00DF46BD">
      <w:pPr>
        <w:ind w:left="1418" w:hanging="698"/>
        <w:jc w:val="both"/>
        <w:rPr>
          <w:del w:id="2341" w:author="Καρμίρης Αγγελος" w:date="2020-01-03T10:45:00Z"/>
          <w:sz w:val="24"/>
          <w:szCs w:val="24"/>
        </w:rPr>
      </w:pPr>
      <w:del w:id="2342" w:author="Καρμίρης Αγγελος" w:date="2020-01-03T10:45:00Z">
        <w:r w:rsidDel="0069794E">
          <w:rPr>
            <w:sz w:val="24"/>
            <w:szCs w:val="24"/>
          </w:rPr>
          <w:delText>p</w:delText>
        </w:r>
        <w:r w:rsidR="00DF46BD" w:rsidRPr="004F2441" w:rsidDel="0069794E">
          <w:rPr>
            <w:sz w:val="24"/>
            <w:szCs w:val="24"/>
          </w:rPr>
          <w:delText>)</w:delText>
        </w:r>
        <w:r w:rsidR="00DF46BD" w:rsidRPr="004F2441" w:rsidDel="0069794E">
          <w:rPr>
            <w:sz w:val="24"/>
            <w:szCs w:val="24"/>
          </w:rPr>
          <w:tab/>
          <w:delText>A final plan for the unloading, loading and transportation of the autotransformer.</w:delText>
        </w:r>
      </w:del>
    </w:p>
    <w:p w:rsidR="00FB0FF2" w:rsidRPr="004F2441" w:rsidDel="0069794E" w:rsidRDefault="00375648" w:rsidP="00FB0FF2">
      <w:pPr>
        <w:ind w:left="1418" w:hanging="709"/>
        <w:jc w:val="both"/>
        <w:rPr>
          <w:del w:id="2343" w:author="Καρμίρης Αγγελος" w:date="2020-01-03T10:45:00Z"/>
          <w:sz w:val="24"/>
          <w:szCs w:val="24"/>
        </w:rPr>
      </w:pPr>
      <w:del w:id="2344" w:author="Καρμίρης Αγγελος" w:date="2020-01-03T10:45:00Z">
        <w:r w:rsidDel="0069794E">
          <w:rPr>
            <w:sz w:val="24"/>
            <w:szCs w:val="24"/>
          </w:rPr>
          <w:delText>q</w:delText>
        </w:r>
        <w:r w:rsidR="00FB0FF2" w:rsidRPr="004F2441" w:rsidDel="0069794E">
          <w:rPr>
            <w:sz w:val="24"/>
            <w:szCs w:val="24"/>
            <w:lang w:val="en-GB"/>
          </w:rPr>
          <w:delText>)</w:delText>
        </w:r>
        <w:r w:rsidR="00FB0FF2" w:rsidRPr="004F2441" w:rsidDel="0069794E">
          <w:rPr>
            <w:sz w:val="24"/>
            <w:szCs w:val="24"/>
          </w:rPr>
          <w:tab/>
        </w:r>
        <w:r w:rsidR="00B14E65" w:rsidDel="0069794E">
          <w:rPr>
            <w:sz w:val="24"/>
            <w:szCs w:val="24"/>
          </w:rPr>
          <w:delText>L</w:delText>
        </w:r>
        <w:r w:rsidR="00FA5E27" w:rsidDel="0069794E">
          <w:rPr>
            <w:sz w:val="24"/>
            <w:szCs w:val="24"/>
          </w:rPr>
          <w:delText xml:space="preserve">ayout </w:delText>
        </w:r>
        <w:r w:rsidR="00012DE6" w:rsidDel="0069794E">
          <w:rPr>
            <w:sz w:val="24"/>
            <w:szCs w:val="24"/>
          </w:rPr>
          <w:delText xml:space="preserve">drawing from SERGI, the explosion prevention system manufacturer, showing the </w:delText>
        </w:r>
        <w:r w:rsidR="00FA5E27" w:rsidDel="0069794E">
          <w:rPr>
            <w:sz w:val="24"/>
            <w:szCs w:val="24"/>
          </w:rPr>
          <w:delText>implementation</w:delText>
        </w:r>
        <w:r w:rsidR="00012DE6" w:rsidDel="0069794E">
          <w:rPr>
            <w:sz w:val="24"/>
            <w:szCs w:val="24"/>
          </w:rPr>
          <w:delText xml:space="preserve"> of </w:delText>
        </w:r>
        <w:r w:rsidR="00B14E65" w:rsidDel="0069794E">
          <w:rPr>
            <w:sz w:val="24"/>
            <w:szCs w:val="24"/>
          </w:rPr>
          <w:delText>the sys</w:delText>
        </w:r>
        <w:r w:rsidR="00FA5E27" w:rsidDel="0069794E">
          <w:rPr>
            <w:sz w:val="24"/>
            <w:szCs w:val="24"/>
          </w:rPr>
          <w:delText>tem</w:delText>
        </w:r>
        <w:r w:rsidR="00012DE6" w:rsidDel="0069794E">
          <w:rPr>
            <w:sz w:val="24"/>
            <w:szCs w:val="24"/>
          </w:rPr>
          <w:delText xml:space="preserve"> on the specific AT/F</w:delText>
        </w:r>
      </w:del>
    </w:p>
    <w:p w:rsidR="00FB0FF2" w:rsidRPr="004F2441" w:rsidDel="0069794E" w:rsidRDefault="00375648" w:rsidP="00FB0FF2">
      <w:pPr>
        <w:ind w:left="1418" w:hanging="709"/>
        <w:jc w:val="both"/>
        <w:rPr>
          <w:del w:id="2345" w:author="Καρμίρης Αγγελος" w:date="2020-01-03T10:45:00Z"/>
          <w:sz w:val="24"/>
          <w:szCs w:val="24"/>
        </w:rPr>
      </w:pPr>
      <w:del w:id="2346" w:author="Καρμίρης Αγγελος" w:date="2020-01-03T10:45:00Z">
        <w:r w:rsidDel="0069794E">
          <w:rPr>
            <w:sz w:val="24"/>
            <w:szCs w:val="24"/>
          </w:rPr>
          <w:delText>r</w:delText>
        </w:r>
        <w:r w:rsidR="00FB0FF2" w:rsidRPr="004F2441" w:rsidDel="0069794E">
          <w:rPr>
            <w:sz w:val="24"/>
            <w:szCs w:val="24"/>
            <w:lang w:val="en-GB"/>
          </w:rPr>
          <w:delText>)</w:delText>
        </w:r>
        <w:r w:rsidR="00FB0FF2" w:rsidRPr="004F2441" w:rsidDel="0069794E">
          <w:rPr>
            <w:sz w:val="24"/>
            <w:szCs w:val="24"/>
          </w:rPr>
          <w:tab/>
          <w:delText xml:space="preserve">Dimension drawings for </w:delText>
        </w:r>
        <w:r w:rsidR="00FB0FF2" w:rsidDel="0069794E">
          <w:rPr>
            <w:sz w:val="24"/>
            <w:szCs w:val="24"/>
          </w:rPr>
          <w:delText>the concrete base of the IGIS cabinet of the explosion prevention system</w:delText>
        </w:r>
      </w:del>
    </w:p>
    <w:p w:rsidR="00FA5E27" w:rsidRPr="004F2441" w:rsidDel="0069794E" w:rsidRDefault="00375648" w:rsidP="00FA5E27">
      <w:pPr>
        <w:ind w:left="1418" w:hanging="698"/>
        <w:jc w:val="both"/>
        <w:rPr>
          <w:del w:id="2347" w:author="Καρμίρης Αγγελος" w:date="2020-01-03T10:45:00Z"/>
          <w:sz w:val="24"/>
          <w:szCs w:val="24"/>
        </w:rPr>
      </w:pPr>
      <w:del w:id="2348" w:author="Καρμίρης Αγγελος" w:date="2020-01-03T10:45:00Z">
        <w:r w:rsidDel="0069794E">
          <w:rPr>
            <w:sz w:val="24"/>
            <w:szCs w:val="24"/>
          </w:rPr>
          <w:delText>s</w:delText>
        </w:r>
        <w:r w:rsidR="00FA5E27" w:rsidRPr="004F2441" w:rsidDel="0069794E">
          <w:rPr>
            <w:sz w:val="24"/>
            <w:szCs w:val="24"/>
          </w:rPr>
          <w:delText>)</w:delText>
        </w:r>
        <w:r w:rsidR="00FA5E27" w:rsidRPr="004F2441" w:rsidDel="0069794E">
          <w:rPr>
            <w:sz w:val="24"/>
            <w:szCs w:val="24"/>
          </w:rPr>
          <w:tab/>
        </w:r>
        <w:r w:rsidR="00FA5E27" w:rsidDel="0069794E">
          <w:rPr>
            <w:sz w:val="24"/>
            <w:szCs w:val="24"/>
          </w:rPr>
          <w:delText>Operating pressure of all pressure relief devices</w:delText>
        </w:r>
        <w:r w:rsidR="00B14E65" w:rsidDel="0069794E">
          <w:rPr>
            <w:sz w:val="24"/>
            <w:szCs w:val="24"/>
          </w:rPr>
          <w:delText xml:space="preserve"> (main tank and OLTC)</w:delText>
        </w:r>
      </w:del>
    </w:p>
    <w:p w:rsidR="004264FE" w:rsidRPr="004F2441" w:rsidDel="0069794E" w:rsidRDefault="00375648" w:rsidP="00CF2DCF">
      <w:pPr>
        <w:ind w:left="1418" w:hanging="698"/>
        <w:jc w:val="both"/>
        <w:rPr>
          <w:del w:id="2349" w:author="Καρμίρης Αγγελος" w:date="2020-01-03T10:45:00Z"/>
          <w:sz w:val="24"/>
          <w:szCs w:val="24"/>
        </w:rPr>
      </w:pPr>
      <w:del w:id="2350" w:author="Καρμίρης Αγγελος" w:date="2020-01-03T10:45:00Z">
        <w:r w:rsidDel="0069794E">
          <w:rPr>
            <w:sz w:val="24"/>
            <w:szCs w:val="24"/>
          </w:rPr>
          <w:delText>t</w:delText>
        </w:r>
        <w:r w:rsidR="004264FE" w:rsidRPr="004F2441" w:rsidDel="0069794E">
          <w:rPr>
            <w:sz w:val="24"/>
            <w:szCs w:val="24"/>
          </w:rPr>
          <w:delText>)</w:delText>
        </w:r>
        <w:r w:rsidR="004264FE" w:rsidRPr="004F2441" w:rsidDel="0069794E">
          <w:rPr>
            <w:sz w:val="24"/>
            <w:szCs w:val="24"/>
          </w:rPr>
          <w:tab/>
        </w:r>
        <w:r w:rsidR="004264FE" w:rsidDel="0069794E">
          <w:rPr>
            <w:sz w:val="24"/>
            <w:szCs w:val="24"/>
          </w:rPr>
          <w:delText xml:space="preserve">Physical and chemical characteristics of the </w:delText>
        </w:r>
        <w:r w:rsidR="0083357C" w:rsidDel="0069794E">
          <w:rPr>
            <w:sz w:val="24"/>
            <w:szCs w:val="24"/>
          </w:rPr>
          <w:delText xml:space="preserve">inhibited </w:delText>
        </w:r>
        <w:r w:rsidR="00770C3D" w:rsidDel="0069794E">
          <w:rPr>
            <w:sz w:val="24"/>
            <w:szCs w:val="24"/>
          </w:rPr>
          <w:delText>insulating</w:delText>
        </w:r>
        <w:r w:rsidR="00D90F51" w:rsidRPr="00CF2DCF" w:rsidDel="0069794E">
          <w:rPr>
            <w:sz w:val="24"/>
            <w:szCs w:val="24"/>
          </w:rPr>
          <w:delText xml:space="preserve"> </w:delText>
        </w:r>
        <w:r w:rsidR="00D90F51" w:rsidDel="0069794E">
          <w:rPr>
            <w:sz w:val="24"/>
            <w:szCs w:val="24"/>
          </w:rPr>
          <w:delText>transformer</w:delText>
        </w:r>
        <w:r w:rsidR="00770C3D" w:rsidDel="0069794E">
          <w:rPr>
            <w:sz w:val="24"/>
            <w:szCs w:val="24"/>
          </w:rPr>
          <w:delText xml:space="preserve"> </w:delText>
        </w:r>
        <w:r w:rsidR="004264FE" w:rsidDel="0069794E">
          <w:rPr>
            <w:sz w:val="24"/>
            <w:szCs w:val="24"/>
          </w:rPr>
          <w:delText>oil, as specified in IEC 60296</w:delText>
        </w:r>
        <w:r w:rsidR="0083357C" w:rsidDel="0069794E">
          <w:rPr>
            <w:sz w:val="24"/>
            <w:szCs w:val="24"/>
          </w:rPr>
          <w:delText>, including inhibitor content (DBPC or DBP), measured according IEC 60666.</w:delText>
        </w:r>
      </w:del>
    </w:p>
    <w:p w:rsidR="00291A46" w:rsidRPr="004F2441" w:rsidDel="0069794E" w:rsidRDefault="00375648" w:rsidP="00291A46">
      <w:pPr>
        <w:ind w:left="1418" w:hanging="698"/>
        <w:jc w:val="both"/>
        <w:rPr>
          <w:del w:id="2351" w:author="Καρμίρης Αγγελος" w:date="2020-01-03T10:45:00Z"/>
          <w:sz w:val="24"/>
          <w:szCs w:val="24"/>
        </w:rPr>
      </w:pPr>
      <w:del w:id="2352" w:author="Καρμίρης Αγγελος" w:date="2020-01-03T10:45:00Z">
        <w:r w:rsidDel="0069794E">
          <w:rPr>
            <w:sz w:val="24"/>
            <w:szCs w:val="24"/>
          </w:rPr>
          <w:delText>u</w:delText>
        </w:r>
        <w:r w:rsidR="00291A46" w:rsidRPr="004F2441" w:rsidDel="0069794E">
          <w:rPr>
            <w:sz w:val="24"/>
            <w:szCs w:val="24"/>
          </w:rPr>
          <w:delText>)</w:delText>
        </w:r>
        <w:r w:rsidR="00291A46" w:rsidRPr="004F2441" w:rsidDel="0069794E">
          <w:rPr>
            <w:sz w:val="24"/>
            <w:szCs w:val="24"/>
          </w:rPr>
          <w:tab/>
        </w:r>
        <w:r w:rsidR="00291A46" w:rsidDel="0069794E">
          <w:rPr>
            <w:sz w:val="24"/>
            <w:szCs w:val="24"/>
          </w:rPr>
          <w:delText>Physical and chemical characteristics of thermally upgraded paper</w:delText>
        </w:r>
        <w:r w:rsidR="0083357C" w:rsidDel="0069794E">
          <w:rPr>
            <w:sz w:val="24"/>
            <w:szCs w:val="24"/>
          </w:rPr>
          <w:delText xml:space="preserve"> (TUP),</w:delText>
        </w:r>
        <w:r w:rsidR="0038413A" w:rsidDel="0069794E">
          <w:rPr>
            <w:sz w:val="24"/>
            <w:szCs w:val="24"/>
          </w:rPr>
          <w:delText xml:space="preserve"> including</w:delText>
        </w:r>
        <w:r w:rsidR="002B7DD9" w:rsidDel="0069794E">
          <w:rPr>
            <w:sz w:val="24"/>
            <w:szCs w:val="24"/>
          </w:rPr>
          <w:delText xml:space="preserve"> organic</w:delText>
        </w:r>
        <w:r w:rsidR="0038413A" w:rsidDel="0069794E">
          <w:rPr>
            <w:sz w:val="24"/>
            <w:szCs w:val="24"/>
          </w:rPr>
          <w:delText xml:space="preserve"> nitrogen content</w:delText>
        </w:r>
        <w:r w:rsidR="0083357C" w:rsidDel="0069794E">
          <w:rPr>
            <w:sz w:val="24"/>
            <w:szCs w:val="24"/>
          </w:rPr>
          <w:delText>, measured according ASTM D982.</w:delText>
        </w:r>
      </w:del>
    </w:p>
    <w:p w:rsidR="0085122C" w:rsidRPr="004F2441" w:rsidDel="0069794E" w:rsidRDefault="00375648" w:rsidP="00DF46BD">
      <w:pPr>
        <w:ind w:left="1418" w:hanging="698"/>
        <w:jc w:val="both"/>
        <w:rPr>
          <w:del w:id="2353" w:author="Καρμίρης Αγγελος" w:date="2020-01-03T10:45:00Z"/>
          <w:sz w:val="24"/>
          <w:szCs w:val="24"/>
        </w:rPr>
      </w:pPr>
      <w:del w:id="2354" w:author="Καρμίρης Αγγελος" w:date="2020-01-03T10:45:00Z">
        <w:r w:rsidDel="0069794E">
          <w:rPr>
            <w:sz w:val="24"/>
            <w:szCs w:val="24"/>
          </w:rPr>
          <w:delText>v</w:delText>
        </w:r>
        <w:r w:rsidR="00B33920" w:rsidDel="0069794E">
          <w:rPr>
            <w:sz w:val="24"/>
            <w:szCs w:val="24"/>
          </w:rPr>
          <w:delText>)</w:delText>
        </w:r>
        <w:r w:rsidR="00B33920" w:rsidDel="0069794E">
          <w:rPr>
            <w:sz w:val="24"/>
            <w:szCs w:val="24"/>
          </w:rPr>
          <w:tab/>
          <w:delText>One</w:delText>
        </w:r>
        <w:r w:rsidR="0085122C" w:rsidDel="0069794E">
          <w:rPr>
            <w:sz w:val="24"/>
            <w:szCs w:val="24"/>
          </w:rPr>
          <w:delText xml:space="preserve"> d</w:delText>
        </w:r>
        <w:r w:rsidR="0085122C" w:rsidRPr="0085122C" w:rsidDel="0069794E">
          <w:rPr>
            <w:sz w:val="24"/>
            <w:szCs w:val="24"/>
          </w:rPr>
          <w:delText>ra</w:delText>
        </w:r>
        <w:r w:rsidR="0085122C" w:rsidDel="0069794E">
          <w:rPr>
            <w:sz w:val="24"/>
            <w:szCs w:val="24"/>
          </w:rPr>
          <w:delText>wing</w:delText>
        </w:r>
        <w:r w:rsidR="0085122C" w:rsidRPr="0085122C" w:rsidDel="0069794E">
          <w:rPr>
            <w:sz w:val="24"/>
            <w:szCs w:val="24"/>
          </w:rPr>
          <w:delText xml:space="preserve"> showing the</w:delText>
        </w:r>
        <w:r w:rsidR="0085122C" w:rsidDel="0069794E">
          <w:rPr>
            <w:sz w:val="24"/>
            <w:szCs w:val="24"/>
          </w:rPr>
          <w:delText xml:space="preserve"> test arrangement</w:delText>
        </w:r>
        <w:r w:rsidR="0085122C" w:rsidRPr="0085122C" w:rsidDel="0069794E">
          <w:rPr>
            <w:sz w:val="24"/>
            <w:szCs w:val="24"/>
          </w:rPr>
          <w:delText xml:space="preserve"> </w:delText>
        </w:r>
        <w:r w:rsidR="0085122C" w:rsidDel="0069794E">
          <w:rPr>
            <w:sz w:val="24"/>
            <w:szCs w:val="24"/>
          </w:rPr>
          <w:delText xml:space="preserve">during the LTAC test. </w:delText>
        </w:r>
        <w:r w:rsidR="00B33920" w:rsidDel="0069794E">
          <w:rPr>
            <w:sz w:val="24"/>
            <w:szCs w:val="24"/>
          </w:rPr>
          <w:delText>The</w:delText>
        </w:r>
        <w:r w:rsidR="0085122C" w:rsidDel="0069794E">
          <w:rPr>
            <w:sz w:val="24"/>
            <w:szCs w:val="24"/>
          </w:rPr>
          <w:delText xml:space="preserve"> drawing shall show the </w:delText>
        </w:r>
        <w:r w:rsidR="00D90F51" w:rsidDel="0069794E">
          <w:rPr>
            <w:sz w:val="24"/>
            <w:szCs w:val="24"/>
          </w:rPr>
          <w:delText xml:space="preserve">specific </w:delText>
        </w:r>
        <w:r w:rsidR="0085122C" w:rsidRPr="0085122C" w:rsidDel="0069794E">
          <w:rPr>
            <w:sz w:val="24"/>
            <w:szCs w:val="24"/>
          </w:rPr>
          <w:delText xml:space="preserve">connection of the </w:delText>
        </w:r>
        <w:r w:rsidR="00D90F51" w:rsidDel="0069794E">
          <w:rPr>
            <w:sz w:val="24"/>
            <w:szCs w:val="24"/>
          </w:rPr>
          <w:delText xml:space="preserve">autotransformer </w:delText>
        </w:r>
        <w:r w:rsidR="0085122C" w:rsidRPr="0085122C" w:rsidDel="0069794E">
          <w:rPr>
            <w:sz w:val="24"/>
            <w:szCs w:val="24"/>
          </w:rPr>
          <w:delText xml:space="preserve">windings, the position of tap changer and the induced voltages on </w:delText>
        </w:r>
        <w:r w:rsidR="00D90F51" w:rsidDel="0069794E">
          <w:rPr>
            <w:sz w:val="24"/>
            <w:szCs w:val="24"/>
          </w:rPr>
          <w:delText>each terminal</w:delText>
        </w:r>
        <w:r w:rsidR="005759B5" w:rsidDel="0069794E">
          <w:rPr>
            <w:sz w:val="24"/>
            <w:szCs w:val="24"/>
          </w:rPr>
          <w:delText xml:space="preserve"> (</w:delText>
        </w:r>
        <w:r w:rsidR="00D90F51" w:rsidDel="0069794E">
          <w:rPr>
            <w:sz w:val="24"/>
            <w:szCs w:val="24"/>
          </w:rPr>
          <w:delText>line HV, line MV, neutral, line LV</w:delText>
        </w:r>
        <w:r w:rsidR="0085122C" w:rsidDel="0069794E">
          <w:rPr>
            <w:sz w:val="24"/>
            <w:szCs w:val="24"/>
          </w:rPr>
          <w:delText>)</w:delText>
        </w:r>
        <w:r w:rsidR="0085122C" w:rsidRPr="0085122C" w:rsidDel="0069794E">
          <w:rPr>
            <w:sz w:val="24"/>
            <w:szCs w:val="24"/>
          </w:rPr>
          <w:delText>.</w:delText>
        </w:r>
      </w:del>
    </w:p>
    <w:p w:rsidR="00D13102" w:rsidRPr="004F2441" w:rsidDel="0069794E" w:rsidRDefault="00375648" w:rsidP="00D13102">
      <w:pPr>
        <w:ind w:left="1418" w:hanging="698"/>
        <w:jc w:val="both"/>
        <w:rPr>
          <w:del w:id="2355" w:author="Καρμίρης Αγγελος" w:date="2020-01-03T10:45:00Z"/>
          <w:sz w:val="24"/>
          <w:szCs w:val="24"/>
        </w:rPr>
      </w:pPr>
      <w:del w:id="2356" w:author="Καρμίρης Αγγελος" w:date="2020-01-03T10:45:00Z">
        <w:r w:rsidDel="0069794E">
          <w:rPr>
            <w:sz w:val="24"/>
            <w:szCs w:val="24"/>
          </w:rPr>
          <w:delText>w</w:delText>
        </w:r>
        <w:r w:rsidR="00D13102" w:rsidDel="0069794E">
          <w:rPr>
            <w:sz w:val="24"/>
            <w:szCs w:val="24"/>
          </w:rPr>
          <w:delText>)</w:delText>
        </w:r>
        <w:r w:rsidR="00D13102" w:rsidDel="0069794E">
          <w:rPr>
            <w:sz w:val="24"/>
            <w:szCs w:val="24"/>
          </w:rPr>
          <w:tab/>
        </w:r>
        <w:r w:rsidR="00501C39" w:rsidDel="0069794E">
          <w:rPr>
            <w:sz w:val="24"/>
            <w:szCs w:val="24"/>
          </w:rPr>
          <w:delText>Initial c</w:delText>
        </w:r>
        <w:r w:rsidR="00880838" w:rsidDel="0069794E">
          <w:rPr>
            <w:sz w:val="24"/>
            <w:szCs w:val="24"/>
          </w:rPr>
          <w:delText xml:space="preserve">alculation of the quantities used at the temperature rise test. The calculation will determine the tap position used during the test, the total autotransformer losses, </w:delText>
        </w:r>
        <w:r w:rsidR="00F06849" w:rsidDel="0069794E">
          <w:rPr>
            <w:sz w:val="24"/>
            <w:szCs w:val="24"/>
          </w:rPr>
          <w:delText>the rated tapping current of the common winding</w:delText>
        </w:r>
        <w:r w:rsidR="00F06849" w:rsidRPr="00CF2DCF" w:rsidDel="0069794E">
          <w:rPr>
            <w:sz w:val="24"/>
            <w:szCs w:val="24"/>
          </w:rPr>
          <w:delText xml:space="preserve"> </w:delText>
        </w:r>
        <w:r w:rsidR="00F06849" w:rsidDel="0069794E">
          <w:rPr>
            <w:sz w:val="24"/>
            <w:szCs w:val="24"/>
          </w:rPr>
          <w:delText xml:space="preserve">and </w:delText>
        </w:r>
        <w:r w:rsidR="00880838" w:rsidDel="0069794E">
          <w:rPr>
            <w:sz w:val="24"/>
            <w:szCs w:val="24"/>
          </w:rPr>
          <w:delText xml:space="preserve">the currents used at every </w:delText>
        </w:r>
        <w:r w:rsidR="003B6DF4" w:rsidDel="0069794E">
          <w:rPr>
            <w:sz w:val="24"/>
            <w:szCs w:val="24"/>
          </w:rPr>
          <w:delText>step of the test</w:delText>
        </w:r>
        <w:r w:rsidR="00D13102" w:rsidRPr="0085122C" w:rsidDel="0069794E">
          <w:rPr>
            <w:sz w:val="24"/>
            <w:szCs w:val="24"/>
          </w:rPr>
          <w:delText>.</w:delText>
        </w:r>
        <w:r w:rsidR="00C41E75" w:rsidDel="0069794E">
          <w:rPr>
            <w:sz w:val="24"/>
            <w:szCs w:val="24"/>
          </w:rPr>
          <w:delText xml:space="preserve"> The calculation will be revised before the test, using the measured values.</w:delText>
        </w:r>
      </w:del>
    </w:p>
    <w:p w:rsidR="00497DC8" w:rsidRPr="004F2441" w:rsidDel="0069794E" w:rsidRDefault="00375648" w:rsidP="00497DC8">
      <w:pPr>
        <w:ind w:left="1418" w:hanging="709"/>
        <w:jc w:val="both"/>
        <w:rPr>
          <w:del w:id="2357" w:author="Καρμίρης Αγγελος" w:date="2020-01-03T10:45:00Z"/>
          <w:sz w:val="24"/>
          <w:szCs w:val="24"/>
        </w:rPr>
      </w:pPr>
      <w:del w:id="2358" w:author="Καρμίρης Αγγελος" w:date="2020-01-03T10:45:00Z">
        <w:r w:rsidDel="0069794E">
          <w:rPr>
            <w:sz w:val="24"/>
            <w:szCs w:val="24"/>
          </w:rPr>
          <w:delText>x</w:delText>
        </w:r>
        <w:r w:rsidR="00497DC8" w:rsidRPr="004F2441" w:rsidDel="0069794E">
          <w:rPr>
            <w:sz w:val="24"/>
            <w:szCs w:val="24"/>
          </w:rPr>
          <w:delText>)</w:delText>
        </w:r>
        <w:r w:rsidR="00497DC8" w:rsidRPr="004F2441" w:rsidDel="0069794E">
          <w:rPr>
            <w:sz w:val="24"/>
            <w:szCs w:val="24"/>
          </w:rPr>
          <w:tab/>
        </w:r>
        <w:r w:rsidR="00C81650" w:rsidRPr="00C81650" w:rsidDel="0069794E">
          <w:rPr>
            <w:sz w:val="24"/>
            <w:szCs w:val="24"/>
          </w:rPr>
          <w:delText>Detailed quality control plan (QCP), incorporating quality assurance (QA) and inspection and test plan (ITP).</w:delText>
        </w:r>
      </w:del>
    </w:p>
    <w:p w:rsidR="00791058" w:rsidDel="0069794E" w:rsidRDefault="00E95C98" w:rsidP="00CF2DCF">
      <w:pPr>
        <w:ind w:left="709"/>
        <w:jc w:val="both"/>
        <w:rPr>
          <w:del w:id="2359" w:author="Καρμίρης Αγγελος" w:date="2020-01-03T10:45:00Z"/>
          <w:bCs/>
          <w:sz w:val="24"/>
          <w:szCs w:val="24"/>
        </w:rPr>
      </w:pPr>
      <w:del w:id="2360" w:author="Καρμίρης Αγγελος" w:date="2020-01-03T10:45:00Z">
        <w:r w:rsidRPr="004F2441" w:rsidDel="0069794E">
          <w:rPr>
            <w:bCs/>
            <w:sz w:val="24"/>
            <w:szCs w:val="24"/>
          </w:rPr>
          <w:tab/>
        </w:r>
      </w:del>
    </w:p>
    <w:p w:rsidR="00E95C98" w:rsidDel="0069794E" w:rsidRDefault="00E95C98" w:rsidP="00CF2DCF">
      <w:pPr>
        <w:ind w:left="709"/>
        <w:jc w:val="both"/>
        <w:rPr>
          <w:del w:id="2361" w:author="Καρμίρης Αγγελος" w:date="2020-01-03T10:45:00Z"/>
          <w:bCs/>
          <w:sz w:val="24"/>
          <w:szCs w:val="24"/>
        </w:rPr>
      </w:pPr>
      <w:del w:id="2362" w:author="Καρμίρης Αγγελος" w:date="2020-01-03T10:45:00Z">
        <w:r w:rsidRPr="004F2441" w:rsidDel="0069794E">
          <w:rPr>
            <w:bCs/>
            <w:sz w:val="24"/>
            <w:szCs w:val="24"/>
          </w:rPr>
          <w:delText xml:space="preserve">Whatever of the above existing in </w:delText>
        </w:r>
        <w:r w:rsidR="00A15ED0" w:rsidDel="0069794E">
          <w:rPr>
            <w:bCs/>
            <w:sz w:val="24"/>
            <w:szCs w:val="24"/>
          </w:rPr>
          <w:delText>electronic format</w:delText>
        </w:r>
        <w:r w:rsidR="00A15ED0" w:rsidRPr="004F2441" w:rsidDel="0069794E">
          <w:rPr>
            <w:bCs/>
            <w:sz w:val="24"/>
            <w:szCs w:val="24"/>
          </w:rPr>
          <w:delText xml:space="preserve"> </w:delText>
        </w:r>
        <w:r w:rsidRPr="004F2441" w:rsidDel="0069794E">
          <w:rPr>
            <w:bCs/>
            <w:sz w:val="24"/>
            <w:szCs w:val="24"/>
          </w:rPr>
          <w:delText xml:space="preserve">will be </w:delText>
        </w:r>
        <w:r w:rsidR="00C0015C" w:rsidRPr="004F2441" w:rsidDel="0069794E">
          <w:rPr>
            <w:bCs/>
            <w:sz w:val="24"/>
            <w:szCs w:val="24"/>
          </w:rPr>
          <w:delText>submitted</w:delText>
        </w:r>
        <w:r w:rsidR="00791058" w:rsidDel="0069794E">
          <w:rPr>
            <w:bCs/>
            <w:sz w:val="24"/>
            <w:szCs w:val="24"/>
          </w:rPr>
          <w:delText xml:space="preserve"> also</w:delText>
        </w:r>
        <w:r w:rsidRPr="004F2441" w:rsidDel="0069794E">
          <w:rPr>
            <w:bCs/>
            <w:sz w:val="24"/>
            <w:szCs w:val="24"/>
          </w:rPr>
          <w:delText xml:space="preserve"> in that form.</w:delText>
        </w:r>
      </w:del>
    </w:p>
    <w:p w:rsidR="00024FEC" w:rsidDel="0069794E" w:rsidRDefault="00024FEC" w:rsidP="00497DC8">
      <w:pPr>
        <w:jc w:val="both"/>
        <w:rPr>
          <w:del w:id="2363" w:author="Καρμίρης Αγγελος" w:date="2020-01-03T10:45:00Z"/>
          <w:bCs/>
          <w:sz w:val="24"/>
          <w:szCs w:val="24"/>
        </w:rPr>
      </w:pPr>
    </w:p>
    <w:p w:rsidR="00E41EDB" w:rsidRPr="00DC690E" w:rsidDel="0069794E" w:rsidRDefault="00E41EDB" w:rsidP="00497DC8">
      <w:pPr>
        <w:jc w:val="both"/>
        <w:rPr>
          <w:del w:id="2364" w:author="Καρμίρης Αγγελος" w:date="2020-01-03T10:45:00Z"/>
          <w:bCs/>
          <w:sz w:val="24"/>
          <w:szCs w:val="24"/>
        </w:rPr>
      </w:pPr>
    </w:p>
    <w:p w:rsidR="00B246C6" w:rsidRPr="004F2441" w:rsidDel="0069794E" w:rsidRDefault="007A699D" w:rsidP="000124D3">
      <w:pPr>
        <w:numPr>
          <w:ilvl w:val="0"/>
          <w:numId w:val="2"/>
        </w:numPr>
        <w:tabs>
          <w:tab w:val="clear" w:pos="3585"/>
          <w:tab w:val="num" w:pos="709"/>
        </w:tabs>
        <w:ind w:hanging="3585"/>
        <w:jc w:val="both"/>
        <w:rPr>
          <w:del w:id="2365" w:author="Καρμίρης Αγγελος" w:date="2020-01-03T10:45:00Z"/>
          <w:b/>
          <w:bCs/>
          <w:sz w:val="24"/>
          <w:szCs w:val="24"/>
          <w:u w:val="single"/>
        </w:rPr>
      </w:pPr>
      <w:del w:id="2366" w:author="Καρμίρης Αγγελος" w:date="2020-01-03T10:45:00Z">
        <w:r w:rsidRPr="0029388F" w:rsidDel="0069794E">
          <w:rPr>
            <w:b/>
            <w:bCs/>
            <w:sz w:val="24"/>
            <w:szCs w:val="24"/>
          </w:rPr>
          <w:delText xml:space="preserve"> </w:delText>
        </w:r>
        <w:r w:rsidR="00CB6133" w:rsidRPr="004F2441" w:rsidDel="0069794E">
          <w:rPr>
            <w:b/>
            <w:bCs/>
            <w:sz w:val="24"/>
            <w:szCs w:val="24"/>
            <w:u w:val="single"/>
          </w:rPr>
          <w:delText xml:space="preserve">RATING PLATES </w:delText>
        </w:r>
      </w:del>
    </w:p>
    <w:p w:rsidR="00147FD3" w:rsidRPr="004F2441" w:rsidDel="0069794E" w:rsidRDefault="00147FD3" w:rsidP="00147FD3">
      <w:pPr>
        <w:ind w:left="720"/>
        <w:jc w:val="both"/>
        <w:rPr>
          <w:del w:id="2367" w:author="Καρμίρης Αγγελος" w:date="2020-01-03T10:45:00Z"/>
          <w:b/>
          <w:bCs/>
          <w:sz w:val="24"/>
          <w:szCs w:val="24"/>
          <w:u w:val="single"/>
        </w:rPr>
      </w:pPr>
    </w:p>
    <w:p w:rsidR="00CC13B9" w:rsidRPr="004F2441" w:rsidDel="0069794E" w:rsidRDefault="00C0015C" w:rsidP="00147FD3">
      <w:pPr>
        <w:ind w:left="720"/>
        <w:jc w:val="both"/>
        <w:rPr>
          <w:del w:id="2368" w:author="Καρμίρης Αγγελος" w:date="2020-01-03T10:45:00Z"/>
          <w:sz w:val="24"/>
          <w:szCs w:val="24"/>
          <w:lang w:val="en-GB"/>
        </w:rPr>
      </w:pPr>
      <w:del w:id="2369" w:author="Καρμίρης Αγγελος" w:date="2020-01-03T10:45:00Z">
        <w:r w:rsidRPr="004F2441" w:rsidDel="0069794E">
          <w:rPr>
            <w:sz w:val="24"/>
            <w:szCs w:val="24"/>
          </w:rPr>
          <w:delText>The autotransformer wi</w:delText>
        </w:r>
        <w:r w:rsidR="00CB6133" w:rsidRPr="004F2441" w:rsidDel="0069794E">
          <w:rPr>
            <w:sz w:val="24"/>
            <w:szCs w:val="24"/>
          </w:rPr>
          <w:delText>ll be provided</w:delText>
        </w:r>
        <w:r w:rsidRPr="004F2441" w:rsidDel="0069794E">
          <w:rPr>
            <w:sz w:val="24"/>
            <w:szCs w:val="24"/>
          </w:rPr>
          <w:delText xml:space="preserve"> with</w:delText>
        </w:r>
        <w:r w:rsidR="00CC13B9" w:rsidRPr="004F2441" w:rsidDel="0069794E">
          <w:rPr>
            <w:sz w:val="24"/>
            <w:szCs w:val="24"/>
          </w:rPr>
          <w:delText xml:space="preserve"> a </w:delText>
        </w:r>
        <w:r w:rsidR="00CB6133" w:rsidRPr="004F2441" w:rsidDel="0069794E">
          <w:rPr>
            <w:sz w:val="24"/>
            <w:szCs w:val="24"/>
          </w:rPr>
          <w:delText xml:space="preserve">rating </w:delText>
        </w:r>
        <w:r w:rsidR="00CC13B9" w:rsidRPr="004F2441" w:rsidDel="0069794E">
          <w:rPr>
            <w:sz w:val="24"/>
            <w:szCs w:val="24"/>
          </w:rPr>
          <w:delText xml:space="preserve">plate of </w:delText>
        </w:r>
        <w:r w:rsidRPr="004F2441" w:rsidDel="0069794E">
          <w:rPr>
            <w:sz w:val="24"/>
            <w:szCs w:val="24"/>
          </w:rPr>
          <w:delText>a</w:delText>
        </w:r>
        <w:r w:rsidR="00CC13B9" w:rsidRPr="004F2441" w:rsidDel="0069794E">
          <w:rPr>
            <w:sz w:val="24"/>
            <w:szCs w:val="24"/>
          </w:rPr>
          <w:delText xml:space="preserve"> </w:delText>
        </w:r>
        <w:r w:rsidR="00DF46BD" w:rsidRPr="004F2441" w:rsidDel="0069794E">
          <w:rPr>
            <w:sz w:val="24"/>
            <w:szCs w:val="24"/>
          </w:rPr>
          <w:delText>non-corrosive</w:delText>
        </w:r>
        <w:r w:rsidR="00CC13B9" w:rsidRPr="004F2441" w:rsidDel="0069794E">
          <w:rPr>
            <w:sz w:val="24"/>
            <w:szCs w:val="24"/>
          </w:rPr>
          <w:delText xml:space="preserve"> materia</w:delText>
        </w:r>
        <w:r w:rsidR="00CB6133" w:rsidRPr="004F2441" w:rsidDel="0069794E">
          <w:rPr>
            <w:sz w:val="24"/>
            <w:szCs w:val="24"/>
          </w:rPr>
          <w:delText>l</w:delText>
        </w:r>
        <w:r w:rsidR="00DF46BD" w:rsidRPr="004F2441" w:rsidDel="0069794E">
          <w:rPr>
            <w:sz w:val="24"/>
            <w:szCs w:val="24"/>
          </w:rPr>
          <w:delText>,</w:delText>
        </w:r>
        <w:r w:rsidR="00CB6133" w:rsidRPr="004F2441" w:rsidDel="0069794E">
          <w:rPr>
            <w:sz w:val="24"/>
            <w:szCs w:val="24"/>
          </w:rPr>
          <w:delText xml:space="preserve"> fitt</w:delText>
        </w:r>
        <w:r w:rsidRPr="004F2441" w:rsidDel="0069794E">
          <w:rPr>
            <w:sz w:val="24"/>
            <w:szCs w:val="24"/>
          </w:rPr>
          <w:delText>ed</w:delText>
        </w:r>
        <w:r w:rsidR="00CC13B9" w:rsidRPr="004F2441" w:rsidDel="0069794E">
          <w:rPr>
            <w:sz w:val="24"/>
            <w:szCs w:val="24"/>
          </w:rPr>
          <w:delText xml:space="preserve"> </w:delText>
        </w:r>
        <w:r w:rsidRPr="004F2441" w:rsidDel="0069794E">
          <w:rPr>
            <w:sz w:val="24"/>
            <w:szCs w:val="24"/>
          </w:rPr>
          <w:delText>in a visible location</w:delText>
        </w:r>
        <w:r w:rsidR="00CB6133" w:rsidRPr="004F2441" w:rsidDel="0069794E">
          <w:rPr>
            <w:sz w:val="24"/>
            <w:szCs w:val="24"/>
          </w:rPr>
          <w:delText xml:space="preserve"> showing the items indicated below</w:delText>
        </w:r>
        <w:r w:rsidR="002440BE" w:rsidRPr="004F2441" w:rsidDel="0069794E">
          <w:rPr>
            <w:sz w:val="24"/>
            <w:szCs w:val="24"/>
            <w:lang w:val="en-GB"/>
          </w:rPr>
          <w:delText>:</w:delText>
        </w:r>
      </w:del>
    </w:p>
    <w:p w:rsidR="00CC13B9" w:rsidRPr="004F2441" w:rsidDel="0069794E" w:rsidRDefault="00CC13B9" w:rsidP="00147FD3">
      <w:pPr>
        <w:ind w:left="720"/>
        <w:jc w:val="both"/>
        <w:rPr>
          <w:del w:id="2370" w:author="Καρμίρης Αγγελος" w:date="2020-01-03T10:45:00Z"/>
          <w:b/>
          <w:bCs/>
          <w:sz w:val="24"/>
          <w:szCs w:val="24"/>
          <w:u w:val="single"/>
        </w:rPr>
      </w:pPr>
    </w:p>
    <w:p w:rsidR="00147FD3" w:rsidRPr="004F2441" w:rsidDel="0069794E" w:rsidRDefault="003A1AC6" w:rsidP="000124D3">
      <w:pPr>
        <w:numPr>
          <w:ilvl w:val="1"/>
          <w:numId w:val="2"/>
        </w:numPr>
        <w:tabs>
          <w:tab w:val="clear" w:pos="2145"/>
          <w:tab w:val="num" w:pos="1134"/>
        </w:tabs>
        <w:ind w:hanging="1436"/>
        <w:jc w:val="both"/>
        <w:rPr>
          <w:del w:id="2371" w:author="Καρμίρης Αγγελος" w:date="2020-01-03T10:45:00Z"/>
          <w:sz w:val="24"/>
          <w:szCs w:val="24"/>
        </w:rPr>
      </w:pPr>
      <w:del w:id="2372" w:author="Καρμίρης Αγγελος" w:date="2020-01-03T10:45:00Z">
        <w:r w:rsidRPr="004F2441" w:rsidDel="0069794E">
          <w:rPr>
            <w:sz w:val="24"/>
            <w:szCs w:val="24"/>
          </w:rPr>
          <w:delText>Relevant S</w:delText>
        </w:r>
        <w:r w:rsidR="00DF46BD" w:rsidRPr="004F2441" w:rsidDel="0069794E">
          <w:rPr>
            <w:sz w:val="24"/>
            <w:szCs w:val="24"/>
          </w:rPr>
          <w:delText xml:space="preserve">tandard </w:delText>
        </w:r>
        <w:r w:rsidR="00147FD3" w:rsidRPr="004F2441" w:rsidDel="0069794E">
          <w:rPr>
            <w:sz w:val="24"/>
            <w:szCs w:val="24"/>
          </w:rPr>
          <w:delText xml:space="preserve"> IEC 60076</w:delText>
        </w:r>
        <w:r w:rsidR="00463C1C" w:rsidDel="0069794E">
          <w:rPr>
            <w:sz w:val="24"/>
            <w:szCs w:val="24"/>
          </w:rPr>
          <w:delText xml:space="preserve"> </w:delText>
        </w:r>
      </w:del>
    </w:p>
    <w:p w:rsidR="00147FD3" w:rsidRPr="004F2441" w:rsidDel="0069794E" w:rsidRDefault="00147FD3" w:rsidP="000124D3">
      <w:pPr>
        <w:numPr>
          <w:ilvl w:val="1"/>
          <w:numId w:val="2"/>
        </w:numPr>
        <w:tabs>
          <w:tab w:val="clear" w:pos="2145"/>
          <w:tab w:val="num" w:pos="1134"/>
          <w:tab w:val="num" w:pos="1440"/>
        </w:tabs>
        <w:ind w:left="1134" w:hanging="425"/>
        <w:jc w:val="both"/>
        <w:rPr>
          <w:del w:id="2373" w:author="Καρμίρης Αγγελος" w:date="2020-01-03T10:45:00Z"/>
          <w:sz w:val="24"/>
          <w:szCs w:val="24"/>
        </w:rPr>
      </w:pPr>
      <w:del w:id="2374" w:author="Καρμίρης Αγγελος" w:date="2020-01-03T10:45:00Z">
        <w:r w:rsidRPr="004F2441" w:rsidDel="0069794E">
          <w:rPr>
            <w:sz w:val="24"/>
            <w:szCs w:val="24"/>
          </w:rPr>
          <w:delText>The manufacturer’s name</w:delText>
        </w:r>
      </w:del>
    </w:p>
    <w:p w:rsidR="00147FD3" w:rsidRPr="004F2441" w:rsidDel="0069794E" w:rsidRDefault="00147FD3" w:rsidP="000124D3">
      <w:pPr>
        <w:numPr>
          <w:ilvl w:val="1"/>
          <w:numId w:val="2"/>
        </w:numPr>
        <w:tabs>
          <w:tab w:val="clear" w:pos="2145"/>
          <w:tab w:val="num" w:pos="1134"/>
          <w:tab w:val="num" w:pos="2072"/>
        </w:tabs>
        <w:ind w:left="1134" w:hanging="425"/>
        <w:jc w:val="both"/>
        <w:rPr>
          <w:del w:id="2375" w:author="Καρμίρης Αγγελος" w:date="2020-01-03T10:45:00Z"/>
          <w:sz w:val="24"/>
          <w:szCs w:val="24"/>
        </w:rPr>
      </w:pPr>
      <w:del w:id="2376" w:author="Καρμίρης Αγγελος" w:date="2020-01-03T10:45:00Z">
        <w:r w:rsidRPr="004F2441" w:rsidDel="0069794E">
          <w:rPr>
            <w:sz w:val="24"/>
            <w:szCs w:val="24"/>
          </w:rPr>
          <w:delText xml:space="preserve">Serial number </w:delText>
        </w:r>
      </w:del>
    </w:p>
    <w:p w:rsidR="00147FD3" w:rsidRPr="004F2441" w:rsidDel="0069794E" w:rsidRDefault="00CB6133" w:rsidP="000124D3">
      <w:pPr>
        <w:numPr>
          <w:ilvl w:val="1"/>
          <w:numId w:val="2"/>
        </w:numPr>
        <w:tabs>
          <w:tab w:val="clear" w:pos="2145"/>
          <w:tab w:val="num" w:pos="1134"/>
        </w:tabs>
        <w:ind w:left="1134" w:hanging="425"/>
        <w:jc w:val="both"/>
        <w:rPr>
          <w:del w:id="2377" w:author="Καρμίρης Αγγελος" w:date="2020-01-03T10:45:00Z"/>
          <w:sz w:val="24"/>
          <w:szCs w:val="24"/>
        </w:rPr>
      </w:pPr>
      <w:del w:id="2378" w:author="Καρμίρης Αγγελος" w:date="2020-01-03T10:45:00Z">
        <w:r w:rsidRPr="004F2441" w:rsidDel="0069794E">
          <w:rPr>
            <w:sz w:val="24"/>
            <w:szCs w:val="24"/>
          </w:rPr>
          <w:delText>Y</w:delText>
        </w:r>
        <w:r w:rsidR="00147FD3" w:rsidRPr="004F2441" w:rsidDel="0069794E">
          <w:rPr>
            <w:sz w:val="24"/>
            <w:szCs w:val="24"/>
          </w:rPr>
          <w:delText xml:space="preserve">ear </w:delText>
        </w:r>
        <w:r w:rsidRPr="004F2441" w:rsidDel="0069794E">
          <w:rPr>
            <w:sz w:val="24"/>
            <w:szCs w:val="24"/>
          </w:rPr>
          <w:delText>of manufacture</w:delText>
        </w:r>
      </w:del>
    </w:p>
    <w:p w:rsidR="00147FD3" w:rsidRPr="004F2441" w:rsidDel="0069794E" w:rsidRDefault="00147FD3" w:rsidP="000124D3">
      <w:pPr>
        <w:numPr>
          <w:ilvl w:val="1"/>
          <w:numId w:val="2"/>
        </w:numPr>
        <w:tabs>
          <w:tab w:val="clear" w:pos="2145"/>
          <w:tab w:val="num" w:pos="1134"/>
        </w:tabs>
        <w:ind w:left="1134" w:hanging="425"/>
        <w:jc w:val="both"/>
        <w:rPr>
          <w:del w:id="2379" w:author="Καρμίρης Αγγελος" w:date="2020-01-03T10:45:00Z"/>
          <w:sz w:val="24"/>
          <w:szCs w:val="24"/>
        </w:rPr>
      </w:pPr>
      <w:del w:id="2380" w:author="Καρμίρης Αγγελος" w:date="2020-01-03T10:45:00Z">
        <w:r w:rsidRPr="004F2441" w:rsidDel="0069794E">
          <w:rPr>
            <w:sz w:val="24"/>
            <w:szCs w:val="24"/>
          </w:rPr>
          <w:delText>Number of phase</w:delText>
        </w:r>
        <w:r w:rsidR="00CB6133" w:rsidRPr="004F2441" w:rsidDel="0069794E">
          <w:rPr>
            <w:sz w:val="24"/>
            <w:szCs w:val="24"/>
          </w:rPr>
          <w:delText>s</w:delText>
        </w:r>
        <w:r w:rsidRPr="004F2441" w:rsidDel="0069794E">
          <w:rPr>
            <w:sz w:val="24"/>
            <w:szCs w:val="24"/>
          </w:rPr>
          <w:delText xml:space="preserve"> </w:delText>
        </w:r>
      </w:del>
    </w:p>
    <w:p w:rsidR="00147FD3" w:rsidRPr="004F2441" w:rsidDel="0069794E" w:rsidRDefault="005D0EF1" w:rsidP="000124D3">
      <w:pPr>
        <w:numPr>
          <w:ilvl w:val="1"/>
          <w:numId w:val="2"/>
        </w:numPr>
        <w:tabs>
          <w:tab w:val="clear" w:pos="2145"/>
          <w:tab w:val="num" w:pos="1134"/>
        </w:tabs>
        <w:ind w:left="1134" w:hanging="425"/>
        <w:jc w:val="both"/>
        <w:rPr>
          <w:del w:id="2381" w:author="Καρμίρης Αγγελος" w:date="2020-01-03T10:45:00Z"/>
          <w:sz w:val="24"/>
          <w:szCs w:val="24"/>
        </w:rPr>
      </w:pPr>
      <w:del w:id="2382" w:author="Καρμίρης Αγγελος" w:date="2020-01-03T10:45:00Z">
        <w:r w:rsidRPr="004F2441" w:rsidDel="0069794E">
          <w:rPr>
            <w:sz w:val="24"/>
            <w:szCs w:val="24"/>
          </w:rPr>
          <w:delText xml:space="preserve">Rated power (MVA) for </w:delText>
        </w:r>
        <w:r w:rsidR="00CB6133" w:rsidRPr="004F2441" w:rsidDel="0069794E">
          <w:rPr>
            <w:sz w:val="24"/>
            <w:szCs w:val="24"/>
          </w:rPr>
          <w:delText>each</w:delText>
        </w:r>
        <w:r w:rsidRPr="004F2441" w:rsidDel="0069794E">
          <w:rPr>
            <w:sz w:val="24"/>
            <w:szCs w:val="24"/>
          </w:rPr>
          <w:delText xml:space="preserve"> autotransformer </w:delText>
        </w:r>
        <w:r w:rsidR="00CF33DB" w:rsidDel="0069794E">
          <w:rPr>
            <w:sz w:val="24"/>
            <w:szCs w:val="24"/>
          </w:rPr>
          <w:delText>side (HV, MV, LV)</w:delText>
        </w:r>
        <w:r w:rsidR="004C5C1E" w:rsidDel="0069794E">
          <w:rPr>
            <w:sz w:val="24"/>
            <w:szCs w:val="24"/>
          </w:rPr>
          <w:delText xml:space="preserve"> and for all tap positions</w:delText>
        </w:r>
        <w:r w:rsidRPr="004F2441" w:rsidDel="0069794E">
          <w:rPr>
            <w:sz w:val="24"/>
            <w:szCs w:val="24"/>
          </w:rPr>
          <w:delText>.</w:delText>
        </w:r>
      </w:del>
    </w:p>
    <w:p w:rsidR="005D0EF1" w:rsidRPr="004F2441" w:rsidDel="0069794E" w:rsidRDefault="005D0EF1" w:rsidP="000124D3">
      <w:pPr>
        <w:numPr>
          <w:ilvl w:val="1"/>
          <w:numId w:val="2"/>
        </w:numPr>
        <w:tabs>
          <w:tab w:val="clear" w:pos="2145"/>
          <w:tab w:val="num" w:pos="1134"/>
          <w:tab w:val="num" w:pos="2072"/>
        </w:tabs>
        <w:ind w:left="1134" w:hanging="425"/>
        <w:jc w:val="both"/>
        <w:rPr>
          <w:del w:id="2383" w:author="Καρμίρης Αγγελος" w:date="2020-01-03T10:45:00Z"/>
          <w:sz w:val="24"/>
          <w:szCs w:val="24"/>
        </w:rPr>
      </w:pPr>
      <w:del w:id="2384" w:author="Καρμίρης Αγγελος" w:date="2020-01-03T10:45:00Z">
        <w:r w:rsidRPr="004F2441" w:rsidDel="0069794E">
          <w:rPr>
            <w:sz w:val="24"/>
            <w:szCs w:val="24"/>
          </w:rPr>
          <w:delText xml:space="preserve"> Rated frequency (H</w:delText>
        </w:r>
        <w:r w:rsidR="00F06849" w:rsidDel="0069794E">
          <w:rPr>
            <w:sz w:val="24"/>
            <w:szCs w:val="24"/>
          </w:rPr>
          <w:delText>z</w:delText>
        </w:r>
        <w:r w:rsidRPr="004F2441" w:rsidDel="0069794E">
          <w:rPr>
            <w:sz w:val="24"/>
            <w:szCs w:val="24"/>
          </w:rPr>
          <w:delText>)</w:delText>
        </w:r>
      </w:del>
    </w:p>
    <w:p w:rsidR="005D0EF1" w:rsidRPr="004F2441" w:rsidDel="0069794E" w:rsidRDefault="00D21FE8" w:rsidP="000124D3">
      <w:pPr>
        <w:numPr>
          <w:ilvl w:val="1"/>
          <w:numId w:val="2"/>
        </w:numPr>
        <w:tabs>
          <w:tab w:val="clear" w:pos="2145"/>
          <w:tab w:val="num" w:pos="1134"/>
          <w:tab w:val="num" w:pos="2072"/>
        </w:tabs>
        <w:ind w:left="1134" w:hanging="425"/>
        <w:jc w:val="both"/>
        <w:rPr>
          <w:del w:id="2385" w:author="Καρμίρης Αγγελος" w:date="2020-01-03T10:45:00Z"/>
          <w:sz w:val="24"/>
          <w:szCs w:val="24"/>
        </w:rPr>
      </w:pPr>
      <w:del w:id="2386" w:author="Καρμίρης Αγγελος" w:date="2020-01-03T10:45:00Z">
        <w:r w:rsidRPr="004F2441" w:rsidDel="0069794E">
          <w:rPr>
            <w:sz w:val="24"/>
            <w:szCs w:val="24"/>
          </w:rPr>
          <w:delText xml:space="preserve">Rated voltages (V or </w:delText>
        </w:r>
        <w:r w:rsidR="00F06849" w:rsidDel="0069794E">
          <w:rPr>
            <w:sz w:val="24"/>
            <w:szCs w:val="24"/>
          </w:rPr>
          <w:delText>k</w:delText>
        </w:r>
        <w:r w:rsidRPr="004F2441" w:rsidDel="0069794E">
          <w:rPr>
            <w:sz w:val="24"/>
            <w:szCs w:val="24"/>
          </w:rPr>
          <w:delText xml:space="preserve">V) </w:delText>
        </w:r>
        <w:r w:rsidR="00AD6450" w:rsidDel="0069794E">
          <w:rPr>
            <w:sz w:val="24"/>
            <w:szCs w:val="24"/>
          </w:rPr>
          <w:delText>at</w:delText>
        </w:r>
        <w:r w:rsidR="00CE5EA2" w:rsidDel="0069794E">
          <w:rPr>
            <w:sz w:val="24"/>
            <w:szCs w:val="24"/>
          </w:rPr>
          <w:delText xml:space="preserve"> all </w:delText>
        </w:r>
        <w:r w:rsidR="00AD6450" w:rsidDel="0069794E">
          <w:rPr>
            <w:sz w:val="24"/>
            <w:szCs w:val="24"/>
          </w:rPr>
          <w:delText>line</w:delText>
        </w:r>
        <w:r w:rsidR="005759B5" w:rsidDel="0069794E">
          <w:rPr>
            <w:sz w:val="24"/>
            <w:szCs w:val="24"/>
          </w:rPr>
          <w:delText xml:space="preserve"> terminals</w:delText>
        </w:r>
        <w:r w:rsidR="00CE5EA2" w:rsidDel="0069794E">
          <w:rPr>
            <w:sz w:val="24"/>
            <w:szCs w:val="24"/>
          </w:rPr>
          <w:delText xml:space="preserve"> and </w:delText>
        </w:r>
        <w:r w:rsidR="006D4A2D" w:rsidDel="0069794E">
          <w:rPr>
            <w:sz w:val="24"/>
            <w:szCs w:val="24"/>
          </w:rPr>
          <w:delText>for all tap positions</w:delText>
        </w:r>
        <w:r w:rsidRPr="004F2441" w:rsidDel="0069794E">
          <w:rPr>
            <w:sz w:val="24"/>
            <w:szCs w:val="24"/>
          </w:rPr>
          <w:delText xml:space="preserve">. </w:delText>
        </w:r>
      </w:del>
    </w:p>
    <w:p w:rsidR="005D0EF1" w:rsidRPr="004F2441" w:rsidDel="0069794E" w:rsidRDefault="009311D7" w:rsidP="000124D3">
      <w:pPr>
        <w:numPr>
          <w:ilvl w:val="1"/>
          <w:numId w:val="2"/>
        </w:numPr>
        <w:tabs>
          <w:tab w:val="clear" w:pos="2145"/>
          <w:tab w:val="num" w:pos="1134"/>
          <w:tab w:val="num" w:pos="2072"/>
        </w:tabs>
        <w:ind w:left="1134" w:hanging="425"/>
        <w:jc w:val="both"/>
        <w:rPr>
          <w:del w:id="2387" w:author="Καρμίρης Αγγελος" w:date="2020-01-03T10:45:00Z"/>
          <w:sz w:val="24"/>
          <w:szCs w:val="24"/>
        </w:rPr>
      </w:pPr>
      <w:del w:id="2388" w:author="Καρμίρης Αγγελος" w:date="2020-01-03T10:45:00Z">
        <w:r w:rsidRPr="004F2441" w:rsidDel="0069794E">
          <w:rPr>
            <w:sz w:val="24"/>
            <w:szCs w:val="24"/>
          </w:rPr>
          <w:delText>Rated current</w:delText>
        </w:r>
        <w:r w:rsidR="00CB6133" w:rsidRPr="004F2441" w:rsidDel="0069794E">
          <w:rPr>
            <w:sz w:val="24"/>
            <w:szCs w:val="24"/>
          </w:rPr>
          <w:delText>s</w:delText>
        </w:r>
        <w:r w:rsidRPr="004F2441" w:rsidDel="0069794E">
          <w:rPr>
            <w:sz w:val="24"/>
            <w:szCs w:val="24"/>
          </w:rPr>
          <w:delText xml:space="preserve"> (A or </w:delText>
        </w:r>
        <w:r w:rsidR="00F06849" w:rsidDel="0069794E">
          <w:rPr>
            <w:sz w:val="24"/>
            <w:szCs w:val="24"/>
          </w:rPr>
          <w:delText>k</w:delText>
        </w:r>
        <w:r w:rsidRPr="004F2441" w:rsidDel="0069794E">
          <w:rPr>
            <w:sz w:val="24"/>
            <w:szCs w:val="24"/>
          </w:rPr>
          <w:delText>A)</w:delText>
        </w:r>
        <w:r w:rsidR="006D4A2D" w:rsidDel="0069794E">
          <w:rPr>
            <w:sz w:val="24"/>
            <w:szCs w:val="24"/>
          </w:rPr>
          <w:delText xml:space="preserve"> </w:delText>
        </w:r>
        <w:r w:rsidR="00AD6450" w:rsidDel="0069794E">
          <w:rPr>
            <w:sz w:val="24"/>
            <w:szCs w:val="24"/>
          </w:rPr>
          <w:delText>at</w:delText>
        </w:r>
        <w:r w:rsidR="00CE5EA2" w:rsidDel="0069794E">
          <w:rPr>
            <w:sz w:val="24"/>
            <w:szCs w:val="24"/>
          </w:rPr>
          <w:delText xml:space="preserve"> a</w:delText>
        </w:r>
        <w:r w:rsidR="005759B5" w:rsidDel="0069794E">
          <w:rPr>
            <w:sz w:val="24"/>
            <w:szCs w:val="24"/>
          </w:rPr>
          <w:delText>l</w:delText>
        </w:r>
        <w:r w:rsidR="00CE5EA2" w:rsidDel="0069794E">
          <w:rPr>
            <w:sz w:val="24"/>
            <w:szCs w:val="24"/>
          </w:rPr>
          <w:delText>l</w:delText>
        </w:r>
        <w:r w:rsidR="005759B5" w:rsidDel="0069794E">
          <w:rPr>
            <w:sz w:val="24"/>
            <w:szCs w:val="24"/>
          </w:rPr>
          <w:delText xml:space="preserve"> </w:delText>
        </w:r>
        <w:r w:rsidR="00AD6450" w:rsidDel="0069794E">
          <w:rPr>
            <w:sz w:val="24"/>
            <w:szCs w:val="24"/>
          </w:rPr>
          <w:delText>line</w:delText>
        </w:r>
        <w:r w:rsidR="005759B5" w:rsidDel="0069794E">
          <w:rPr>
            <w:sz w:val="24"/>
            <w:szCs w:val="24"/>
          </w:rPr>
          <w:delText xml:space="preserve"> terminal</w:delText>
        </w:r>
        <w:r w:rsidR="00CE5EA2" w:rsidDel="0069794E">
          <w:rPr>
            <w:sz w:val="24"/>
            <w:szCs w:val="24"/>
          </w:rPr>
          <w:delText xml:space="preserve">s and </w:delText>
        </w:r>
        <w:r w:rsidR="006D4A2D" w:rsidDel="0069794E">
          <w:rPr>
            <w:sz w:val="24"/>
            <w:szCs w:val="24"/>
          </w:rPr>
          <w:delText>for all tap positions</w:delText>
        </w:r>
      </w:del>
    </w:p>
    <w:p w:rsidR="005D0EF1" w:rsidRPr="004F2441" w:rsidDel="0069794E" w:rsidRDefault="00D21FE8" w:rsidP="000124D3">
      <w:pPr>
        <w:numPr>
          <w:ilvl w:val="1"/>
          <w:numId w:val="2"/>
        </w:numPr>
        <w:tabs>
          <w:tab w:val="clear" w:pos="2145"/>
          <w:tab w:val="num" w:pos="1134"/>
          <w:tab w:val="num" w:pos="2072"/>
        </w:tabs>
        <w:ind w:left="1134" w:hanging="425"/>
        <w:jc w:val="both"/>
        <w:rPr>
          <w:del w:id="2389" w:author="Καρμίρης Αγγελος" w:date="2020-01-03T10:45:00Z"/>
          <w:sz w:val="24"/>
          <w:szCs w:val="24"/>
        </w:rPr>
      </w:pPr>
      <w:del w:id="2390" w:author="Καρμίρης Αγγελος" w:date="2020-01-03T10:45:00Z">
        <w:r w:rsidRPr="004F2441" w:rsidDel="0069794E">
          <w:rPr>
            <w:sz w:val="24"/>
            <w:szCs w:val="24"/>
          </w:rPr>
          <w:delText>Symb</w:delText>
        </w:r>
        <w:r w:rsidR="00CB6133" w:rsidRPr="004F2441" w:rsidDel="0069794E">
          <w:rPr>
            <w:sz w:val="24"/>
            <w:szCs w:val="24"/>
          </w:rPr>
          <w:delText>ol of the windings connection</w:delText>
        </w:r>
      </w:del>
    </w:p>
    <w:p w:rsidR="00463C1C" w:rsidDel="0069794E" w:rsidRDefault="00463C1C" w:rsidP="000124D3">
      <w:pPr>
        <w:numPr>
          <w:ilvl w:val="1"/>
          <w:numId w:val="2"/>
        </w:numPr>
        <w:tabs>
          <w:tab w:val="clear" w:pos="2145"/>
          <w:tab w:val="num" w:pos="1134"/>
          <w:tab w:val="num" w:pos="2072"/>
        </w:tabs>
        <w:ind w:left="1134" w:hanging="425"/>
        <w:jc w:val="both"/>
        <w:rPr>
          <w:del w:id="2391" w:author="Καρμίρης Αγγελος" w:date="2020-01-03T10:45:00Z"/>
          <w:sz w:val="24"/>
          <w:szCs w:val="24"/>
        </w:rPr>
      </w:pPr>
      <w:del w:id="2392" w:author="Καρμίρης Αγγελος" w:date="2020-01-03T10:45:00Z">
        <w:r w:rsidDel="0069794E">
          <w:rPr>
            <w:sz w:val="24"/>
            <w:szCs w:val="24"/>
          </w:rPr>
          <w:delText>Measured s</w:delText>
        </w:r>
        <w:r w:rsidR="006243D4" w:rsidRPr="004F2441" w:rsidDel="0069794E">
          <w:rPr>
            <w:sz w:val="24"/>
            <w:szCs w:val="24"/>
          </w:rPr>
          <w:delText>hort</w:delText>
        </w:r>
        <w:r w:rsidDel="0069794E">
          <w:rPr>
            <w:sz w:val="24"/>
            <w:szCs w:val="24"/>
          </w:rPr>
          <w:delText>-</w:delText>
        </w:r>
        <w:r w:rsidR="006243D4" w:rsidRPr="004F2441" w:rsidDel="0069794E">
          <w:rPr>
            <w:sz w:val="24"/>
            <w:szCs w:val="24"/>
          </w:rPr>
          <w:delText>circui</w:delText>
        </w:r>
        <w:r w:rsidR="00CB6133" w:rsidRPr="004F2441" w:rsidDel="0069794E">
          <w:rPr>
            <w:sz w:val="24"/>
            <w:szCs w:val="24"/>
          </w:rPr>
          <w:delText>t</w:delText>
        </w:r>
        <w:r w:rsidR="00231E39" w:rsidRPr="004F2441" w:rsidDel="0069794E">
          <w:rPr>
            <w:sz w:val="24"/>
            <w:szCs w:val="24"/>
          </w:rPr>
          <w:delText xml:space="preserve"> impedance </w:delText>
        </w:r>
        <w:r w:rsidR="00DF46BD" w:rsidRPr="004F2441" w:rsidDel="0069794E">
          <w:rPr>
            <w:sz w:val="24"/>
            <w:szCs w:val="24"/>
          </w:rPr>
          <w:delText>in</w:delText>
        </w:r>
        <w:r w:rsidR="00231E39" w:rsidRPr="004F2441" w:rsidDel="0069794E">
          <w:rPr>
            <w:sz w:val="24"/>
            <w:szCs w:val="24"/>
          </w:rPr>
          <w:delText xml:space="preserve"> (%) for</w:delText>
        </w:r>
        <w:r w:rsidR="00F05373" w:rsidDel="0069794E">
          <w:rPr>
            <w:sz w:val="24"/>
            <w:szCs w:val="24"/>
          </w:rPr>
          <w:delText xml:space="preserve"> the three possible</w:delText>
        </w:r>
        <w:r w:rsidR="00231E39" w:rsidRPr="004F2441" w:rsidDel="0069794E">
          <w:rPr>
            <w:sz w:val="24"/>
            <w:szCs w:val="24"/>
          </w:rPr>
          <w:delText xml:space="preserve"> </w:delText>
        </w:r>
        <w:r w:rsidR="006243D4" w:rsidRPr="004F2441" w:rsidDel="0069794E">
          <w:rPr>
            <w:sz w:val="24"/>
            <w:szCs w:val="24"/>
          </w:rPr>
          <w:delText>combination</w:delText>
        </w:r>
        <w:r w:rsidR="00CB6133" w:rsidRPr="004F2441" w:rsidDel="0069794E">
          <w:rPr>
            <w:sz w:val="24"/>
            <w:szCs w:val="24"/>
          </w:rPr>
          <w:delText xml:space="preserve">s </w:delText>
        </w:r>
        <w:r w:rsidR="007A62B4" w:rsidDel="0069794E">
          <w:rPr>
            <w:sz w:val="24"/>
            <w:szCs w:val="24"/>
          </w:rPr>
          <w:delText xml:space="preserve">of two sides (HV, MV, LV), </w:delText>
        </w:r>
        <w:r w:rsidR="00CB6133" w:rsidRPr="004F2441" w:rsidDel="0069794E">
          <w:rPr>
            <w:sz w:val="24"/>
            <w:szCs w:val="24"/>
          </w:rPr>
          <w:delText xml:space="preserve">with </w:delText>
        </w:r>
        <w:r w:rsidR="006243D4" w:rsidRPr="004F2441" w:rsidDel="0069794E">
          <w:rPr>
            <w:sz w:val="24"/>
            <w:szCs w:val="24"/>
          </w:rPr>
          <w:delText xml:space="preserve">the corresponding </w:delText>
        </w:r>
        <w:r w:rsidR="00CB6133" w:rsidRPr="004F2441" w:rsidDel="0069794E">
          <w:rPr>
            <w:sz w:val="24"/>
            <w:szCs w:val="24"/>
          </w:rPr>
          <w:delText xml:space="preserve">reference </w:delText>
        </w:r>
        <w:r w:rsidR="006243D4" w:rsidRPr="004F2441" w:rsidDel="0069794E">
          <w:rPr>
            <w:sz w:val="24"/>
            <w:szCs w:val="24"/>
          </w:rPr>
          <w:delText>rated power</w:delText>
        </w:r>
        <w:r w:rsidR="007A62B4" w:rsidRPr="00CF2DCF" w:rsidDel="0069794E">
          <w:rPr>
            <w:sz w:val="24"/>
            <w:szCs w:val="24"/>
          </w:rPr>
          <w:delText xml:space="preserve"> (280</w:delText>
        </w:r>
        <w:r w:rsidR="007A62B4" w:rsidDel="0069794E">
          <w:rPr>
            <w:sz w:val="24"/>
            <w:szCs w:val="24"/>
          </w:rPr>
          <w:delText>MVA)</w:delText>
        </w:r>
        <w:r w:rsidR="006D4A2D" w:rsidDel="0069794E">
          <w:rPr>
            <w:sz w:val="24"/>
            <w:szCs w:val="24"/>
          </w:rPr>
          <w:delText>, for the principal and for the two</w:delText>
        </w:r>
        <w:r w:rsidR="00044065" w:rsidDel="0069794E">
          <w:rPr>
            <w:sz w:val="24"/>
            <w:szCs w:val="24"/>
          </w:rPr>
          <w:delText xml:space="preserve"> extreme tap positions (No.1, 11</w:delText>
        </w:r>
        <w:r w:rsidR="006D4A2D" w:rsidDel="0069794E">
          <w:rPr>
            <w:sz w:val="24"/>
            <w:szCs w:val="24"/>
          </w:rPr>
          <w:delText xml:space="preserve">, </w:delText>
        </w:r>
        <w:r w:rsidR="00044065" w:rsidDel="0069794E">
          <w:rPr>
            <w:sz w:val="24"/>
            <w:szCs w:val="24"/>
          </w:rPr>
          <w:delText>19)</w:delText>
        </w:r>
      </w:del>
    </w:p>
    <w:p w:rsidR="00463C1C" w:rsidDel="0069794E" w:rsidRDefault="00463C1C" w:rsidP="000124D3">
      <w:pPr>
        <w:numPr>
          <w:ilvl w:val="1"/>
          <w:numId w:val="2"/>
        </w:numPr>
        <w:tabs>
          <w:tab w:val="clear" w:pos="2145"/>
          <w:tab w:val="num" w:pos="1134"/>
          <w:tab w:val="num" w:pos="2072"/>
        </w:tabs>
        <w:ind w:left="1134" w:hanging="425"/>
        <w:jc w:val="both"/>
        <w:rPr>
          <w:del w:id="2393" w:author="Καρμίρης Αγγελος" w:date="2020-01-03T10:45:00Z"/>
          <w:sz w:val="24"/>
          <w:szCs w:val="24"/>
        </w:rPr>
      </w:pPr>
      <w:del w:id="2394" w:author="Καρμίρης Αγγελος" w:date="2020-01-03T10:45:00Z">
        <w:r w:rsidDel="0069794E">
          <w:rPr>
            <w:sz w:val="24"/>
            <w:szCs w:val="24"/>
          </w:rPr>
          <w:delText>Peak efficiency index (PEI) in %</w:delText>
        </w:r>
        <w:r w:rsidR="00BF12AC" w:rsidDel="0069794E">
          <w:rPr>
            <w:sz w:val="24"/>
            <w:szCs w:val="24"/>
          </w:rPr>
          <w:delText>,</w:delText>
        </w:r>
        <w:r w:rsidDel="0069794E">
          <w:rPr>
            <w:sz w:val="24"/>
            <w:szCs w:val="24"/>
          </w:rPr>
          <w:delText xml:space="preserve"> based on measurements, according EN 50629</w:delText>
        </w:r>
      </w:del>
    </w:p>
    <w:p w:rsidR="00463C1C" w:rsidDel="0069794E" w:rsidRDefault="00463C1C" w:rsidP="000124D3">
      <w:pPr>
        <w:numPr>
          <w:ilvl w:val="1"/>
          <w:numId w:val="2"/>
        </w:numPr>
        <w:tabs>
          <w:tab w:val="clear" w:pos="2145"/>
          <w:tab w:val="num" w:pos="1134"/>
          <w:tab w:val="num" w:pos="2072"/>
        </w:tabs>
        <w:ind w:left="1134" w:hanging="425"/>
        <w:jc w:val="both"/>
        <w:rPr>
          <w:del w:id="2395" w:author="Καρμίρης Αγγελος" w:date="2020-01-03T10:45:00Z"/>
          <w:sz w:val="24"/>
          <w:szCs w:val="24"/>
        </w:rPr>
      </w:pPr>
      <w:del w:id="2396" w:author="Καρμίρης Αγγελος" w:date="2020-01-03T10:45:00Z">
        <w:r w:rsidDel="0069794E">
          <w:rPr>
            <w:sz w:val="24"/>
            <w:szCs w:val="24"/>
          </w:rPr>
          <w:delText>Load factor k</w:delText>
        </w:r>
        <w:r w:rsidDel="0069794E">
          <w:rPr>
            <w:sz w:val="24"/>
            <w:szCs w:val="24"/>
            <w:vertAlign w:val="subscript"/>
          </w:rPr>
          <w:delText>PEI</w:delText>
        </w:r>
        <w:r w:rsidDel="0069794E">
          <w:rPr>
            <w:sz w:val="24"/>
            <w:szCs w:val="24"/>
          </w:rPr>
          <w:delText xml:space="preserve"> in (pu), at which PEI occurs</w:delText>
        </w:r>
      </w:del>
    </w:p>
    <w:p w:rsidR="00463C1C" w:rsidDel="0069794E" w:rsidRDefault="00463C1C" w:rsidP="000124D3">
      <w:pPr>
        <w:numPr>
          <w:ilvl w:val="1"/>
          <w:numId w:val="2"/>
        </w:numPr>
        <w:tabs>
          <w:tab w:val="clear" w:pos="2145"/>
          <w:tab w:val="num" w:pos="1134"/>
          <w:tab w:val="num" w:pos="2072"/>
        </w:tabs>
        <w:ind w:left="1134" w:hanging="425"/>
        <w:jc w:val="both"/>
        <w:rPr>
          <w:del w:id="2397" w:author="Καρμίρης Αγγελος" w:date="2020-01-03T10:45:00Z"/>
          <w:sz w:val="24"/>
          <w:szCs w:val="24"/>
        </w:rPr>
      </w:pPr>
      <w:del w:id="2398" w:author="Καρμίρης Αγγελος" w:date="2020-01-03T10:45:00Z">
        <w:r w:rsidDel="0069794E">
          <w:rPr>
            <w:sz w:val="24"/>
            <w:szCs w:val="24"/>
          </w:rPr>
          <w:delText xml:space="preserve">Measured no-load loss at principal tapping and rated voltage </w:delText>
        </w:r>
      </w:del>
    </w:p>
    <w:p w:rsidR="00BF12AC" w:rsidDel="0069794E" w:rsidRDefault="00BF12AC" w:rsidP="000124D3">
      <w:pPr>
        <w:numPr>
          <w:ilvl w:val="1"/>
          <w:numId w:val="2"/>
        </w:numPr>
        <w:tabs>
          <w:tab w:val="clear" w:pos="2145"/>
          <w:tab w:val="num" w:pos="1134"/>
          <w:tab w:val="num" w:pos="2072"/>
        </w:tabs>
        <w:ind w:left="1134" w:hanging="425"/>
        <w:jc w:val="both"/>
        <w:rPr>
          <w:del w:id="2399" w:author="Καρμίρης Αγγελος" w:date="2020-01-03T10:45:00Z"/>
          <w:sz w:val="24"/>
          <w:szCs w:val="24"/>
        </w:rPr>
      </w:pPr>
      <w:del w:id="2400" w:author="Καρμίρης Αγγελος" w:date="2020-01-03T10:45:00Z">
        <w:r w:rsidDel="0069794E">
          <w:rPr>
            <w:sz w:val="24"/>
            <w:szCs w:val="24"/>
          </w:rPr>
          <w:delText>Cooling loss at no-load operation, based on measurements</w:delText>
        </w:r>
      </w:del>
    </w:p>
    <w:p w:rsidR="005D0EF1" w:rsidRPr="004F2441" w:rsidDel="0069794E" w:rsidRDefault="00463C1C" w:rsidP="000124D3">
      <w:pPr>
        <w:numPr>
          <w:ilvl w:val="1"/>
          <w:numId w:val="2"/>
        </w:numPr>
        <w:tabs>
          <w:tab w:val="clear" w:pos="2145"/>
          <w:tab w:val="num" w:pos="1134"/>
          <w:tab w:val="num" w:pos="2072"/>
        </w:tabs>
        <w:ind w:left="1134" w:hanging="425"/>
        <w:jc w:val="both"/>
        <w:rPr>
          <w:del w:id="2401" w:author="Καρμίρης Αγγελος" w:date="2020-01-03T10:45:00Z"/>
          <w:sz w:val="24"/>
          <w:szCs w:val="24"/>
        </w:rPr>
      </w:pPr>
      <w:del w:id="2402" w:author="Καρμίρης Αγγελος" w:date="2020-01-03T10:45:00Z">
        <w:r w:rsidDel="0069794E">
          <w:rPr>
            <w:sz w:val="24"/>
            <w:szCs w:val="24"/>
          </w:rPr>
          <w:delText>Measured load loss between HV – MV terminals,</w:delText>
        </w:r>
        <w:r w:rsidR="00F05373" w:rsidDel="0069794E">
          <w:rPr>
            <w:sz w:val="24"/>
            <w:szCs w:val="24"/>
          </w:rPr>
          <w:delText xml:space="preserve"> </w:delText>
        </w:r>
        <w:r w:rsidR="00B94A98" w:rsidDel="0069794E">
          <w:rPr>
            <w:sz w:val="24"/>
            <w:szCs w:val="24"/>
          </w:rPr>
          <w:delText xml:space="preserve">with </w:delText>
        </w:r>
        <w:r w:rsidR="00F05373" w:rsidDel="0069794E">
          <w:rPr>
            <w:sz w:val="24"/>
            <w:szCs w:val="24"/>
          </w:rPr>
          <w:delText>LV terminal open-circuited,</w:delText>
        </w:r>
        <w:r w:rsidDel="0069794E">
          <w:rPr>
            <w:sz w:val="24"/>
            <w:szCs w:val="24"/>
          </w:rPr>
          <w:delText xml:space="preserve"> at principal tapping and rated current, corrected to reference temperature</w:delText>
        </w:r>
        <w:r w:rsidR="00B94A98" w:rsidRPr="00CF2DCF" w:rsidDel="0069794E">
          <w:rPr>
            <w:sz w:val="24"/>
            <w:szCs w:val="24"/>
          </w:rPr>
          <w:delText xml:space="preserve"> 75°</w:delText>
        </w:r>
        <w:r w:rsidR="00B94A98" w:rsidDel="0069794E">
          <w:rPr>
            <w:sz w:val="24"/>
            <w:szCs w:val="24"/>
          </w:rPr>
          <w:delText>C.</w:delText>
        </w:r>
      </w:del>
    </w:p>
    <w:p w:rsidR="004C5C1E" w:rsidDel="0069794E" w:rsidRDefault="004C5C1E" w:rsidP="000124D3">
      <w:pPr>
        <w:numPr>
          <w:ilvl w:val="1"/>
          <w:numId w:val="2"/>
        </w:numPr>
        <w:tabs>
          <w:tab w:val="clear" w:pos="2145"/>
          <w:tab w:val="num" w:pos="1134"/>
          <w:tab w:val="num" w:pos="2072"/>
        </w:tabs>
        <w:ind w:left="1134" w:hanging="425"/>
        <w:jc w:val="both"/>
        <w:rPr>
          <w:del w:id="2403" w:author="Καρμίρης Αγγελος" w:date="2020-01-03T10:45:00Z"/>
          <w:sz w:val="24"/>
          <w:szCs w:val="24"/>
        </w:rPr>
      </w:pPr>
      <w:del w:id="2404" w:author="Καρμίρης Αγγελος" w:date="2020-01-03T10:45:00Z">
        <w:r w:rsidDel="0069794E">
          <w:rPr>
            <w:sz w:val="24"/>
            <w:szCs w:val="24"/>
          </w:rPr>
          <w:delText>Rated data for all bushing current transformers</w:delText>
        </w:r>
      </w:del>
    </w:p>
    <w:p w:rsidR="005D0EF1" w:rsidRPr="004F2441" w:rsidDel="0069794E" w:rsidRDefault="00CB6133" w:rsidP="000124D3">
      <w:pPr>
        <w:numPr>
          <w:ilvl w:val="1"/>
          <w:numId w:val="2"/>
        </w:numPr>
        <w:tabs>
          <w:tab w:val="clear" w:pos="2145"/>
          <w:tab w:val="num" w:pos="1134"/>
          <w:tab w:val="num" w:pos="2072"/>
        </w:tabs>
        <w:ind w:left="1134" w:hanging="425"/>
        <w:jc w:val="both"/>
        <w:rPr>
          <w:del w:id="2405" w:author="Καρμίρης Αγγελος" w:date="2020-01-03T10:45:00Z"/>
          <w:sz w:val="24"/>
          <w:szCs w:val="24"/>
        </w:rPr>
      </w:pPr>
      <w:del w:id="2406" w:author="Καρμίρης Αγγελος" w:date="2020-01-03T10:45:00Z">
        <w:r w:rsidRPr="004F2441" w:rsidDel="0069794E">
          <w:rPr>
            <w:sz w:val="24"/>
            <w:szCs w:val="24"/>
          </w:rPr>
          <w:delText>Type of cooling.</w:delText>
        </w:r>
      </w:del>
    </w:p>
    <w:p w:rsidR="005D0EF1" w:rsidRPr="004F2441" w:rsidDel="0069794E" w:rsidRDefault="009311D7" w:rsidP="000124D3">
      <w:pPr>
        <w:numPr>
          <w:ilvl w:val="1"/>
          <w:numId w:val="2"/>
        </w:numPr>
        <w:tabs>
          <w:tab w:val="clear" w:pos="2145"/>
          <w:tab w:val="num" w:pos="1134"/>
          <w:tab w:val="num" w:pos="2072"/>
        </w:tabs>
        <w:ind w:left="1134" w:hanging="425"/>
        <w:jc w:val="both"/>
        <w:rPr>
          <w:del w:id="2407" w:author="Καρμίρης Αγγελος" w:date="2020-01-03T10:45:00Z"/>
          <w:sz w:val="24"/>
          <w:szCs w:val="24"/>
        </w:rPr>
      </w:pPr>
      <w:del w:id="2408" w:author="Καρμίρης Αγγελος" w:date="2020-01-03T10:45:00Z">
        <w:r w:rsidRPr="004F2441" w:rsidDel="0069794E">
          <w:rPr>
            <w:sz w:val="24"/>
            <w:szCs w:val="24"/>
          </w:rPr>
          <w:delText>Insulation level</w:delText>
        </w:r>
        <w:r w:rsidR="00CB6133" w:rsidRPr="004F2441" w:rsidDel="0069794E">
          <w:rPr>
            <w:sz w:val="24"/>
            <w:szCs w:val="24"/>
          </w:rPr>
          <w:delText>s</w:delText>
        </w:r>
        <w:r w:rsidR="006D4A2D" w:rsidDel="0069794E">
          <w:rPr>
            <w:sz w:val="24"/>
            <w:szCs w:val="24"/>
          </w:rPr>
          <w:delText xml:space="preserve"> of all </w:delText>
        </w:r>
        <w:r w:rsidR="00CF33DB" w:rsidDel="0069794E">
          <w:rPr>
            <w:sz w:val="24"/>
            <w:szCs w:val="24"/>
          </w:rPr>
          <w:delText xml:space="preserve">winding </w:delText>
        </w:r>
        <w:r w:rsidR="009413C5" w:rsidDel="0069794E">
          <w:rPr>
            <w:sz w:val="24"/>
            <w:szCs w:val="24"/>
          </w:rPr>
          <w:delText>terminals</w:delText>
        </w:r>
      </w:del>
    </w:p>
    <w:p w:rsidR="005D0EF1" w:rsidRPr="004F2441" w:rsidDel="0069794E" w:rsidRDefault="00CB6133" w:rsidP="000124D3">
      <w:pPr>
        <w:numPr>
          <w:ilvl w:val="1"/>
          <w:numId w:val="2"/>
        </w:numPr>
        <w:tabs>
          <w:tab w:val="clear" w:pos="2145"/>
          <w:tab w:val="num" w:pos="1134"/>
          <w:tab w:val="num" w:pos="2072"/>
        </w:tabs>
        <w:ind w:left="1134" w:hanging="425"/>
        <w:jc w:val="both"/>
        <w:rPr>
          <w:del w:id="2409" w:author="Καρμίρης Αγγελος" w:date="2020-01-03T10:45:00Z"/>
          <w:sz w:val="24"/>
          <w:szCs w:val="24"/>
        </w:rPr>
      </w:pPr>
      <w:del w:id="2410" w:author="Καρμίρης Αγγελος" w:date="2020-01-03T10:45:00Z">
        <w:r w:rsidRPr="004F2441" w:rsidDel="0069794E">
          <w:rPr>
            <w:sz w:val="24"/>
            <w:szCs w:val="24"/>
          </w:rPr>
          <w:delText>OLTC plate</w:delText>
        </w:r>
      </w:del>
    </w:p>
    <w:p w:rsidR="00497ADB" w:rsidDel="0069794E" w:rsidRDefault="00497ADB" w:rsidP="000124D3">
      <w:pPr>
        <w:numPr>
          <w:ilvl w:val="1"/>
          <w:numId w:val="2"/>
        </w:numPr>
        <w:tabs>
          <w:tab w:val="clear" w:pos="2145"/>
          <w:tab w:val="num" w:pos="1134"/>
          <w:tab w:val="num" w:pos="2072"/>
        </w:tabs>
        <w:ind w:left="1134" w:hanging="425"/>
        <w:jc w:val="both"/>
        <w:rPr>
          <w:del w:id="2411" w:author="Καρμίρης Αγγελος" w:date="2020-01-03T10:45:00Z"/>
          <w:sz w:val="24"/>
          <w:szCs w:val="24"/>
        </w:rPr>
      </w:pPr>
      <w:del w:id="2412" w:author="Καρμίρης Αγγελος" w:date="2020-01-03T10:45:00Z">
        <w:r w:rsidDel="0069794E">
          <w:rPr>
            <w:sz w:val="24"/>
            <w:szCs w:val="24"/>
          </w:rPr>
          <w:delText>Characteristics of any surge arresters</w:delText>
        </w:r>
        <w:r w:rsidR="00090C2D" w:rsidDel="0069794E">
          <w:rPr>
            <w:sz w:val="24"/>
            <w:szCs w:val="24"/>
          </w:rPr>
          <w:delText>, if existing,</w:delText>
        </w:r>
        <w:r w:rsidDel="0069794E">
          <w:rPr>
            <w:sz w:val="24"/>
            <w:szCs w:val="24"/>
          </w:rPr>
          <w:delText xml:space="preserve"> built in the autotransformer</w:delText>
        </w:r>
        <w:r w:rsidR="00B94A98" w:rsidRPr="00CF2DCF" w:rsidDel="0069794E">
          <w:rPr>
            <w:sz w:val="24"/>
            <w:szCs w:val="24"/>
          </w:rPr>
          <w:delText xml:space="preserve"> </w:delText>
        </w:r>
        <w:r w:rsidR="00B94A98" w:rsidDel="0069794E">
          <w:rPr>
            <w:sz w:val="24"/>
            <w:szCs w:val="24"/>
          </w:rPr>
          <w:delText>windings</w:delText>
        </w:r>
        <w:r w:rsidDel="0069794E">
          <w:rPr>
            <w:sz w:val="24"/>
            <w:szCs w:val="24"/>
          </w:rPr>
          <w:delText xml:space="preserve"> or </w:delText>
        </w:r>
        <w:r w:rsidR="00B94A98" w:rsidDel="0069794E">
          <w:rPr>
            <w:sz w:val="24"/>
            <w:szCs w:val="24"/>
          </w:rPr>
          <w:delText xml:space="preserve">in </w:delText>
        </w:r>
        <w:r w:rsidDel="0069794E">
          <w:rPr>
            <w:sz w:val="24"/>
            <w:szCs w:val="24"/>
          </w:rPr>
          <w:delText>the tap-changer</w:delText>
        </w:r>
      </w:del>
    </w:p>
    <w:p w:rsidR="006D4A2D" w:rsidDel="0069794E" w:rsidRDefault="004C5C1E" w:rsidP="000124D3">
      <w:pPr>
        <w:numPr>
          <w:ilvl w:val="1"/>
          <w:numId w:val="2"/>
        </w:numPr>
        <w:tabs>
          <w:tab w:val="clear" w:pos="2145"/>
          <w:tab w:val="num" w:pos="1134"/>
          <w:tab w:val="num" w:pos="2072"/>
        </w:tabs>
        <w:ind w:left="1134" w:hanging="425"/>
        <w:jc w:val="both"/>
        <w:rPr>
          <w:del w:id="2413" w:author="Καρμίρης Αγγελος" w:date="2020-01-03T10:45:00Z"/>
          <w:sz w:val="24"/>
          <w:szCs w:val="24"/>
        </w:rPr>
      </w:pPr>
      <w:del w:id="2414" w:author="Καρμίρης Αγγελος" w:date="2020-01-03T10:45:00Z">
        <w:r w:rsidDel="0069794E">
          <w:rPr>
            <w:sz w:val="24"/>
            <w:szCs w:val="24"/>
          </w:rPr>
          <w:delText>Guaranteed t</w:delText>
        </w:r>
        <w:r w:rsidR="009311D7" w:rsidRPr="004F2441" w:rsidDel="0069794E">
          <w:rPr>
            <w:sz w:val="24"/>
            <w:szCs w:val="24"/>
          </w:rPr>
          <w:delText xml:space="preserve">emperature </w:delText>
        </w:r>
        <w:r w:rsidR="00CB6133" w:rsidRPr="004F2441" w:rsidDel="0069794E">
          <w:rPr>
            <w:sz w:val="24"/>
            <w:szCs w:val="24"/>
          </w:rPr>
          <w:delText>rise of top</w:delText>
        </w:r>
        <w:r w:rsidR="006D4A2D" w:rsidDel="0069794E">
          <w:rPr>
            <w:sz w:val="24"/>
            <w:szCs w:val="24"/>
          </w:rPr>
          <w:delText>-</w:delText>
        </w:r>
        <w:r w:rsidR="00CB6133" w:rsidRPr="004F2441" w:rsidDel="0069794E">
          <w:rPr>
            <w:sz w:val="24"/>
            <w:szCs w:val="24"/>
          </w:rPr>
          <w:delText xml:space="preserve">oil </w:delText>
        </w:r>
        <w:r w:rsidR="00561EC8" w:rsidDel="0069794E">
          <w:rPr>
            <w:sz w:val="24"/>
            <w:szCs w:val="24"/>
          </w:rPr>
          <w:delText>with</w:delText>
        </w:r>
        <w:r w:rsidR="006D4A2D" w:rsidDel="0069794E">
          <w:rPr>
            <w:sz w:val="24"/>
            <w:szCs w:val="24"/>
          </w:rPr>
          <w:delText xml:space="preserve"> losses (load and no-load</w:delText>
        </w:r>
        <w:r w:rsidR="00EC1544" w:rsidDel="0069794E">
          <w:rPr>
            <w:sz w:val="24"/>
            <w:szCs w:val="24"/>
          </w:rPr>
          <w:delText>)</w:delText>
        </w:r>
        <w:r w:rsidR="00561EC8" w:rsidDel="0069794E">
          <w:rPr>
            <w:sz w:val="24"/>
            <w:szCs w:val="24"/>
          </w:rPr>
          <w:delText xml:space="preserve"> at rated loading of all windings</w:delText>
        </w:r>
      </w:del>
    </w:p>
    <w:p w:rsidR="005D0EF1" w:rsidRPr="004F2441" w:rsidDel="0069794E" w:rsidRDefault="00EC1544" w:rsidP="000124D3">
      <w:pPr>
        <w:numPr>
          <w:ilvl w:val="1"/>
          <w:numId w:val="2"/>
        </w:numPr>
        <w:tabs>
          <w:tab w:val="clear" w:pos="2145"/>
          <w:tab w:val="num" w:pos="1134"/>
          <w:tab w:val="num" w:pos="2072"/>
        </w:tabs>
        <w:ind w:left="1134" w:hanging="425"/>
        <w:jc w:val="both"/>
        <w:rPr>
          <w:del w:id="2415" w:author="Καρμίρης Αγγελος" w:date="2020-01-03T10:45:00Z"/>
          <w:sz w:val="24"/>
          <w:szCs w:val="24"/>
        </w:rPr>
      </w:pPr>
      <w:del w:id="2416" w:author="Καρμίρης Αγγελος" w:date="2020-01-03T10:45:00Z">
        <w:r w:rsidDel="0069794E">
          <w:rPr>
            <w:sz w:val="24"/>
            <w:szCs w:val="24"/>
          </w:rPr>
          <w:delText>Guaranteed average</w:delText>
        </w:r>
        <w:r w:rsidR="006D4A2D" w:rsidDel="0069794E">
          <w:rPr>
            <w:sz w:val="24"/>
            <w:szCs w:val="24"/>
          </w:rPr>
          <w:delText xml:space="preserve"> temperature rise of </w:delText>
        </w:r>
        <w:r w:rsidR="00CB6133" w:rsidRPr="004F2441" w:rsidDel="0069794E">
          <w:rPr>
            <w:sz w:val="24"/>
            <w:szCs w:val="24"/>
          </w:rPr>
          <w:delText>windings</w:delText>
        </w:r>
        <w:r w:rsidR="006D4A2D" w:rsidDel="0069794E">
          <w:rPr>
            <w:sz w:val="24"/>
            <w:szCs w:val="24"/>
          </w:rPr>
          <w:delText xml:space="preserve"> at rated current</w:delText>
        </w:r>
      </w:del>
    </w:p>
    <w:p w:rsidR="00EC1544" w:rsidRPr="004F2441" w:rsidDel="0069794E" w:rsidRDefault="00EC1544" w:rsidP="00EC1544">
      <w:pPr>
        <w:numPr>
          <w:ilvl w:val="1"/>
          <w:numId w:val="2"/>
        </w:numPr>
        <w:tabs>
          <w:tab w:val="clear" w:pos="2145"/>
          <w:tab w:val="num" w:pos="1134"/>
          <w:tab w:val="num" w:pos="2072"/>
        </w:tabs>
        <w:ind w:left="1134" w:hanging="425"/>
        <w:jc w:val="both"/>
        <w:rPr>
          <w:del w:id="2417" w:author="Καρμίρης Αγγελος" w:date="2020-01-03T10:45:00Z"/>
          <w:sz w:val="24"/>
          <w:szCs w:val="24"/>
        </w:rPr>
      </w:pPr>
      <w:del w:id="2418" w:author="Καρμίρης Αγγελος" w:date="2020-01-03T10:45:00Z">
        <w:r w:rsidDel="0069794E">
          <w:rPr>
            <w:sz w:val="24"/>
            <w:szCs w:val="24"/>
          </w:rPr>
          <w:delText xml:space="preserve">Guaranteed hot-spot temperature rise of </w:delText>
        </w:r>
        <w:r w:rsidRPr="004F2441" w:rsidDel="0069794E">
          <w:rPr>
            <w:sz w:val="24"/>
            <w:szCs w:val="24"/>
          </w:rPr>
          <w:delText>windings</w:delText>
        </w:r>
        <w:r w:rsidDel="0069794E">
          <w:rPr>
            <w:sz w:val="24"/>
            <w:szCs w:val="24"/>
          </w:rPr>
          <w:delText xml:space="preserve"> at rated current</w:delText>
        </w:r>
      </w:del>
    </w:p>
    <w:p w:rsidR="006D4A2D" w:rsidDel="0069794E" w:rsidRDefault="004C5C1E" w:rsidP="000124D3">
      <w:pPr>
        <w:numPr>
          <w:ilvl w:val="1"/>
          <w:numId w:val="2"/>
        </w:numPr>
        <w:tabs>
          <w:tab w:val="clear" w:pos="2145"/>
          <w:tab w:val="num" w:pos="1134"/>
          <w:tab w:val="num" w:pos="2072"/>
        </w:tabs>
        <w:ind w:left="1134" w:hanging="425"/>
        <w:jc w:val="both"/>
        <w:rPr>
          <w:del w:id="2419" w:author="Καρμίρης Αγγελος" w:date="2020-01-03T10:45:00Z"/>
          <w:sz w:val="24"/>
          <w:szCs w:val="24"/>
        </w:rPr>
      </w:pPr>
      <w:del w:id="2420" w:author="Καρμίρης Αγγελος" w:date="2020-01-03T10:45:00Z">
        <w:r w:rsidDel="0069794E">
          <w:rPr>
            <w:sz w:val="24"/>
            <w:szCs w:val="24"/>
          </w:rPr>
          <w:delText>Winding temperature indicator</w:delText>
        </w:r>
        <w:r w:rsidR="00247EBF" w:rsidDel="0069794E">
          <w:rPr>
            <w:sz w:val="24"/>
            <w:szCs w:val="24"/>
          </w:rPr>
          <w:delText>s</w:delText>
        </w:r>
        <w:r w:rsidDel="0069794E">
          <w:rPr>
            <w:sz w:val="24"/>
            <w:szCs w:val="24"/>
          </w:rPr>
          <w:delText xml:space="preserve"> setting </w:delText>
        </w:r>
        <w:r w:rsidR="00F05373" w:rsidDel="0069794E">
          <w:rPr>
            <w:sz w:val="24"/>
            <w:szCs w:val="24"/>
          </w:rPr>
          <w:delText>(measured</w:delText>
        </w:r>
        <w:r w:rsidDel="0069794E">
          <w:rPr>
            <w:sz w:val="24"/>
            <w:szCs w:val="24"/>
          </w:rPr>
          <w:delText xml:space="preserve"> t</w:delText>
        </w:r>
        <w:r w:rsidR="006D4A2D" w:rsidDel="0069794E">
          <w:rPr>
            <w:sz w:val="24"/>
            <w:szCs w:val="24"/>
          </w:rPr>
          <w:delText>emperature gradient between top-oil and hot-spot winding temperature at rated current</w:delText>
        </w:r>
        <w:r w:rsidDel="0069794E">
          <w:rPr>
            <w:sz w:val="24"/>
            <w:szCs w:val="24"/>
          </w:rPr>
          <w:delText>)</w:delText>
        </w:r>
      </w:del>
    </w:p>
    <w:p w:rsidR="005D0EF1" w:rsidRPr="004F2441" w:rsidDel="0069794E" w:rsidRDefault="006243D4" w:rsidP="000124D3">
      <w:pPr>
        <w:numPr>
          <w:ilvl w:val="1"/>
          <w:numId w:val="2"/>
        </w:numPr>
        <w:tabs>
          <w:tab w:val="clear" w:pos="2145"/>
          <w:tab w:val="num" w:pos="1134"/>
          <w:tab w:val="num" w:pos="2072"/>
        </w:tabs>
        <w:ind w:left="1134" w:hanging="425"/>
        <w:jc w:val="both"/>
        <w:rPr>
          <w:del w:id="2421" w:author="Καρμίρης Αγγελος" w:date="2020-01-03T10:45:00Z"/>
          <w:sz w:val="24"/>
          <w:szCs w:val="24"/>
        </w:rPr>
      </w:pPr>
      <w:del w:id="2422" w:author="Καρμίρης Αγγελος" w:date="2020-01-03T10:45:00Z">
        <w:r w:rsidRPr="004F2441" w:rsidDel="0069794E">
          <w:rPr>
            <w:sz w:val="24"/>
            <w:szCs w:val="24"/>
          </w:rPr>
          <w:delText>Diagram of the windings configuration</w:delText>
        </w:r>
      </w:del>
    </w:p>
    <w:p w:rsidR="004C5C1E" w:rsidDel="0069794E" w:rsidRDefault="004C5C1E" w:rsidP="000124D3">
      <w:pPr>
        <w:numPr>
          <w:ilvl w:val="1"/>
          <w:numId w:val="2"/>
        </w:numPr>
        <w:tabs>
          <w:tab w:val="clear" w:pos="2145"/>
          <w:tab w:val="num" w:pos="1134"/>
          <w:tab w:val="num" w:pos="2072"/>
        </w:tabs>
        <w:ind w:left="1134" w:hanging="425"/>
        <w:jc w:val="both"/>
        <w:rPr>
          <w:del w:id="2423" w:author="Καρμίρης Αγγελος" w:date="2020-01-03T10:45:00Z"/>
          <w:sz w:val="24"/>
          <w:szCs w:val="24"/>
        </w:rPr>
      </w:pPr>
      <w:del w:id="2424" w:author="Καρμίρης Αγγελος" w:date="2020-01-03T10:45:00Z">
        <w:r w:rsidDel="0069794E">
          <w:rPr>
            <w:sz w:val="24"/>
            <w:szCs w:val="24"/>
          </w:rPr>
          <w:delText>Autotransformer total mass</w:delText>
        </w:r>
      </w:del>
    </w:p>
    <w:p w:rsidR="005D0EF1" w:rsidRPr="004F2441" w:rsidDel="0069794E" w:rsidRDefault="00E4198E" w:rsidP="000124D3">
      <w:pPr>
        <w:numPr>
          <w:ilvl w:val="1"/>
          <w:numId w:val="2"/>
        </w:numPr>
        <w:tabs>
          <w:tab w:val="clear" w:pos="2145"/>
          <w:tab w:val="num" w:pos="1134"/>
          <w:tab w:val="num" w:pos="2072"/>
        </w:tabs>
        <w:ind w:left="1134" w:hanging="425"/>
        <w:jc w:val="both"/>
        <w:rPr>
          <w:del w:id="2425" w:author="Καρμίρης Αγγελος" w:date="2020-01-03T10:45:00Z"/>
          <w:sz w:val="24"/>
          <w:szCs w:val="24"/>
        </w:rPr>
      </w:pPr>
      <w:del w:id="2426" w:author="Καρμίρης Αγγελος" w:date="2020-01-03T10:45:00Z">
        <w:r w:rsidRPr="004F2441" w:rsidDel="0069794E">
          <w:rPr>
            <w:sz w:val="24"/>
            <w:szCs w:val="24"/>
          </w:rPr>
          <w:delText xml:space="preserve">Autotransformer </w:delText>
        </w:r>
        <w:r w:rsidR="00635659" w:rsidRPr="004F2441" w:rsidDel="0069794E">
          <w:rPr>
            <w:sz w:val="24"/>
            <w:szCs w:val="24"/>
          </w:rPr>
          <w:delText>transportation mass</w:delText>
        </w:r>
        <w:r w:rsidRPr="004F2441" w:rsidDel="0069794E">
          <w:rPr>
            <w:sz w:val="24"/>
            <w:szCs w:val="24"/>
          </w:rPr>
          <w:delText xml:space="preserve"> </w:delText>
        </w:r>
      </w:del>
    </w:p>
    <w:p w:rsidR="005D0EF1" w:rsidDel="0069794E" w:rsidRDefault="00635659" w:rsidP="000124D3">
      <w:pPr>
        <w:numPr>
          <w:ilvl w:val="1"/>
          <w:numId w:val="2"/>
        </w:numPr>
        <w:tabs>
          <w:tab w:val="clear" w:pos="2145"/>
          <w:tab w:val="num" w:pos="1134"/>
          <w:tab w:val="num" w:pos="2072"/>
        </w:tabs>
        <w:ind w:left="1134" w:hanging="425"/>
        <w:jc w:val="both"/>
        <w:rPr>
          <w:del w:id="2427" w:author="Καρμίρης Αγγελος" w:date="2020-01-03T10:45:00Z"/>
          <w:sz w:val="24"/>
          <w:szCs w:val="24"/>
        </w:rPr>
      </w:pPr>
      <w:del w:id="2428" w:author="Καρμίρης Αγγελος" w:date="2020-01-03T10:45:00Z">
        <w:r w:rsidRPr="004F2441" w:rsidDel="0069794E">
          <w:rPr>
            <w:sz w:val="24"/>
            <w:szCs w:val="24"/>
          </w:rPr>
          <w:delText xml:space="preserve">Autotransformer </w:delText>
        </w:r>
        <w:r w:rsidR="003A1AC6" w:rsidRPr="004F2441" w:rsidDel="0069794E">
          <w:rPr>
            <w:sz w:val="24"/>
            <w:szCs w:val="24"/>
          </w:rPr>
          <w:delText xml:space="preserve">untanking </w:delText>
        </w:r>
        <w:r w:rsidRPr="004F2441" w:rsidDel="0069794E">
          <w:rPr>
            <w:sz w:val="24"/>
            <w:szCs w:val="24"/>
          </w:rPr>
          <w:delText>mass</w:delText>
        </w:r>
      </w:del>
    </w:p>
    <w:p w:rsidR="000F2F4E" w:rsidDel="0069794E" w:rsidRDefault="000F2F4E" w:rsidP="000124D3">
      <w:pPr>
        <w:numPr>
          <w:ilvl w:val="1"/>
          <w:numId w:val="2"/>
        </w:numPr>
        <w:tabs>
          <w:tab w:val="clear" w:pos="2145"/>
          <w:tab w:val="num" w:pos="1134"/>
          <w:tab w:val="num" w:pos="2072"/>
        </w:tabs>
        <w:ind w:left="1134" w:hanging="425"/>
        <w:jc w:val="both"/>
        <w:rPr>
          <w:del w:id="2429" w:author="Καρμίρης Αγγελος" w:date="2020-01-03T10:45:00Z"/>
          <w:sz w:val="24"/>
          <w:szCs w:val="24"/>
        </w:rPr>
      </w:pPr>
      <w:del w:id="2430" w:author="Καρμίρης Αγγελος" w:date="2020-01-03T10:45:00Z">
        <w:r w:rsidDel="0069794E">
          <w:rPr>
            <w:sz w:val="24"/>
            <w:szCs w:val="24"/>
          </w:rPr>
          <w:delText>Autotransformer active part mass, if different from untanking mass</w:delText>
        </w:r>
      </w:del>
    </w:p>
    <w:p w:rsidR="000F2F4E" w:rsidDel="0069794E" w:rsidRDefault="000F2F4E" w:rsidP="000124D3">
      <w:pPr>
        <w:numPr>
          <w:ilvl w:val="1"/>
          <w:numId w:val="2"/>
        </w:numPr>
        <w:tabs>
          <w:tab w:val="clear" w:pos="2145"/>
          <w:tab w:val="num" w:pos="1134"/>
          <w:tab w:val="num" w:pos="2072"/>
        </w:tabs>
        <w:ind w:left="1134" w:hanging="425"/>
        <w:jc w:val="both"/>
        <w:rPr>
          <w:del w:id="2431" w:author="Καρμίρης Αγγελος" w:date="2020-01-03T10:45:00Z"/>
          <w:sz w:val="24"/>
          <w:szCs w:val="24"/>
        </w:rPr>
      </w:pPr>
      <w:del w:id="2432" w:author="Καρμίρης Αγγελος" w:date="2020-01-03T10:45:00Z">
        <w:r w:rsidDel="0069794E">
          <w:rPr>
            <w:sz w:val="24"/>
            <w:szCs w:val="24"/>
          </w:rPr>
          <w:delText xml:space="preserve">Type of </w:delText>
        </w:r>
        <w:r w:rsidR="00B95066" w:rsidDel="0069794E">
          <w:rPr>
            <w:sz w:val="24"/>
            <w:szCs w:val="24"/>
          </w:rPr>
          <w:delText xml:space="preserve">electrical </w:delText>
        </w:r>
        <w:r w:rsidDel="0069794E">
          <w:rPr>
            <w:sz w:val="24"/>
            <w:szCs w:val="24"/>
          </w:rPr>
          <w:delText>conductor (copper)</w:delText>
        </w:r>
      </w:del>
    </w:p>
    <w:p w:rsidR="000F2F4E" w:rsidDel="0069794E" w:rsidRDefault="000F2F4E" w:rsidP="000124D3">
      <w:pPr>
        <w:numPr>
          <w:ilvl w:val="1"/>
          <w:numId w:val="2"/>
        </w:numPr>
        <w:tabs>
          <w:tab w:val="clear" w:pos="2145"/>
          <w:tab w:val="num" w:pos="1134"/>
          <w:tab w:val="num" w:pos="2072"/>
        </w:tabs>
        <w:ind w:left="1134" w:hanging="425"/>
        <w:jc w:val="both"/>
        <w:rPr>
          <w:del w:id="2433" w:author="Καρμίρης Αγγελος" w:date="2020-01-03T10:45:00Z"/>
          <w:sz w:val="24"/>
          <w:szCs w:val="24"/>
        </w:rPr>
      </w:pPr>
      <w:del w:id="2434" w:author="Καρμίρης Αγγελος" w:date="2020-01-03T10:45:00Z">
        <w:r w:rsidDel="0069794E">
          <w:rPr>
            <w:sz w:val="24"/>
            <w:szCs w:val="24"/>
          </w:rPr>
          <w:delText>Autotransformer conductor mass</w:delText>
        </w:r>
      </w:del>
    </w:p>
    <w:p w:rsidR="000F2F4E" w:rsidDel="0069794E" w:rsidRDefault="000F2F4E" w:rsidP="000124D3">
      <w:pPr>
        <w:numPr>
          <w:ilvl w:val="1"/>
          <w:numId w:val="2"/>
        </w:numPr>
        <w:tabs>
          <w:tab w:val="clear" w:pos="2145"/>
          <w:tab w:val="num" w:pos="1134"/>
          <w:tab w:val="num" w:pos="2072"/>
        </w:tabs>
        <w:ind w:left="1134" w:hanging="425"/>
        <w:jc w:val="both"/>
        <w:rPr>
          <w:del w:id="2435" w:author="Καρμίρης Αγγελος" w:date="2020-01-03T10:45:00Z"/>
          <w:sz w:val="24"/>
          <w:szCs w:val="24"/>
        </w:rPr>
      </w:pPr>
      <w:del w:id="2436" w:author="Καρμίρης Αγγελος" w:date="2020-01-03T10:45:00Z">
        <w:r w:rsidDel="0069794E">
          <w:rPr>
            <w:sz w:val="24"/>
            <w:szCs w:val="24"/>
          </w:rPr>
          <w:delText xml:space="preserve">Type of </w:delText>
        </w:r>
        <w:r w:rsidR="00B95066" w:rsidDel="0069794E">
          <w:rPr>
            <w:sz w:val="24"/>
            <w:szCs w:val="24"/>
          </w:rPr>
          <w:delText xml:space="preserve">magnetic </w:delText>
        </w:r>
        <w:r w:rsidDel="0069794E">
          <w:rPr>
            <w:sz w:val="24"/>
            <w:szCs w:val="24"/>
          </w:rPr>
          <w:delText>core material (silicon steel)</w:delText>
        </w:r>
      </w:del>
    </w:p>
    <w:p w:rsidR="000F2F4E" w:rsidDel="0069794E" w:rsidRDefault="000F2F4E" w:rsidP="000124D3">
      <w:pPr>
        <w:numPr>
          <w:ilvl w:val="1"/>
          <w:numId w:val="2"/>
        </w:numPr>
        <w:tabs>
          <w:tab w:val="clear" w:pos="2145"/>
          <w:tab w:val="num" w:pos="1134"/>
          <w:tab w:val="num" w:pos="2072"/>
        </w:tabs>
        <w:ind w:left="1134" w:hanging="425"/>
        <w:jc w:val="both"/>
        <w:rPr>
          <w:del w:id="2437" w:author="Καρμίρης Αγγελος" w:date="2020-01-03T10:45:00Z"/>
          <w:sz w:val="24"/>
          <w:szCs w:val="24"/>
        </w:rPr>
      </w:pPr>
      <w:del w:id="2438" w:author="Καρμίρης Αγγελος" w:date="2020-01-03T10:45:00Z">
        <w:r w:rsidDel="0069794E">
          <w:rPr>
            <w:sz w:val="24"/>
            <w:szCs w:val="24"/>
          </w:rPr>
          <w:delText>Autotransformer core mass</w:delText>
        </w:r>
      </w:del>
    </w:p>
    <w:p w:rsidR="00F05373" w:rsidRPr="004F2441" w:rsidDel="0069794E" w:rsidRDefault="00F05373" w:rsidP="00F05373">
      <w:pPr>
        <w:numPr>
          <w:ilvl w:val="1"/>
          <w:numId w:val="2"/>
        </w:numPr>
        <w:tabs>
          <w:tab w:val="clear" w:pos="2145"/>
          <w:tab w:val="num" w:pos="1134"/>
          <w:tab w:val="num" w:pos="2072"/>
        </w:tabs>
        <w:ind w:left="1134" w:hanging="425"/>
        <w:jc w:val="both"/>
        <w:rPr>
          <w:del w:id="2439" w:author="Καρμίρης Αγγελος" w:date="2020-01-03T10:45:00Z"/>
          <w:sz w:val="24"/>
          <w:szCs w:val="24"/>
        </w:rPr>
      </w:pPr>
      <w:del w:id="2440" w:author="Καρμίρης Αγγελος" w:date="2020-01-03T10:45:00Z">
        <w:r w:rsidRPr="004F2441" w:rsidDel="0069794E">
          <w:rPr>
            <w:sz w:val="24"/>
            <w:szCs w:val="24"/>
          </w:rPr>
          <w:delText>Type of autotransformer insulation oil</w:delText>
        </w:r>
        <w:r w:rsidDel="0069794E">
          <w:rPr>
            <w:sz w:val="24"/>
            <w:szCs w:val="24"/>
          </w:rPr>
          <w:delText xml:space="preserve"> (inhibited transformer oil)</w:delText>
        </w:r>
      </w:del>
    </w:p>
    <w:p w:rsidR="00044065" w:rsidRPr="004F2441" w:rsidDel="0069794E" w:rsidRDefault="00044065" w:rsidP="000124D3">
      <w:pPr>
        <w:numPr>
          <w:ilvl w:val="1"/>
          <w:numId w:val="2"/>
        </w:numPr>
        <w:tabs>
          <w:tab w:val="clear" w:pos="2145"/>
          <w:tab w:val="num" w:pos="1134"/>
          <w:tab w:val="num" w:pos="2072"/>
        </w:tabs>
        <w:ind w:left="1134" w:hanging="425"/>
        <w:jc w:val="both"/>
        <w:rPr>
          <w:del w:id="2441" w:author="Καρμίρης Αγγελος" w:date="2020-01-03T10:45:00Z"/>
          <w:sz w:val="24"/>
          <w:szCs w:val="24"/>
        </w:rPr>
      </w:pPr>
      <w:del w:id="2442" w:author="Καρμίρης Αγγελος" w:date="2020-01-03T10:45:00Z">
        <w:r w:rsidDel="0069794E">
          <w:rPr>
            <w:sz w:val="24"/>
            <w:szCs w:val="24"/>
          </w:rPr>
          <w:delText>Autotransformer oil mass</w:delText>
        </w:r>
      </w:del>
    </w:p>
    <w:p w:rsidR="005D0EF1" w:rsidRPr="004F2441" w:rsidDel="0069794E" w:rsidRDefault="00635659" w:rsidP="000124D3">
      <w:pPr>
        <w:numPr>
          <w:ilvl w:val="1"/>
          <w:numId w:val="2"/>
        </w:numPr>
        <w:tabs>
          <w:tab w:val="clear" w:pos="2145"/>
          <w:tab w:val="num" w:pos="1134"/>
          <w:tab w:val="num" w:pos="2072"/>
        </w:tabs>
        <w:ind w:left="1134" w:hanging="425"/>
        <w:jc w:val="both"/>
        <w:rPr>
          <w:del w:id="2443" w:author="Καρμίρης Αγγελος" w:date="2020-01-03T10:45:00Z"/>
          <w:sz w:val="24"/>
          <w:szCs w:val="24"/>
        </w:rPr>
      </w:pPr>
      <w:del w:id="2444" w:author="Καρμίρης Αγγελος" w:date="2020-01-03T10:45:00Z">
        <w:r w:rsidRPr="004F2441" w:rsidDel="0069794E">
          <w:rPr>
            <w:sz w:val="24"/>
            <w:szCs w:val="24"/>
          </w:rPr>
          <w:delText>Vacuum withstand capability of the tank</w:delText>
        </w:r>
        <w:r w:rsidR="003466F0" w:rsidDel="0069794E">
          <w:rPr>
            <w:sz w:val="24"/>
            <w:szCs w:val="24"/>
          </w:rPr>
          <w:delText>,</w:delText>
        </w:r>
        <w:r w:rsidRPr="004F2441" w:rsidDel="0069794E">
          <w:rPr>
            <w:sz w:val="24"/>
            <w:szCs w:val="24"/>
          </w:rPr>
          <w:delText xml:space="preserve"> conservator</w:delText>
        </w:r>
        <w:r w:rsidR="00AD2AEB" w:rsidDel="0069794E">
          <w:rPr>
            <w:sz w:val="24"/>
            <w:szCs w:val="24"/>
          </w:rPr>
          <w:delText xml:space="preserve"> and</w:delText>
        </w:r>
        <w:r w:rsidR="003466F0" w:rsidDel="0069794E">
          <w:rPr>
            <w:sz w:val="24"/>
            <w:szCs w:val="24"/>
          </w:rPr>
          <w:delText xml:space="preserve"> coolers</w:delText>
        </w:r>
        <w:r w:rsidR="00277A4B" w:rsidRPr="004F2441" w:rsidDel="0069794E">
          <w:rPr>
            <w:sz w:val="24"/>
            <w:szCs w:val="24"/>
          </w:rPr>
          <w:delText>.</w:delText>
        </w:r>
      </w:del>
    </w:p>
    <w:p w:rsidR="005D0EF1" w:rsidRPr="004F2441" w:rsidDel="0069794E" w:rsidRDefault="005D0EF1" w:rsidP="005D0EF1">
      <w:pPr>
        <w:ind w:left="709"/>
        <w:jc w:val="both"/>
        <w:rPr>
          <w:del w:id="2445" w:author="Καρμίρης Αγγελος" w:date="2020-01-03T10:45:00Z"/>
          <w:sz w:val="24"/>
          <w:szCs w:val="24"/>
        </w:rPr>
      </w:pPr>
    </w:p>
    <w:p w:rsidR="00BA7D7F" w:rsidDel="0069794E" w:rsidRDefault="00BA7D7F" w:rsidP="005D0EF1">
      <w:pPr>
        <w:ind w:left="709"/>
        <w:jc w:val="both"/>
        <w:rPr>
          <w:del w:id="2446" w:author="Καρμίρης Αγγελος" w:date="2020-01-03T10:45:00Z"/>
          <w:sz w:val="24"/>
          <w:szCs w:val="24"/>
        </w:rPr>
      </w:pPr>
      <w:del w:id="2447" w:author="Καρμίρης Αγγελος" w:date="2020-01-03T10:45:00Z">
        <w:r w:rsidRPr="00BA7D7F" w:rsidDel="0069794E">
          <w:rPr>
            <w:sz w:val="24"/>
            <w:szCs w:val="24"/>
          </w:rPr>
          <w:delText xml:space="preserve">The </w:delText>
        </w:r>
        <w:r w:rsidDel="0069794E">
          <w:rPr>
            <w:sz w:val="24"/>
            <w:szCs w:val="24"/>
          </w:rPr>
          <w:delText>auto</w:delText>
        </w:r>
        <w:r w:rsidRPr="00BA7D7F" w:rsidDel="0069794E">
          <w:rPr>
            <w:sz w:val="24"/>
            <w:szCs w:val="24"/>
          </w:rPr>
          <w:delText>transformer will be also provided with a plate indicating the designation, position, scope of use</w:delText>
        </w:r>
        <w:r w:rsidR="00792090" w:rsidDel="0069794E">
          <w:rPr>
            <w:sz w:val="24"/>
            <w:szCs w:val="24"/>
          </w:rPr>
          <w:delText>, type</w:delText>
        </w:r>
        <w:r w:rsidRPr="00BA7D7F" w:rsidDel="0069794E">
          <w:rPr>
            <w:sz w:val="24"/>
            <w:szCs w:val="24"/>
          </w:rPr>
          <w:delText xml:space="preserve"> and dimensions of all valves of the </w:delText>
        </w:r>
        <w:r w:rsidDel="0069794E">
          <w:rPr>
            <w:sz w:val="24"/>
            <w:szCs w:val="24"/>
          </w:rPr>
          <w:delText>auto</w:delText>
        </w:r>
        <w:r w:rsidRPr="00BA7D7F" w:rsidDel="0069794E">
          <w:rPr>
            <w:sz w:val="24"/>
            <w:szCs w:val="24"/>
          </w:rPr>
          <w:delText>transformer tank</w:delText>
        </w:r>
        <w:r w:rsidDel="0069794E">
          <w:rPr>
            <w:sz w:val="24"/>
            <w:szCs w:val="24"/>
          </w:rPr>
          <w:delText>,</w:delText>
        </w:r>
        <w:r w:rsidRPr="00BA7D7F" w:rsidDel="0069794E">
          <w:rPr>
            <w:sz w:val="24"/>
            <w:szCs w:val="24"/>
          </w:rPr>
          <w:delText xml:space="preserve"> oil conservator</w:delText>
        </w:r>
        <w:r w:rsidDel="0069794E">
          <w:rPr>
            <w:sz w:val="24"/>
            <w:szCs w:val="24"/>
          </w:rPr>
          <w:delText xml:space="preserve"> and cooling system</w:delText>
        </w:r>
        <w:r w:rsidRPr="00BA7D7F" w:rsidDel="0069794E">
          <w:rPr>
            <w:sz w:val="24"/>
            <w:szCs w:val="24"/>
          </w:rPr>
          <w:delText xml:space="preserve">. </w:delText>
        </w:r>
        <w:r w:rsidR="00CE129D" w:rsidDel="0069794E">
          <w:rPr>
            <w:sz w:val="24"/>
            <w:szCs w:val="24"/>
          </w:rPr>
          <w:delText xml:space="preserve">The plate will indicate also the state (opened, closed) </w:delText>
        </w:r>
        <w:r w:rsidR="00C97ED9" w:rsidDel="0069794E">
          <w:rPr>
            <w:sz w:val="24"/>
            <w:szCs w:val="24"/>
          </w:rPr>
          <w:delText>of</w:delText>
        </w:r>
        <w:r w:rsidR="00CE129D" w:rsidDel="0069794E">
          <w:rPr>
            <w:sz w:val="24"/>
            <w:szCs w:val="24"/>
          </w:rPr>
          <w:delText xml:space="preserve"> each valve during </w:delText>
        </w:r>
        <w:r w:rsidR="00563693" w:rsidDel="0069794E">
          <w:rPr>
            <w:sz w:val="24"/>
            <w:szCs w:val="24"/>
          </w:rPr>
          <w:delText xml:space="preserve">normal </w:delText>
        </w:r>
        <w:r w:rsidR="00CE129D" w:rsidDel="0069794E">
          <w:rPr>
            <w:sz w:val="24"/>
            <w:szCs w:val="24"/>
          </w:rPr>
          <w:delText>operation</w:delText>
        </w:r>
        <w:r w:rsidR="00053A85" w:rsidDel="0069794E">
          <w:rPr>
            <w:sz w:val="24"/>
            <w:szCs w:val="24"/>
          </w:rPr>
          <w:delText xml:space="preserve"> or</w:delText>
        </w:r>
        <w:r w:rsidR="00CE129D" w:rsidDel="0069794E">
          <w:rPr>
            <w:sz w:val="24"/>
            <w:szCs w:val="24"/>
          </w:rPr>
          <w:delText xml:space="preserve"> vacuum drying conditions. </w:delText>
        </w:r>
      </w:del>
    </w:p>
    <w:p w:rsidR="00F050DC" w:rsidRPr="004F2441" w:rsidDel="0069794E" w:rsidRDefault="00F050DC" w:rsidP="005D0EF1">
      <w:pPr>
        <w:ind w:left="709"/>
        <w:jc w:val="both"/>
        <w:rPr>
          <w:del w:id="2448" w:author="Καρμίρης Αγγελος" w:date="2020-01-03T10:45:00Z"/>
          <w:sz w:val="24"/>
          <w:szCs w:val="24"/>
        </w:rPr>
      </w:pPr>
      <w:del w:id="2449" w:author="Καρμίρης Αγγελος" w:date="2020-01-03T10:45:00Z">
        <w:r w:rsidRPr="004F2441" w:rsidDel="0069794E">
          <w:rPr>
            <w:sz w:val="24"/>
            <w:szCs w:val="24"/>
          </w:rPr>
          <w:delText>In add</w:delText>
        </w:r>
        <w:r w:rsidR="00C0015C" w:rsidRPr="004F2441" w:rsidDel="0069794E">
          <w:rPr>
            <w:sz w:val="24"/>
            <w:szCs w:val="24"/>
          </w:rPr>
          <w:delText>ition</w:delText>
        </w:r>
        <w:r w:rsidRPr="004F2441" w:rsidDel="0069794E">
          <w:rPr>
            <w:sz w:val="24"/>
            <w:szCs w:val="24"/>
          </w:rPr>
          <w:delText xml:space="preserve"> to the </w:delText>
        </w:r>
        <w:r w:rsidR="00BA7D7F" w:rsidDel="0069794E">
          <w:rPr>
            <w:sz w:val="24"/>
            <w:szCs w:val="24"/>
          </w:rPr>
          <w:delText>above mentioned</w:delText>
        </w:r>
        <w:r w:rsidR="00635659" w:rsidRPr="004F2441" w:rsidDel="0069794E">
          <w:rPr>
            <w:sz w:val="24"/>
            <w:szCs w:val="24"/>
          </w:rPr>
          <w:delText xml:space="preserve"> </w:delText>
        </w:r>
        <w:r w:rsidRPr="004F2441" w:rsidDel="0069794E">
          <w:rPr>
            <w:sz w:val="24"/>
            <w:szCs w:val="24"/>
          </w:rPr>
          <w:delText>plate</w:delText>
        </w:r>
        <w:r w:rsidR="00BA7D7F" w:rsidDel="0069794E">
          <w:rPr>
            <w:sz w:val="24"/>
            <w:szCs w:val="24"/>
          </w:rPr>
          <w:delText>s</w:delText>
        </w:r>
        <w:r w:rsidRPr="004F2441" w:rsidDel="0069794E">
          <w:rPr>
            <w:sz w:val="24"/>
            <w:szCs w:val="24"/>
          </w:rPr>
          <w:delText xml:space="preserve"> </w:delText>
        </w:r>
        <w:r w:rsidR="007F6F9E" w:rsidRPr="004F2441" w:rsidDel="0069794E">
          <w:rPr>
            <w:sz w:val="24"/>
            <w:szCs w:val="24"/>
          </w:rPr>
          <w:delText xml:space="preserve">with </w:delText>
        </w:r>
        <w:r w:rsidR="00635659" w:rsidRPr="004F2441" w:rsidDel="0069794E">
          <w:rPr>
            <w:sz w:val="24"/>
            <w:szCs w:val="24"/>
          </w:rPr>
          <w:delText xml:space="preserve">the above </w:delText>
        </w:r>
        <w:r w:rsidR="007F6F9E" w:rsidRPr="004F2441" w:rsidDel="0069794E">
          <w:rPr>
            <w:sz w:val="24"/>
            <w:szCs w:val="24"/>
          </w:rPr>
          <w:delText xml:space="preserve">information, the autotransformer shall </w:delText>
        </w:r>
        <w:r w:rsidR="00635659" w:rsidRPr="004F2441" w:rsidDel="0069794E">
          <w:rPr>
            <w:sz w:val="24"/>
            <w:szCs w:val="24"/>
          </w:rPr>
          <w:delText>also carry</w:delText>
        </w:r>
        <w:r w:rsidR="007F6F9E" w:rsidRPr="004F2441" w:rsidDel="0069794E">
          <w:rPr>
            <w:sz w:val="24"/>
            <w:szCs w:val="24"/>
          </w:rPr>
          <w:delText xml:space="preserve"> </w:delText>
        </w:r>
        <w:r w:rsidR="00630484" w:rsidRPr="004F2441" w:rsidDel="0069794E">
          <w:rPr>
            <w:sz w:val="24"/>
            <w:szCs w:val="24"/>
          </w:rPr>
          <w:delText>name</w:delText>
        </w:r>
        <w:r w:rsidR="007F6F9E" w:rsidRPr="004F2441" w:rsidDel="0069794E">
          <w:rPr>
            <w:sz w:val="24"/>
            <w:szCs w:val="24"/>
          </w:rPr>
          <w:delText xml:space="preserve">plates </w:delText>
        </w:r>
        <w:r w:rsidR="00684FDC" w:rsidRPr="004F2441" w:rsidDel="0069794E">
          <w:rPr>
            <w:sz w:val="24"/>
            <w:szCs w:val="24"/>
          </w:rPr>
          <w:delText xml:space="preserve">with technical </w:delText>
        </w:r>
        <w:r w:rsidR="00635659" w:rsidRPr="004F2441" w:rsidDel="0069794E">
          <w:rPr>
            <w:sz w:val="24"/>
            <w:szCs w:val="24"/>
          </w:rPr>
          <w:delText xml:space="preserve">characteristics </w:delText>
        </w:r>
        <w:r w:rsidR="00C0015C" w:rsidRPr="004F2441" w:rsidDel="0069794E">
          <w:rPr>
            <w:sz w:val="24"/>
            <w:szCs w:val="24"/>
          </w:rPr>
          <w:delText>of</w:delText>
        </w:r>
        <w:r w:rsidR="00684FDC" w:rsidRPr="004F2441" w:rsidDel="0069794E">
          <w:rPr>
            <w:sz w:val="24"/>
            <w:szCs w:val="24"/>
          </w:rPr>
          <w:delText xml:space="preserve"> auxiliary equipment, </w:delText>
        </w:r>
        <w:r w:rsidR="00635659" w:rsidRPr="004F2441" w:rsidDel="0069794E">
          <w:rPr>
            <w:sz w:val="24"/>
            <w:szCs w:val="24"/>
          </w:rPr>
          <w:delText>such as bushings, CTs, cooling system</w:delText>
        </w:r>
        <w:r w:rsidR="00DF46BD" w:rsidRPr="004F2441" w:rsidDel="0069794E">
          <w:rPr>
            <w:sz w:val="24"/>
            <w:szCs w:val="24"/>
          </w:rPr>
          <w:delText xml:space="preserve"> and OLTC</w:delText>
        </w:r>
        <w:r w:rsidR="00684FDC" w:rsidRPr="004F2441" w:rsidDel="0069794E">
          <w:rPr>
            <w:sz w:val="24"/>
            <w:szCs w:val="24"/>
          </w:rPr>
          <w:delText xml:space="preserve"> according to the </w:delText>
        </w:r>
        <w:r w:rsidR="00630484" w:rsidRPr="004F2441" w:rsidDel="0069794E">
          <w:rPr>
            <w:sz w:val="24"/>
            <w:szCs w:val="24"/>
          </w:rPr>
          <w:delText>individual S</w:delText>
        </w:r>
        <w:r w:rsidR="00CC13B9" w:rsidRPr="004F2441" w:rsidDel="0069794E">
          <w:rPr>
            <w:sz w:val="24"/>
            <w:szCs w:val="24"/>
          </w:rPr>
          <w:delText>tandard</w:delText>
        </w:r>
        <w:r w:rsidR="00C0015C" w:rsidRPr="004F2441" w:rsidDel="0069794E">
          <w:rPr>
            <w:sz w:val="24"/>
            <w:szCs w:val="24"/>
          </w:rPr>
          <w:delText>s</w:delText>
        </w:r>
        <w:r w:rsidR="00CC13B9" w:rsidRPr="004F2441" w:rsidDel="0069794E">
          <w:rPr>
            <w:sz w:val="24"/>
            <w:szCs w:val="24"/>
          </w:rPr>
          <w:delText>.</w:delText>
        </w:r>
      </w:del>
    </w:p>
    <w:p w:rsidR="00B246C6" w:rsidDel="0069794E" w:rsidRDefault="00B246C6" w:rsidP="00B246C6">
      <w:pPr>
        <w:jc w:val="both"/>
        <w:rPr>
          <w:del w:id="2450" w:author="Καρμίρης Αγγελος" w:date="2020-01-03T10:45:00Z"/>
          <w:b/>
          <w:bCs/>
          <w:sz w:val="24"/>
          <w:szCs w:val="24"/>
          <w:u w:val="single"/>
        </w:rPr>
      </w:pPr>
    </w:p>
    <w:p w:rsidR="00DC690E" w:rsidRPr="004F2441" w:rsidDel="0069794E" w:rsidRDefault="00DC690E" w:rsidP="00B246C6">
      <w:pPr>
        <w:jc w:val="both"/>
        <w:rPr>
          <w:del w:id="2451" w:author="Καρμίρης Αγγελος" w:date="2020-01-03T10:45:00Z"/>
          <w:b/>
          <w:bCs/>
          <w:sz w:val="24"/>
          <w:szCs w:val="24"/>
          <w:u w:val="single"/>
        </w:rPr>
      </w:pPr>
    </w:p>
    <w:p w:rsidR="00B246C6" w:rsidDel="0069794E" w:rsidRDefault="00CB4C5C" w:rsidP="000124D3">
      <w:pPr>
        <w:numPr>
          <w:ilvl w:val="0"/>
          <w:numId w:val="2"/>
        </w:numPr>
        <w:tabs>
          <w:tab w:val="clear" w:pos="3585"/>
          <w:tab w:val="num" w:pos="709"/>
        </w:tabs>
        <w:ind w:hanging="3585"/>
        <w:jc w:val="both"/>
        <w:rPr>
          <w:del w:id="2452" w:author="Καρμίρης Αγγελος" w:date="2020-01-03T10:45:00Z"/>
          <w:b/>
          <w:bCs/>
          <w:sz w:val="24"/>
          <w:szCs w:val="24"/>
          <w:u w:val="single"/>
        </w:rPr>
      </w:pPr>
      <w:del w:id="2453" w:author="Καρμίρης Αγγελος" w:date="2020-01-03T10:45:00Z">
        <w:r w:rsidDel="0069794E">
          <w:rPr>
            <w:b/>
            <w:bCs/>
            <w:sz w:val="24"/>
            <w:szCs w:val="24"/>
            <w:u w:val="single"/>
          </w:rPr>
          <w:delText>ECONOMIC COMPARISON OF THE OFFERS</w:delText>
        </w:r>
      </w:del>
    </w:p>
    <w:p w:rsidR="00CB4C5C" w:rsidDel="0069794E" w:rsidRDefault="00CB4C5C" w:rsidP="00CB4C5C">
      <w:pPr>
        <w:ind w:left="720"/>
        <w:jc w:val="both"/>
        <w:rPr>
          <w:del w:id="2454" w:author="Καρμίρης Αγγελος" w:date="2020-01-03T10:45:00Z"/>
          <w:b/>
          <w:bCs/>
          <w:sz w:val="24"/>
          <w:szCs w:val="24"/>
          <w:u w:val="single"/>
        </w:rPr>
      </w:pPr>
    </w:p>
    <w:p w:rsidR="00CB4C5C" w:rsidDel="0069794E" w:rsidRDefault="00CB4C5C" w:rsidP="00CB4C5C">
      <w:pPr>
        <w:ind w:left="720"/>
        <w:jc w:val="both"/>
        <w:rPr>
          <w:del w:id="2455" w:author="Καρμίρης Αγγελος" w:date="2020-01-03T10:45:00Z"/>
          <w:bCs/>
          <w:sz w:val="24"/>
          <w:szCs w:val="24"/>
        </w:rPr>
      </w:pPr>
      <w:del w:id="2456" w:author="Καρμίρης Αγγελος" w:date="2020-01-03T10:45:00Z">
        <w:r w:rsidDel="0069794E">
          <w:rPr>
            <w:bCs/>
            <w:sz w:val="24"/>
            <w:szCs w:val="24"/>
          </w:rPr>
          <w:delText xml:space="preserve">The </w:delText>
        </w:r>
        <w:r w:rsidR="00C66E5E" w:rsidDel="0069794E">
          <w:rPr>
            <w:bCs/>
            <w:sz w:val="24"/>
            <w:szCs w:val="24"/>
          </w:rPr>
          <w:delText>economic</w:delText>
        </w:r>
        <w:r w:rsidDel="0069794E">
          <w:rPr>
            <w:bCs/>
            <w:sz w:val="24"/>
            <w:szCs w:val="24"/>
          </w:rPr>
          <w:delText xml:space="preserve"> comparison of the offers shall be based on the autotransformer initial cost as it will be amended after taking into consideration the terms of payment and any </w:delText>
        </w:r>
        <w:r w:rsidR="007F4569" w:rsidDel="0069794E">
          <w:rPr>
            <w:bCs/>
            <w:sz w:val="24"/>
            <w:szCs w:val="24"/>
          </w:rPr>
          <w:delText>custom</w:delText>
        </w:r>
        <w:r w:rsidDel="0069794E">
          <w:rPr>
            <w:bCs/>
            <w:sz w:val="24"/>
            <w:szCs w:val="24"/>
          </w:rPr>
          <w:delText xml:space="preserve"> duties and the cost of the guaranteed losses, that is the comparison will be carried out on the annual cost of the autotransformer as indicated in the attachment “B” of this specification.</w:delText>
        </w:r>
      </w:del>
    </w:p>
    <w:p w:rsidR="00B67E78" w:rsidDel="0069794E" w:rsidRDefault="00CB4C5C" w:rsidP="00B67E78">
      <w:pPr>
        <w:ind w:left="720"/>
        <w:jc w:val="both"/>
        <w:rPr>
          <w:del w:id="2457" w:author="Καρμίρης Αγγελος" w:date="2020-01-03T10:45:00Z"/>
          <w:bCs/>
          <w:sz w:val="24"/>
          <w:szCs w:val="24"/>
        </w:rPr>
      </w:pPr>
      <w:del w:id="2458" w:author="Καρμίρης Αγγελος" w:date="2020-01-03T10:45:00Z">
        <w:r w:rsidDel="0069794E">
          <w:rPr>
            <w:bCs/>
            <w:sz w:val="24"/>
            <w:szCs w:val="24"/>
          </w:rPr>
          <w:delText>For this reason</w:delText>
        </w:r>
        <w:r w:rsidR="00835C57" w:rsidDel="0069794E">
          <w:rPr>
            <w:bCs/>
            <w:sz w:val="24"/>
            <w:szCs w:val="24"/>
          </w:rPr>
          <w:delText>,</w:delText>
        </w:r>
        <w:r w:rsidR="00B67E78" w:rsidRPr="00B67E78" w:rsidDel="0069794E">
          <w:rPr>
            <w:bCs/>
            <w:sz w:val="24"/>
            <w:szCs w:val="24"/>
            <w:lang w:val="en-GB"/>
          </w:rPr>
          <w:delText xml:space="preserve"> </w:delText>
        </w:r>
        <w:r w:rsidR="00127AC2" w:rsidDel="0069794E">
          <w:rPr>
            <w:bCs/>
            <w:sz w:val="24"/>
            <w:szCs w:val="24"/>
          </w:rPr>
          <w:delText>the paragraph</w:delText>
        </w:r>
        <w:r w:rsidR="00EB1010" w:rsidDel="0069794E">
          <w:rPr>
            <w:bCs/>
            <w:sz w:val="24"/>
            <w:szCs w:val="24"/>
          </w:rPr>
          <w:delText xml:space="preserve"> 1</w:delText>
        </w:r>
        <w:r w:rsidR="00B67E78" w:rsidDel="0069794E">
          <w:rPr>
            <w:bCs/>
            <w:sz w:val="24"/>
            <w:szCs w:val="24"/>
          </w:rPr>
          <w:delText xml:space="preserve"> of the</w:delText>
        </w:r>
        <w:r w:rsidDel="0069794E">
          <w:rPr>
            <w:bCs/>
            <w:sz w:val="24"/>
            <w:szCs w:val="24"/>
          </w:rPr>
          <w:delText xml:space="preserve"> attachment “B”</w:delText>
        </w:r>
        <w:r w:rsidR="001C1BA8" w:rsidDel="0069794E">
          <w:rPr>
            <w:bCs/>
            <w:sz w:val="24"/>
            <w:szCs w:val="24"/>
          </w:rPr>
          <w:delText xml:space="preserve"> only</w:delText>
        </w:r>
        <w:r w:rsidR="003B6E6E" w:rsidRPr="003B6E6E" w:rsidDel="0069794E">
          <w:rPr>
            <w:bCs/>
            <w:sz w:val="24"/>
            <w:szCs w:val="24"/>
          </w:rPr>
          <w:delText xml:space="preserve"> </w:delText>
        </w:r>
        <w:r w:rsidDel="0069794E">
          <w:rPr>
            <w:bCs/>
            <w:sz w:val="24"/>
            <w:szCs w:val="24"/>
          </w:rPr>
          <w:delText>must be filled</w:delText>
        </w:r>
        <w:r w:rsidR="00EB1010" w:rsidDel="0069794E">
          <w:rPr>
            <w:bCs/>
            <w:sz w:val="24"/>
            <w:szCs w:val="24"/>
          </w:rPr>
          <w:delText xml:space="preserve"> </w:delText>
        </w:r>
        <w:r w:rsidR="00B67E78" w:rsidDel="0069794E">
          <w:rPr>
            <w:bCs/>
            <w:sz w:val="24"/>
            <w:szCs w:val="24"/>
          </w:rPr>
          <w:delText>and</w:delText>
        </w:r>
        <w:r w:rsidR="00EB1010" w:rsidDel="0069794E">
          <w:rPr>
            <w:bCs/>
            <w:sz w:val="24"/>
            <w:szCs w:val="24"/>
          </w:rPr>
          <w:delText xml:space="preserve"> </w:delText>
        </w:r>
        <w:r w:rsidR="003B6E6E" w:rsidDel="0069794E">
          <w:rPr>
            <w:bCs/>
            <w:sz w:val="24"/>
            <w:szCs w:val="24"/>
          </w:rPr>
          <w:delText>the attachment</w:delText>
        </w:r>
        <w:r w:rsidR="00B67E78" w:rsidDel="0069794E">
          <w:rPr>
            <w:bCs/>
            <w:sz w:val="24"/>
            <w:szCs w:val="24"/>
          </w:rPr>
          <w:delText xml:space="preserve"> must be submitted along with all others technical information in the technical offer, </w:delText>
        </w:r>
        <w:r w:rsidR="003B6E6E" w:rsidDel="0069794E">
          <w:rPr>
            <w:bCs/>
            <w:sz w:val="24"/>
            <w:szCs w:val="24"/>
          </w:rPr>
          <w:delText xml:space="preserve">while </w:delText>
        </w:r>
        <w:r w:rsidR="00B67E78" w:rsidDel="0069794E">
          <w:rPr>
            <w:bCs/>
            <w:sz w:val="24"/>
            <w:szCs w:val="24"/>
          </w:rPr>
          <w:delText xml:space="preserve">the attachment </w:delText>
        </w:r>
        <w:r w:rsidR="00B67E78" w:rsidDel="0069794E">
          <w:rPr>
            <w:bCs/>
            <w:sz w:val="24"/>
            <w:szCs w:val="24"/>
            <w:lang w:val="el-GR"/>
          </w:rPr>
          <w:delText>΄΄</w:delText>
        </w:r>
        <w:r w:rsidR="00B67E78" w:rsidDel="0069794E">
          <w:rPr>
            <w:bCs/>
            <w:sz w:val="24"/>
            <w:szCs w:val="24"/>
          </w:rPr>
          <w:delText>B</w:delText>
        </w:r>
        <w:r w:rsidR="00B67E78" w:rsidDel="0069794E">
          <w:rPr>
            <w:bCs/>
            <w:sz w:val="24"/>
            <w:szCs w:val="24"/>
            <w:lang w:val="el-GR"/>
          </w:rPr>
          <w:delText>΄΄</w:delText>
        </w:r>
        <w:r w:rsidR="00B67E78" w:rsidRPr="00B67E78" w:rsidDel="0069794E">
          <w:rPr>
            <w:bCs/>
            <w:sz w:val="24"/>
            <w:szCs w:val="24"/>
            <w:lang w:val="en-GB"/>
          </w:rPr>
          <w:delText xml:space="preserve"> </w:delText>
        </w:r>
        <w:r w:rsidR="00B67E78" w:rsidDel="0069794E">
          <w:rPr>
            <w:bCs/>
            <w:sz w:val="24"/>
            <w:szCs w:val="24"/>
          </w:rPr>
          <w:delText xml:space="preserve">must be submitted </w:delText>
        </w:r>
        <w:r w:rsidR="003B6E6E" w:rsidDel="0069794E">
          <w:rPr>
            <w:bCs/>
            <w:sz w:val="24"/>
            <w:szCs w:val="24"/>
          </w:rPr>
          <w:delText>completely</w:delText>
        </w:r>
        <w:r w:rsidR="00B67E78" w:rsidDel="0069794E">
          <w:rPr>
            <w:bCs/>
            <w:sz w:val="24"/>
            <w:szCs w:val="24"/>
          </w:rPr>
          <w:delText xml:space="preserve"> filled in the economic offer</w:delText>
        </w:r>
        <w:r w:rsidR="007465D4" w:rsidDel="0069794E">
          <w:rPr>
            <w:bCs/>
            <w:sz w:val="24"/>
            <w:szCs w:val="24"/>
          </w:rPr>
          <w:delText>,</w:delText>
        </w:r>
        <w:r w:rsidR="003B6E6E" w:rsidDel="0069794E">
          <w:rPr>
            <w:bCs/>
            <w:sz w:val="24"/>
            <w:szCs w:val="24"/>
          </w:rPr>
          <w:delText xml:space="preserve"> as well</w:delText>
        </w:r>
        <w:r w:rsidR="00B67E78" w:rsidDel="0069794E">
          <w:rPr>
            <w:bCs/>
            <w:sz w:val="24"/>
            <w:szCs w:val="24"/>
          </w:rPr>
          <w:delText>.</w:delText>
        </w:r>
        <w:r w:rsidDel="0069794E">
          <w:rPr>
            <w:bCs/>
            <w:sz w:val="24"/>
            <w:szCs w:val="24"/>
          </w:rPr>
          <w:delText xml:space="preserve"> </w:delText>
        </w:r>
      </w:del>
    </w:p>
    <w:p w:rsidR="00E41EDB" w:rsidDel="0069794E" w:rsidRDefault="00E41EDB" w:rsidP="00B67E78">
      <w:pPr>
        <w:ind w:left="720"/>
        <w:jc w:val="both"/>
        <w:rPr>
          <w:del w:id="2459" w:author="Καρμίρης Αγγελος" w:date="2020-01-03T10:45:00Z"/>
          <w:bCs/>
          <w:sz w:val="24"/>
          <w:szCs w:val="24"/>
        </w:rPr>
      </w:pPr>
    </w:p>
    <w:p w:rsidR="00580FC2" w:rsidDel="0069794E" w:rsidRDefault="00580FC2" w:rsidP="00B67E78">
      <w:pPr>
        <w:ind w:left="720"/>
        <w:jc w:val="both"/>
        <w:rPr>
          <w:del w:id="2460" w:author="Καρμίρης Αγγελος" w:date="2020-01-03T10:45:00Z"/>
          <w:bCs/>
          <w:sz w:val="24"/>
          <w:szCs w:val="24"/>
        </w:rPr>
      </w:pPr>
    </w:p>
    <w:p w:rsidR="00580FC2" w:rsidDel="0069794E" w:rsidRDefault="00580FC2" w:rsidP="00B67E78">
      <w:pPr>
        <w:ind w:left="720"/>
        <w:jc w:val="both"/>
        <w:rPr>
          <w:del w:id="2461" w:author="Καρμίρης Αγγελος" w:date="2020-01-03T10:45:00Z"/>
          <w:bCs/>
          <w:sz w:val="24"/>
          <w:szCs w:val="24"/>
        </w:rPr>
      </w:pPr>
    </w:p>
    <w:p w:rsidR="00580FC2" w:rsidDel="0069794E" w:rsidRDefault="00580FC2" w:rsidP="00B67E78">
      <w:pPr>
        <w:ind w:left="720"/>
        <w:jc w:val="both"/>
        <w:rPr>
          <w:del w:id="2462" w:author="Καρμίρης Αγγελος" w:date="2020-01-03T10:45:00Z"/>
          <w:bCs/>
          <w:sz w:val="24"/>
          <w:szCs w:val="24"/>
        </w:rPr>
      </w:pPr>
    </w:p>
    <w:p w:rsidR="00580FC2" w:rsidDel="0069794E" w:rsidRDefault="00580FC2" w:rsidP="00B67E78">
      <w:pPr>
        <w:ind w:left="720"/>
        <w:jc w:val="both"/>
        <w:rPr>
          <w:del w:id="2463" w:author="Καρμίρης Αγγελος" w:date="2020-01-03T10:45:00Z"/>
          <w:bCs/>
          <w:sz w:val="24"/>
          <w:szCs w:val="24"/>
        </w:rPr>
      </w:pPr>
    </w:p>
    <w:p w:rsidR="00B67E78" w:rsidDel="0069794E" w:rsidRDefault="00B67E78" w:rsidP="00B67E78">
      <w:pPr>
        <w:ind w:left="720"/>
        <w:jc w:val="both"/>
        <w:rPr>
          <w:del w:id="2464" w:author="Καρμίρης Αγγελος" w:date="2020-01-03T10:45:00Z"/>
          <w:bCs/>
          <w:sz w:val="24"/>
          <w:szCs w:val="24"/>
        </w:rPr>
      </w:pPr>
    </w:p>
    <w:p w:rsidR="00CB4C5C" w:rsidRPr="004F2441" w:rsidDel="0069794E" w:rsidRDefault="00CB4C5C" w:rsidP="0029388F">
      <w:pPr>
        <w:numPr>
          <w:ilvl w:val="0"/>
          <w:numId w:val="2"/>
        </w:numPr>
        <w:tabs>
          <w:tab w:val="clear" w:pos="3585"/>
          <w:tab w:val="num" w:pos="709"/>
        </w:tabs>
        <w:ind w:hanging="3585"/>
        <w:jc w:val="both"/>
        <w:rPr>
          <w:del w:id="2465" w:author="Καρμίρης Αγγελος" w:date="2020-01-03T10:45:00Z"/>
          <w:b/>
          <w:bCs/>
          <w:sz w:val="24"/>
          <w:szCs w:val="24"/>
          <w:u w:val="single"/>
        </w:rPr>
      </w:pPr>
      <w:del w:id="2466" w:author="Καρμίρης Αγγελος" w:date="2020-01-03T10:45:00Z">
        <w:r w:rsidRPr="004F2441" w:rsidDel="0069794E">
          <w:rPr>
            <w:b/>
            <w:bCs/>
            <w:sz w:val="24"/>
            <w:szCs w:val="24"/>
            <w:u w:val="single"/>
          </w:rPr>
          <w:delText>PACKING</w:delText>
        </w:r>
      </w:del>
    </w:p>
    <w:p w:rsidR="00BA7D7F" w:rsidDel="0069794E" w:rsidRDefault="00BA7D7F" w:rsidP="00B246C6">
      <w:pPr>
        <w:ind w:left="709" w:firstLine="11"/>
        <w:jc w:val="both"/>
        <w:rPr>
          <w:del w:id="2467" w:author="Καρμίρης Αγγελος" w:date="2020-01-03T10:45:00Z"/>
          <w:sz w:val="24"/>
          <w:szCs w:val="24"/>
        </w:rPr>
      </w:pPr>
    </w:p>
    <w:p w:rsidR="00B246C6" w:rsidRPr="004F2441" w:rsidDel="0069794E" w:rsidRDefault="00B246C6" w:rsidP="00B246C6">
      <w:pPr>
        <w:ind w:left="709" w:firstLine="11"/>
        <w:jc w:val="both"/>
        <w:rPr>
          <w:del w:id="2468" w:author="Καρμίρης Αγγελος" w:date="2020-01-03T10:45:00Z"/>
          <w:sz w:val="24"/>
          <w:szCs w:val="24"/>
        </w:rPr>
      </w:pPr>
      <w:del w:id="2469" w:author="Καρμίρης Αγγελος" w:date="2020-01-03T10:45:00Z">
        <w:r w:rsidRPr="004F2441" w:rsidDel="0069794E">
          <w:rPr>
            <w:sz w:val="24"/>
            <w:szCs w:val="24"/>
          </w:rPr>
          <w:delText>The autotransformer accessories must be packed inside robust</w:delText>
        </w:r>
        <w:r w:rsidR="0063249D" w:rsidRPr="0029388F" w:rsidDel="0069794E">
          <w:rPr>
            <w:sz w:val="24"/>
            <w:szCs w:val="24"/>
          </w:rPr>
          <w:delText xml:space="preserve">, </w:delText>
        </w:r>
        <w:r w:rsidR="0063249D" w:rsidDel="0069794E">
          <w:rPr>
            <w:sz w:val="24"/>
            <w:szCs w:val="24"/>
          </w:rPr>
          <w:delText>entirely closed</w:delText>
        </w:r>
        <w:r w:rsidRPr="004F2441" w:rsidDel="0069794E">
          <w:rPr>
            <w:sz w:val="24"/>
            <w:szCs w:val="24"/>
          </w:rPr>
          <w:delText xml:space="preserve"> wooden boxes of </w:delText>
        </w:r>
        <w:r w:rsidR="0063249D" w:rsidDel="0069794E">
          <w:rPr>
            <w:sz w:val="24"/>
            <w:szCs w:val="24"/>
          </w:rPr>
          <w:delText xml:space="preserve">at least 20mm thickness and </w:delText>
        </w:r>
        <w:r w:rsidRPr="004F2441" w:rsidDel="0069794E">
          <w:rPr>
            <w:sz w:val="24"/>
            <w:szCs w:val="24"/>
          </w:rPr>
          <w:delText>maximum gross weight of five (5) tons</w:delText>
        </w:r>
        <w:r w:rsidR="00F639D0" w:rsidDel="0069794E">
          <w:rPr>
            <w:sz w:val="24"/>
            <w:szCs w:val="24"/>
          </w:rPr>
          <w:delText xml:space="preserve"> (seaworthy packing)</w:delText>
        </w:r>
        <w:r w:rsidRPr="004F2441" w:rsidDel="0069794E">
          <w:rPr>
            <w:sz w:val="24"/>
            <w:szCs w:val="24"/>
          </w:rPr>
          <w:delText>.</w:delText>
        </w:r>
      </w:del>
    </w:p>
    <w:p w:rsidR="00B372EC" w:rsidDel="0069794E" w:rsidRDefault="00B246C6" w:rsidP="00B246C6">
      <w:pPr>
        <w:ind w:left="709"/>
        <w:jc w:val="both"/>
        <w:rPr>
          <w:del w:id="2470" w:author="Καρμίρης Αγγελος" w:date="2020-01-03T10:45:00Z"/>
          <w:sz w:val="24"/>
          <w:szCs w:val="24"/>
        </w:rPr>
      </w:pPr>
      <w:del w:id="2471" w:author="Καρμίρης Αγγελος" w:date="2020-01-03T10:45:00Z">
        <w:r w:rsidRPr="004F2441" w:rsidDel="0069794E">
          <w:rPr>
            <w:sz w:val="24"/>
            <w:szCs w:val="24"/>
          </w:rPr>
          <w:tab/>
          <w:delText>The above requirement does not include the bushings of the autotransformer which must be packed separately, one bushing per one wooden box.</w:delText>
        </w:r>
      </w:del>
    </w:p>
    <w:p w:rsidR="0063249D" w:rsidDel="0069794E" w:rsidRDefault="0063249D" w:rsidP="00B246C6">
      <w:pPr>
        <w:ind w:left="709"/>
        <w:jc w:val="both"/>
        <w:rPr>
          <w:del w:id="2472" w:author="Καρμίρης Αγγελος" w:date="2020-01-03T10:45:00Z"/>
          <w:sz w:val="24"/>
          <w:szCs w:val="24"/>
        </w:rPr>
      </w:pPr>
      <w:del w:id="2473" w:author="Καρμίρης Αγγελος" w:date="2020-01-03T10:45:00Z">
        <w:r w:rsidRPr="0063249D" w:rsidDel="0069794E">
          <w:rPr>
            <w:sz w:val="24"/>
            <w:szCs w:val="24"/>
          </w:rPr>
          <w:tab/>
          <w:delText>The boxes will be of pallet type and they will be protected internally by an insulating material (e.g.nylon).</w:delText>
        </w:r>
      </w:del>
    </w:p>
    <w:p w:rsidR="006E20C9" w:rsidRPr="006E20C9" w:rsidDel="0069794E" w:rsidRDefault="006E20C9" w:rsidP="006E20C9">
      <w:pPr>
        <w:ind w:left="709"/>
        <w:jc w:val="both"/>
        <w:rPr>
          <w:del w:id="2474" w:author="Καρμίρης Αγγελος" w:date="2020-01-03T10:45:00Z"/>
          <w:sz w:val="24"/>
          <w:szCs w:val="24"/>
        </w:rPr>
      </w:pPr>
      <w:del w:id="2475" w:author="Καρμίρης Αγγελος" w:date="2020-01-03T10:45:00Z">
        <w:r w:rsidDel="0069794E">
          <w:rPr>
            <w:sz w:val="24"/>
            <w:szCs w:val="24"/>
          </w:rPr>
          <w:delText>O</w:delText>
        </w:r>
        <w:r w:rsidRPr="006E20C9" w:rsidDel="0069794E">
          <w:rPr>
            <w:sz w:val="24"/>
            <w:szCs w:val="24"/>
          </w:rPr>
          <w:delText xml:space="preserve">ne shock recorder will be provided and installed </w:delText>
        </w:r>
        <w:r w:rsidDel="0069794E">
          <w:rPr>
            <w:sz w:val="24"/>
            <w:szCs w:val="24"/>
          </w:rPr>
          <w:delText>on e</w:delText>
        </w:r>
        <w:r w:rsidRPr="006E20C9" w:rsidDel="0069794E">
          <w:rPr>
            <w:sz w:val="24"/>
            <w:szCs w:val="24"/>
          </w:rPr>
          <w:delText xml:space="preserve">ach </w:delText>
        </w:r>
        <w:r w:rsidDel="0069794E">
          <w:rPr>
            <w:sz w:val="24"/>
            <w:szCs w:val="24"/>
          </w:rPr>
          <w:delText>autotransformer tank</w:delText>
        </w:r>
        <w:r w:rsidRPr="006E20C9" w:rsidDel="0069794E">
          <w:rPr>
            <w:sz w:val="24"/>
            <w:szCs w:val="24"/>
          </w:rPr>
          <w:delText xml:space="preserve"> by the manufacturer</w:delText>
        </w:r>
        <w:r w:rsidDel="0069794E">
          <w:rPr>
            <w:sz w:val="24"/>
            <w:szCs w:val="24"/>
          </w:rPr>
          <w:delText>.</w:delText>
        </w:r>
      </w:del>
    </w:p>
    <w:p w:rsidR="006E20C9" w:rsidRPr="006E20C9" w:rsidDel="0069794E" w:rsidRDefault="006E20C9" w:rsidP="006E20C9">
      <w:pPr>
        <w:ind w:left="709"/>
        <w:jc w:val="both"/>
        <w:rPr>
          <w:del w:id="2476" w:author="Καρμίρης Αγγελος" w:date="2020-01-03T10:45:00Z"/>
          <w:sz w:val="24"/>
          <w:szCs w:val="24"/>
        </w:rPr>
      </w:pPr>
      <w:del w:id="2477" w:author="Καρμίρης Αγγελος" w:date="2020-01-03T10:45:00Z">
        <w:r w:rsidRPr="006E20C9" w:rsidDel="0069794E">
          <w:rPr>
            <w:sz w:val="24"/>
            <w:szCs w:val="24"/>
          </w:rPr>
          <w:delText>The shock recorders will be of digital type and they will include GPS and time tagging of the recordings. They will be of type SMT HYBRID – MONILOG ENDAL or SHOCKWATCH – SHOCK LOG 298 or MESSKO – CARGOLOG or of an equivalent type, subject to IPTO’s approval.</w:delText>
        </w:r>
      </w:del>
    </w:p>
    <w:p w:rsidR="006E20C9" w:rsidDel="0069794E" w:rsidRDefault="00C81650" w:rsidP="00B246C6">
      <w:pPr>
        <w:ind w:left="709"/>
        <w:jc w:val="both"/>
        <w:rPr>
          <w:del w:id="2478" w:author="Καρμίρης Αγγελος" w:date="2020-01-03T10:45:00Z"/>
          <w:sz w:val="24"/>
          <w:szCs w:val="24"/>
        </w:rPr>
      </w:pPr>
      <w:del w:id="2479" w:author="Καρμίρης Αγγελος" w:date="2020-01-03T10:45:00Z">
        <w:r w:rsidRPr="00C81650" w:rsidDel="0069794E">
          <w:rPr>
            <w:sz w:val="24"/>
            <w:szCs w:val="24"/>
          </w:rPr>
          <w:delText>The alarm limit o</w:delText>
        </w:r>
        <w:r w:rsidR="00DE3992" w:rsidDel="0069794E">
          <w:rPr>
            <w:sz w:val="24"/>
            <w:szCs w:val="24"/>
          </w:rPr>
          <w:delText>f shock recorders will be set below</w:delText>
        </w:r>
        <w:r w:rsidRPr="00C81650" w:rsidDel="0069794E">
          <w:rPr>
            <w:sz w:val="24"/>
            <w:szCs w:val="24"/>
          </w:rPr>
          <w:delText xml:space="preserve"> 1g acceleration, which is the design withstan</w:delText>
        </w:r>
        <w:r w:rsidR="009F23DC" w:rsidDel="0069794E">
          <w:rPr>
            <w:sz w:val="24"/>
            <w:szCs w:val="24"/>
          </w:rPr>
          <w:delText>d limit of the autotransformer,</w:delText>
        </w:r>
        <w:r w:rsidDel="0069794E">
          <w:rPr>
            <w:sz w:val="24"/>
            <w:szCs w:val="24"/>
          </w:rPr>
          <w:delText xml:space="preserve"> according to par.VII.19</w:delText>
        </w:r>
        <w:r w:rsidRPr="00C81650" w:rsidDel="0069794E">
          <w:rPr>
            <w:sz w:val="24"/>
            <w:szCs w:val="24"/>
          </w:rPr>
          <w:delText>.</w:delText>
        </w:r>
      </w:del>
    </w:p>
    <w:p w:rsidR="00542C9C" w:rsidRPr="00BD26DC" w:rsidDel="0069794E" w:rsidRDefault="00B372EC" w:rsidP="00542C9C">
      <w:pPr>
        <w:jc w:val="center"/>
        <w:rPr>
          <w:del w:id="2480" w:author="Καρμίρης Αγγελος" w:date="2020-01-03T10:45:00Z"/>
          <w:rFonts w:ascii="Arial" w:hAnsi="Arial" w:cs="Arial"/>
          <w:b/>
          <w:bCs/>
          <w:sz w:val="28"/>
          <w:szCs w:val="28"/>
          <w:u w:val="single"/>
        </w:rPr>
      </w:pPr>
      <w:del w:id="2481" w:author="Καρμίρης Αγγελος" w:date="2020-01-03T10:45:00Z">
        <w:r w:rsidDel="0069794E">
          <w:rPr>
            <w:sz w:val="24"/>
            <w:szCs w:val="24"/>
          </w:rPr>
          <w:br w:type="page"/>
        </w:r>
        <w:r w:rsidR="00542C9C" w:rsidRPr="00BD26DC" w:rsidDel="0069794E">
          <w:rPr>
            <w:rFonts w:ascii="Arial" w:hAnsi="Arial" w:cs="Arial"/>
            <w:b/>
            <w:sz w:val="28"/>
            <w:szCs w:val="28"/>
            <w:u w:val="single"/>
          </w:rPr>
          <w:delText>ANNEX A</w:delText>
        </w:r>
        <w:r w:rsidR="002E2BE2" w:rsidRPr="00BD26DC" w:rsidDel="0069794E">
          <w:rPr>
            <w:rFonts w:ascii="Arial" w:hAnsi="Arial" w:cs="Arial"/>
            <w:b/>
            <w:bCs/>
            <w:sz w:val="28"/>
            <w:szCs w:val="28"/>
            <w:u w:val="single"/>
          </w:rPr>
          <w:delText xml:space="preserve"> </w:delText>
        </w:r>
      </w:del>
    </w:p>
    <w:p w:rsidR="00542C9C" w:rsidRPr="00BD26DC" w:rsidDel="0069794E" w:rsidRDefault="006C2D10" w:rsidP="00542C9C">
      <w:pPr>
        <w:jc w:val="center"/>
        <w:rPr>
          <w:del w:id="2482" w:author="Καρμίρης Αγγελος" w:date="2020-01-03T10:45:00Z"/>
          <w:rFonts w:ascii="Arial" w:hAnsi="Arial" w:cs="Arial"/>
          <w:bCs/>
          <w:sz w:val="24"/>
          <w:szCs w:val="24"/>
        </w:rPr>
      </w:pPr>
      <w:del w:id="2483" w:author="Καρμίρης Αγγελος" w:date="2020-01-03T10:45:00Z">
        <w:r w:rsidRPr="00BD26DC" w:rsidDel="0069794E">
          <w:rPr>
            <w:rFonts w:ascii="Arial" w:hAnsi="Arial" w:cs="Arial"/>
            <w:bCs/>
            <w:sz w:val="24"/>
            <w:szCs w:val="24"/>
          </w:rPr>
          <w:delText>(If required in the Inquiry)</w:delText>
        </w:r>
      </w:del>
    </w:p>
    <w:p w:rsidR="006C2D10" w:rsidDel="0069794E" w:rsidRDefault="006C2D10" w:rsidP="00542C9C">
      <w:pPr>
        <w:jc w:val="center"/>
        <w:rPr>
          <w:del w:id="2484" w:author="Καρμίρης Αγγελος" w:date="2020-01-03T10:45:00Z"/>
          <w:b/>
          <w:bCs/>
          <w:sz w:val="24"/>
          <w:szCs w:val="24"/>
          <w:u w:val="single"/>
        </w:rPr>
      </w:pPr>
    </w:p>
    <w:p w:rsidR="00542C9C" w:rsidRPr="00E04C23" w:rsidDel="0069794E" w:rsidRDefault="00542C9C" w:rsidP="00542C9C">
      <w:pPr>
        <w:jc w:val="center"/>
        <w:rPr>
          <w:del w:id="2485" w:author="Καρμίρης Αγγελος" w:date="2020-01-03T10:45:00Z"/>
          <w:rFonts w:ascii="Arial" w:hAnsi="Arial" w:cs="Arial"/>
          <w:sz w:val="32"/>
          <w:szCs w:val="32"/>
        </w:rPr>
      </w:pPr>
      <w:del w:id="2486" w:author="Καρμίρης Αγγελος" w:date="2020-01-03T10:45:00Z">
        <w:r w:rsidRPr="00E04C23" w:rsidDel="0069794E">
          <w:rPr>
            <w:rFonts w:ascii="Arial" w:hAnsi="Arial" w:cs="Arial"/>
            <w:sz w:val="32"/>
            <w:szCs w:val="32"/>
          </w:rPr>
          <w:delText>A</w:delText>
        </w:r>
        <w:r w:rsidDel="0069794E">
          <w:rPr>
            <w:rFonts w:ascii="Arial" w:hAnsi="Arial" w:cs="Arial"/>
            <w:sz w:val="32"/>
            <w:szCs w:val="32"/>
          </w:rPr>
          <w:delText>utotransformer Condition Monitoring Systems Technical Description</w:delText>
        </w:r>
      </w:del>
    </w:p>
    <w:p w:rsidR="00542C9C" w:rsidDel="0069794E" w:rsidRDefault="00542C9C" w:rsidP="00542C9C">
      <w:pPr>
        <w:jc w:val="both"/>
        <w:rPr>
          <w:del w:id="2487" w:author="Καρμίρης Αγγελος" w:date="2020-01-03T10:45:00Z"/>
          <w:rFonts w:ascii="Arial" w:hAnsi="Arial" w:cs="Arial"/>
        </w:rPr>
      </w:pPr>
    </w:p>
    <w:p w:rsidR="00542C9C" w:rsidDel="0069794E" w:rsidRDefault="00542C9C" w:rsidP="00542C9C">
      <w:pPr>
        <w:pStyle w:val="ListParagraph"/>
        <w:numPr>
          <w:ilvl w:val="0"/>
          <w:numId w:val="40"/>
        </w:numPr>
        <w:autoSpaceDE/>
        <w:autoSpaceDN/>
        <w:spacing w:after="200" w:line="276" w:lineRule="auto"/>
        <w:jc w:val="both"/>
        <w:rPr>
          <w:del w:id="2488" w:author="Καρμίρης Αγγελος" w:date="2020-01-03T10:45:00Z"/>
          <w:rFonts w:ascii="Arial" w:hAnsi="Arial" w:cs="Arial"/>
          <w:sz w:val="28"/>
          <w:szCs w:val="28"/>
        </w:rPr>
      </w:pPr>
      <w:del w:id="2489" w:author="Καρμίρης Αγγελος" w:date="2020-01-03T10:45:00Z">
        <w:r w:rsidDel="0069794E">
          <w:rPr>
            <w:rFonts w:ascii="Arial" w:hAnsi="Arial" w:cs="Arial"/>
            <w:sz w:val="28"/>
            <w:szCs w:val="28"/>
          </w:rPr>
          <w:delText>Integrated Condition Monitoring System</w:delText>
        </w:r>
        <w:r w:rsidRPr="00EF7367" w:rsidDel="0069794E">
          <w:rPr>
            <w:rFonts w:ascii="Arial" w:hAnsi="Arial" w:cs="Arial"/>
            <w:sz w:val="28"/>
            <w:szCs w:val="28"/>
          </w:rPr>
          <w:delText xml:space="preserve"> </w:delText>
        </w:r>
        <w:r w:rsidDel="0069794E">
          <w:rPr>
            <w:rFonts w:ascii="Arial" w:hAnsi="Arial" w:cs="Arial"/>
            <w:sz w:val="28"/>
            <w:szCs w:val="28"/>
          </w:rPr>
          <w:delText>for Autotransformers</w:delText>
        </w:r>
      </w:del>
    </w:p>
    <w:p w:rsidR="00542C9C" w:rsidRPr="00291AEA" w:rsidDel="0069794E" w:rsidRDefault="00542C9C" w:rsidP="00542C9C">
      <w:pPr>
        <w:pStyle w:val="ListParagraph"/>
        <w:numPr>
          <w:ilvl w:val="1"/>
          <w:numId w:val="40"/>
        </w:numPr>
        <w:autoSpaceDE/>
        <w:autoSpaceDN/>
        <w:spacing w:after="200" w:line="276" w:lineRule="auto"/>
        <w:jc w:val="both"/>
        <w:rPr>
          <w:del w:id="2490" w:author="Καρμίρης Αγγελος" w:date="2020-01-03T10:45:00Z"/>
          <w:rFonts w:ascii="Arial" w:hAnsi="Arial" w:cs="Arial"/>
          <w:sz w:val="24"/>
          <w:szCs w:val="24"/>
        </w:rPr>
      </w:pPr>
      <w:del w:id="2491" w:author="Καρμίρης Αγγελος" w:date="2020-01-03T10:45:00Z">
        <w:r w:rsidRPr="00291AEA" w:rsidDel="0069794E">
          <w:rPr>
            <w:rFonts w:ascii="Arial" w:hAnsi="Arial" w:cs="Arial"/>
            <w:sz w:val="24"/>
            <w:szCs w:val="24"/>
          </w:rPr>
          <w:delText>General Requirements</w:delText>
        </w:r>
      </w:del>
    </w:p>
    <w:p w:rsidR="00542C9C" w:rsidRPr="008C4DCA" w:rsidDel="0069794E" w:rsidRDefault="00542C9C" w:rsidP="00542C9C">
      <w:pPr>
        <w:ind w:left="720"/>
        <w:jc w:val="both"/>
        <w:rPr>
          <w:del w:id="2492" w:author="Καρμίρης Αγγελος" w:date="2020-01-03T10:45:00Z"/>
          <w:rFonts w:ascii="Arial" w:hAnsi="Arial" w:cs="Arial"/>
        </w:rPr>
      </w:pPr>
      <w:del w:id="2493" w:author="Καρμίρης Αγγελος" w:date="2020-01-03T10:45:00Z">
        <w:r w:rsidDel="0069794E">
          <w:rPr>
            <w:rFonts w:ascii="Arial" w:hAnsi="Arial" w:cs="Arial"/>
          </w:rPr>
          <w:delText>The general description and requirements of the project are as follows:</w:delText>
        </w:r>
      </w:del>
    </w:p>
    <w:p w:rsidR="00542C9C" w:rsidDel="0069794E" w:rsidRDefault="00542C9C" w:rsidP="00542C9C">
      <w:pPr>
        <w:pStyle w:val="ListParagraph"/>
        <w:numPr>
          <w:ilvl w:val="2"/>
          <w:numId w:val="40"/>
        </w:numPr>
        <w:autoSpaceDE/>
        <w:autoSpaceDN/>
        <w:spacing w:after="200" w:line="276" w:lineRule="auto"/>
        <w:jc w:val="both"/>
        <w:rPr>
          <w:del w:id="2494" w:author="Καρμίρης Αγγελος" w:date="2020-01-03T10:45:00Z"/>
          <w:rFonts w:ascii="Arial" w:hAnsi="Arial" w:cs="Arial"/>
        </w:rPr>
      </w:pPr>
      <w:del w:id="2495" w:author="Καρμίρης Αγγελος" w:date="2020-01-03T10:45:00Z">
        <w:r w:rsidRPr="00805A5F" w:rsidDel="0069794E">
          <w:rPr>
            <w:rFonts w:ascii="Arial" w:hAnsi="Arial" w:cs="Arial"/>
          </w:rPr>
          <w:delText>A</w:delText>
        </w:r>
        <w:r w:rsidDel="0069794E">
          <w:rPr>
            <w:rFonts w:ascii="Arial" w:hAnsi="Arial" w:cs="Arial"/>
          </w:rPr>
          <w:delText>n integrated</w:delText>
        </w:r>
        <w:r w:rsidRPr="00805A5F" w:rsidDel="0069794E">
          <w:rPr>
            <w:rFonts w:ascii="Arial" w:hAnsi="Arial" w:cs="Arial"/>
          </w:rPr>
          <w:delText xml:space="preserve"> condition monitoring system will be procured, installed and commissioned by the Contractor. The system will be installed </w:delText>
        </w:r>
        <w:r w:rsidDel="0069794E">
          <w:rPr>
            <w:rFonts w:ascii="Arial" w:hAnsi="Arial" w:cs="Arial"/>
          </w:rPr>
          <w:delText xml:space="preserve">during the manufacturing stages of the autotransformer. All necessary connections pipes, flanges, manholes, oil pockets, electrical wiring, junction and control boxes shall be incorporated in the design of the autotransformer. Only limited welding or threading operations are allowed on site. </w:delText>
        </w:r>
      </w:del>
    </w:p>
    <w:p w:rsidR="00542C9C" w:rsidDel="0069794E" w:rsidRDefault="00542C9C" w:rsidP="00542C9C">
      <w:pPr>
        <w:pStyle w:val="ListParagraph"/>
        <w:numPr>
          <w:ilvl w:val="2"/>
          <w:numId w:val="40"/>
        </w:numPr>
        <w:autoSpaceDE/>
        <w:autoSpaceDN/>
        <w:spacing w:after="200" w:line="276" w:lineRule="auto"/>
        <w:jc w:val="both"/>
        <w:rPr>
          <w:del w:id="2496" w:author="Καρμίρης Αγγελος" w:date="2020-01-03T10:45:00Z"/>
          <w:rFonts w:ascii="Arial" w:hAnsi="Arial" w:cs="Arial"/>
        </w:rPr>
      </w:pPr>
      <w:del w:id="2497" w:author="Καρμίρης Αγγελος" w:date="2020-01-03T10:45:00Z">
        <w:r w:rsidDel="0069794E">
          <w:rPr>
            <w:rFonts w:ascii="Arial" w:hAnsi="Arial" w:cs="Arial"/>
          </w:rPr>
          <w:delText xml:space="preserve">The manufacturer/supplier will provide all necessary consumables and spare parts for five (5) years of operation. A guarantee for at least two (2) years of operation will be also provided for all devices and systems </w:delText>
        </w:r>
        <w:r w:rsidRPr="002363D1" w:rsidDel="0069794E">
          <w:rPr>
            <w:rFonts w:ascii="Arial" w:hAnsi="Arial" w:cs="Arial"/>
          </w:rPr>
          <w:delText>starting from the date of the qualitative / quantitative acceptance of the installation</w:delText>
        </w:r>
        <w:r w:rsidDel="0069794E">
          <w:rPr>
            <w:rFonts w:ascii="Arial" w:hAnsi="Arial" w:cs="Arial"/>
          </w:rPr>
          <w:delText>. The expected lifetime/MTTF of the various consumables/spare parts shall be provided analytically.</w:delText>
        </w:r>
      </w:del>
    </w:p>
    <w:p w:rsidR="00542C9C" w:rsidDel="0069794E" w:rsidRDefault="00542C9C" w:rsidP="00542C9C">
      <w:pPr>
        <w:pStyle w:val="ListParagraph"/>
        <w:numPr>
          <w:ilvl w:val="2"/>
          <w:numId w:val="40"/>
        </w:numPr>
        <w:autoSpaceDE/>
        <w:autoSpaceDN/>
        <w:spacing w:after="200" w:line="276" w:lineRule="auto"/>
        <w:jc w:val="both"/>
        <w:rPr>
          <w:del w:id="2498" w:author="Καρμίρης Αγγελος" w:date="2020-01-03T10:45:00Z"/>
          <w:rFonts w:ascii="Arial" w:hAnsi="Arial" w:cs="Arial"/>
        </w:rPr>
      </w:pPr>
      <w:del w:id="2499" w:author="Καρμίρης Αγγελος" w:date="2020-01-03T10:45:00Z">
        <w:r w:rsidDel="0069794E">
          <w:rPr>
            <w:rFonts w:ascii="Arial" w:hAnsi="Arial" w:cs="Arial"/>
          </w:rPr>
          <w:delText>Each Bidder will submit a detailed technical description of the offered integrated condition monitoring system. The description will refer also in detail to the capabilities of the offered software and to the communication requirements of the system. Technical datasheets and leaflets of all offered devices will be also included. Each Bidder will submit also the list of consumables and spare parts for five years of operation of the condition monitoring system.</w:delText>
        </w:r>
      </w:del>
    </w:p>
    <w:p w:rsidR="00542C9C" w:rsidRPr="009E6E75" w:rsidDel="0069794E" w:rsidRDefault="00542C9C" w:rsidP="00542C9C">
      <w:pPr>
        <w:pStyle w:val="ListParagraph"/>
        <w:numPr>
          <w:ilvl w:val="2"/>
          <w:numId w:val="40"/>
        </w:numPr>
        <w:autoSpaceDE/>
        <w:autoSpaceDN/>
        <w:spacing w:after="200" w:line="276" w:lineRule="auto"/>
        <w:jc w:val="both"/>
        <w:rPr>
          <w:del w:id="2500" w:author="Καρμίρης Αγγελος" w:date="2020-01-03T10:45:00Z"/>
          <w:rFonts w:ascii="Arial" w:hAnsi="Arial" w:cs="Arial"/>
        </w:rPr>
      </w:pPr>
      <w:del w:id="2501" w:author="Καρμίρης Αγγελος" w:date="2020-01-03T10:45:00Z">
        <w:r w:rsidDel="0069794E">
          <w:rPr>
            <w:rFonts w:ascii="Arial" w:hAnsi="Arial" w:cs="Arial"/>
          </w:rPr>
          <w:delText>The manufacturer must have installed the condition monitoring system on at least three (3) transformers in the last three (3) years with satisfactory operation. Reference letters from the end-users must be provided.</w:delText>
        </w:r>
        <w:r w:rsidRPr="00EF7367" w:rsidDel="0069794E">
          <w:rPr>
            <w:rFonts w:ascii="Arial" w:hAnsi="Arial" w:cs="Arial"/>
          </w:rPr>
          <w:delText xml:space="preserve"> </w:delText>
        </w:r>
        <w:r w:rsidDel="0069794E">
          <w:rPr>
            <w:rFonts w:ascii="Arial" w:hAnsi="Arial" w:cs="Arial"/>
          </w:rPr>
          <w:delText xml:space="preserve">The installed monitoring systems shall comprise at minimum the fiber optics temperature sensors and the Dissolved Gas Analysis and Moisture monitor. In case that no previous or limited experience with the integrated monitoring system experience can be exhibited, the manufacturer shall provide a solemn declaration from the monitoring system vendor/manufacturer stating that he will support with know how transfer and supervision the correct installation, adjustment and functional testing of the integrated monitoring system in all stages of the manufacturing process as well as during commissioning (if necessary).  </w:delText>
        </w:r>
      </w:del>
    </w:p>
    <w:p w:rsidR="00542C9C" w:rsidDel="0069794E" w:rsidRDefault="00542C9C" w:rsidP="00542C9C">
      <w:pPr>
        <w:pStyle w:val="ListParagraph"/>
        <w:numPr>
          <w:ilvl w:val="2"/>
          <w:numId w:val="40"/>
        </w:numPr>
        <w:autoSpaceDE/>
        <w:autoSpaceDN/>
        <w:spacing w:after="200" w:line="276" w:lineRule="auto"/>
        <w:jc w:val="both"/>
        <w:rPr>
          <w:del w:id="2502" w:author="Καρμίρης Αγγελος" w:date="2020-01-03T10:45:00Z"/>
          <w:rFonts w:ascii="Arial" w:hAnsi="Arial" w:cs="Arial"/>
        </w:rPr>
      </w:pPr>
      <w:del w:id="2503" w:author="Καρμίρης Αγγελος" w:date="2020-01-03T10:45:00Z">
        <w:r w:rsidDel="0069794E">
          <w:rPr>
            <w:rFonts w:ascii="Arial" w:hAnsi="Arial" w:cs="Arial"/>
          </w:rPr>
          <w:delText>The wiring drawings, layout drawings and detailed data sheets of the integrated condition monitoring system and of all its components will be submitted to IPTO for approval along with mechanical and electrical drawings of the Autotransformer. The IP rating for all cubicles or cabinets shall be at least 65.</w:delText>
        </w:r>
      </w:del>
    </w:p>
    <w:p w:rsidR="00542C9C" w:rsidDel="0069794E" w:rsidRDefault="00542C9C" w:rsidP="00542C9C">
      <w:pPr>
        <w:ind w:left="720"/>
        <w:jc w:val="both"/>
        <w:rPr>
          <w:del w:id="2504" w:author="Καρμίρης Αγγελος" w:date="2020-01-03T10:45:00Z"/>
          <w:rFonts w:ascii="Arial" w:hAnsi="Arial" w:cs="Arial"/>
        </w:rPr>
      </w:pPr>
      <w:del w:id="2505" w:author="Καρμίρης Αγγελος" w:date="2020-01-03T10:45:00Z">
        <w:r w:rsidDel="0069794E">
          <w:rPr>
            <w:rFonts w:ascii="Arial" w:hAnsi="Arial" w:cs="Arial"/>
          </w:rPr>
          <w:delText xml:space="preserve">1.1.6 </w:delText>
        </w:r>
        <w:r w:rsidRPr="000B0911" w:rsidDel="0069794E">
          <w:rPr>
            <w:rFonts w:ascii="Arial" w:hAnsi="Arial" w:cs="Arial"/>
          </w:rPr>
          <w:delText xml:space="preserve">Operation and maintenance manuals shall be delivered for all systems and </w:delText>
        </w:r>
      </w:del>
    </w:p>
    <w:p w:rsidR="00542C9C" w:rsidDel="0069794E" w:rsidRDefault="00542C9C" w:rsidP="00542C9C">
      <w:pPr>
        <w:jc w:val="both"/>
        <w:rPr>
          <w:del w:id="2506" w:author="Καρμίρης Αγγελος" w:date="2020-01-03T10:45:00Z"/>
          <w:rFonts w:ascii="Arial" w:hAnsi="Arial" w:cs="Arial"/>
        </w:rPr>
      </w:pPr>
      <w:del w:id="2507" w:author="Καρμίρης Αγγελος" w:date="2020-01-03T10:45:00Z">
        <w:r w:rsidDel="0069794E">
          <w:rPr>
            <w:rFonts w:ascii="Arial" w:hAnsi="Arial" w:cs="Arial"/>
          </w:rPr>
          <w:delText xml:space="preserve">          </w:delText>
        </w:r>
        <w:r w:rsidR="006C2D10" w:rsidDel="0069794E">
          <w:rPr>
            <w:rFonts w:ascii="Arial" w:hAnsi="Arial" w:cs="Arial"/>
          </w:rPr>
          <w:tab/>
          <w:delText xml:space="preserve">         </w:delText>
        </w:r>
        <w:r w:rsidDel="0069794E">
          <w:rPr>
            <w:rFonts w:ascii="Arial" w:hAnsi="Arial" w:cs="Arial"/>
          </w:rPr>
          <w:delText>d</w:delText>
        </w:r>
        <w:r w:rsidRPr="000B0911" w:rsidDel="0069794E">
          <w:rPr>
            <w:rFonts w:ascii="Arial" w:hAnsi="Arial" w:cs="Arial"/>
          </w:rPr>
          <w:delText>evices.</w:delText>
        </w:r>
      </w:del>
    </w:p>
    <w:p w:rsidR="006C2D10" w:rsidRPr="000B0911" w:rsidDel="0069794E" w:rsidRDefault="006C2D10" w:rsidP="00542C9C">
      <w:pPr>
        <w:jc w:val="both"/>
        <w:rPr>
          <w:del w:id="2508" w:author="Καρμίρης Αγγελος" w:date="2020-01-03T10:45:00Z"/>
          <w:rFonts w:ascii="Arial" w:hAnsi="Arial" w:cs="Arial"/>
        </w:rPr>
      </w:pPr>
    </w:p>
    <w:p w:rsidR="00542C9C" w:rsidRPr="00291AEA" w:rsidDel="0069794E" w:rsidRDefault="00542C9C" w:rsidP="00542C9C">
      <w:pPr>
        <w:pStyle w:val="ListParagraph"/>
        <w:numPr>
          <w:ilvl w:val="1"/>
          <w:numId w:val="40"/>
        </w:numPr>
        <w:autoSpaceDE/>
        <w:autoSpaceDN/>
        <w:spacing w:after="200" w:line="276" w:lineRule="auto"/>
        <w:jc w:val="both"/>
        <w:rPr>
          <w:del w:id="2509" w:author="Καρμίρης Αγγελος" w:date="2020-01-03T10:45:00Z"/>
          <w:rFonts w:ascii="Arial" w:hAnsi="Arial" w:cs="Arial"/>
          <w:sz w:val="24"/>
          <w:szCs w:val="24"/>
        </w:rPr>
      </w:pPr>
      <w:del w:id="2510" w:author="Καρμίρης Αγγελος" w:date="2020-01-03T10:45:00Z">
        <w:r w:rsidRPr="00291AEA" w:rsidDel="0069794E">
          <w:rPr>
            <w:rFonts w:ascii="Arial" w:hAnsi="Arial" w:cs="Arial"/>
            <w:sz w:val="24"/>
            <w:szCs w:val="24"/>
          </w:rPr>
          <w:delText>Condition Monitoring devices</w:delText>
        </w:r>
      </w:del>
    </w:p>
    <w:p w:rsidR="00542C9C" w:rsidRPr="003C512F" w:rsidDel="0069794E" w:rsidRDefault="00542C9C" w:rsidP="00542C9C">
      <w:pPr>
        <w:ind w:left="720"/>
        <w:jc w:val="both"/>
        <w:rPr>
          <w:del w:id="2511" w:author="Καρμίρης Αγγελος" w:date="2020-01-03T10:45:00Z"/>
          <w:rFonts w:ascii="Arial" w:hAnsi="Arial" w:cs="Arial"/>
        </w:rPr>
      </w:pPr>
      <w:del w:id="2512" w:author="Καρμίρης Αγγελος" w:date="2020-01-03T10:45:00Z">
        <w:r w:rsidDel="0069794E">
          <w:rPr>
            <w:rFonts w:ascii="Arial" w:hAnsi="Arial" w:cs="Arial"/>
          </w:rPr>
          <w:delText>The devices and sub-systems of the integrated condition monitoring system, their interconnections and communication capabilities will be as follows:</w:delText>
        </w:r>
      </w:del>
    </w:p>
    <w:p w:rsidR="00542C9C" w:rsidDel="0069794E" w:rsidRDefault="00542C9C" w:rsidP="00542C9C">
      <w:pPr>
        <w:pStyle w:val="ListParagraph"/>
        <w:numPr>
          <w:ilvl w:val="2"/>
          <w:numId w:val="40"/>
        </w:numPr>
        <w:autoSpaceDE/>
        <w:autoSpaceDN/>
        <w:spacing w:after="200" w:line="276" w:lineRule="auto"/>
        <w:jc w:val="both"/>
        <w:rPr>
          <w:del w:id="2513" w:author="Καρμίρης Αγγελος" w:date="2020-01-03T10:45:00Z"/>
          <w:rFonts w:ascii="Arial" w:hAnsi="Arial" w:cs="Arial"/>
        </w:rPr>
      </w:pPr>
      <w:del w:id="2514" w:author="Καρμίρης Αγγελος" w:date="2020-01-03T10:45:00Z">
        <w:r w:rsidDel="0069794E">
          <w:rPr>
            <w:rFonts w:ascii="Arial" w:hAnsi="Arial" w:cs="Arial"/>
          </w:rPr>
          <w:delText>A dissolved gas</w:delText>
        </w:r>
        <w:r w:rsidRPr="00E04C23" w:rsidDel="0069794E">
          <w:rPr>
            <w:rFonts w:ascii="Arial" w:hAnsi="Arial" w:cs="Arial"/>
          </w:rPr>
          <w:delText xml:space="preserve"> and moisture monitor</w:delText>
        </w:r>
        <w:r w:rsidRPr="00E952AD" w:rsidDel="0069794E">
          <w:rPr>
            <w:rFonts w:ascii="Arial" w:hAnsi="Arial" w:cs="Arial"/>
          </w:rPr>
          <w:delText xml:space="preserve"> </w:delText>
        </w:r>
        <w:r w:rsidRPr="00E04C23" w:rsidDel="0069794E">
          <w:rPr>
            <w:rFonts w:ascii="Arial" w:hAnsi="Arial" w:cs="Arial"/>
          </w:rPr>
          <w:delText>on the transformer tank</w:delText>
        </w:r>
        <w:r w:rsidDel="0069794E">
          <w:rPr>
            <w:rFonts w:ascii="Arial" w:hAnsi="Arial" w:cs="Arial"/>
          </w:rPr>
          <w:delText>,</w:delText>
        </w:r>
        <w:r w:rsidRPr="00E04C23" w:rsidDel="0069794E">
          <w:rPr>
            <w:rFonts w:ascii="Arial" w:hAnsi="Arial" w:cs="Arial"/>
          </w:rPr>
          <w:delText xml:space="preserve"> </w:delText>
        </w:r>
        <w:r w:rsidDel="0069794E">
          <w:rPr>
            <w:rFonts w:ascii="Arial" w:hAnsi="Arial" w:cs="Arial"/>
          </w:rPr>
          <w:delText xml:space="preserve">either </w:delText>
        </w:r>
        <w:r w:rsidRPr="00E04C23" w:rsidDel="0069794E">
          <w:rPr>
            <w:rFonts w:ascii="Arial" w:hAnsi="Arial" w:cs="Arial"/>
          </w:rPr>
          <w:delText>of GE manufacture, K</w:delText>
        </w:r>
        <w:r w:rsidDel="0069794E">
          <w:rPr>
            <w:rFonts w:ascii="Arial" w:hAnsi="Arial" w:cs="Arial"/>
          </w:rPr>
          <w:delText>elman Transfix DGA 900</w:delText>
        </w:r>
        <w:r w:rsidRPr="00183794" w:rsidDel="0069794E">
          <w:rPr>
            <w:rFonts w:ascii="Arial" w:hAnsi="Arial" w:cs="Arial"/>
          </w:rPr>
          <w:delText xml:space="preserve"> </w:delText>
        </w:r>
        <w:r w:rsidRPr="00E04C23" w:rsidDel="0069794E">
          <w:rPr>
            <w:rFonts w:ascii="Arial" w:hAnsi="Arial" w:cs="Arial"/>
          </w:rPr>
          <w:delText>type,</w:delText>
        </w:r>
        <w:r w:rsidDel="0069794E">
          <w:rPr>
            <w:rFonts w:ascii="Arial" w:hAnsi="Arial" w:cs="Arial"/>
          </w:rPr>
          <w:delText xml:space="preserve"> or of Qualitrol manufacture, Serveron TM8</w:delText>
        </w:r>
        <w:r w:rsidRPr="00183794" w:rsidDel="0069794E">
          <w:rPr>
            <w:rFonts w:ascii="Arial" w:hAnsi="Arial" w:cs="Arial"/>
          </w:rPr>
          <w:delText xml:space="preserve"> </w:delText>
        </w:r>
        <w:r w:rsidDel="0069794E">
          <w:rPr>
            <w:rFonts w:ascii="Arial" w:hAnsi="Arial" w:cs="Arial"/>
          </w:rPr>
          <w:delText>type, or of Siemens manufacture, Multisense 9</w:delText>
        </w:r>
        <w:r w:rsidRPr="00183794" w:rsidDel="0069794E">
          <w:rPr>
            <w:rFonts w:ascii="Arial" w:hAnsi="Arial" w:cs="Arial"/>
          </w:rPr>
          <w:delText xml:space="preserve"> </w:delText>
        </w:r>
        <w:r w:rsidDel="0069794E">
          <w:rPr>
            <w:rFonts w:ascii="Arial" w:hAnsi="Arial" w:cs="Arial"/>
          </w:rPr>
          <w:delText>type, or of Doble manufacture, Morgan Schaffer Calisto 9</w:delText>
        </w:r>
        <w:r w:rsidRPr="00183794" w:rsidDel="0069794E">
          <w:rPr>
            <w:rFonts w:ascii="Arial" w:hAnsi="Arial" w:cs="Arial"/>
          </w:rPr>
          <w:delText xml:space="preserve"> </w:delText>
        </w:r>
        <w:r w:rsidDel="0069794E">
          <w:rPr>
            <w:rFonts w:ascii="Arial" w:hAnsi="Arial" w:cs="Arial"/>
          </w:rPr>
          <w:delText>type</w:delText>
        </w:r>
        <w:r w:rsidRPr="00E04C23" w:rsidDel="0069794E">
          <w:rPr>
            <w:rFonts w:ascii="Arial" w:hAnsi="Arial" w:cs="Arial"/>
          </w:rPr>
          <w:delText xml:space="preserve">. The </w:delText>
        </w:r>
        <w:r w:rsidDel="0069794E">
          <w:rPr>
            <w:rFonts w:ascii="Arial" w:hAnsi="Arial" w:cs="Arial"/>
          </w:rPr>
          <w:delText>device</w:delText>
        </w:r>
        <w:r w:rsidRPr="00E04C23" w:rsidDel="0069794E">
          <w:rPr>
            <w:rFonts w:ascii="Arial" w:hAnsi="Arial" w:cs="Arial"/>
          </w:rPr>
          <w:delText xml:space="preserve"> shall monitor </w:delText>
        </w:r>
        <w:r w:rsidDel="0069794E">
          <w:rPr>
            <w:rFonts w:ascii="Arial" w:hAnsi="Arial" w:cs="Arial"/>
          </w:rPr>
          <w:delText>eight or nine</w:delText>
        </w:r>
        <w:r w:rsidRPr="00E04C23" w:rsidDel="0069794E">
          <w:rPr>
            <w:rFonts w:ascii="Arial" w:hAnsi="Arial" w:cs="Arial"/>
          </w:rPr>
          <w:delText xml:space="preserve"> gases and moisture dissolved in transformer oil. It shall communicate remotely through Ethernet</w:delText>
        </w:r>
        <w:r w:rsidDel="0069794E">
          <w:rPr>
            <w:rFonts w:ascii="Arial" w:hAnsi="Arial" w:cs="Arial"/>
          </w:rPr>
          <w:delText xml:space="preserve"> port</w:delText>
        </w:r>
        <w:r w:rsidRPr="00E04C23" w:rsidDel="0069794E">
          <w:rPr>
            <w:rFonts w:ascii="Arial" w:hAnsi="Arial" w:cs="Arial"/>
          </w:rPr>
          <w:delText xml:space="preserve"> and locally through a serial port (preferably USB). Its auxiliary power will </w:delText>
        </w:r>
        <w:r w:rsidDel="0069794E">
          <w:rPr>
            <w:rFonts w:ascii="Arial" w:hAnsi="Arial" w:cs="Arial"/>
          </w:rPr>
          <w:delText xml:space="preserve">preferably </w:delText>
        </w:r>
        <w:r w:rsidRPr="00E04C23" w:rsidDel="0069794E">
          <w:rPr>
            <w:rFonts w:ascii="Arial" w:hAnsi="Arial" w:cs="Arial"/>
          </w:rPr>
          <w:delText>be 220 Vdc</w:delText>
        </w:r>
        <w:r w:rsidDel="0069794E">
          <w:rPr>
            <w:rFonts w:ascii="Arial" w:hAnsi="Arial" w:cs="Arial"/>
          </w:rPr>
          <w:delText xml:space="preserve"> or else 230 Vac</w:delText>
        </w:r>
        <w:r w:rsidRPr="00E04C23" w:rsidDel="0069794E">
          <w:rPr>
            <w:rFonts w:ascii="Arial" w:hAnsi="Arial" w:cs="Arial"/>
          </w:rPr>
          <w:delText xml:space="preserve">, fed from the control cabinet of the autotransformer. </w:delText>
        </w:r>
      </w:del>
    </w:p>
    <w:p w:rsidR="00542C9C" w:rsidRPr="00581D79" w:rsidDel="0069794E" w:rsidRDefault="00542C9C" w:rsidP="00542C9C">
      <w:pPr>
        <w:ind w:left="1224"/>
        <w:jc w:val="both"/>
        <w:rPr>
          <w:del w:id="2515" w:author="Καρμίρης Αγγελος" w:date="2020-01-03T10:45:00Z"/>
          <w:rFonts w:ascii="Arial" w:hAnsi="Arial" w:cs="Arial"/>
        </w:rPr>
      </w:pPr>
      <w:del w:id="2516" w:author="Καρμίρης Αγγελος" w:date="2020-01-03T10:45:00Z">
        <w:r w:rsidDel="0069794E">
          <w:rPr>
            <w:rFonts w:ascii="Arial" w:hAnsi="Arial" w:cs="Arial"/>
            <w:bCs/>
          </w:rPr>
          <w:delText>The</w:delText>
        </w:r>
        <w:r w:rsidRPr="00C25575" w:rsidDel="0069794E">
          <w:rPr>
            <w:rFonts w:ascii="Arial" w:hAnsi="Arial" w:cs="Arial"/>
            <w:bCs/>
          </w:rPr>
          <w:delText xml:space="preserve"> </w:delText>
        </w:r>
        <w:r w:rsidDel="0069794E">
          <w:rPr>
            <w:rFonts w:ascii="Arial" w:hAnsi="Arial" w:cs="Arial"/>
            <w:bCs/>
          </w:rPr>
          <w:delText>monitor</w:delText>
        </w:r>
        <w:r w:rsidRPr="00C25575" w:rsidDel="0069794E">
          <w:rPr>
            <w:rFonts w:ascii="Arial" w:hAnsi="Arial" w:cs="Arial"/>
            <w:bCs/>
          </w:rPr>
          <w:delText xml:space="preserve"> shall be </w:delText>
        </w:r>
        <w:r w:rsidDel="0069794E">
          <w:rPr>
            <w:rFonts w:ascii="Arial" w:hAnsi="Arial" w:cs="Arial"/>
            <w:bCs/>
          </w:rPr>
          <w:delText>connected to the main tank through</w:delText>
        </w:r>
        <w:r w:rsidRPr="00C25575" w:rsidDel="0069794E">
          <w:rPr>
            <w:rFonts w:ascii="Arial" w:hAnsi="Arial" w:cs="Arial"/>
            <w:bCs/>
          </w:rPr>
          <w:delText xml:space="preserve"> </w:delText>
        </w:r>
        <w:r w:rsidDel="0069794E">
          <w:rPr>
            <w:rFonts w:ascii="Arial" w:hAnsi="Arial" w:cs="Arial"/>
            <w:bCs/>
          </w:rPr>
          <w:delText>two pipes with ball valves for oil inlet and outlet</w:delText>
        </w:r>
        <w:r w:rsidRPr="00C25575" w:rsidDel="0069794E">
          <w:rPr>
            <w:rFonts w:ascii="Arial" w:hAnsi="Arial" w:cs="Arial"/>
            <w:bCs/>
          </w:rPr>
          <w:delText>.</w:delText>
        </w:r>
        <w:r w:rsidDel="0069794E">
          <w:rPr>
            <w:rFonts w:ascii="Arial" w:hAnsi="Arial" w:cs="Arial"/>
            <w:bCs/>
          </w:rPr>
          <w:delText xml:space="preserve"> Alternatively it can be connected through one pipe with ball valve, if this is specified by its manufacturer.</w:delText>
        </w:r>
        <w:r w:rsidRPr="00C25575" w:rsidDel="0069794E">
          <w:rPr>
            <w:rFonts w:ascii="Arial" w:hAnsi="Arial" w:cs="Arial"/>
            <w:bCs/>
          </w:rPr>
          <w:delText xml:space="preserve"> </w:delText>
        </w:r>
      </w:del>
    </w:p>
    <w:p w:rsidR="00542C9C" w:rsidDel="0069794E" w:rsidRDefault="00542C9C" w:rsidP="00542C9C">
      <w:pPr>
        <w:pStyle w:val="ListParagraph"/>
        <w:numPr>
          <w:ilvl w:val="2"/>
          <w:numId w:val="40"/>
        </w:numPr>
        <w:autoSpaceDE/>
        <w:autoSpaceDN/>
        <w:spacing w:after="200" w:line="276" w:lineRule="auto"/>
        <w:ind w:left="1225" w:hanging="505"/>
        <w:contextualSpacing/>
        <w:jc w:val="both"/>
        <w:rPr>
          <w:del w:id="2517" w:author="Καρμίρης Αγγελος" w:date="2020-01-03T10:45:00Z"/>
          <w:rFonts w:ascii="Arial" w:hAnsi="Arial" w:cs="Arial"/>
        </w:rPr>
      </w:pPr>
      <w:del w:id="2518" w:author="Καρμίρης Αγγελος" w:date="2020-01-03T10:45:00Z">
        <w:r w:rsidDel="0069794E">
          <w:rPr>
            <w:rFonts w:ascii="Arial" w:hAnsi="Arial" w:cs="Arial"/>
          </w:rPr>
          <w:delText>A stand-alone condition monitoring system, either of GE manufacture, MS3000</w:delText>
        </w:r>
        <w:r w:rsidRPr="00183794" w:rsidDel="0069794E">
          <w:rPr>
            <w:rFonts w:ascii="Arial" w:hAnsi="Arial" w:cs="Arial"/>
          </w:rPr>
          <w:delText xml:space="preserve"> </w:delText>
        </w:r>
        <w:r w:rsidDel="0069794E">
          <w:rPr>
            <w:rFonts w:ascii="Arial" w:hAnsi="Arial" w:cs="Arial"/>
          </w:rPr>
          <w:delText>type, or of Qualitrol manufacture, QTMS</w:delText>
        </w:r>
        <w:r w:rsidRPr="00183794" w:rsidDel="0069794E">
          <w:rPr>
            <w:rFonts w:ascii="Arial" w:hAnsi="Arial" w:cs="Arial"/>
          </w:rPr>
          <w:delText xml:space="preserve"> </w:delText>
        </w:r>
        <w:r w:rsidDel="0069794E">
          <w:rPr>
            <w:rFonts w:ascii="Arial" w:hAnsi="Arial" w:cs="Arial"/>
          </w:rPr>
          <w:delText>type, or of Siemens manufacture, Sitram TDCM</w:delText>
        </w:r>
        <w:r w:rsidRPr="00183794" w:rsidDel="0069794E">
          <w:rPr>
            <w:rFonts w:ascii="Arial" w:hAnsi="Arial" w:cs="Arial"/>
          </w:rPr>
          <w:delText xml:space="preserve"> </w:delText>
        </w:r>
        <w:r w:rsidDel="0069794E">
          <w:rPr>
            <w:rFonts w:ascii="Arial" w:hAnsi="Arial" w:cs="Arial"/>
          </w:rPr>
          <w:delText>type, or of</w:delText>
        </w:r>
        <w:r w:rsidRPr="007F58BB" w:rsidDel="0069794E">
          <w:rPr>
            <w:rFonts w:ascii="Arial" w:hAnsi="Arial" w:cs="Arial"/>
          </w:rPr>
          <w:delText xml:space="preserve"> </w:delText>
        </w:r>
        <w:r w:rsidDel="0069794E">
          <w:rPr>
            <w:rFonts w:ascii="Arial" w:hAnsi="Arial" w:cs="Arial"/>
          </w:rPr>
          <w:delText>Koncar manufacture, TMS</w:delText>
        </w:r>
        <w:r w:rsidRPr="00183794" w:rsidDel="0069794E">
          <w:rPr>
            <w:rFonts w:ascii="Arial" w:hAnsi="Arial" w:cs="Arial"/>
          </w:rPr>
          <w:delText xml:space="preserve"> </w:delText>
        </w:r>
        <w:r w:rsidDel="0069794E">
          <w:rPr>
            <w:rFonts w:ascii="Arial" w:hAnsi="Arial" w:cs="Arial"/>
          </w:rPr>
          <w:delText xml:space="preserve">type. Other monitoring systems can be accepted as long as their capabilities are at least equivalent to one of the above mentioned systems. Their acceptance is subject to approval by IPTO.  </w:delText>
        </w:r>
      </w:del>
    </w:p>
    <w:p w:rsidR="00542C9C" w:rsidDel="0069794E" w:rsidRDefault="00542C9C" w:rsidP="00542C9C">
      <w:pPr>
        <w:pStyle w:val="ListParagraph"/>
        <w:numPr>
          <w:ilvl w:val="2"/>
          <w:numId w:val="40"/>
        </w:numPr>
        <w:autoSpaceDE/>
        <w:autoSpaceDN/>
        <w:spacing w:after="200" w:line="276" w:lineRule="auto"/>
        <w:ind w:left="1225" w:hanging="505"/>
        <w:contextualSpacing/>
        <w:jc w:val="both"/>
        <w:rPr>
          <w:del w:id="2519" w:author="Καρμίρης Αγγελος" w:date="2020-01-03T10:45:00Z"/>
          <w:rFonts w:ascii="Arial" w:hAnsi="Arial" w:cs="Arial"/>
        </w:rPr>
      </w:pPr>
      <w:del w:id="2520" w:author="Καρμίρης Αγγελος" w:date="2020-01-03T10:45:00Z">
        <w:r w:rsidDel="0069794E">
          <w:rPr>
            <w:rFonts w:ascii="Arial" w:hAnsi="Arial" w:cs="Arial"/>
          </w:rPr>
          <w:delText xml:space="preserve">The system will be housed on a separate cabinet, installed on the autotransformer tank. </w:delText>
        </w:r>
        <w:r w:rsidRPr="00E04C23" w:rsidDel="0069794E">
          <w:rPr>
            <w:rFonts w:ascii="Arial" w:hAnsi="Arial" w:cs="Arial"/>
          </w:rPr>
          <w:delText xml:space="preserve">Its auxiliary power will </w:delText>
        </w:r>
        <w:r w:rsidDel="0069794E">
          <w:rPr>
            <w:rFonts w:ascii="Arial" w:hAnsi="Arial" w:cs="Arial"/>
          </w:rPr>
          <w:delText xml:space="preserve">preferably </w:delText>
        </w:r>
        <w:r w:rsidRPr="00E04C23" w:rsidDel="0069794E">
          <w:rPr>
            <w:rFonts w:ascii="Arial" w:hAnsi="Arial" w:cs="Arial"/>
          </w:rPr>
          <w:delText>be 220 Vdc</w:delText>
        </w:r>
        <w:r w:rsidDel="0069794E">
          <w:rPr>
            <w:rFonts w:ascii="Arial" w:hAnsi="Arial" w:cs="Arial"/>
          </w:rPr>
          <w:delText xml:space="preserve"> or else 230 Vac</w:delText>
        </w:r>
        <w:r w:rsidRPr="00E04C23" w:rsidDel="0069794E">
          <w:rPr>
            <w:rFonts w:ascii="Arial" w:hAnsi="Arial" w:cs="Arial"/>
          </w:rPr>
          <w:delText>, fed from the control cabinet of the autotransformer.</w:delText>
        </w:r>
      </w:del>
    </w:p>
    <w:p w:rsidR="00542C9C" w:rsidRPr="00F4638C" w:rsidDel="0069794E" w:rsidRDefault="00542C9C" w:rsidP="00542C9C">
      <w:pPr>
        <w:ind w:left="1225"/>
        <w:jc w:val="both"/>
        <w:rPr>
          <w:del w:id="2521" w:author="Καρμίρης Αγγελος" w:date="2020-01-03T10:45:00Z"/>
          <w:rFonts w:ascii="Arial" w:hAnsi="Arial" w:cs="Arial"/>
        </w:rPr>
      </w:pPr>
      <w:del w:id="2522" w:author="Καρμίρης Αγγελος" w:date="2020-01-03T10:45:00Z">
        <w:r w:rsidDel="0069794E">
          <w:rPr>
            <w:rFonts w:ascii="Arial" w:hAnsi="Arial" w:cs="Arial"/>
          </w:rPr>
          <w:delText xml:space="preserve">The system will import the dissolved gas and moisture measurements through connection to the relevant monitor (par.1.2.1). It will use expert models to estimate the transformer condition from the measurements. The measurement of 8 - 9 gases will be used to perform Duval triangle analysis, key gas analysis and gas ratio analysis, correlating the gases with various disturbances, e.g. paper insulation overheating, partial discharges, electrical arcing. </w:delText>
        </w:r>
      </w:del>
    </w:p>
    <w:p w:rsidR="006C2D10" w:rsidDel="0069794E" w:rsidRDefault="006C2D10" w:rsidP="00542C9C">
      <w:pPr>
        <w:ind w:left="1225"/>
        <w:jc w:val="both"/>
        <w:rPr>
          <w:del w:id="2523" w:author="Καρμίρης Αγγελος" w:date="2020-01-03T10:45:00Z"/>
          <w:rFonts w:ascii="Arial" w:hAnsi="Arial" w:cs="Arial"/>
        </w:rPr>
      </w:pPr>
    </w:p>
    <w:p w:rsidR="00542C9C" w:rsidDel="0069794E" w:rsidRDefault="00542C9C" w:rsidP="00542C9C">
      <w:pPr>
        <w:ind w:left="1225"/>
        <w:jc w:val="both"/>
        <w:rPr>
          <w:del w:id="2524" w:author="Καρμίρης Αγγελος" w:date="2020-01-03T10:45:00Z"/>
          <w:rFonts w:ascii="Arial" w:hAnsi="Arial" w:cs="Arial"/>
        </w:rPr>
      </w:pPr>
      <w:del w:id="2525" w:author="Καρμίρης Αγγελος" w:date="2020-01-03T10:45:00Z">
        <w:r w:rsidDel="0069794E">
          <w:rPr>
            <w:rFonts w:ascii="Arial" w:hAnsi="Arial" w:cs="Arial"/>
          </w:rPr>
          <w:delText xml:space="preserve">The system will include Pt100 oil temperature sensors, installed in pockets designed according EN 50216-5. </w:delText>
        </w:r>
        <w:r w:rsidRPr="000A6875" w:rsidDel="0069794E">
          <w:rPr>
            <w:rFonts w:ascii="Arial" w:hAnsi="Arial" w:cs="Arial"/>
          </w:rPr>
          <w:delText>Two oil temperature sensors shall be installed on the autotransformer tank. One will be located on the tank cover, at the hottest oil point, near the temperature sensor of the oil temperature indicator. The other will be located at the bottom of the tank, at the coldest oil point. Two oil temperature sensors shall be installed on the cooling system. One will be located at the oil inlet pipe from the autotransformer tank and the other at the oil outlet pipe to the autotransformer tank.</w:delText>
        </w:r>
        <w:r w:rsidDel="0069794E">
          <w:rPr>
            <w:rFonts w:ascii="Arial" w:hAnsi="Arial" w:cs="Arial"/>
          </w:rPr>
          <w:delText xml:space="preserve"> The sensors will have three wires at least and they will be of QUALITROL or MR manufacture. The system will include also two sensors for ambient temperature measurement, one placed in shade and one under direct sunlight. </w:delText>
        </w:r>
      </w:del>
    </w:p>
    <w:p w:rsidR="00542C9C" w:rsidDel="0069794E" w:rsidRDefault="00542C9C" w:rsidP="00542C9C">
      <w:pPr>
        <w:ind w:left="1225"/>
        <w:jc w:val="both"/>
        <w:rPr>
          <w:del w:id="2526" w:author="Καρμίρης Αγγελος" w:date="2020-01-03T10:45:00Z"/>
          <w:rFonts w:ascii="Arial" w:hAnsi="Arial" w:cs="Arial"/>
        </w:rPr>
      </w:pPr>
      <w:del w:id="2527" w:author="Καρμίρης Αγγελος" w:date="2020-01-03T10:45:00Z">
        <w:r w:rsidDel="0069794E">
          <w:rPr>
            <w:rFonts w:ascii="Arial" w:hAnsi="Arial" w:cs="Arial"/>
          </w:rPr>
          <w:delText>The system will use the above data and expert algorithms to calculate the following additional data:</w:delText>
        </w:r>
      </w:del>
    </w:p>
    <w:p w:rsidR="00542C9C" w:rsidDel="0069794E" w:rsidRDefault="00542C9C" w:rsidP="00542C9C">
      <w:pPr>
        <w:pStyle w:val="ListParagraph"/>
        <w:numPr>
          <w:ilvl w:val="0"/>
          <w:numId w:val="41"/>
        </w:numPr>
        <w:autoSpaceDE/>
        <w:autoSpaceDN/>
        <w:spacing w:after="200" w:line="276" w:lineRule="auto"/>
        <w:ind w:left="1939" w:hanging="357"/>
        <w:contextualSpacing/>
        <w:jc w:val="both"/>
        <w:rPr>
          <w:del w:id="2528" w:author="Καρμίρης Αγγελος" w:date="2020-01-03T10:45:00Z"/>
          <w:rFonts w:ascii="Arial" w:hAnsi="Arial" w:cs="Arial"/>
        </w:rPr>
      </w:pPr>
      <w:del w:id="2529" w:author="Καρμίρης Αγγελος" w:date="2020-01-03T10:45:00Z">
        <w:r w:rsidDel="0069794E">
          <w:rPr>
            <w:rFonts w:ascii="Arial" w:hAnsi="Arial" w:cs="Arial"/>
          </w:rPr>
          <w:delText>calculated hot-spot temperature</w:delText>
        </w:r>
      </w:del>
    </w:p>
    <w:p w:rsidR="00542C9C" w:rsidDel="0069794E" w:rsidRDefault="00542C9C" w:rsidP="00542C9C">
      <w:pPr>
        <w:pStyle w:val="ListParagraph"/>
        <w:numPr>
          <w:ilvl w:val="0"/>
          <w:numId w:val="41"/>
        </w:numPr>
        <w:autoSpaceDE/>
        <w:autoSpaceDN/>
        <w:spacing w:after="200" w:line="276" w:lineRule="auto"/>
        <w:ind w:left="1939" w:hanging="357"/>
        <w:contextualSpacing/>
        <w:jc w:val="both"/>
        <w:rPr>
          <w:del w:id="2530" w:author="Καρμίρης Αγγελος" w:date="2020-01-03T10:45:00Z"/>
          <w:rFonts w:ascii="Arial" w:hAnsi="Arial" w:cs="Arial"/>
        </w:rPr>
      </w:pPr>
      <w:del w:id="2531" w:author="Καρμίρης Αγγελος" w:date="2020-01-03T10:45:00Z">
        <w:r w:rsidDel="0069794E">
          <w:rPr>
            <w:rFonts w:ascii="Arial" w:hAnsi="Arial" w:cs="Arial"/>
          </w:rPr>
          <w:delText>cooling system efficiency</w:delText>
        </w:r>
      </w:del>
    </w:p>
    <w:p w:rsidR="00542C9C" w:rsidDel="0069794E" w:rsidRDefault="00542C9C" w:rsidP="00542C9C">
      <w:pPr>
        <w:pStyle w:val="ListParagraph"/>
        <w:numPr>
          <w:ilvl w:val="0"/>
          <w:numId w:val="41"/>
        </w:numPr>
        <w:autoSpaceDE/>
        <w:autoSpaceDN/>
        <w:spacing w:after="200" w:line="276" w:lineRule="auto"/>
        <w:ind w:left="1939" w:hanging="357"/>
        <w:contextualSpacing/>
        <w:jc w:val="both"/>
        <w:rPr>
          <w:del w:id="2532" w:author="Καρμίρης Αγγελος" w:date="2020-01-03T10:45:00Z"/>
          <w:rFonts w:ascii="Arial" w:hAnsi="Arial" w:cs="Arial"/>
        </w:rPr>
      </w:pPr>
      <w:del w:id="2533" w:author="Καρμίρης Αγγελος" w:date="2020-01-03T10:45:00Z">
        <w:r w:rsidDel="0069794E">
          <w:rPr>
            <w:rFonts w:ascii="Arial" w:hAnsi="Arial" w:cs="Arial"/>
          </w:rPr>
          <w:delText>moisture in insulation paper</w:delText>
        </w:r>
      </w:del>
    </w:p>
    <w:p w:rsidR="00542C9C" w:rsidDel="0069794E" w:rsidRDefault="00542C9C" w:rsidP="00542C9C">
      <w:pPr>
        <w:pStyle w:val="ListParagraph"/>
        <w:numPr>
          <w:ilvl w:val="0"/>
          <w:numId w:val="41"/>
        </w:numPr>
        <w:autoSpaceDE/>
        <w:autoSpaceDN/>
        <w:spacing w:after="200" w:line="276" w:lineRule="auto"/>
        <w:ind w:left="1939" w:hanging="357"/>
        <w:contextualSpacing/>
        <w:jc w:val="both"/>
        <w:rPr>
          <w:del w:id="2534" w:author="Καρμίρης Αγγελος" w:date="2020-01-03T10:45:00Z"/>
          <w:rFonts w:ascii="Arial" w:hAnsi="Arial" w:cs="Arial"/>
        </w:rPr>
      </w:pPr>
      <w:del w:id="2535" w:author="Καρμίρης Αγγελος" w:date="2020-01-03T10:45:00Z">
        <w:r w:rsidDel="0069794E">
          <w:rPr>
            <w:rFonts w:ascii="Arial" w:hAnsi="Arial" w:cs="Arial"/>
          </w:rPr>
          <w:delText>bubbling temperature</w:delText>
        </w:r>
      </w:del>
    </w:p>
    <w:p w:rsidR="00542C9C" w:rsidDel="0069794E" w:rsidRDefault="00542C9C" w:rsidP="00542C9C">
      <w:pPr>
        <w:pStyle w:val="ListParagraph"/>
        <w:numPr>
          <w:ilvl w:val="0"/>
          <w:numId w:val="41"/>
        </w:numPr>
        <w:autoSpaceDE/>
        <w:autoSpaceDN/>
        <w:spacing w:after="200" w:line="276" w:lineRule="auto"/>
        <w:ind w:left="1939" w:hanging="357"/>
        <w:contextualSpacing/>
        <w:jc w:val="both"/>
        <w:rPr>
          <w:del w:id="2536" w:author="Καρμίρης Αγγελος" w:date="2020-01-03T10:45:00Z"/>
          <w:rFonts w:ascii="Arial" w:hAnsi="Arial" w:cs="Arial"/>
        </w:rPr>
      </w:pPr>
      <w:del w:id="2537" w:author="Καρμίρης Αγγελος" w:date="2020-01-03T10:45:00Z">
        <w:r w:rsidDel="0069794E">
          <w:rPr>
            <w:rFonts w:ascii="Arial" w:hAnsi="Arial" w:cs="Arial"/>
          </w:rPr>
          <w:delText>ageing rate</w:delText>
        </w:r>
      </w:del>
    </w:p>
    <w:p w:rsidR="00542C9C" w:rsidDel="0069794E" w:rsidRDefault="00542C9C" w:rsidP="00542C9C">
      <w:pPr>
        <w:pStyle w:val="ListParagraph"/>
        <w:numPr>
          <w:ilvl w:val="0"/>
          <w:numId w:val="41"/>
        </w:numPr>
        <w:autoSpaceDE/>
        <w:autoSpaceDN/>
        <w:spacing w:after="200" w:line="276" w:lineRule="auto"/>
        <w:ind w:left="1939" w:hanging="357"/>
        <w:contextualSpacing/>
        <w:jc w:val="both"/>
        <w:rPr>
          <w:del w:id="2538" w:author="Καρμίρης Αγγελος" w:date="2020-01-03T10:45:00Z"/>
          <w:rFonts w:ascii="Arial" w:hAnsi="Arial" w:cs="Arial"/>
        </w:rPr>
      </w:pPr>
      <w:del w:id="2539" w:author="Καρμίρης Αγγελος" w:date="2020-01-03T10:45:00Z">
        <w:r w:rsidDel="0069794E">
          <w:rPr>
            <w:rFonts w:ascii="Arial" w:hAnsi="Arial" w:cs="Arial"/>
          </w:rPr>
          <w:delText>lifetime consumption</w:delText>
        </w:r>
      </w:del>
    </w:p>
    <w:p w:rsidR="00542C9C" w:rsidDel="0069794E" w:rsidRDefault="00542C9C" w:rsidP="00542C9C">
      <w:pPr>
        <w:pStyle w:val="ListParagraph"/>
        <w:numPr>
          <w:ilvl w:val="0"/>
          <w:numId w:val="41"/>
        </w:numPr>
        <w:autoSpaceDE/>
        <w:autoSpaceDN/>
        <w:spacing w:after="200" w:line="276" w:lineRule="auto"/>
        <w:ind w:left="1939" w:hanging="357"/>
        <w:contextualSpacing/>
        <w:jc w:val="both"/>
        <w:rPr>
          <w:del w:id="2540" w:author="Καρμίρης Αγγελος" w:date="2020-01-03T10:45:00Z"/>
          <w:rFonts w:ascii="Arial" w:hAnsi="Arial" w:cs="Arial"/>
        </w:rPr>
      </w:pPr>
      <w:del w:id="2541" w:author="Καρμίρης Αγγελος" w:date="2020-01-03T10:45:00Z">
        <w:r w:rsidDel="0069794E">
          <w:rPr>
            <w:rFonts w:ascii="Arial" w:hAnsi="Arial" w:cs="Arial"/>
          </w:rPr>
          <w:delText>long-time overloading level</w:delText>
        </w:r>
      </w:del>
    </w:p>
    <w:p w:rsidR="00542C9C" w:rsidDel="0069794E" w:rsidRDefault="00542C9C" w:rsidP="00542C9C">
      <w:pPr>
        <w:pStyle w:val="ListParagraph"/>
        <w:numPr>
          <w:ilvl w:val="0"/>
          <w:numId w:val="41"/>
        </w:numPr>
        <w:autoSpaceDE/>
        <w:autoSpaceDN/>
        <w:spacing w:after="200" w:line="276" w:lineRule="auto"/>
        <w:ind w:left="1939" w:hanging="357"/>
        <w:contextualSpacing/>
        <w:jc w:val="both"/>
        <w:rPr>
          <w:del w:id="2542" w:author="Καρμίρης Αγγελος" w:date="2020-01-03T10:45:00Z"/>
          <w:rFonts w:ascii="Arial" w:hAnsi="Arial" w:cs="Arial"/>
        </w:rPr>
      </w:pPr>
      <w:del w:id="2543" w:author="Καρμίρης Αγγελος" w:date="2020-01-03T10:45:00Z">
        <w:r w:rsidDel="0069794E">
          <w:rPr>
            <w:rFonts w:ascii="Arial" w:hAnsi="Arial" w:cs="Arial"/>
          </w:rPr>
          <w:delText>short-time overloading levels / times</w:delText>
        </w:r>
      </w:del>
    </w:p>
    <w:p w:rsidR="00542C9C" w:rsidDel="0069794E" w:rsidRDefault="00542C9C" w:rsidP="00542C9C">
      <w:pPr>
        <w:ind w:left="1225"/>
        <w:jc w:val="both"/>
        <w:rPr>
          <w:del w:id="2544" w:author="Καρμίρης Αγγελος" w:date="2020-01-03T10:45:00Z"/>
          <w:rFonts w:ascii="Arial" w:hAnsi="Arial" w:cs="Arial"/>
        </w:rPr>
      </w:pPr>
      <w:del w:id="2545" w:author="Καρμίρης Αγγελος" w:date="2020-01-03T10:45:00Z">
        <w:r w:rsidDel="0069794E">
          <w:rPr>
            <w:rFonts w:ascii="Arial" w:hAnsi="Arial" w:cs="Arial"/>
          </w:rPr>
          <w:delText>The system will include sensors connected to the test tap of the 400kV 157.5kV and 30kV bushings. Through these sensors, the system will measure the capacitance (C</w:delText>
        </w:r>
        <w:r w:rsidRPr="000A6875" w:rsidDel="0069794E">
          <w:rPr>
            <w:rFonts w:ascii="Arial" w:hAnsi="Arial" w:cs="Arial"/>
          </w:rPr>
          <w:delText>1</w:delText>
        </w:r>
        <w:r w:rsidDel="0069794E">
          <w:rPr>
            <w:rFonts w:ascii="Arial" w:hAnsi="Arial" w:cs="Arial"/>
          </w:rPr>
          <w:delText>) and dissipation factor (tan</w:delText>
        </w:r>
        <w:r w:rsidRPr="000A6875" w:rsidDel="0069794E">
          <w:rPr>
            <w:rFonts w:ascii="Arial" w:hAnsi="Arial" w:cs="Arial"/>
          </w:rPr>
          <w:delText>δ</w:delText>
        </w:r>
        <w:r w:rsidDel="0069794E">
          <w:rPr>
            <w:rFonts w:ascii="Arial" w:hAnsi="Arial" w:cs="Arial"/>
          </w:rPr>
          <w:delText>) for each bushing, using sum of three-phase, adjacent phase reference methods</w:delText>
        </w:r>
        <w:r w:rsidRPr="00E3074E" w:rsidDel="0069794E">
          <w:rPr>
            <w:rFonts w:ascii="Arial" w:hAnsi="Arial" w:cs="Arial"/>
          </w:rPr>
          <w:delText xml:space="preserve"> </w:delText>
        </w:r>
        <w:r w:rsidDel="0069794E">
          <w:rPr>
            <w:rFonts w:ascii="Arial" w:hAnsi="Arial" w:cs="Arial"/>
          </w:rPr>
          <w:delText xml:space="preserve">or reference signal method. </w:delText>
        </w:r>
      </w:del>
    </w:p>
    <w:p w:rsidR="00542C9C" w:rsidDel="0069794E" w:rsidRDefault="00542C9C" w:rsidP="00542C9C">
      <w:pPr>
        <w:ind w:left="1225"/>
        <w:jc w:val="both"/>
        <w:rPr>
          <w:del w:id="2546" w:author="Καρμίρης Αγγελος" w:date="2020-01-03T10:45:00Z"/>
          <w:rFonts w:ascii="Arial" w:hAnsi="Arial" w:cs="Arial"/>
        </w:rPr>
      </w:pPr>
      <w:del w:id="2547" w:author="Καρμίρης Αγγελος" w:date="2020-01-03T10:45:00Z">
        <w:r w:rsidDel="0069794E">
          <w:rPr>
            <w:rFonts w:ascii="Arial" w:hAnsi="Arial" w:cs="Arial"/>
          </w:rPr>
          <w:delText>The system will import the position of OLTC, using a suitable transducer, supplied by Contractor. Additionally it will include measurement of the OLTC motor</w:delText>
        </w:r>
        <w:r w:rsidRPr="0004728C" w:rsidDel="0069794E">
          <w:rPr>
            <w:rFonts w:ascii="Arial" w:hAnsi="Arial" w:cs="Arial"/>
          </w:rPr>
          <w:delText xml:space="preserve"> </w:delText>
        </w:r>
        <w:r w:rsidDel="0069794E">
          <w:rPr>
            <w:rFonts w:ascii="Arial" w:hAnsi="Arial" w:cs="Arial"/>
          </w:rPr>
          <w:delText>current, using a CT, and of the</w:delText>
        </w:r>
        <w:r w:rsidRPr="0004728C" w:rsidDel="0069794E">
          <w:rPr>
            <w:rFonts w:ascii="Arial" w:hAnsi="Arial" w:cs="Arial"/>
          </w:rPr>
          <w:delText xml:space="preserve"> </w:delText>
        </w:r>
        <w:r w:rsidDel="0069794E">
          <w:rPr>
            <w:rFonts w:ascii="Arial" w:hAnsi="Arial" w:cs="Arial"/>
          </w:rPr>
          <w:delText>OLTC motor voltage. In this way it will monitor the operation of the OLTC drive. The system will calculate also the cumulative switched current. It will use an expert algorithm to assess the used and remaining contact life in the OLTC and estimate the remaining operations until next service or contact replacement.</w:delText>
        </w:r>
        <w:r w:rsidRPr="002363D1" w:rsidDel="0069794E">
          <w:rPr>
            <w:rFonts w:ascii="Arial" w:hAnsi="Arial" w:cs="Arial"/>
          </w:rPr>
          <w:delText xml:space="preserve"> To configure the mentioned expert algorithm, IPTO will provide</w:delText>
        </w:r>
        <w:r w:rsidDel="0069794E">
          <w:rPr>
            <w:rFonts w:ascii="Arial" w:hAnsi="Arial" w:cs="Arial"/>
          </w:rPr>
          <w:delText xml:space="preserve"> (if necessary)</w:delText>
        </w:r>
        <w:r w:rsidRPr="002363D1" w:rsidDel="0069794E">
          <w:rPr>
            <w:rFonts w:ascii="Arial" w:hAnsi="Arial" w:cs="Arial"/>
          </w:rPr>
          <w:delText xml:space="preserve"> the OLTC data regarding contact wear versus current, as requested by the Contractor.</w:delText>
        </w:r>
      </w:del>
    </w:p>
    <w:p w:rsidR="00542C9C" w:rsidDel="0069794E" w:rsidRDefault="00542C9C" w:rsidP="00542C9C">
      <w:pPr>
        <w:ind w:left="1225"/>
        <w:jc w:val="both"/>
        <w:rPr>
          <w:del w:id="2548" w:author="Καρμίρης Αγγελος" w:date="2020-01-03T10:45:00Z"/>
          <w:rFonts w:ascii="Arial" w:hAnsi="Arial" w:cs="Arial"/>
        </w:rPr>
      </w:pPr>
      <w:del w:id="2549" w:author="Καρμίρης Αγγελος" w:date="2020-01-03T10:45:00Z">
        <w:r w:rsidDel="0069794E">
          <w:rPr>
            <w:rFonts w:ascii="Arial" w:hAnsi="Arial" w:cs="Arial"/>
          </w:rPr>
          <w:delText xml:space="preserve">The system will have adequate storage capability for archiving of the measured data. All data will be stored in an RDBMS SQL server database.It will communicate remotely through an Ethernet port and locally through a serial port </w:delText>
        </w:r>
        <w:r w:rsidRPr="00E04C23" w:rsidDel="0069794E">
          <w:rPr>
            <w:rFonts w:ascii="Arial" w:hAnsi="Arial" w:cs="Arial"/>
          </w:rPr>
          <w:delText>(preferably USB)</w:delText>
        </w:r>
        <w:r w:rsidDel="0069794E">
          <w:rPr>
            <w:rFonts w:ascii="Arial" w:hAnsi="Arial" w:cs="Arial"/>
          </w:rPr>
          <w:delText>. The remote communication will be realized preferably through an embedded web server. Alternatively, to the web server, the Contractor will provide one license for client desktop software. The functionality of the web server or client software will include data visualization, measurement trends, condition estimations, downloading of data archives, report generation, remote setting.</w:delText>
        </w:r>
        <w:r w:rsidRPr="008E0EA8" w:rsidDel="0069794E">
          <w:rPr>
            <w:rFonts w:ascii="Arial" w:hAnsi="Arial" w:cs="Arial"/>
          </w:rPr>
          <w:delText xml:space="preserve"> </w:delText>
        </w:r>
        <w:r w:rsidDel="0069794E">
          <w:rPr>
            <w:rFonts w:ascii="Arial" w:hAnsi="Arial" w:cs="Arial"/>
          </w:rPr>
          <w:delText>Additionally, the system will include communication capability through IEC 61850 protocol to the substation automation system for alarms transmitting.</w:delText>
        </w:r>
      </w:del>
    </w:p>
    <w:p w:rsidR="00542C9C" w:rsidDel="0069794E" w:rsidRDefault="00542C9C" w:rsidP="00542C9C">
      <w:pPr>
        <w:ind w:left="1225"/>
        <w:jc w:val="both"/>
        <w:rPr>
          <w:del w:id="2550" w:author="Καρμίρης Αγγελος" w:date="2020-01-03T10:45:00Z"/>
          <w:rFonts w:ascii="Arial" w:hAnsi="Arial" w:cs="Arial"/>
        </w:rPr>
      </w:pPr>
      <w:del w:id="2551" w:author="Καρμίρης Αγγελος" w:date="2020-01-03T10:45:00Z">
        <w:r w:rsidDel="0069794E">
          <w:rPr>
            <w:rFonts w:ascii="Arial" w:hAnsi="Arial" w:cs="Arial"/>
          </w:rPr>
          <w:delText xml:space="preserve">The system will be commissioned on site, in presence of a technician from the manufacturer (GE, Qualitrol, Κοncar,Siemens). </w:delText>
        </w:r>
      </w:del>
    </w:p>
    <w:p w:rsidR="00542C9C" w:rsidDel="0069794E" w:rsidRDefault="00542C9C" w:rsidP="00542C9C">
      <w:pPr>
        <w:spacing w:before="200"/>
        <w:jc w:val="both"/>
        <w:rPr>
          <w:del w:id="2552" w:author="Καρμίρης Αγγελος" w:date="2020-01-03T10:45:00Z"/>
          <w:rFonts w:ascii="Arial" w:hAnsi="Arial" w:cs="Arial"/>
        </w:rPr>
      </w:pPr>
    </w:p>
    <w:p w:rsidR="00542C9C" w:rsidDel="0069794E" w:rsidRDefault="00542C9C" w:rsidP="00542C9C">
      <w:pPr>
        <w:spacing w:before="200"/>
        <w:jc w:val="both"/>
        <w:rPr>
          <w:del w:id="2553" w:author="Καρμίρης Αγγελος" w:date="2020-01-03T10:45:00Z"/>
          <w:rFonts w:ascii="Arial" w:hAnsi="Arial" w:cs="Arial"/>
        </w:rPr>
      </w:pPr>
    </w:p>
    <w:p w:rsidR="00542C9C" w:rsidDel="0069794E" w:rsidRDefault="00542C9C" w:rsidP="00542C9C">
      <w:pPr>
        <w:spacing w:before="200"/>
        <w:jc w:val="both"/>
        <w:rPr>
          <w:del w:id="2554" w:author="Καρμίρης Αγγελος" w:date="2020-01-03T10:45:00Z"/>
          <w:rFonts w:ascii="Arial" w:hAnsi="Arial" w:cs="Arial"/>
        </w:rPr>
      </w:pPr>
    </w:p>
    <w:p w:rsidR="00542C9C" w:rsidDel="0069794E" w:rsidRDefault="00542C9C" w:rsidP="00542C9C">
      <w:pPr>
        <w:spacing w:before="200"/>
        <w:jc w:val="both"/>
        <w:rPr>
          <w:del w:id="2555" w:author="Καρμίρης Αγγελος" w:date="2020-01-03T10:45:00Z"/>
          <w:rFonts w:ascii="Arial" w:hAnsi="Arial" w:cs="Arial"/>
        </w:rPr>
      </w:pPr>
    </w:p>
    <w:p w:rsidR="00542C9C" w:rsidDel="0069794E" w:rsidRDefault="00542C9C" w:rsidP="00542C9C">
      <w:pPr>
        <w:spacing w:before="200"/>
        <w:jc w:val="both"/>
        <w:rPr>
          <w:del w:id="2556" w:author="Καρμίρης Αγγελος" w:date="2020-01-03T10:45:00Z"/>
          <w:rFonts w:ascii="Arial" w:hAnsi="Arial" w:cs="Arial"/>
        </w:rPr>
      </w:pPr>
    </w:p>
    <w:p w:rsidR="00542C9C" w:rsidDel="0069794E" w:rsidRDefault="00542C9C" w:rsidP="00542C9C">
      <w:pPr>
        <w:spacing w:before="200"/>
        <w:jc w:val="both"/>
        <w:rPr>
          <w:del w:id="2557" w:author="Καρμίρης Αγγελος" w:date="2020-01-03T10:45:00Z"/>
          <w:rFonts w:ascii="Arial" w:hAnsi="Arial" w:cs="Arial"/>
        </w:rPr>
      </w:pPr>
    </w:p>
    <w:p w:rsidR="00542C9C" w:rsidDel="0069794E" w:rsidRDefault="00542C9C" w:rsidP="00542C9C">
      <w:pPr>
        <w:spacing w:before="200"/>
        <w:jc w:val="both"/>
        <w:rPr>
          <w:del w:id="2558" w:author="Καρμίρης Αγγελος" w:date="2020-01-03T10:45:00Z"/>
          <w:rFonts w:ascii="Arial" w:hAnsi="Arial" w:cs="Arial"/>
        </w:rPr>
      </w:pPr>
    </w:p>
    <w:p w:rsidR="00542C9C" w:rsidDel="0069794E" w:rsidRDefault="00542C9C" w:rsidP="00542C9C">
      <w:pPr>
        <w:spacing w:before="200"/>
        <w:jc w:val="both"/>
        <w:rPr>
          <w:del w:id="2559" w:author="Καρμίρης Αγγελος" w:date="2020-01-03T10:45:00Z"/>
          <w:rFonts w:ascii="Arial" w:hAnsi="Arial" w:cs="Arial"/>
        </w:rPr>
      </w:pPr>
    </w:p>
    <w:p w:rsidR="00542C9C" w:rsidDel="0069794E" w:rsidRDefault="00542C9C" w:rsidP="00542C9C">
      <w:pPr>
        <w:spacing w:before="200"/>
        <w:jc w:val="both"/>
        <w:rPr>
          <w:del w:id="2560" w:author="Καρμίρης Αγγελος" w:date="2020-01-03T10:45:00Z"/>
          <w:rFonts w:ascii="Arial" w:hAnsi="Arial" w:cs="Arial"/>
        </w:rPr>
      </w:pPr>
    </w:p>
    <w:p w:rsidR="00542C9C" w:rsidDel="0069794E" w:rsidRDefault="00542C9C" w:rsidP="00542C9C">
      <w:pPr>
        <w:spacing w:before="200"/>
        <w:jc w:val="both"/>
        <w:rPr>
          <w:del w:id="2561" w:author="Καρμίρης Αγγελος" w:date="2020-01-03T10:45:00Z"/>
          <w:rFonts w:ascii="Arial" w:hAnsi="Arial" w:cs="Arial"/>
        </w:rPr>
      </w:pPr>
    </w:p>
    <w:p w:rsidR="00542C9C" w:rsidDel="0069794E" w:rsidRDefault="00542C9C" w:rsidP="00542C9C">
      <w:pPr>
        <w:spacing w:before="200"/>
        <w:jc w:val="both"/>
        <w:rPr>
          <w:del w:id="2562" w:author="Καρμίρης Αγγελος" w:date="2020-01-03T10:45:00Z"/>
          <w:rFonts w:ascii="Arial" w:hAnsi="Arial" w:cs="Arial"/>
        </w:rPr>
      </w:pPr>
    </w:p>
    <w:p w:rsidR="00542C9C" w:rsidDel="0069794E" w:rsidRDefault="00542C9C" w:rsidP="00542C9C">
      <w:pPr>
        <w:spacing w:before="200"/>
        <w:jc w:val="both"/>
        <w:rPr>
          <w:del w:id="2563" w:author="Καρμίρης Αγγελος" w:date="2020-01-03T10:45:00Z"/>
          <w:rFonts w:ascii="Arial" w:hAnsi="Arial" w:cs="Arial"/>
        </w:rPr>
      </w:pPr>
    </w:p>
    <w:p w:rsidR="00542C9C" w:rsidDel="0069794E" w:rsidRDefault="00542C9C" w:rsidP="00542C9C">
      <w:pPr>
        <w:spacing w:before="200"/>
        <w:jc w:val="both"/>
        <w:rPr>
          <w:del w:id="2564" w:author="Καρμίρης Αγγελος" w:date="2020-01-03T10:45:00Z"/>
          <w:rFonts w:ascii="Arial" w:hAnsi="Arial" w:cs="Arial"/>
        </w:rPr>
      </w:pPr>
    </w:p>
    <w:p w:rsidR="00542C9C" w:rsidDel="0069794E" w:rsidRDefault="00542C9C" w:rsidP="00542C9C">
      <w:pPr>
        <w:spacing w:before="200"/>
        <w:jc w:val="both"/>
        <w:rPr>
          <w:del w:id="2565" w:author="Καρμίρης Αγγελος" w:date="2020-01-03T10:45:00Z"/>
          <w:rFonts w:ascii="Arial" w:hAnsi="Arial" w:cs="Arial"/>
        </w:rPr>
      </w:pPr>
    </w:p>
    <w:p w:rsidR="00542C9C" w:rsidDel="0069794E" w:rsidRDefault="00542C9C" w:rsidP="00542C9C">
      <w:pPr>
        <w:spacing w:before="200"/>
        <w:jc w:val="both"/>
        <w:rPr>
          <w:del w:id="2566" w:author="Καρμίρης Αγγελος" w:date="2020-01-03T10:45:00Z"/>
          <w:rFonts w:ascii="Arial" w:hAnsi="Arial" w:cs="Arial"/>
        </w:rPr>
      </w:pPr>
    </w:p>
    <w:p w:rsidR="00542C9C" w:rsidDel="0069794E" w:rsidRDefault="00542C9C" w:rsidP="00542C9C">
      <w:pPr>
        <w:spacing w:before="200"/>
        <w:jc w:val="both"/>
        <w:rPr>
          <w:del w:id="2567" w:author="Καρμίρης Αγγελος" w:date="2020-01-03T10:45:00Z"/>
          <w:rFonts w:ascii="Arial" w:hAnsi="Arial" w:cs="Arial"/>
        </w:rPr>
      </w:pPr>
    </w:p>
    <w:p w:rsidR="00542C9C" w:rsidDel="0069794E" w:rsidRDefault="00542C9C" w:rsidP="00542C9C">
      <w:pPr>
        <w:spacing w:before="200"/>
        <w:jc w:val="both"/>
        <w:rPr>
          <w:del w:id="2568" w:author="Καρμίρης Αγγελος" w:date="2020-01-03T10:45:00Z"/>
          <w:rFonts w:ascii="Arial" w:hAnsi="Arial" w:cs="Arial"/>
        </w:rPr>
      </w:pPr>
    </w:p>
    <w:p w:rsidR="00542C9C" w:rsidDel="0069794E" w:rsidRDefault="00542C9C" w:rsidP="00542C9C">
      <w:pPr>
        <w:spacing w:before="200"/>
        <w:jc w:val="both"/>
        <w:rPr>
          <w:del w:id="2569" w:author="Καρμίρης Αγγελος" w:date="2020-01-03T10:45:00Z"/>
          <w:rFonts w:ascii="Arial" w:hAnsi="Arial" w:cs="Arial"/>
        </w:rPr>
      </w:pPr>
    </w:p>
    <w:p w:rsidR="00542C9C" w:rsidDel="0069794E" w:rsidRDefault="00542C9C" w:rsidP="00542C9C">
      <w:pPr>
        <w:spacing w:before="200"/>
        <w:jc w:val="both"/>
        <w:rPr>
          <w:del w:id="2570" w:author="Καρμίρης Αγγελος" w:date="2020-01-03T10:45:00Z"/>
          <w:rFonts w:ascii="Arial" w:hAnsi="Arial" w:cs="Arial"/>
        </w:rPr>
      </w:pPr>
    </w:p>
    <w:p w:rsidR="00542C9C" w:rsidDel="0069794E" w:rsidRDefault="00542C9C" w:rsidP="00542C9C">
      <w:pPr>
        <w:spacing w:before="200"/>
        <w:jc w:val="both"/>
        <w:rPr>
          <w:del w:id="2571" w:author="Καρμίρης Αγγελος" w:date="2020-01-03T10:45:00Z"/>
          <w:rFonts w:ascii="Arial" w:hAnsi="Arial" w:cs="Arial"/>
        </w:rPr>
      </w:pPr>
    </w:p>
    <w:p w:rsidR="00542C9C" w:rsidDel="0069794E" w:rsidRDefault="00542C9C" w:rsidP="00542C9C">
      <w:pPr>
        <w:spacing w:before="200"/>
        <w:jc w:val="both"/>
        <w:rPr>
          <w:del w:id="2572" w:author="Καρμίρης Αγγελος" w:date="2020-01-03T10:45:00Z"/>
          <w:rFonts w:ascii="Arial" w:hAnsi="Arial" w:cs="Arial"/>
        </w:rPr>
      </w:pPr>
    </w:p>
    <w:p w:rsidR="004A2B12" w:rsidDel="0069794E" w:rsidRDefault="004A2B12" w:rsidP="00542C9C">
      <w:pPr>
        <w:spacing w:before="200"/>
        <w:jc w:val="both"/>
        <w:rPr>
          <w:del w:id="2573" w:author="Καρμίρης Αγγελος" w:date="2020-01-03T10:45:00Z"/>
          <w:rFonts w:ascii="Arial" w:hAnsi="Arial" w:cs="Arial"/>
        </w:rPr>
      </w:pPr>
    </w:p>
    <w:p w:rsidR="004A2B12" w:rsidDel="0069794E" w:rsidRDefault="004A2B12" w:rsidP="00542C9C">
      <w:pPr>
        <w:spacing w:before="200"/>
        <w:jc w:val="both"/>
        <w:rPr>
          <w:del w:id="2574" w:author="Καρμίρης Αγγελος" w:date="2020-01-03T10:45:00Z"/>
          <w:rFonts w:ascii="Arial" w:hAnsi="Arial" w:cs="Arial"/>
        </w:rPr>
      </w:pPr>
    </w:p>
    <w:p w:rsidR="00542C9C" w:rsidDel="0069794E" w:rsidRDefault="00542C9C" w:rsidP="00542C9C">
      <w:pPr>
        <w:spacing w:before="200"/>
        <w:jc w:val="both"/>
        <w:rPr>
          <w:del w:id="2575" w:author="Καρμίρης Αγγελος" w:date="2020-01-03T10:45:00Z"/>
          <w:rFonts w:ascii="Arial" w:hAnsi="Arial" w:cs="Arial"/>
        </w:rPr>
      </w:pPr>
    </w:p>
    <w:p w:rsidR="00BF3125" w:rsidRPr="004F2441" w:rsidDel="0069794E" w:rsidRDefault="00BF3125" w:rsidP="00D63F4C">
      <w:pPr>
        <w:rPr>
          <w:del w:id="2576" w:author="Καρμίρης Αγγελος" w:date="2020-01-03T10:45:00Z"/>
          <w:b/>
          <w:bCs/>
          <w:sz w:val="24"/>
          <w:szCs w:val="24"/>
          <w:u w:val="single"/>
        </w:rPr>
      </w:pPr>
    </w:p>
    <w:p w:rsidR="00BF3125" w:rsidRPr="004F2441" w:rsidDel="0069794E" w:rsidRDefault="00BF3125" w:rsidP="00CF2DCF">
      <w:pPr>
        <w:ind w:left="709"/>
        <w:jc w:val="center"/>
        <w:rPr>
          <w:del w:id="2577" w:author="Καρμίρης Αγγελος" w:date="2020-01-03T10:45:00Z"/>
          <w:b/>
          <w:bCs/>
          <w:sz w:val="24"/>
          <w:szCs w:val="24"/>
          <w:u w:val="single"/>
        </w:rPr>
      </w:pPr>
      <w:del w:id="2578" w:author="Καρμίρης Αγγελος" w:date="2020-01-03T10:45:00Z">
        <w:r w:rsidRPr="004F2441" w:rsidDel="0069794E">
          <w:rPr>
            <w:b/>
            <w:bCs/>
            <w:sz w:val="24"/>
            <w:szCs w:val="24"/>
            <w:u w:val="single"/>
          </w:rPr>
          <w:delText>280MVA, 400 / 157</w:delText>
        </w:r>
        <w:r w:rsidRPr="004F2441" w:rsidDel="0069794E">
          <w:rPr>
            <w:b/>
            <w:bCs/>
            <w:sz w:val="24"/>
            <w:szCs w:val="24"/>
            <w:u w:val="single"/>
            <w:lang w:val="en-GB"/>
          </w:rPr>
          <w:delText>.</w:delText>
        </w:r>
        <w:r w:rsidRPr="004F2441" w:rsidDel="0069794E">
          <w:rPr>
            <w:b/>
            <w:bCs/>
            <w:sz w:val="24"/>
            <w:szCs w:val="24"/>
            <w:u w:val="single"/>
          </w:rPr>
          <w:delText>5 / 30kV THREE-PHASE AUTO-TRANSFORMERS</w:delText>
        </w:r>
      </w:del>
    </w:p>
    <w:p w:rsidR="00D63F4C" w:rsidRPr="004F2441" w:rsidDel="0069794E" w:rsidRDefault="00D63F4C" w:rsidP="00D63F4C">
      <w:pPr>
        <w:jc w:val="center"/>
        <w:rPr>
          <w:del w:id="2579" w:author="Καρμίρης Αγγελος" w:date="2020-01-03T10:45:00Z"/>
          <w:b/>
          <w:bCs/>
          <w:sz w:val="24"/>
          <w:szCs w:val="24"/>
          <w:u w:val="single"/>
        </w:rPr>
      </w:pPr>
    </w:p>
    <w:p w:rsidR="00D63F4C" w:rsidRPr="004F2441" w:rsidRDefault="00817615" w:rsidP="00D63F4C">
      <w:pPr>
        <w:jc w:val="center"/>
        <w:rPr>
          <w:b/>
          <w:bCs/>
          <w:sz w:val="24"/>
          <w:szCs w:val="24"/>
          <w:u w:val="single"/>
          <w:lang w:val="en-GB"/>
        </w:rPr>
      </w:pPr>
      <w:bookmarkStart w:id="2580" w:name="_GoBack"/>
      <w:bookmarkEnd w:id="2580"/>
      <w:r w:rsidRPr="004F2441">
        <w:rPr>
          <w:b/>
          <w:bCs/>
          <w:sz w:val="24"/>
          <w:szCs w:val="24"/>
          <w:u w:val="single"/>
        </w:rPr>
        <w:t>ATTACHMENT</w:t>
      </w:r>
      <w:r w:rsidR="00D63F4C" w:rsidRPr="004F2441">
        <w:rPr>
          <w:b/>
          <w:bCs/>
          <w:sz w:val="24"/>
          <w:szCs w:val="24"/>
          <w:u w:val="single"/>
        </w:rPr>
        <w:t xml:space="preserve"> "A</w:t>
      </w:r>
      <w:r w:rsidR="00F74C93" w:rsidRPr="004F2441">
        <w:rPr>
          <w:b/>
          <w:bCs/>
          <w:sz w:val="24"/>
          <w:szCs w:val="24"/>
          <w:u w:val="single"/>
        </w:rPr>
        <w:t>"</w:t>
      </w:r>
      <w:r w:rsidR="00C5399A" w:rsidRPr="004F2441">
        <w:rPr>
          <w:b/>
          <w:bCs/>
          <w:sz w:val="24"/>
          <w:szCs w:val="24"/>
          <w:u w:val="single"/>
        </w:rPr>
        <w:t xml:space="preserve"> </w:t>
      </w:r>
    </w:p>
    <w:p w:rsidR="00BF3125" w:rsidRPr="004F2441" w:rsidRDefault="00BF3125">
      <w:pPr>
        <w:jc w:val="center"/>
        <w:rPr>
          <w:b/>
          <w:bCs/>
          <w:sz w:val="24"/>
          <w:szCs w:val="24"/>
          <w:u w:val="single"/>
        </w:rPr>
      </w:pPr>
    </w:p>
    <w:p w:rsidR="00BF3125" w:rsidRPr="004F2441" w:rsidRDefault="00BF3125">
      <w:pPr>
        <w:jc w:val="center"/>
        <w:rPr>
          <w:b/>
          <w:bCs/>
          <w:sz w:val="24"/>
          <w:szCs w:val="24"/>
          <w:u w:val="single"/>
        </w:rPr>
      </w:pPr>
      <w:r w:rsidRPr="004F2441">
        <w:rPr>
          <w:b/>
          <w:bCs/>
          <w:sz w:val="24"/>
          <w:szCs w:val="24"/>
          <w:u w:val="single"/>
        </w:rPr>
        <w:t xml:space="preserve">INFORMATION BY SELLER </w:t>
      </w:r>
    </w:p>
    <w:p w:rsidR="00BF3125" w:rsidRPr="004F2441" w:rsidRDefault="00BF3125">
      <w:pPr>
        <w:jc w:val="both"/>
        <w:rPr>
          <w:sz w:val="24"/>
          <w:szCs w:val="24"/>
        </w:rPr>
      </w:pPr>
    </w:p>
    <w:p w:rsidR="00D63F4C" w:rsidRPr="004F2441" w:rsidRDefault="00D63F4C">
      <w:pPr>
        <w:jc w:val="both"/>
        <w:rPr>
          <w:sz w:val="24"/>
          <w:szCs w:val="24"/>
        </w:rPr>
      </w:pPr>
    </w:p>
    <w:p w:rsidR="00DC690E" w:rsidRDefault="00BF3125" w:rsidP="00E571ED">
      <w:pPr>
        <w:ind w:left="720" w:hanging="720"/>
        <w:rPr>
          <w:sz w:val="24"/>
          <w:szCs w:val="24"/>
          <w:lang w:val="en-GB"/>
        </w:rPr>
      </w:pPr>
      <w:r w:rsidRPr="004F2441">
        <w:rPr>
          <w:sz w:val="24"/>
          <w:szCs w:val="24"/>
        </w:rPr>
        <w:t>1.</w:t>
      </w:r>
      <w:r w:rsidRPr="004F2441">
        <w:rPr>
          <w:sz w:val="24"/>
          <w:szCs w:val="24"/>
        </w:rPr>
        <w:tab/>
        <w:t xml:space="preserve">Type of </w:t>
      </w:r>
      <w:proofErr w:type="gramStart"/>
      <w:r w:rsidRPr="004F2441">
        <w:rPr>
          <w:sz w:val="24"/>
          <w:szCs w:val="24"/>
        </w:rPr>
        <w:t>auto-transformer</w:t>
      </w:r>
      <w:proofErr w:type="gramEnd"/>
      <w:r w:rsidRPr="004F2441">
        <w:rPr>
          <w:sz w:val="24"/>
          <w:szCs w:val="24"/>
        </w:rPr>
        <w:t xml:space="preserve"> (short description)</w:t>
      </w:r>
      <w:r w:rsidRPr="004F2441">
        <w:rPr>
          <w:sz w:val="24"/>
          <w:szCs w:val="24"/>
        </w:rPr>
        <w:tab/>
      </w:r>
      <w:r w:rsidR="00800D93" w:rsidRPr="004F2441">
        <w:rPr>
          <w:sz w:val="24"/>
          <w:szCs w:val="24"/>
          <w:lang w:val="en-GB"/>
        </w:rPr>
        <w:t xml:space="preserve"> </w:t>
      </w:r>
    </w:p>
    <w:p w:rsidR="00DC690E" w:rsidRPr="004F2441" w:rsidRDefault="00800D93" w:rsidP="00DC690E">
      <w:pPr>
        <w:ind w:left="720"/>
        <w:rPr>
          <w:sz w:val="24"/>
          <w:szCs w:val="24"/>
        </w:rPr>
      </w:pPr>
      <w:r w:rsidRPr="004F2441">
        <w:rPr>
          <w:sz w:val="24"/>
          <w:szCs w:val="24"/>
        </w:rPr>
        <w:t>Nominal voltage</w:t>
      </w:r>
      <w:r w:rsidR="00DC690E">
        <w:rPr>
          <w:sz w:val="24"/>
          <w:szCs w:val="24"/>
        </w:rPr>
        <w:tab/>
      </w:r>
      <w:r w:rsidR="00DC690E">
        <w:rPr>
          <w:sz w:val="24"/>
          <w:szCs w:val="24"/>
        </w:rPr>
        <w:tab/>
      </w:r>
      <w:r w:rsidR="00DC690E">
        <w:rPr>
          <w:sz w:val="24"/>
          <w:szCs w:val="24"/>
        </w:rPr>
        <w:tab/>
      </w:r>
      <w:proofErr w:type="gramStart"/>
      <w:r w:rsidR="00DC690E">
        <w:rPr>
          <w:sz w:val="24"/>
          <w:szCs w:val="24"/>
        </w:rPr>
        <w:tab/>
      </w:r>
      <w:r w:rsidR="00DC690E">
        <w:rPr>
          <w:sz w:val="24"/>
          <w:szCs w:val="24"/>
        </w:rPr>
        <w:tab/>
      </w:r>
      <w:r w:rsidR="00DC690E" w:rsidRPr="004F2441">
        <w:rPr>
          <w:sz w:val="24"/>
          <w:szCs w:val="24"/>
          <w:lang w:val="en-GB"/>
        </w:rPr>
        <w:t>:</w:t>
      </w:r>
      <w:r w:rsidR="00DC690E" w:rsidRPr="004F2441">
        <w:rPr>
          <w:sz w:val="24"/>
          <w:szCs w:val="24"/>
        </w:rPr>
        <w:t>.……………………………..</w:t>
      </w:r>
      <w:proofErr w:type="gramEnd"/>
    </w:p>
    <w:p w:rsidR="00DC690E" w:rsidRPr="004F2441" w:rsidRDefault="00DC690E" w:rsidP="00DC690E">
      <w:pPr>
        <w:ind w:left="720"/>
        <w:rPr>
          <w:sz w:val="24"/>
          <w:szCs w:val="24"/>
        </w:rPr>
      </w:pPr>
      <w:r>
        <w:rPr>
          <w:sz w:val="24"/>
          <w:szCs w:val="24"/>
        </w:rPr>
        <w:t>N</w:t>
      </w:r>
      <w:r w:rsidR="00800D93" w:rsidRPr="004F2441">
        <w:rPr>
          <w:sz w:val="24"/>
          <w:szCs w:val="24"/>
        </w:rPr>
        <w:t>umber of phase</w:t>
      </w:r>
      <w:r w:rsidR="00E571ED" w:rsidRPr="004F2441">
        <w:rPr>
          <w:sz w:val="24"/>
          <w:szCs w:val="24"/>
        </w:rPr>
        <w:t>s</w:t>
      </w:r>
      <w:r>
        <w:rPr>
          <w:sz w:val="24"/>
          <w:szCs w:val="24"/>
        </w:rPr>
        <w:tab/>
      </w:r>
      <w:r>
        <w:rPr>
          <w:sz w:val="24"/>
          <w:szCs w:val="24"/>
        </w:rPr>
        <w:tab/>
      </w:r>
      <w:r>
        <w:rPr>
          <w:sz w:val="24"/>
          <w:szCs w:val="24"/>
        </w:rPr>
        <w:tab/>
      </w:r>
      <w:proofErr w:type="gramStart"/>
      <w:r>
        <w:rPr>
          <w:sz w:val="24"/>
          <w:szCs w:val="24"/>
        </w:rPr>
        <w:tab/>
      </w:r>
      <w:r>
        <w:rPr>
          <w:sz w:val="24"/>
          <w:szCs w:val="24"/>
        </w:rPr>
        <w:tab/>
      </w:r>
      <w:r w:rsidRPr="004F2441">
        <w:rPr>
          <w:sz w:val="24"/>
          <w:szCs w:val="24"/>
          <w:lang w:val="en-GB"/>
        </w:rPr>
        <w:t>:</w:t>
      </w:r>
      <w:r w:rsidRPr="004F2441">
        <w:rPr>
          <w:sz w:val="24"/>
          <w:szCs w:val="24"/>
        </w:rPr>
        <w:t>.……………………………..</w:t>
      </w:r>
      <w:proofErr w:type="gramEnd"/>
    </w:p>
    <w:p w:rsidR="00DC690E" w:rsidRPr="004F2441" w:rsidRDefault="00DC690E" w:rsidP="00DC690E">
      <w:pPr>
        <w:ind w:left="720"/>
        <w:rPr>
          <w:sz w:val="24"/>
          <w:szCs w:val="24"/>
        </w:rPr>
      </w:pPr>
      <w:r>
        <w:rPr>
          <w:sz w:val="24"/>
          <w:szCs w:val="24"/>
          <w:lang w:val="en-GB"/>
        </w:rPr>
        <w:t>Connections</w:t>
      </w:r>
      <w:r w:rsidR="00E571ED" w:rsidRPr="004F2441">
        <w:rPr>
          <w:sz w:val="24"/>
          <w:szCs w:val="24"/>
        </w:rPr>
        <w:t xml:space="preserve"> symbolism</w:t>
      </w:r>
      <w:r>
        <w:rPr>
          <w:sz w:val="24"/>
          <w:szCs w:val="24"/>
        </w:rPr>
        <w:tab/>
      </w:r>
      <w:r>
        <w:rPr>
          <w:sz w:val="24"/>
          <w:szCs w:val="24"/>
        </w:rPr>
        <w:tab/>
      </w:r>
      <w:proofErr w:type="gramStart"/>
      <w:r>
        <w:rPr>
          <w:sz w:val="24"/>
          <w:szCs w:val="24"/>
        </w:rPr>
        <w:tab/>
      </w:r>
      <w:r>
        <w:rPr>
          <w:sz w:val="24"/>
          <w:szCs w:val="24"/>
        </w:rPr>
        <w:tab/>
      </w:r>
      <w:r w:rsidRPr="004F2441">
        <w:rPr>
          <w:sz w:val="24"/>
          <w:szCs w:val="24"/>
          <w:lang w:val="en-GB"/>
        </w:rPr>
        <w:t>:</w:t>
      </w:r>
      <w:r w:rsidRPr="004F2441">
        <w:rPr>
          <w:sz w:val="24"/>
          <w:szCs w:val="24"/>
        </w:rPr>
        <w:t>.……………………………..</w:t>
      </w:r>
      <w:proofErr w:type="gramEnd"/>
    </w:p>
    <w:p w:rsidR="00BF3125" w:rsidRPr="004F2441" w:rsidRDefault="00DC690E" w:rsidP="00DC690E">
      <w:pPr>
        <w:ind w:left="720"/>
        <w:rPr>
          <w:sz w:val="24"/>
          <w:szCs w:val="24"/>
        </w:rPr>
      </w:pPr>
      <w:r>
        <w:rPr>
          <w:sz w:val="24"/>
          <w:szCs w:val="24"/>
        </w:rPr>
        <w:t>R</w:t>
      </w:r>
      <w:r w:rsidR="00817615" w:rsidRPr="004F2441">
        <w:rPr>
          <w:sz w:val="24"/>
          <w:szCs w:val="24"/>
        </w:rPr>
        <w:t>ated power</w:t>
      </w:r>
      <w:r>
        <w:rPr>
          <w:sz w:val="24"/>
          <w:szCs w:val="24"/>
        </w:rPr>
        <w:tab/>
      </w:r>
      <w:r>
        <w:rPr>
          <w:sz w:val="24"/>
          <w:szCs w:val="24"/>
        </w:rPr>
        <w:tab/>
      </w:r>
      <w:r>
        <w:rPr>
          <w:sz w:val="24"/>
          <w:szCs w:val="24"/>
        </w:rPr>
        <w:tab/>
      </w:r>
      <w:r>
        <w:rPr>
          <w:sz w:val="24"/>
          <w:szCs w:val="24"/>
        </w:rPr>
        <w:tab/>
      </w:r>
      <w:proofErr w:type="gramStart"/>
      <w:r>
        <w:rPr>
          <w:sz w:val="24"/>
          <w:szCs w:val="24"/>
        </w:rPr>
        <w:tab/>
      </w:r>
      <w:r>
        <w:rPr>
          <w:sz w:val="24"/>
          <w:szCs w:val="24"/>
        </w:rPr>
        <w:tab/>
      </w:r>
      <w:r w:rsidRPr="004F2441">
        <w:rPr>
          <w:sz w:val="24"/>
          <w:szCs w:val="24"/>
          <w:lang w:val="en-GB"/>
        </w:rPr>
        <w:t>:</w:t>
      </w:r>
      <w:r w:rsidR="00800D93" w:rsidRPr="004F2441">
        <w:rPr>
          <w:sz w:val="24"/>
          <w:szCs w:val="24"/>
        </w:rPr>
        <w:t>.</w:t>
      </w:r>
      <w:r w:rsidR="00BF3125" w:rsidRPr="004F2441">
        <w:rPr>
          <w:sz w:val="24"/>
          <w:szCs w:val="24"/>
        </w:rPr>
        <w:t>…………………………</w:t>
      </w:r>
      <w:r w:rsidR="00E571ED" w:rsidRPr="004F2441">
        <w:rPr>
          <w:sz w:val="24"/>
          <w:szCs w:val="24"/>
        </w:rPr>
        <w:t>…..</w:t>
      </w:r>
      <w:proofErr w:type="gramEnd"/>
    </w:p>
    <w:p w:rsidR="00BF3125" w:rsidRDefault="00BF3125">
      <w:pPr>
        <w:jc w:val="both"/>
        <w:rPr>
          <w:sz w:val="24"/>
          <w:szCs w:val="24"/>
        </w:rPr>
      </w:pPr>
    </w:p>
    <w:p w:rsidR="00DC690E" w:rsidRDefault="00DC690E">
      <w:pPr>
        <w:jc w:val="both"/>
        <w:rPr>
          <w:sz w:val="24"/>
          <w:szCs w:val="24"/>
        </w:rPr>
      </w:pPr>
    </w:p>
    <w:p w:rsidR="00BF3125" w:rsidRPr="004F2441" w:rsidRDefault="00BF3125">
      <w:pPr>
        <w:jc w:val="both"/>
        <w:rPr>
          <w:sz w:val="24"/>
          <w:szCs w:val="24"/>
        </w:rPr>
      </w:pPr>
      <w:r w:rsidRPr="004F2441">
        <w:rPr>
          <w:sz w:val="24"/>
          <w:szCs w:val="24"/>
        </w:rPr>
        <w:t>2.</w:t>
      </w:r>
      <w:r w:rsidRPr="004F2441">
        <w:rPr>
          <w:sz w:val="24"/>
          <w:szCs w:val="24"/>
        </w:rPr>
        <w:tab/>
        <w:t>Core type</w:t>
      </w:r>
      <w:r w:rsidRPr="004F2441">
        <w:rPr>
          <w:sz w:val="24"/>
          <w:szCs w:val="24"/>
        </w:rPr>
        <w:tab/>
      </w:r>
      <w:r w:rsidRPr="004F2441">
        <w:rPr>
          <w:sz w:val="24"/>
          <w:szCs w:val="24"/>
        </w:rPr>
        <w:tab/>
      </w:r>
      <w:r w:rsidRPr="004F2441">
        <w:rPr>
          <w:sz w:val="24"/>
          <w:szCs w:val="24"/>
        </w:rPr>
        <w:tab/>
      </w:r>
      <w:r w:rsidRPr="004F2441">
        <w:rPr>
          <w:sz w:val="24"/>
          <w:szCs w:val="24"/>
        </w:rPr>
        <w:tab/>
      </w:r>
      <w:proofErr w:type="gramStart"/>
      <w:r w:rsidRPr="004F2441">
        <w:rPr>
          <w:sz w:val="24"/>
          <w:szCs w:val="24"/>
        </w:rPr>
        <w:tab/>
      </w:r>
      <w:r w:rsidR="00800D93" w:rsidRPr="004F2441">
        <w:rPr>
          <w:sz w:val="24"/>
          <w:szCs w:val="24"/>
        </w:rPr>
        <w:tab/>
      </w:r>
      <w:r w:rsidR="00452F4D" w:rsidRPr="004F2441">
        <w:rPr>
          <w:sz w:val="24"/>
          <w:szCs w:val="24"/>
        </w:rPr>
        <w:t>:…………………………………</w:t>
      </w:r>
      <w:proofErr w:type="gramEnd"/>
    </w:p>
    <w:p w:rsidR="009B47DB" w:rsidRPr="004F2441" w:rsidRDefault="00093FC9" w:rsidP="002075BE">
      <w:pPr>
        <w:ind w:firstLine="720"/>
        <w:jc w:val="both"/>
        <w:rPr>
          <w:sz w:val="24"/>
          <w:szCs w:val="24"/>
        </w:rPr>
      </w:pPr>
      <w:r w:rsidRPr="004F2441">
        <w:rPr>
          <w:sz w:val="24"/>
          <w:szCs w:val="24"/>
        </w:rPr>
        <w:t xml:space="preserve">a. </w:t>
      </w:r>
      <w:r w:rsidR="0027627B">
        <w:rPr>
          <w:sz w:val="24"/>
          <w:szCs w:val="24"/>
        </w:rPr>
        <w:t xml:space="preserve">Flux density at rated voltages </w:t>
      </w:r>
      <w:r w:rsidR="00836906" w:rsidRPr="004F2441">
        <w:rPr>
          <w:sz w:val="24"/>
          <w:szCs w:val="24"/>
        </w:rPr>
        <w:t>(</w:t>
      </w:r>
      <w:r w:rsidR="00231E39" w:rsidRPr="004F2441">
        <w:rPr>
          <w:sz w:val="24"/>
          <w:szCs w:val="24"/>
        </w:rPr>
        <w:t>at no</w:t>
      </w:r>
      <w:r w:rsidR="00836906" w:rsidRPr="004F2441">
        <w:rPr>
          <w:sz w:val="24"/>
          <w:szCs w:val="24"/>
        </w:rPr>
        <w:t xml:space="preserve"> load and</w:t>
      </w:r>
      <w:r w:rsidR="009B47DB" w:rsidRPr="004F2441">
        <w:rPr>
          <w:sz w:val="24"/>
          <w:szCs w:val="24"/>
        </w:rPr>
        <w:t xml:space="preserve"> </w:t>
      </w:r>
    </w:p>
    <w:p w:rsidR="00452F4D" w:rsidRDefault="00107ED2" w:rsidP="009B47DB">
      <w:pPr>
        <w:ind w:firstLine="720"/>
        <w:jc w:val="both"/>
        <w:rPr>
          <w:sz w:val="24"/>
          <w:szCs w:val="24"/>
        </w:rPr>
      </w:pPr>
      <w:r>
        <w:rPr>
          <w:sz w:val="24"/>
          <w:szCs w:val="24"/>
        </w:rPr>
        <w:t xml:space="preserve">    </w:t>
      </w:r>
      <w:proofErr w:type="gramStart"/>
      <w:r w:rsidR="00231E39" w:rsidRPr="004F2441">
        <w:rPr>
          <w:sz w:val="24"/>
          <w:szCs w:val="24"/>
        </w:rPr>
        <w:t>p</w:t>
      </w:r>
      <w:r w:rsidR="00E571ED" w:rsidRPr="004F2441">
        <w:rPr>
          <w:sz w:val="24"/>
          <w:szCs w:val="24"/>
        </w:rPr>
        <w:t>rincipal</w:t>
      </w:r>
      <w:proofErr w:type="gramEnd"/>
      <w:r w:rsidR="00E571ED" w:rsidRPr="004F2441">
        <w:rPr>
          <w:sz w:val="24"/>
          <w:szCs w:val="24"/>
        </w:rPr>
        <w:t xml:space="preserve"> tap position</w:t>
      </w:r>
      <w:r w:rsidR="009B47DB" w:rsidRPr="004F2441">
        <w:rPr>
          <w:sz w:val="24"/>
          <w:szCs w:val="24"/>
        </w:rPr>
        <w:t>)</w:t>
      </w:r>
      <w:r w:rsidR="009B47DB" w:rsidRPr="004F2441">
        <w:rPr>
          <w:sz w:val="24"/>
          <w:szCs w:val="24"/>
        </w:rPr>
        <w:tab/>
      </w:r>
      <w:r w:rsidR="009B47DB" w:rsidRPr="004F2441">
        <w:rPr>
          <w:sz w:val="24"/>
          <w:szCs w:val="24"/>
        </w:rPr>
        <w:tab/>
      </w:r>
      <w:r w:rsidR="009B47DB" w:rsidRPr="004F2441">
        <w:rPr>
          <w:sz w:val="24"/>
          <w:szCs w:val="24"/>
        </w:rPr>
        <w:tab/>
      </w:r>
      <w:r w:rsidR="00836906" w:rsidRPr="004F2441">
        <w:rPr>
          <w:sz w:val="24"/>
          <w:szCs w:val="24"/>
        </w:rPr>
        <w:t xml:space="preserve"> </w:t>
      </w:r>
      <w:r w:rsidR="00C0015C" w:rsidRPr="004F2441">
        <w:rPr>
          <w:sz w:val="24"/>
          <w:szCs w:val="24"/>
        </w:rPr>
        <w:tab/>
      </w:r>
      <w:r w:rsidR="00800D93" w:rsidRPr="004F2441">
        <w:rPr>
          <w:sz w:val="24"/>
          <w:szCs w:val="24"/>
        </w:rPr>
        <w:t xml:space="preserve">:………………………………… </w:t>
      </w:r>
    </w:p>
    <w:p w:rsidR="00452F4D" w:rsidRPr="004F2441" w:rsidRDefault="00800D93" w:rsidP="00452F4D">
      <w:pPr>
        <w:jc w:val="both"/>
        <w:rPr>
          <w:sz w:val="24"/>
          <w:szCs w:val="24"/>
        </w:rPr>
      </w:pPr>
      <w:r w:rsidRPr="004F2441">
        <w:rPr>
          <w:sz w:val="24"/>
          <w:szCs w:val="24"/>
        </w:rPr>
        <w:t xml:space="preserve">           </w:t>
      </w:r>
      <w:r w:rsidR="00452F4D">
        <w:rPr>
          <w:sz w:val="24"/>
          <w:szCs w:val="24"/>
        </w:rPr>
        <w:t xml:space="preserve">                            </w:t>
      </w:r>
      <w:r w:rsidR="00452F4D">
        <w:rPr>
          <w:sz w:val="24"/>
          <w:szCs w:val="24"/>
        </w:rPr>
        <w:tab/>
      </w:r>
      <w:r w:rsidR="00452F4D" w:rsidRPr="004F2441">
        <w:rPr>
          <w:sz w:val="24"/>
          <w:szCs w:val="24"/>
        </w:rPr>
        <w:tab/>
      </w:r>
      <w:r w:rsidR="00452F4D" w:rsidRPr="004F2441">
        <w:rPr>
          <w:sz w:val="24"/>
          <w:szCs w:val="24"/>
        </w:rPr>
        <w:tab/>
      </w:r>
      <w:r w:rsidR="00452F4D" w:rsidRPr="004F2441">
        <w:rPr>
          <w:sz w:val="24"/>
          <w:szCs w:val="24"/>
        </w:rPr>
        <w:tab/>
        <w:t xml:space="preserve"> </w:t>
      </w:r>
      <w:r w:rsidR="00452F4D" w:rsidRPr="004F2441">
        <w:rPr>
          <w:sz w:val="24"/>
          <w:szCs w:val="24"/>
        </w:rPr>
        <w:tab/>
        <w:t xml:space="preserve"> …………………………………</w:t>
      </w:r>
    </w:p>
    <w:p w:rsidR="004D3C88" w:rsidRDefault="00093FC9" w:rsidP="00093FC9">
      <w:pPr>
        <w:ind w:firstLine="720"/>
        <w:jc w:val="both"/>
        <w:rPr>
          <w:sz w:val="24"/>
          <w:szCs w:val="24"/>
        </w:rPr>
      </w:pPr>
      <w:r w:rsidRPr="004F2441">
        <w:rPr>
          <w:sz w:val="24"/>
          <w:szCs w:val="24"/>
        </w:rPr>
        <w:t xml:space="preserve">b. Number of core limbs </w:t>
      </w:r>
      <w:r w:rsidRPr="004F2441">
        <w:rPr>
          <w:sz w:val="24"/>
          <w:szCs w:val="24"/>
        </w:rPr>
        <w:tab/>
      </w:r>
      <w:r w:rsidRPr="004F2441">
        <w:rPr>
          <w:sz w:val="24"/>
          <w:szCs w:val="24"/>
        </w:rPr>
        <w:tab/>
      </w:r>
      <w:proofErr w:type="gramStart"/>
      <w:r w:rsidRPr="004F2441">
        <w:rPr>
          <w:sz w:val="24"/>
          <w:szCs w:val="24"/>
        </w:rPr>
        <w:tab/>
      </w:r>
      <w:r w:rsidR="0027627B">
        <w:rPr>
          <w:sz w:val="24"/>
          <w:szCs w:val="24"/>
        </w:rPr>
        <w:tab/>
      </w:r>
      <w:r w:rsidR="004D3C88" w:rsidRPr="004F2441">
        <w:rPr>
          <w:sz w:val="24"/>
          <w:szCs w:val="24"/>
        </w:rPr>
        <w:t>:…………………………………</w:t>
      </w:r>
      <w:proofErr w:type="gramEnd"/>
      <w:r w:rsidR="004D3C88" w:rsidRPr="004F2441">
        <w:rPr>
          <w:sz w:val="24"/>
          <w:szCs w:val="24"/>
        </w:rPr>
        <w:t xml:space="preserve">  </w:t>
      </w:r>
    </w:p>
    <w:p w:rsidR="00093FC9" w:rsidRPr="004F2441" w:rsidRDefault="00093FC9" w:rsidP="00093FC9">
      <w:pPr>
        <w:ind w:firstLine="720"/>
        <w:jc w:val="both"/>
        <w:rPr>
          <w:sz w:val="24"/>
          <w:szCs w:val="24"/>
        </w:rPr>
      </w:pPr>
      <w:r w:rsidRPr="004F2441">
        <w:rPr>
          <w:sz w:val="24"/>
          <w:szCs w:val="24"/>
        </w:rPr>
        <w:t xml:space="preserve">                                        </w:t>
      </w:r>
    </w:p>
    <w:p w:rsidR="00BA25FC" w:rsidRPr="004F2441" w:rsidRDefault="002075BE" w:rsidP="00BA25FC">
      <w:pPr>
        <w:jc w:val="both"/>
        <w:rPr>
          <w:sz w:val="24"/>
          <w:szCs w:val="24"/>
        </w:rPr>
      </w:pPr>
      <w:r w:rsidRPr="004F2441">
        <w:rPr>
          <w:sz w:val="24"/>
          <w:szCs w:val="24"/>
          <w:lang w:val="en-GB"/>
        </w:rPr>
        <w:t>3</w:t>
      </w:r>
      <w:r w:rsidR="00BA25FC" w:rsidRPr="004F2441">
        <w:rPr>
          <w:sz w:val="24"/>
          <w:szCs w:val="24"/>
          <w:lang w:val="en-GB"/>
        </w:rPr>
        <w:t>.</w:t>
      </w:r>
      <w:r w:rsidR="00BA25FC" w:rsidRPr="004F2441">
        <w:rPr>
          <w:sz w:val="24"/>
          <w:szCs w:val="24"/>
          <w:lang w:val="en-GB"/>
        </w:rPr>
        <w:tab/>
      </w:r>
      <w:r w:rsidR="00BA25FC" w:rsidRPr="004F2441">
        <w:rPr>
          <w:sz w:val="24"/>
          <w:szCs w:val="24"/>
        </w:rPr>
        <w:t>Insulation level</w:t>
      </w:r>
      <w:r w:rsidR="00E571ED" w:rsidRPr="004F2441">
        <w:rPr>
          <w:sz w:val="24"/>
          <w:szCs w:val="24"/>
        </w:rPr>
        <w:t>s</w:t>
      </w:r>
      <w:r w:rsidR="00BA25FC" w:rsidRPr="004F2441">
        <w:rPr>
          <w:sz w:val="24"/>
          <w:szCs w:val="24"/>
        </w:rPr>
        <w:tab/>
      </w:r>
      <w:r w:rsidR="00BA25FC" w:rsidRPr="004F2441">
        <w:rPr>
          <w:sz w:val="24"/>
          <w:szCs w:val="24"/>
        </w:rPr>
        <w:tab/>
      </w:r>
      <w:r w:rsidR="00BA25FC" w:rsidRPr="004F2441">
        <w:rPr>
          <w:sz w:val="24"/>
          <w:szCs w:val="24"/>
        </w:rPr>
        <w:tab/>
      </w:r>
      <w:proofErr w:type="gramStart"/>
      <w:r w:rsidR="00BA25FC" w:rsidRPr="004F2441">
        <w:rPr>
          <w:sz w:val="24"/>
          <w:szCs w:val="24"/>
        </w:rPr>
        <w:tab/>
      </w:r>
      <w:r w:rsidR="00BA25FC" w:rsidRPr="004F2441">
        <w:rPr>
          <w:sz w:val="24"/>
          <w:szCs w:val="24"/>
        </w:rPr>
        <w:tab/>
        <w:t>:…………………………………</w:t>
      </w:r>
      <w:proofErr w:type="gramEnd"/>
      <w:r w:rsidR="00BA25FC" w:rsidRPr="004F2441">
        <w:rPr>
          <w:sz w:val="24"/>
          <w:szCs w:val="24"/>
        </w:rPr>
        <w:t xml:space="preserve">                                            </w:t>
      </w:r>
    </w:p>
    <w:p w:rsidR="00BA25FC" w:rsidRDefault="00BA25FC" w:rsidP="00BA25FC">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27627B" w:rsidRPr="004F2441" w:rsidRDefault="0027627B" w:rsidP="0027627B">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27627B" w:rsidRPr="004F2441" w:rsidRDefault="0027627B" w:rsidP="0027627B">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27627B" w:rsidRPr="004F2441" w:rsidRDefault="0027627B" w:rsidP="0027627B">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27627B" w:rsidRPr="004F2441" w:rsidRDefault="0027627B" w:rsidP="0027627B">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27627B" w:rsidRPr="004F2441" w:rsidRDefault="0027627B" w:rsidP="0027627B">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27627B" w:rsidRPr="004F2441" w:rsidRDefault="0027627B" w:rsidP="0027627B">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27627B" w:rsidRDefault="0027627B" w:rsidP="00BA25FC">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452F4D" w:rsidRPr="0027627B" w:rsidRDefault="00452F4D" w:rsidP="00BA25FC">
      <w:pPr>
        <w:jc w:val="both"/>
        <w:rPr>
          <w:sz w:val="24"/>
          <w:szCs w:val="24"/>
          <w:lang w:val="en-GB"/>
        </w:rPr>
      </w:pPr>
    </w:p>
    <w:p w:rsidR="00BA25FC" w:rsidRPr="004F2441" w:rsidRDefault="002075BE" w:rsidP="00BA25FC">
      <w:pPr>
        <w:jc w:val="both"/>
        <w:rPr>
          <w:sz w:val="24"/>
          <w:szCs w:val="24"/>
        </w:rPr>
      </w:pPr>
      <w:r w:rsidRPr="004F2441">
        <w:rPr>
          <w:sz w:val="24"/>
          <w:szCs w:val="24"/>
        </w:rPr>
        <w:t>4</w:t>
      </w:r>
      <w:r w:rsidR="00BA25FC" w:rsidRPr="004F2441">
        <w:rPr>
          <w:sz w:val="24"/>
          <w:szCs w:val="24"/>
        </w:rPr>
        <w:t>.</w:t>
      </w:r>
      <w:r w:rsidR="00BA25FC" w:rsidRPr="004F2441">
        <w:rPr>
          <w:sz w:val="24"/>
          <w:szCs w:val="24"/>
        </w:rPr>
        <w:tab/>
        <w:t>Maximum permissible short circuit duration</w:t>
      </w:r>
      <w:proofErr w:type="gramStart"/>
      <w:r w:rsidR="00BA25FC" w:rsidRPr="004F2441">
        <w:rPr>
          <w:sz w:val="24"/>
          <w:szCs w:val="24"/>
        </w:rPr>
        <w:tab/>
      </w:r>
      <w:r w:rsidR="00BA25FC" w:rsidRPr="004F2441">
        <w:rPr>
          <w:sz w:val="24"/>
          <w:szCs w:val="24"/>
        </w:rPr>
        <w:tab/>
        <w:t>:…………………………………</w:t>
      </w:r>
      <w:proofErr w:type="gramEnd"/>
      <w:r w:rsidR="00BA25FC" w:rsidRPr="004F2441">
        <w:rPr>
          <w:sz w:val="24"/>
          <w:szCs w:val="24"/>
        </w:rPr>
        <w:t xml:space="preserve">                                            </w:t>
      </w:r>
    </w:p>
    <w:p w:rsidR="00BA25FC" w:rsidRDefault="00BA25FC" w:rsidP="00BA25FC">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452F4D" w:rsidRPr="004F2441" w:rsidRDefault="00452F4D" w:rsidP="00BA25FC">
      <w:pPr>
        <w:jc w:val="both"/>
        <w:rPr>
          <w:sz w:val="24"/>
          <w:szCs w:val="24"/>
        </w:rPr>
      </w:pPr>
    </w:p>
    <w:p w:rsidR="00BA25FC" w:rsidRPr="004F2441" w:rsidRDefault="002075BE" w:rsidP="00BA25FC">
      <w:pPr>
        <w:jc w:val="both"/>
        <w:rPr>
          <w:sz w:val="24"/>
          <w:szCs w:val="24"/>
        </w:rPr>
      </w:pPr>
      <w:r w:rsidRPr="004F2441">
        <w:rPr>
          <w:sz w:val="24"/>
          <w:szCs w:val="24"/>
        </w:rPr>
        <w:t>5</w:t>
      </w:r>
      <w:r w:rsidR="00BA25FC" w:rsidRPr="004F2441">
        <w:rPr>
          <w:sz w:val="24"/>
          <w:szCs w:val="24"/>
        </w:rPr>
        <w:t>.</w:t>
      </w:r>
      <w:r w:rsidR="00BA25FC" w:rsidRPr="004F2441">
        <w:rPr>
          <w:sz w:val="24"/>
          <w:szCs w:val="24"/>
        </w:rPr>
        <w:tab/>
        <w:t xml:space="preserve">Over-voltage capability </w:t>
      </w:r>
    </w:p>
    <w:p w:rsidR="00BA25FC" w:rsidRPr="004F2441" w:rsidRDefault="00BA25FC" w:rsidP="00BA25FC">
      <w:pPr>
        <w:jc w:val="both"/>
        <w:rPr>
          <w:sz w:val="24"/>
          <w:szCs w:val="24"/>
        </w:rPr>
      </w:pPr>
      <w:r w:rsidRPr="004F2441">
        <w:rPr>
          <w:sz w:val="24"/>
          <w:szCs w:val="24"/>
        </w:rPr>
        <w:tab/>
        <w:t xml:space="preserve">a) </w:t>
      </w:r>
      <w:proofErr w:type="gramStart"/>
      <w:r w:rsidRPr="004F2441">
        <w:rPr>
          <w:sz w:val="24"/>
          <w:szCs w:val="24"/>
        </w:rPr>
        <w:t>at</w:t>
      </w:r>
      <w:proofErr w:type="gramEnd"/>
      <w:r w:rsidRPr="004F2441">
        <w:rPr>
          <w:sz w:val="24"/>
          <w:szCs w:val="24"/>
        </w:rPr>
        <w:t xml:space="preserve"> no load</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p>
    <w:p w:rsidR="00452F4D" w:rsidRDefault="00BA25FC" w:rsidP="00BA25FC">
      <w:pPr>
        <w:jc w:val="both"/>
        <w:rPr>
          <w:sz w:val="24"/>
          <w:szCs w:val="24"/>
        </w:rPr>
      </w:pPr>
      <w:r w:rsidRPr="004F2441">
        <w:rPr>
          <w:sz w:val="24"/>
          <w:szCs w:val="24"/>
        </w:rPr>
        <w:tab/>
        <w:t xml:space="preserve">b) </w:t>
      </w:r>
      <w:proofErr w:type="gramStart"/>
      <w:r w:rsidRPr="004F2441">
        <w:rPr>
          <w:sz w:val="24"/>
          <w:szCs w:val="24"/>
        </w:rPr>
        <w:t>at</w:t>
      </w:r>
      <w:proofErr w:type="gramEnd"/>
      <w:r w:rsidRPr="004F2441">
        <w:rPr>
          <w:sz w:val="24"/>
          <w:szCs w:val="24"/>
        </w:rPr>
        <w:t xml:space="preserve"> 280 </w:t>
      </w:r>
      <w:r w:rsidR="00656991">
        <w:rPr>
          <w:sz w:val="24"/>
          <w:szCs w:val="24"/>
        </w:rPr>
        <w:t>M</w:t>
      </w:r>
      <w:r w:rsidRPr="004F2441">
        <w:rPr>
          <w:sz w:val="24"/>
          <w:szCs w:val="24"/>
        </w:rPr>
        <w:t>VA</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p>
    <w:p w:rsidR="009B7146" w:rsidRPr="004F2441" w:rsidRDefault="009B7146" w:rsidP="009B7146">
      <w:pPr>
        <w:jc w:val="both"/>
        <w:rPr>
          <w:sz w:val="24"/>
          <w:szCs w:val="24"/>
        </w:rPr>
      </w:pPr>
    </w:p>
    <w:p w:rsidR="009B7146" w:rsidRPr="004F2441" w:rsidRDefault="009B7146" w:rsidP="009B7146">
      <w:pPr>
        <w:jc w:val="both"/>
        <w:rPr>
          <w:sz w:val="24"/>
          <w:szCs w:val="24"/>
        </w:rPr>
      </w:pPr>
      <w:r>
        <w:rPr>
          <w:sz w:val="24"/>
          <w:szCs w:val="24"/>
        </w:rPr>
        <w:t>6</w:t>
      </w:r>
      <w:r w:rsidRPr="004F2441">
        <w:rPr>
          <w:sz w:val="24"/>
          <w:szCs w:val="24"/>
        </w:rPr>
        <w:t>.</w:t>
      </w:r>
      <w:r w:rsidRPr="004F2441">
        <w:rPr>
          <w:sz w:val="24"/>
          <w:szCs w:val="24"/>
        </w:rPr>
        <w:tab/>
      </w:r>
      <w:r>
        <w:rPr>
          <w:sz w:val="24"/>
          <w:szCs w:val="24"/>
        </w:rPr>
        <w:t>Long-time emergency overload cap</w:t>
      </w:r>
      <w:r w:rsidRPr="004F2441">
        <w:rPr>
          <w:sz w:val="24"/>
          <w:szCs w:val="24"/>
        </w:rPr>
        <w:t xml:space="preserve">ability </w:t>
      </w:r>
    </w:p>
    <w:p w:rsidR="009B7146" w:rsidRPr="004F2441" w:rsidRDefault="009B7146" w:rsidP="009B7146">
      <w:pPr>
        <w:jc w:val="both"/>
        <w:rPr>
          <w:sz w:val="12"/>
          <w:szCs w:val="12"/>
        </w:rPr>
      </w:pPr>
    </w:p>
    <w:p w:rsidR="009B7146" w:rsidRPr="004F2441" w:rsidRDefault="009B7146" w:rsidP="009B7146">
      <w:pPr>
        <w:jc w:val="both"/>
        <w:rPr>
          <w:sz w:val="24"/>
          <w:szCs w:val="24"/>
        </w:rPr>
      </w:pPr>
      <w:r w:rsidRPr="004F2441">
        <w:rPr>
          <w:sz w:val="24"/>
          <w:szCs w:val="24"/>
        </w:rPr>
        <w:tab/>
      </w:r>
      <w:r>
        <w:rPr>
          <w:sz w:val="24"/>
          <w:szCs w:val="24"/>
        </w:rPr>
        <w:t>Maximum current at HV – MV terminals</w:t>
      </w:r>
      <w:proofErr w:type="gramStart"/>
      <w:r>
        <w:rPr>
          <w:sz w:val="24"/>
          <w:szCs w:val="24"/>
        </w:rPr>
        <w:tab/>
      </w:r>
      <w:r>
        <w:rPr>
          <w:sz w:val="24"/>
          <w:szCs w:val="24"/>
        </w:rPr>
        <w:tab/>
        <w:t>:……………………</w:t>
      </w:r>
      <w:proofErr w:type="gramEnd"/>
      <w:r>
        <w:rPr>
          <w:sz w:val="24"/>
          <w:szCs w:val="24"/>
        </w:rPr>
        <w:t>% of rated</w:t>
      </w:r>
      <w:r w:rsidRPr="004F2441">
        <w:rPr>
          <w:sz w:val="24"/>
          <w:szCs w:val="24"/>
        </w:rPr>
        <w:t xml:space="preserve">     </w:t>
      </w:r>
    </w:p>
    <w:p w:rsidR="00BA25FC" w:rsidRPr="004F2441" w:rsidRDefault="00BA25FC" w:rsidP="00BA25FC">
      <w:pPr>
        <w:jc w:val="both"/>
        <w:rPr>
          <w:sz w:val="24"/>
          <w:szCs w:val="24"/>
        </w:rPr>
      </w:pPr>
      <w:r w:rsidRPr="004F2441">
        <w:rPr>
          <w:sz w:val="24"/>
          <w:szCs w:val="24"/>
        </w:rPr>
        <w:lastRenderedPageBreak/>
        <w:t xml:space="preserve">    </w:t>
      </w:r>
    </w:p>
    <w:p w:rsidR="00BA25FC" w:rsidRPr="004F2441" w:rsidRDefault="009B7146" w:rsidP="00BD3C67">
      <w:pPr>
        <w:jc w:val="both"/>
        <w:rPr>
          <w:sz w:val="22"/>
          <w:szCs w:val="22"/>
        </w:rPr>
      </w:pPr>
      <w:r>
        <w:rPr>
          <w:sz w:val="24"/>
          <w:szCs w:val="24"/>
        </w:rPr>
        <w:t>7</w:t>
      </w:r>
      <w:r w:rsidR="00BE5EDD" w:rsidRPr="004F2441">
        <w:rPr>
          <w:sz w:val="24"/>
          <w:szCs w:val="24"/>
        </w:rPr>
        <w:t>.</w:t>
      </w:r>
      <w:r w:rsidR="00093FC9" w:rsidRPr="004F2441">
        <w:rPr>
          <w:sz w:val="24"/>
          <w:szCs w:val="24"/>
        </w:rPr>
        <w:tab/>
        <w:t>Autotransformer</w:t>
      </w:r>
      <w:r w:rsidR="00800D60" w:rsidRPr="004F2441">
        <w:rPr>
          <w:sz w:val="24"/>
          <w:szCs w:val="24"/>
        </w:rPr>
        <w:t xml:space="preserve"> </w:t>
      </w:r>
      <w:r w:rsidR="00E571ED" w:rsidRPr="004F2441">
        <w:rPr>
          <w:sz w:val="24"/>
          <w:szCs w:val="24"/>
        </w:rPr>
        <w:t>connection</w:t>
      </w:r>
      <w:r w:rsidR="00800D60" w:rsidRPr="004F2441">
        <w:rPr>
          <w:sz w:val="24"/>
          <w:szCs w:val="24"/>
        </w:rPr>
        <w:t>.</w:t>
      </w:r>
      <w:r w:rsidR="00E571ED" w:rsidRPr="004F2441">
        <w:rPr>
          <w:sz w:val="24"/>
          <w:szCs w:val="24"/>
        </w:rPr>
        <w:tab/>
      </w:r>
      <w:r w:rsidR="00800D60" w:rsidRPr="004F2441">
        <w:rPr>
          <w:sz w:val="24"/>
          <w:szCs w:val="24"/>
        </w:rPr>
        <w:t xml:space="preserve"> </w:t>
      </w:r>
      <w:r w:rsidR="00800D60" w:rsidRPr="004F2441">
        <w:rPr>
          <w:sz w:val="24"/>
          <w:szCs w:val="24"/>
        </w:rPr>
        <w:tab/>
      </w:r>
      <w:r w:rsidR="00BD3C67" w:rsidRPr="004F2441">
        <w:rPr>
          <w:sz w:val="24"/>
          <w:szCs w:val="24"/>
        </w:rPr>
        <w:tab/>
      </w:r>
      <w:r w:rsidR="00800D60" w:rsidRPr="004F2441">
        <w:rPr>
          <w:sz w:val="24"/>
          <w:szCs w:val="24"/>
        </w:rPr>
        <w:tab/>
      </w:r>
      <w:r w:rsidR="00800D60" w:rsidRPr="004F2441">
        <w:rPr>
          <w:sz w:val="22"/>
          <w:szCs w:val="22"/>
        </w:rPr>
        <w:t>: ……………………………………</w:t>
      </w:r>
    </w:p>
    <w:p w:rsidR="00093FC9" w:rsidRPr="004F2441" w:rsidRDefault="00093FC9" w:rsidP="00800D60">
      <w:pPr>
        <w:ind w:firstLine="720"/>
        <w:jc w:val="both"/>
        <w:rPr>
          <w:sz w:val="24"/>
          <w:szCs w:val="24"/>
        </w:rPr>
      </w:pPr>
    </w:p>
    <w:p w:rsidR="00BD3C67" w:rsidRPr="004F2441" w:rsidRDefault="009B7146" w:rsidP="002075BE">
      <w:pPr>
        <w:jc w:val="both"/>
        <w:rPr>
          <w:sz w:val="22"/>
          <w:szCs w:val="22"/>
        </w:rPr>
      </w:pPr>
      <w:r>
        <w:rPr>
          <w:sz w:val="24"/>
          <w:szCs w:val="24"/>
        </w:rPr>
        <w:t>8</w:t>
      </w:r>
      <w:r w:rsidR="00BE5EDD" w:rsidRPr="004F2441">
        <w:rPr>
          <w:sz w:val="24"/>
          <w:szCs w:val="24"/>
        </w:rPr>
        <w:t>.</w:t>
      </w:r>
      <w:r w:rsidR="002075BE" w:rsidRPr="004F2441">
        <w:rPr>
          <w:sz w:val="22"/>
          <w:szCs w:val="22"/>
        </w:rPr>
        <w:t xml:space="preserve"> </w:t>
      </w:r>
      <w:r w:rsidR="002075BE" w:rsidRPr="004F2441">
        <w:rPr>
          <w:sz w:val="22"/>
          <w:szCs w:val="22"/>
        </w:rPr>
        <w:tab/>
      </w:r>
      <w:r w:rsidR="00BD3C67" w:rsidRPr="004F2441">
        <w:rPr>
          <w:sz w:val="22"/>
          <w:szCs w:val="22"/>
        </w:rPr>
        <w:t xml:space="preserve">Insulation category of windings (uniform or </w:t>
      </w:r>
    </w:p>
    <w:p w:rsidR="00130322" w:rsidRDefault="00BD3C67" w:rsidP="00BD3C67">
      <w:pPr>
        <w:ind w:firstLine="720"/>
        <w:jc w:val="both"/>
        <w:rPr>
          <w:sz w:val="22"/>
          <w:szCs w:val="22"/>
        </w:rPr>
      </w:pPr>
      <w:proofErr w:type="gramStart"/>
      <w:r w:rsidRPr="004F2441">
        <w:rPr>
          <w:sz w:val="22"/>
          <w:szCs w:val="22"/>
        </w:rPr>
        <w:t>non-uniform</w:t>
      </w:r>
      <w:proofErr w:type="gramEnd"/>
      <w:r w:rsidR="00130322" w:rsidRPr="004F2441">
        <w:rPr>
          <w:sz w:val="22"/>
          <w:szCs w:val="22"/>
        </w:rPr>
        <w:t>)</w:t>
      </w:r>
      <w:r w:rsidR="00130322" w:rsidRPr="004F2441">
        <w:rPr>
          <w:sz w:val="22"/>
          <w:szCs w:val="22"/>
        </w:rPr>
        <w:tab/>
      </w:r>
      <w:r w:rsidR="00130322" w:rsidRPr="004F2441">
        <w:rPr>
          <w:sz w:val="22"/>
          <w:szCs w:val="22"/>
        </w:rPr>
        <w:tab/>
      </w:r>
      <w:r w:rsidR="00130322" w:rsidRPr="004F2441">
        <w:rPr>
          <w:sz w:val="22"/>
          <w:szCs w:val="22"/>
        </w:rPr>
        <w:tab/>
      </w:r>
      <w:r w:rsidR="00130322" w:rsidRPr="004F2441">
        <w:rPr>
          <w:sz w:val="22"/>
          <w:szCs w:val="22"/>
        </w:rPr>
        <w:tab/>
      </w:r>
      <w:r w:rsidR="00130322" w:rsidRPr="004F2441">
        <w:rPr>
          <w:sz w:val="22"/>
          <w:szCs w:val="22"/>
        </w:rPr>
        <w:tab/>
      </w:r>
      <w:r w:rsidR="00130322" w:rsidRPr="004F2441">
        <w:rPr>
          <w:sz w:val="22"/>
          <w:szCs w:val="22"/>
        </w:rPr>
        <w:tab/>
        <w:t>: ……………………………………</w:t>
      </w:r>
    </w:p>
    <w:p w:rsidR="002628B8" w:rsidRPr="004F2441" w:rsidRDefault="002628B8" w:rsidP="002628B8">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Pr="004F2441">
        <w:rPr>
          <w:sz w:val="24"/>
          <w:szCs w:val="24"/>
        </w:rPr>
        <w:tab/>
        <w:t xml:space="preserve"> …………………………………</w:t>
      </w:r>
    </w:p>
    <w:p w:rsidR="00BE5EDD" w:rsidRPr="004F2441" w:rsidRDefault="00BE5EDD" w:rsidP="00BA25FC">
      <w:pPr>
        <w:jc w:val="both"/>
        <w:rPr>
          <w:sz w:val="24"/>
          <w:szCs w:val="24"/>
        </w:rPr>
      </w:pPr>
    </w:p>
    <w:p w:rsidR="00130322" w:rsidRPr="004F2441" w:rsidRDefault="009B7146" w:rsidP="00130322">
      <w:pPr>
        <w:jc w:val="both"/>
        <w:rPr>
          <w:sz w:val="22"/>
          <w:szCs w:val="22"/>
        </w:rPr>
      </w:pPr>
      <w:r>
        <w:rPr>
          <w:sz w:val="24"/>
          <w:szCs w:val="24"/>
        </w:rPr>
        <w:t>9</w:t>
      </w:r>
      <w:r w:rsidR="002075BE" w:rsidRPr="004F2441">
        <w:rPr>
          <w:sz w:val="24"/>
          <w:szCs w:val="24"/>
        </w:rPr>
        <w:t>.</w:t>
      </w:r>
      <w:r w:rsidR="000D3A23" w:rsidRPr="004F2441">
        <w:rPr>
          <w:sz w:val="24"/>
          <w:szCs w:val="24"/>
        </w:rPr>
        <w:t xml:space="preserve"> </w:t>
      </w:r>
      <w:r w:rsidR="000D3A23" w:rsidRPr="004F2441">
        <w:rPr>
          <w:sz w:val="24"/>
          <w:szCs w:val="24"/>
        </w:rPr>
        <w:tab/>
      </w:r>
      <w:r w:rsidR="00130322" w:rsidRPr="004F2441">
        <w:rPr>
          <w:sz w:val="22"/>
          <w:szCs w:val="22"/>
        </w:rPr>
        <w:t xml:space="preserve">Temperature rise limits </w:t>
      </w:r>
      <w:r w:rsidR="00130322" w:rsidRPr="004F2441">
        <w:rPr>
          <w:sz w:val="22"/>
          <w:szCs w:val="22"/>
        </w:rPr>
        <w:tab/>
      </w:r>
      <w:r w:rsidR="00130322" w:rsidRPr="004F2441">
        <w:rPr>
          <w:sz w:val="22"/>
          <w:szCs w:val="22"/>
        </w:rPr>
        <w:tab/>
      </w:r>
      <w:r w:rsidR="00130322" w:rsidRPr="004F2441">
        <w:rPr>
          <w:sz w:val="22"/>
          <w:szCs w:val="22"/>
        </w:rPr>
        <w:tab/>
      </w:r>
      <w:r w:rsidR="00130322" w:rsidRPr="004F2441">
        <w:rPr>
          <w:sz w:val="22"/>
          <w:szCs w:val="22"/>
        </w:rPr>
        <w:tab/>
      </w:r>
      <w:r w:rsidR="00130322" w:rsidRPr="004F2441">
        <w:rPr>
          <w:sz w:val="22"/>
          <w:szCs w:val="22"/>
        </w:rPr>
        <w:tab/>
        <w:t>: …………</w:t>
      </w:r>
      <w:r w:rsidR="00EF1849">
        <w:rPr>
          <w:sz w:val="22"/>
          <w:szCs w:val="22"/>
        </w:rPr>
        <w:t xml:space="preserve">K </w:t>
      </w:r>
      <w:r w:rsidR="00130322" w:rsidRPr="004F2441">
        <w:rPr>
          <w:sz w:val="22"/>
          <w:szCs w:val="22"/>
        </w:rPr>
        <w:t>for windings</w:t>
      </w:r>
    </w:p>
    <w:p w:rsidR="00130322" w:rsidRPr="004F2441" w:rsidRDefault="00130322" w:rsidP="00130322">
      <w:pPr>
        <w:jc w:val="both"/>
        <w:rPr>
          <w:sz w:val="22"/>
          <w:szCs w:val="22"/>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2"/>
          <w:szCs w:val="22"/>
        </w:rPr>
        <w:tab/>
        <w:t>: …………</w:t>
      </w:r>
      <w:r w:rsidR="00EF1849">
        <w:rPr>
          <w:sz w:val="22"/>
          <w:szCs w:val="22"/>
        </w:rPr>
        <w:t xml:space="preserve">K </w:t>
      </w:r>
      <w:r w:rsidRPr="004F2441">
        <w:rPr>
          <w:sz w:val="22"/>
          <w:szCs w:val="22"/>
        </w:rPr>
        <w:t>for oil</w:t>
      </w:r>
    </w:p>
    <w:p w:rsidR="00F90141" w:rsidRPr="004F2441" w:rsidRDefault="00F90141" w:rsidP="00F90141">
      <w:pPr>
        <w:jc w:val="both"/>
        <w:rPr>
          <w:sz w:val="22"/>
          <w:szCs w:val="22"/>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Pr>
          <w:sz w:val="22"/>
          <w:szCs w:val="22"/>
        </w:rPr>
        <w:tab/>
        <w:t xml:space="preserve">: …………K </w:t>
      </w:r>
      <w:r w:rsidRPr="004F2441">
        <w:rPr>
          <w:sz w:val="22"/>
          <w:szCs w:val="22"/>
        </w:rPr>
        <w:t xml:space="preserve">for </w:t>
      </w:r>
      <w:r>
        <w:rPr>
          <w:sz w:val="22"/>
          <w:szCs w:val="22"/>
        </w:rPr>
        <w:t>winding hot-spot</w:t>
      </w:r>
    </w:p>
    <w:p w:rsidR="00614E70" w:rsidRPr="00614E70" w:rsidRDefault="009B7146" w:rsidP="0029388F">
      <w:pPr>
        <w:jc w:val="both"/>
        <w:rPr>
          <w:sz w:val="24"/>
          <w:szCs w:val="24"/>
        </w:rPr>
      </w:pPr>
      <w:r>
        <w:rPr>
          <w:sz w:val="24"/>
          <w:szCs w:val="24"/>
        </w:rPr>
        <w:t>10</w:t>
      </w:r>
      <w:r w:rsidR="00614E70" w:rsidRPr="00614E70">
        <w:rPr>
          <w:sz w:val="24"/>
          <w:szCs w:val="24"/>
        </w:rPr>
        <w:t>.</w:t>
      </w:r>
      <w:r w:rsidR="00614E70">
        <w:rPr>
          <w:sz w:val="24"/>
          <w:szCs w:val="24"/>
        </w:rPr>
        <w:tab/>
      </w:r>
      <w:r w:rsidR="00614E70" w:rsidRPr="00614E70">
        <w:rPr>
          <w:sz w:val="24"/>
          <w:szCs w:val="24"/>
        </w:rPr>
        <w:t xml:space="preserve">Thermal model constants </w:t>
      </w:r>
    </w:p>
    <w:p w:rsidR="00614E70" w:rsidRPr="00614E70" w:rsidRDefault="00614E70" w:rsidP="0029388F">
      <w:pPr>
        <w:ind w:firstLine="720"/>
        <w:jc w:val="both"/>
        <w:rPr>
          <w:sz w:val="24"/>
          <w:szCs w:val="24"/>
        </w:rPr>
      </w:pPr>
      <w:r w:rsidRPr="00614E70">
        <w:rPr>
          <w:sz w:val="24"/>
          <w:szCs w:val="24"/>
        </w:rPr>
        <w:t>(</w:t>
      </w:r>
      <w:proofErr w:type="gramStart"/>
      <w:r w:rsidRPr="00614E70">
        <w:rPr>
          <w:sz w:val="24"/>
          <w:szCs w:val="24"/>
        </w:rPr>
        <w:t>calculated</w:t>
      </w:r>
      <w:proofErr w:type="gramEnd"/>
      <w:r w:rsidRPr="00614E70">
        <w:rPr>
          <w:sz w:val="24"/>
          <w:szCs w:val="24"/>
        </w:rPr>
        <w:t xml:space="preserve"> values</w:t>
      </w:r>
      <w:r w:rsidRPr="0029388F">
        <w:rPr>
          <w:sz w:val="24"/>
          <w:szCs w:val="24"/>
        </w:rPr>
        <w:t xml:space="preserve"> </w:t>
      </w:r>
      <w:r w:rsidRPr="00614E70">
        <w:rPr>
          <w:sz w:val="24"/>
          <w:szCs w:val="24"/>
        </w:rPr>
        <w:t>following IEC 60076-7):</w:t>
      </w:r>
    </w:p>
    <w:p w:rsidR="00614E70" w:rsidRPr="00614E70" w:rsidRDefault="00614E70" w:rsidP="00614E70">
      <w:pPr>
        <w:numPr>
          <w:ilvl w:val="0"/>
          <w:numId w:val="24"/>
        </w:numPr>
        <w:jc w:val="both"/>
        <w:rPr>
          <w:sz w:val="24"/>
          <w:szCs w:val="24"/>
        </w:rPr>
      </w:pPr>
      <w:r w:rsidRPr="00614E70">
        <w:rPr>
          <w:sz w:val="24"/>
          <w:szCs w:val="24"/>
        </w:rPr>
        <w:t xml:space="preserve">Top-oil to ambient temperature </w:t>
      </w:r>
      <w:r w:rsidR="00200889">
        <w:rPr>
          <w:sz w:val="24"/>
          <w:szCs w:val="24"/>
        </w:rPr>
        <w:t>rise</w:t>
      </w:r>
    </w:p>
    <w:p w:rsidR="00561EC8" w:rsidRDefault="00614E70" w:rsidP="00614E70">
      <w:pPr>
        <w:jc w:val="both"/>
        <w:rPr>
          <w:sz w:val="24"/>
          <w:szCs w:val="24"/>
        </w:rPr>
      </w:pPr>
      <w:r>
        <w:rPr>
          <w:sz w:val="24"/>
          <w:szCs w:val="24"/>
        </w:rPr>
        <w:tab/>
      </w:r>
      <w:r>
        <w:rPr>
          <w:sz w:val="24"/>
          <w:szCs w:val="24"/>
        </w:rPr>
        <w:tab/>
      </w:r>
      <w:proofErr w:type="gramStart"/>
      <w:r w:rsidR="00561EC8">
        <w:rPr>
          <w:sz w:val="24"/>
          <w:szCs w:val="24"/>
        </w:rPr>
        <w:t>with</w:t>
      </w:r>
      <w:proofErr w:type="gramEnd"/>
      <w:r w:rsidR="007B357D">
        <w:rPr>
          <w:sz w:val="24"/>
          <w:szCs w:val="24"/>
        </w:rPr>
        <w:t xml:space="preserve"> </w:t>
      </w:r>
      <w:r w:rsidR="00561EC8">
        <w:rPr>
          <w:sz w:val="24"/>
          <w:szCs w:val="24"/>
        </w:rPr>
        <w:t>losses (</w:t>
      </w:r>
      <w:r w:rsidR="001E310C" w:rsidRPr="00614E70">
        <w:rPr>
          <w:sz w:val="24"/>
          <w:szCs w:val="24"/>
        </w:rPr>
        <w:t xml:space="preserve">load + </w:t>
      </w:r>
      <w:r w:rsidR="00561EC8">
        <w:rPr>
          <w:sz w:val="24"/>
          <w:szCs w:val="24"/>
        </w:rPr>
        <w:t>no-</w:t>
      </w:r>
      <w:r w:rsidR="001E310C" w:rsidRPr="00614E70">
        <w:rPr>
          <w:sz w:val="24"/>
          <w:szCs w:val="24"/>
        </w:rPr>
        <w:t>load)</w:t>
      </w:r>
      <w:r w:rsidR="00561EC8">
        <w:rPr>
          <w:sz w:val="24"/>
          <w:szCs w:val="24"/>
        </w:rPr>
        <w:t xml:space="preserve"> at rated loading</w:t>
      </w:r>
    </w:p>
    <w:p w:rsidR="00614E70" w:rsidRPr="00614E70" w:rsidRDefault="00561EC8" w:rsidP="00614E70">
      <w:pPr>
        <w:jc w:val="both"/>
        <w:rPr>
          <w:sz w:val="24"/>
          <w:szCs w:val="24"/>
        </w:rPr>
      </w:pPr>
      <w:r>
        <w:rPr>
          <w:sz w:val="24"/>
          <w:szCs w:val="24"/>
        </w:rPr>
        <w:tab/>
      </w:r>
      <w:r>
        <w:rPr>
          <w:sz w:val="24"/>
          <w:szCs w:val="24"/>
        </w:rPr>
        <w:tab/>
      </w:r>
      <w:proofErr w:type="gramStart"/>
      <w:r>
        <w:rPr>
          <w:sz w:val="24"/>
          <w:szCs w:val="24"/>
        </w:rPr>
        <w:t>of</w:t>
      </w:r>
      <w:proofErr w:type="gramEnd"/>
      <w:r>
        <w:rPr>
          <w:sz w:val="24"/>
          <w:szCs w:val="24"/>
        </w:rPr>
        <w:t xml:space="preserve"> all windings</w:t>
      </w:r>
      <w:r w:rsidR="00614E70" w:rsidRPr="00614E70">
        <w:rPr>
          <w:sz w:val="24"/>
          <w:szCs w:val="24"/>
        </w:rPr>
        <w:t xml:space="preserve">  -  </w:t>
      </w:r>
      <w:proofErr w:type="spellStart"/>
      <w:r w:rsidR="00614E70" w:rsidRPr="0029388F">
        <w:rPr>
          <w:sz w:val="24"/>
          <w:szCs w:val="24"/>
        </w:rPr>
        <w:t>Δθ</w:t>
      </w:r>
      <w:r w:rsidR="00614E70" w:rsidRPr="00CF2DCF">
        <w:rPr>
          <w:sz w:val="24"/>
          <w:szCs w:val="24"/>
          <w:vertAlign w:val="subscript"/>
        </w:rPr>
        <w:t>or</w:t>
      </w:r>
      <w:proofErr w:type="spellEnd"/>
      <w:r>
        <w:rPr>
          <w:sz w:val="24"/>
          <w:szCs w:val="24"/>
        </w:rPr>
        <w:tab/>
      </w:r>
      <w:r>
        <w:rPr>
          <w:sz w:val="24"/>
          <w:szCs w:val="24"/>
        </w:rPr>
        <w:tab/>
      </w:r>
      <w:r w:rsidR="00614E70" w:rsidRPr="00614E70">
        <w:rPr>
          <w:sz w:val="24"/>
          <w:szCs w:val="24"/>
        </w:rPr>
        <w:tab/>
        <w:t>: …………………………</w:t>
      </w:r>
      <w:r w:rsidR="00EF1849">
        <w:rPr>
          <w:sz w:val="24"/>
          <w:szCs w:val="24"/>
        </w:rPr>
        <w:t xml:space="preserve"> K</w:t>
      </w:r>
    </w:p>
    <w:p w:rsidR="00614E70" w:rsidRPr="00614E70" w:rsidRDefault="00200889" w:rsidP="00614E70">
      <w:pPr>
        <w:numPr>
          <w:ilvl w:val="0"/>
          <w:numId w:val="24"/>
        </w:numPr>
        <w:jc w:val="both"/>
        <w:rPr>
          <w:sz w:val="24"/>
          <w:szCs w:val="24"/>
        </w:rPr>
      </w:pPr>
      <w:r>
        <w:rPr>
          <w:sz w:val="24"/>
          <w:szCs w:val="24"/>
        </w:rPr>
        <w:t>Average winding</w:t>
      </w:r>
      <w:r w:rsidR="00614E70" w:rsidRPr="00614E70">
        <w:rPr>
          <w:sz w:val="24"/>
          <w:szCs w:val="24"/>
        </w:rPr>
        <w:t xml:space="preserve"> to oil temperature gradient</w:t>
      </w:r>
    </w:p>
    <w:p w:rsidR="00614E70" w:rsidRPr="00614E70" w:rsidRDefault="00614E70" w:rsidP="00614E70">
      <w:pPr>
        <w:jc w:val="both"/>
        <w:rPr>
          <w:sz w:val="24"/>
          <w:szCs w:val="24"/>
        </w:rPr>
      </w:pPr>
      <w:r>
        <w:rPr>
          <w:sz w:val="24"/>
          <w:szCs w:val="24"/>
        </w:rPr>
        <w:tab/>
      </w:r>
      <w:r>
        <w:rPr>
          <w:sz w:val="24"/>
          <w:szCs w:val="24"/>
        </w:rPr>
        <w:tab/>
      </w:r>
      <w:proofErr w:type="gramStart"/>
      <w:r w:rsidR="001E310C" w:rsidRPr="00614E70">
        <w:rPr>
          <w:sz w:val="24"/>
          <w:szCs w:val="24"/>
        </w:rPr>
        <w:t>at</w:t>
      </w:r>
      <w:proofErr w:type="gramEnd"/>
      <w:r w:rsidR="001E310C" w:rsidRPr="00614E70">
        <w:rPr>
          <w:sz w:val="24"/>
          <w:szCs w:val="24"/>
        </w:rPr>
        <w:t xml:space="preserve"> rated current</w:t>
      </w:r>
      <w:r w:rsidRPr="00614E70">
        <w:rPr>
          <w:sz w:val="24"/>
          <w:szCs w:val="24"/>
        </w:rPr>
        <w:t xml:space="preserve">  -  </w:t>
      </w:r>
      <w:r w:rsidR="00200889">
        <w:rPr>
          <w:sz w:val="24"/>
          <w:szCs w:val="24"/>
        </w:rPr>
        <w:t>g</w:t>
      </w:r>
      <w:r w:rsidRPr="00614E70">
        <w:rPr>
          <w:sz w:val="24"/>
          <w:szCs w:val="24"/>
          <w:vertAlign w:val="subscript"/>
        </w:rPr>
        <w:t>r</w:t>
      </w:r>
      <w:r w:rsidR="00200889">
        <w:rPr>
          <w:sz w:val="24"/>
          <w:szCs w:val="24"/>
          <w:vertAlign w:val="subscript"/>
        </w:rPr>
        <w:tab/>
      </w:r>
      <w:r w:rsidR="001E310C">
        <w:rPr>
          <w:sz w:val="24"/>
          <w:szCs w:val="24"/>
          <w:vertAlign w:val="subscript"/>
        </w:rPr>
        <w:tab/>
      </w:r>
      <w:r w:rsidR="001E310C">
        <w:rPr>
          <w:sz w:val="24"/>
          <w:szCs w:val="24"/>
          <w:vertAlign w:val="subscript"/>
        </w:rPr>
        <w:tab/>
      </w:r>
      <w:r w:rsidRPr="00614E70">
        <w:rPr>
          <w:sz w:val="24"/>
          <w:szCs w:val="24"/>
        </w:rPr>
        <w:tab/>
        <w:t>: …………………………</w:t>
      </w:r>
      <w:r w:rsidR="00EF1849">
        <w:rPr>
          <w:sz w:val="24"/>
          <w:szCs w:val="24"/>
        </w:rPr>
        <w:t xml:space="preserve"> K</w:t>
      </w:r>
    </w:p>
    <w:p w:rsidR="0055284D" w:rsidRDefault="0055284D" w:rsidP="00200889">
      <w:pPr>
        <w:numPr>
          <w:ilvl w:val="0"/>
          <w:numId w:val="24"/>
        </w:numPr>
        <w:jc w:val="both"/>
        <w:rPr>
          <w:sz w:val="24"/>
          <w:szCs w:val="24"/>
        </w:rPr>
      </w:pPr>
      <w:r>
        <w:rPr>
          <w:sz w:val="24"/>
          <w:szCs w:val="24"/>
        </w:rPr>
        <w:t>Hot-spot</w:t>
      </w:r>
      <w:r w:rsidRPr="00614E70">
        <w:rPr>
          <w:sz w:val="24"/>
          <w:szCs w:val="24"/>
        </w:rPr>
        <w:t xml:space="preserve"> to </w:t>
      </w:r>
      <w:r>
        <w:rPr>
          <w:sz w:val="24"/>
          <w:szCs w:val="24"/>
        </w:rPr>
        <w:t>top-oil</w:t>
      </w:r>
      <w:r w:rsidRPr="00614E70">
        <w:rPr>
          <w:sz w:val="24"/>
          <w:szCs w:val="24"/>
        </w:rPr>
        <w:t xml:space="preserve"> temperature </w:t>
      </w:r>
      <w:r>
        <w:rPr>
          <w:sz w:val="24"/>
          <w:szCs w:val="24"/>
        </w:rPr>
        <w:t>rise</w:t>
      </w:r>
    </w:p>
    <w:p w:rsidR="0055284D" w:rsidRPr="0055284D" w:rsidRDefault="0055284D" w:rsidP="00CF2DCF">
      <w:pPr>
        <w:jc w:val="both"/>
        <w:rPr>
          <w:sz w:val="24"/>
          <w:szCs w:val="24"/>
        </w:rPr>
      </w:pPr>
      <w:r w:rsidRPr="0055284D">
        <w:rPr>
          <w:sz w:val="24"/>
          <w:szCs w:val="24"/>
        </w:rPr>
        <w:tab/>
      </w:r>
      <w:r w:rsidRPr="0055284D">
        <w:rPr>
          <w:sz w:val="24"/>
          <w:szCs w:val="24"/>
        </w:rPr>
        <w:tab/>
      </w:r>
      <w:proofErr w:type="gramStart"/>
      <w:r w:rsidRPr="0055284D">
        <w:rPr>
          <w:sz w:val="24"/>
          <w:szCs w:val="24"/>
        </w:rPr>
        <w:t>at</w:t>
      </w:r>
      <w:proofErr w:type="gramEnd"/>
      <w:r w:rsidRPr="0055284D">
        <w:rPr>
          <w:sz w:val="24"/>
          <w:szCs w:val="24"/>
        </w:rPr>
        <w:t xml:space="preserve"> rated </w:t>
      </w:r>
      <w:r>
        <w:rPr>
          <w:sz w:val="24"/>
          <w:szCs w:val="24"/>
        </w:rPr>
        <w:t>current</w:t>
      </w:r>
      <w:r w:rsidRPr="0055284D">
        <w:rPr>
          <w:sz w:val="24"/>
          <w:szCs w:val="24"/>
        </w:rPr>
        <w:t xml:space="preserve">  -  </w:t>
      </w:r>
      <w:proofErr w:type="spellStart"/>
      <w:r w:rsidRPr="0055284D">
        <w:rPr>
          <w:sz w:val="24"/>
          <w:szCs w:val="24"/>
        </w:rPr>
        <w:t>Δθ</w:t>
      </w:r>
      <w:r>
        <w:rPr>
          <w:sz w:val="24"/>
          <w:szCs w:val="24"/>
          <w:vertAlign w:val="subscript"/>
        </w:rPr>
        <w:t>h</w:t>
      </w:r>
      <w:r w:rsidRPr="00FC4E85">
        <w:rPr>
          <w:sz w:val="24"/>
          <w:szCs w:val="24"/>
          <w:vertAlign w:val="subscript"/>
        </w:rPr>
        <w:t>r</w:t>
      </w:r>
      <w:proofErr w:type="spellEnd"/>
      <w:r>
        <w:rPr>
          <w:sz w:val="24"/>
          <w:szCs w:val="24"/>
        </w:rPr>
        <w:tab/>
      </w:r>
      <w:r>
        <w:rPr>
          <w:sz w:val="24"/>
          <w:szCs w:val="24"/>
        </w:rPr>
        <w:tab/>
      </w:r>
      <w:r w:rsidRPr="0055284D">
        <w:rPr>
          <w:sz w:val="24"/>
          <w:szCs w:val="24"/>
        </w:rPr>
        <w:tab/>
        <w:t>: ………………………… K</w:t>
      </w:r>
    </w:p>
    <w:p w:rsidR="00200889" w:rsidRPr="00614E70" w:rsidRDefault="00200889" w:rsidP="00200889">
      <w:pPr>
        <w:numPr>
          <w:ilvl w:val="0"/>
          <w:numId w:val="24"/>
        </w:numPr>
        <w:jc w:val="both"/>
        <w:rPr>
          <w:sz w:val="24"/>
          <w:szCs w:val="24"/>
        </w:rPr>
      </w:pPr>
      <w:r>
        <w:rPr>
          <w:sz w:val="24"/>
          <w:szCs w:val="24"/>
        </w:rPr>
        <w:t>Hot-spot factor</w:t>
      </w:r>
      <w:r w:rsidR="007B357D">
        <w:rPr>
          <w:sz w:val="24"/>
          <w:szCs w:val="24"/>
        </w:rPr>
        <w:t xml:space="preserve"> - H</w:t>
      </w:r>
      <w:r w:rsidRPr="00614E70">
        <w:rPr>
          <w:sz w:val="24"/>
          <w:szCs w:val="24"/>
        </w:rPr>
        <w:tab/>
      </w:r>
      <w:r w:rsidRPr="00614E70">
        <w:rPr>
          <w:sz w:val="24"/>
          <w:szCs w:val="24"/>
        </w:rPr>
        <w:tab/>
      </w:r>
      <w:r w:rsidRPr="00614E70">
        <w:rPr>
          <w:sz w:val="24"/>
          <w:szCs w:val="24"/>
        </w:rPr>
        <w:tab/>
      </w:r>
      <w:r w:rsidRPr="00614E70">
        <w:rPr>
          <w:sz w:val="24"/>
          <w:szCs w:val="24"/>
        </w:rPr>
        <w:tab/>
        <w:t>: …………………………</w:t>
      </w:r>
    </w:p>
    <w:p w:rsidR="00614E70" w:rsidRPr="00614E70" w:rsidRDefault="00614E70" w:rsidP="00614E70">
      <w:pPr>
        <w:numPr>
          <w:ilvl w:val="0"/>
          <w:numId w:val="24"/>
        </w:numPr>
        <w:jc w:val="both"/>
        <w:rPr>
          <w:sz w:val="24"/>
          <w:szCs w:val="24"/>
        </w:rPr>
      </w:pPr>
      <w:r w:rsidRPr="00614E70">
        <w:rPr>
          <w:sz w:val="24"/>
          <w:szCs w:val="24"/>
        </w:rPr>
        <w:t xml:space="preserve">Exponential power of total losses </w:t>
      </w:r>
    </w:p>
    <w:p w:rsidR="00614E70" w:rsidRPr="00614E70" w:rsidRDefault="00614E70" w:rsidP="00614E70">
      <w:pPr>
        <w:jc w:val="both"/>
        <w:rPr>
          <w:sz w:val="24"/>
          <w:szCs w:val="24"/>
        </w:rPr>
      </w:pPr>
      <w:r>
        <w:rPr>
          <w:sz w:val="24"/>
          <w:szCs w:val="24"/>
        </w:rPr>
        <w:tab/>
      </w:r>
      <w:r>
        <w:rPr>
          <w:sz w:val="24"/>
          <w:szCs w:val="24"/>
        </w:rPr>
        <w:tab/>
      </w:r>
      <w:proofErr w:type="gramStart"/>
      <w:r w:rsidRPr="00614E70">
        <w:rPr>
          <w:sz w:val="24"/>
          <w:szCs w:val="24"/>
        </w:rPr>
        <w:t>versus</w:t>
      </w:r>
      <w:proofErr w:type="gramEnd"/>
      <w:r w:rsidRPr="00614E70">
        <w:rPr>
          <w:sz w:val="24"/>
          <w:szCs w:val="24"/>
        </w:rPr>
        <w:t xml:space="preserve"> top-oil temperature rise</w:t>
      </w:r>
    </w:p>
    <w:p w:rsidR="00614E70" w:rsidRPr="00614E70" w:rsidRDefault="00614E70" w:rsidP="00614E70">
      <w:pPr>
        <w:jc w:val="both"/>
        <w:rPr>
          <w:sz w:val="24"/>
          <w:szCs w:val="24"/>
        </w:rPr>
      </w:pPr>
      <w:r>
        <w:rPr>
          <w:sz w:val="24"/>
          <w:szCs w:val="24"/>
        </w:rPr>
        <w:tab/>
      </w:r>
      <w:r>
        <w:rPr>
          <w:sz w:val="24"/>
          <w:szCs w:val="24"/>
        </w:rPr>
        <w:tab/>
      </w:r>
      <w:r w:rsidRPr="00614E70">
        <w:rPr>
          <w:sz w:val="24"/>
          <w:szCs w:val="24"/>
        </w:rPr>
        <w:t>(</w:t>
      </w:r>
      <w:proofErr w:type="gramStart"/>
      <w:r w:rsidRPr="00614E70">
        <w:rPr>
          <w:sz w:val="24"/>
          <w:szCs w:val="24"/>
        </w:rPr>
        <w:t>oil</w:t>
      </w:r>
      <w:proofErr w:type="gramEnd"/>
      <w:r w:rsidRPr="00614E70">
        <w:rPr>
          <w:sz w:val="24"/>
          <w:szCs w:val="24"/>
        </w:rPr>
        <w:t xml:space="preserve"> exponent)  -  </w:t>
      </w:r>
      <w:proofErr w:type="gramStart"/>
      <w:r w:rsidRPr="00614E70">
        <w:rPr>
          <w:sz w:val="24"/>
          <w:szCs w:val="24"/>
        </w:rPr>
        <w:t>x</w:t>
      </w:r>
      <w:proofErr w:type="gramEnd"/>
      <w:r w:rsidRPr="00614E70">
        <w:rPr>
          <w:sz w:val="24"/>
          <w:szCs w:val="24"/>
        </w:rPr>
        <w:tab/>
      </w:r>
      <w:r w:rsidRPr="00614E70">
        <w:rPr>
          <w:sz w:val="24"/>
          <w:szCs w:val="24"/>
        </w:rPr>
        <w:tab/>
      </w:r>
      <w:r w:rsidRPr="00614E70">
        <w:rPr>
          <w:sz w:val="24"/>
          <w:szCs w:val="24"/>
        </w:rPr>
        <w:tab/>
      </w:r>
      <w:r w:rsidRPr="00614E70">
        <w:rPr>
          <w:sz w:val="24"/>
          <w:szCs w:val="24"/>
        </w:rPr>
        <w:tab/>
        <w:t>: …………………………</w:t>
      </w:r>
    </w:p>
    <w:p w:rsidR="00614E70" w:rsidRPr="00614E70" w:rsidRDefault="00614E70" w:rsidP="00614E70">
      <w:pPr>
        <w:numPr>
          <w:ilvl w:val="0"/>
          <w:numId w:val="24"/>
        </w:numPr>
        <w:jc w:val="both"/>
        <w:rPr>
          <w:sz w:val="24"/>
          <w:szCs w:val="24"/>
        </w:rPr>
      </w:pPr>
      <w:r w:rsidRPr="00614E70">
        <w:rPr>
          <w:sz w:val="24"/>
          <w:szCs w:val="24"/>
        </w:rPr>
        <w:t xml:space="preserve">Exponential power of current </w:t>
      </w:r>
    </w:p>
    <w:p w:rsidR="00614E70" w:rsidRPr="00614E70" w:rsidRDefault="00614E70" w:rsidP="00614E70">
      <w:pPr>
        <w:jc w:val="both"/>
        <w:rPr>
          <w:sz w:val="24"/>
          <w:szCs w:val="24"/>
        </w:rPr>
      </w:pPr>
      <w:r>
        <w:rPr>
          <w:sz w:val="24"/>
          <w:szCs w:val="24"/>
        </w:rPr>
        <w:tab/>
      </w:r>
      <w:r>
        <w:rPr>
          <w:sz w:val="24"/>
          <w:szCs w:val="24"/>
        </w:rPr>
        <w:tab/>
      </w:r>
      <w:proofErr w:type="gramStart"/>
      <w:r w:rsidRPr="00614E70">
        <w:rPr>
          <w:sz w:val="24"/>
          <w:szCs w:val="24"/>
        </w:rPr>
        <w:t>versus</w:t>
      </w:r>
      <w:proofErr w:type="gramEnd"/>
      <w:r w:rsidRPr="00614E70">
        <w:rPr>
          <w:sz w:val="24"/>
          <w:szCs w:val="24"/>
        </w:rPr>
        <w:t xml:space="preserve"> winding temperature rise</w:t>
      </w:r>
    </w:p>
    <w:p w:rsidR="00614E70" w:rsidRPr="00614E70" w:rsidRDefault="00614E70" w:rsidP="00614E70">
      <w:pPr>
        <w:jc w:val="both"/>
        <w:rPr>
          <w:sz w:val="24"/>
          <w:szCs w:val="24"/>
        </w:rPr>
      </w:pPr>
      <w:r>
        <w:rPr>
          <w:sz w:val="24"/>
          <w:szCs w:val="24"/>
        </w:rPr>
        <w:tab/>
      </w:r>
      <w:r>
        <w:rPr>
          <w:sz w:val="24"/>
          <w:szCs w:val="24"/>
        </w:rPr>
        <w:tab/>
      </w:r>
      <w:r w:rsidRPr="00614E70">
        <w:rPr>
          <w:sz w:val="24"/>
          <w:szCs w:val="24"/>
        </w:rPr>
        <w:t>(</w:t>
      </w:r>
      <w:proofErr w:type="gramStart"/>
      <w:r w:rsidRPr="00614E70">
        <w:rPr>
          <w:sz w:val="24"/>
          <w:szCs w:val="24"/>
        </w:rPr>
        <w:t>winding</w:t>
      </w:r>
      <w:proofErr w:type="gramEnd"/>
      <w:r w:rsidRPr="00614E70">
        <w:rPr>
          <w:sz w:val="24"/>
          <w:szCs w:val="24"/>
        </w:rPr>
        <w:t xml:space="preserve"> exponent)  -  </w:t>
      </w:r>
      <w:proofErr w:type="gramStart"/>
      <w:r w:rsidRPr="00614E70">
        <w:rPr>
          <w:sz w:val="24"/>
          <w:szCs w:val="24"/>
        </w:rPr>
        <w:t>y</w:t>
      </w:r>
      <w:proofErr w:type="gramEnd"/>
      <w:r w:rsidRPr="00614E70">
        <w:rPr>
          <w:sz w:val="24"/>
          <w:szCs w:val="24"/>
        </w:rPr>
        <w:tab/>
      </w:r>
      <w:r w:rsidRPr="00614E70">
        <w:rPr>
          <w:sz w:val="24"/>
          <w:szCs w:val="24"/>
        </w:rPr>
        <w:tab/>
      </w:r>
      <w:r w:rsidRPr="00614E70">
        <w:rPr>
          <w:sz w:val="24"/>
          <w:szCs w:val="24"/>
        </w:rPr>
        <w:tab/>
        <w:t>: …………………………</w:t>
      </w:r>
    </w:p>
    <w:p w:rsidR="00614E70" w:rsidRPr="00614E70" w:rsidRDefault="00614E70" w:rsidP="00CF2DCF">
      <w:pPr>
        <w:numPr>
          <w:ilvl w:val="0"/>
          <w:numId w:val="24"/>
        </w:numPr>
        <w:jc w:val="both"/>
        <w:rPr>
          <w:sz w:val="24"/>
          <w:szCs w:val="24"/>
        </w:rPr>
      </w:pPr>
      <w:r w:rsidRPr="00614E70">
        <w:rPr>
          <w:sz w:val="24"/>
          <w:szCs w:val="24"/>
        </w:rPr>
        <w:t xml:space="preserve">Average oil time constant  -  </w:t>
      </w:r>
      <w:proofErr w:type="spellStart"/>
      <w:r w:rsidRPr="00CF2DCF">
        <w:rPr>
          <w:sz w:val="24"/>
          <w:szCs w:val="24"/>
        </w:rPr>
        <w:t>τ</w:t>
      </w:r>
      <w:r w:rsidRPr="007B357D">
        <w:rPr>
          <w:sz w:val="24"/>
          <w:szCs w:val="24"/>
          <w:vertAlign w:val="subscript"/>
        </w:rPr>
        <w:t>o</w:t>
      </w:r>
      <w:proofErr w:type="spellEnd"/>
      <w:r w:rsidRPr="00614E70">
        <w:rPr>
          <w:sz w:val="24"/>
          <w:szCs w:val="24"/>
        </w:rPr>
        <w:tab/>
      </w:r>
      <w:r w:rsidRPr="00614E70">
        <w:rPr>
          <w:sz w:val="24"/>
          <w:szCs w:val="24"/>
        </w:rPr>
        <w:tab/>
        <w:t>: …………………………</w:t>
      </w:r>
      <w:r w:rsidR="00EF1849">
        <w:rPr>
          <w:sz w:val="24"/>
          <w:szCs w:val="24"/>
        </w:rPr>
        <w:t xml:space="preserve"> min</w:t>
      </w:r>
    </w:p>
    <w:p w:rsidR="00614E70" w:rsidRPr="00614E70" w:rsidRDefault="00614E70" w:rsidP="00CF2DCF">
      <w:pPr>
        <w:numPr>
          <w:ilvl w:val="0"/>
          <w:numId w:val="24"/>
        </w:numPr>
        <w:jc w:val="both"/>
        <w:rPr>
          <w:sz w:val="24"/>
          <w:szCs w:val="24"/>
        </w:rPr>
      </w:pPr>
      <w:r w:rsidRPr="00614E70">
        <w:rPr>
          <w:sz w:val="24"/>
          <w:szCs w:val="24"/>
        </w:rPr>
        <w:t xml:space="preserve">Winding time constant  -  </w:t>
      </w:r>
      <w:proofErr w:type="spellStart"/>
      <w:r w:rsidRPr="00CF2DCF">
        <w:rPr>
          <w:sz w:val="24"/>
          <w:szCs w:val="24"/>
        </w:rPr>
        <w:t>τ</w:t>
      </w:r>
      <w:r w:rsidRPr="007B357D">
        <w:rPr>
          <w:sz w:val="24"/>
          <w:szCs w:val="24"/>
          <w:vertAlign w:val="subscript"/>
        </w:rPr>
        <w:t>w</w:t>
      </w:r>
      <w:proofErr w:type="spellEnd"/>
      <w:r w:rsidR="00EF1849" w:rsidRPr="00CF2DCF">
        <w:rPr>
          <w:sz w:val="24"/>
          <w:szCs w:val="24"/>
        </w:rPr>
        <w:tab/>
      </w:r>
      <w:r w:rsidRPr="00614E70">
        <w:rPr>
          <w:sz w:val="24"/>
          <w:szCs w:val="24"/>
        </w:rPr>
        <w:tab/>
      </w:r>
      <w:r w:rsidRPr="00614E70">
        <w:rPr>
          <w:sz w:val="24"/>
          <w:szCs w:val="24"/>
        </w:rPr>
        <w:tab/>
        <w:t>: …………………………</w:t>
      </w:r>
      <w:r w:rsidR="00EF1849">
        <w:rPr>
          <w:sz w:val="24"/>
          <w:szCs w:val="24"/>
        </w:rPr>
        <w:t xml:space="preserve"> min</w:t>
      </w:r>
    </w:p>
    <w:p w:rsidR="00614E70" w:rsidRPr="00614E70" w:rsidRDefault="00614E70" w:rsidP="00CF2DCF">
      <w:pPr>
        <w:numPr>
          <w:ilvl w:val="0"/>
          <w:numId w:val="24"/>
        </w:numPr>
        <w:jc w:val="both"/>
        <w:rPr>
          <w:sz w:val="24"/>
          <w:szCs w:val="24"/>
        </w:rPr>
      </w:pPr>
      <w:r w:rsidRPr="00614E70">
        <w:rPr>
          <w:sz w:val="24"/>
          <w:szCs w:val="24"/>
        </w:rPr>
        <w:t>Constant k</w:t>
      </w:r>
      <w:r w:rsidRPr="00200889">
        <w:rPr>
          <w:sz w:val="24"/>
          <w:szCs w:val="24"/>
          <w:vertAlign w:val="subscript"/>
        </w:rPr>
        <w:t>11</w:t>
      </w:r>
      <w:r w:rsidRPr="00614E70">
        <w:rPr>
          <w:sz w:val="24"/>
          <w:szCs w:val="24"/>
        </w:rPr>
        <w:tab/>
      </w:r>
      <w:r w:rsidRPr="00614E70">
        <w:rPr>
          <w:sz w:val="24"/>
          <w:szCs w:val="24"/>
        </w:rPr>
        <w:tab/>
      </w:r>
      <w:r w:rsidRPr="00614E70">
        <w:rPr>
          <w:sz w:val="24"/>
          <w:szCs w:val="24"/>
        </w:rPr>
        <w:tab/>
      </w:r>
      <w:r w:rsidRPr="00614E70">
        <w:rPr>
          <w:sz w:val="24"/>
          <w:szCs w:val="24"/>
        </w:rPr>
        <w:tab/>
      </w:r>
      <w:r w:rsidRPr="00614E70">
        <w:rPr>
          <w:sz w:val="24"/>
          <w:szCs w:val="24"/>
        </w:rPr>
        <w:tab/>
        <w:t>: …………………………</w:t>
      </w:r>
    </w:p>
    <w:p w:rsidR="00614E70" w:rsidRPr="00614E70" w:rsidRDefault="00614E70" w:rsidP="00CF2DCF">
      <w:pPr>
        <w:numPr>
          <w:ilvl w:val="0"/>
          <w:numId w:val="24"/>
        </w:numPr>
        <w:jc w:val="both"/>
        <w:rPr>
          <w:sz w:val="24"/>
          <w:szCs w:val="24"/>
        </w:rPr>
      </w:pPr>
      <w:r w:rsidRPr="00614E70">
        <w:rPr>
          <w:sz w:val="24"/>
          <w:szCs w:val="24"/>
        </w:rPr>
        <w:t>Constant k</w:t>
      </w:r>
      <w:r w:rsidRPr="00200889">
        <w:rPr>
          <w:sz w:val="24"/>
          <w:szCs w:val="24"/>
          <w:vertAlign w:val="subscript"/>
        </w:rPr>
        <w:t>21</w:t>
      </w:r>
      <w:r w:rsidRPr="00614E70">
        <w:rPr>
          <w:sz w:val="24"/>
          <w:szCs w:val="24"/>
        </w:rPr>
        <w:tab/>
      </w:r>
      <w:r w:rsidRPr="00614E70">
        <w:rPr>
          <w:sz w:val="24"/>
          <w:szCs w:val="24"/>
        </w:rPr>
        <w:tab/>
      </w:r>
      <w:r w:rsidRPr="00614E70">
        <w:rPr>
          <w:sz w:val="24"/>
          <w:szCs w:val="24"/>
        </w:rPr>
        <w:tab/>
      </w:r>
      <w:r w:rsidRPr="00614E70">
        <w:rPr>
          <w:sz w:val="24"/>
          <w:szCs w:val="24"/>
        </w:rPr>
        <w:tab/>
      </w:r>
      <w:r w:rsidRPr="00614E70">
        <w:rPr>
          <w:sz w:val="24"/>
          <w:szCs w:val="24"/>
        </w:rPr>
        <w:tab/>
        <w:t>: …………………………</w:t>
      </w:r>
    </w:p>
    <w:p w:rsidR="00614E70" w:rsidRPr="00614E70" w:rsidRDefault="00614E70" w:rsidP="00CF2DCF">
      <w:pPr>
        <w:numPr>
          <w:ilvl w:val="0"/>
          <w:numId w:val="24"/>
        </w:numPr>
        <w:jc w:val="both"/>
        <w:rPr>
          <w:sz w:val="24"/>
          <w:szCs w:val="24"/>
        </w:rPr>
      </w:pPr>
      <w:r w:rsidRPr="00614E70">
        <w:rPr>
          <w:sz w:val="24"/>
          <w:szCs w:val="24"/>
        </w:rPr>
        <w:t>Constant k</w:t>
      </w:r>
      <w:r w:rsidRPr="00200889">
        <w:rPr>
          <w:sz w:val="24"/>
          <w:szCs w:val="24"/>
          <w:vertAlign w:val="subscript"/>
        </w:rPr>
        <w:t>22</w:t>
      </w:r>
      <w:r w:rsidRPr="00614E70">
        <w:rPr>
          <w:sz w:val="24"/>
          <w:szCs w:val="24"/>
        </w:rPr>
        <w:tab/>
      </w:r>
      <w:r w:rsidRPr="00614E70">
        <w:rPr>
          <w:sz w:val="24"/>
          <w:szCs w:val="24"/>
        </w:rPr>
        <w:tab/>
      </w:r>
      <w:r w:rsidRPr="00614E70">
        <w:rPr>
          <w:sz w:val="24"/>
          <w:szCs w:val="24"/>
        </w:rPr>
        <w:tab/>
      </w:r>
      <w:r w:rsidRPr="00614E70">
        <w:rPr>
          <w:sz w:val="24"/>
          <w:szCs w:val="24"/>
        </w:rPr>
        <w:tab/>
      </w:r>
      <w:r w:rsidRPr="00614E70">
        <w:rPr>
          <w:sz w:val="24"/>
          <w:szCs w:val="24"/>
        </w:rPr>
        <w:tab/>
        <w:t>: …………………………</w:t>
      </w:r>
    </w:p>
    <w:p w:rsidR="00614E70" w:rsidRPr="00614E70" w:rsidRDefault="00614E70" w:rsidP="00614E70">
      <w:pPr>
        <w:jc w:val="both"/>
        <w:rPr>
          <w:sz w:val="24"/>
          <w:szCs w:val="24"/>
        </w:rPr>
      </w:pPr>
    </w:p>
    <w:p w:rsidR="00130322" w:rsidRPr="004F2441" w:rsidRDefault="00024FEC" w:rsidP="00BA25FC">
      <w:pPr>
        <w:jc w:val="both"/>
        <w:rPr>
          <w:sz w:val="24"/>
          <w:szCs w:val="24"/>
        </w:rPr>
      </w:pPr>
      <w:r>
        <w:rPr>
          <w:sz w:val="24"/>
          <w:szCs w:val="24"/>
        </w:rPr>
        <w:t>1</w:t>
      </w:r>
      <w:r w:rsidR="009B7146">
        <w:rPr>
          <w:sz w:val="24"/>
          <w:szCs w:val="24"/>
        </w:rPr>
        <w:t>1</w:t>
      </w:r>
      <w:r w:rsidR="00130322" w:rsidRPr="004F2441">
        <w:rPr>
          <w:sz w:val="24"/>
          <w:szCs w:val="24"/>
        </w:rPr>
        <w:t>.</w:t>
      </w:r>
      <w:r w:rsidR="00130322" w:rsidRPr="004F2441">
        <w:rPr>
          <w:sz w:val="24"/>
          <w:szCs w:val="24"/>
        </w:rPr>
        <w:tab/>
      </w:r>
      <w:proofErr w:type="gramStart"/>
      <w:r w:rsidR="00130322" w:rsidRPr="004F2441">
        <w:rPr>
          <w:sz w:val="24"/>
          <w:szCs w:val="24"/>
        </w:rPr>
        <w:t xml:space="preserve">Losses </w:t>
      </w:r>
      <w:r w:rsidR="001708D6">
        <w:rPr>
          <w:sz w:val="24"/>
          <w:szCs w:val="24"/>
        </w:rPr>
        <w:t xml:space="preserve"> and</w:t>
      </w:r>
      <w:proofErr w:type="gramEnd"/>
      <w:r w:rsidR="001708D6">
        <w:rPr>
          <w:sz w:val="24"/>
          <w:szCs w:val="24"/>
        </w:rPr>
        <w:t xml:space="preserve"> PEI </w:t>
      </w:r>
      <w:r w:rsidR="00130322" w:rsidRPr="004F2441">
        <w:rPr>
          <w:sz w:val="24"/>
          <w:szCs w:val="24"/>
        </w:rPr>
        <w:t>data</w:t>
      </w:r>
    </w:p>
    <w:p w:rsidR="00BA25FC" w:rsidRDefault="00130322" w:rsidP="00130322">
      <w:pPr>
        <w:ind w:firstLine="720"/>
        <w:jc w:val="both"/>
        <w:rPr>
          <w:sz w:val="24"/>
          <w:szCs w:val="24"/>
        </w:rPr>
      </w:pPr>
      <w:r w:rsidRPr="004F2441">
        <w:rPr>
          <w:sz w:val="24"/>
          <w:szCs w:val="24"/>
        </w:rPr>
        <w:t xml:space="preserve">(The </w:t>
      </w:r>
      <w:r w:rsidR="00DC690E" w:rsidRPr="004F2441">
        <w:rPr>
          <w:sz w:val="24"/>
          <w:szCs w:val="24"/>
        </w:rPr>
        <w:t>guaranteed</w:t>
      </w:r>
      <w:r w:rsidRPr="004F2441">
        <w:rPr>
          <w:sz w:val="24"/>
          <w:szCs w:val="24"/>
        </w:rPr>
        <w:t xml:space="preserve"> losses shall be as indicated in paragraph VII-1</w:t>
      </w:r>
      <w:r w:rsidR="00024FEC">
        <w:rPr>
          <w:sz w:val="24"/>
          <w:szCs w:val="24"/>
        </w:rPr>
        <w:t>8</w:t>
      </w:r>
      <w:r w:rsidR="00614E70">
        <w:rPr>
          <w:sz w:val="24"/>
          <w:szCs w:val="24"/>
        </w:rPr>
        <w:t>)</w:t>
      </w:r>
    </w:p>
    <w:p w:rsidR="00DF53D6" w:rsidRDefault="00DF53D6" w:rsidP="00130322">
      <w:pPr>
        <w:ind w:firstLine="720"/>
        <w:jc w:val="both"/>
        <w:rPr>
          <w:sz w:val="24"/>
          <w:szCs w:val="24"/>
        </w:rPr>
      </w:pPr>
    </w:p>
    <w:p w:rsidR="00DF53D6" w:rsidRDefault="00BA25FC" w:rsidP="00BA25FC">
      <w:pPr>
        <w:jc w:val="both"/>
        <w:rPr>
          <w:sz w:val="24"/>
          <w:szCs w:val="24"/>
        </w:rPr>
      </w:pPr>
      <w:r w:rsidRPr="004F2441">
        <w:rPr>
          <w:sz w:val="24"/>
          <w:szCs w:val="24"/>
        </w:rPr>
        <w:tab/>
      </w:r>
      <w:r w:rsidR="00024FEC">
        <w:rPr>
          <w:sz w:val="24"/>
          <w:szCs w:val="24"/>
        </w:rPr>
        <w:t>1</w:t>
      </w:r>
      <w:r w:rsidR="009B7146">
        <w:rPr>
          <w:sz w:val="24"/>
          <w:szCs w:val="24"/>
        </w:rPr>
        <w:t>1</w:t>
      </w:r>
      <w:r w:rsidRPr="004F2441">
        <w:rPr>
          <w:sz w:val="24"/>
          <w:szCs w:val="24"/>
        </w:rPr>
        <w:t>.1.</w:t>
      </w:r>
      <w:r w:rsidRPr="004F2441">
        <w:rPr>
          <w:sz w:val="24"/>
          <w:szCs w:val="24"/>
        </w:rPr>
        <w:tab/>
      </w:r>
      <w:r w:rsidR="001232C9" w:rsidRPr="008F52CA">
        <w:rPr>
          <w:sz w:val="24"/>
          <w:szCs w:val="24"/>
        </w:rPr>
        <w:t>No Load losses</w:t>
      </w:r>
      <w:r w:rsidR="001542B2" w:rsidRPr="008F52CA">
        <w:rPr>
          <w:sz w:val="24"/>
          <w:szCs w:val="24"/>
        </w:rPr>
        <w:t xml:space="preserve"> and exciting current</w:t>
      </w:r>
      <w:r w:rsidR="001232C9" w:rsidRPr="008F52CA">
        <w:rPr>
          <w:sz w:val="24"/>
          <w:szCs w:val="24"/>
        </w:rPr>
        <w:t xml:space="preserve"> at principal tap</w:t>
      </w:r>
      <w:r w:rsidR="009150E1" w:rsidRPr="008F52CA">
        <w:rPr>
          <w:sz w:val="24"/>
          <w:szCs w:val="24"/>
        </w:rPr>
        <w:t>:</w:t>
      </w:r>
    </w:p>
    <w:p w:rsidR="00DF53D6" w:rsidRDefault="00DF53D6" w:rsidP="00BA25FC">
      <w:pPr>
        <w:jc w:val="both"/>
        <w:rPr>
          <w:sz w:val="24"/>
          <w:szCs w:val="24"/>
        </w:rPr>
      </w:pPr>
    </w:p>
    <w:p w:rsidR="00BA25FC" w:rsidRPr="004F2441" w:rsidRDefault="00130322" w:rsidP="00CF2DCF">
      <w:pPr>
        <w:ind w:left="720" w:firstLine="720"/>
        <w:jc w:val="both"/>
        <w:rPr>
          <w:sz w:val="24"/>
          <w:szCs w:val="24"/>
        </w:rPr>
      </w:pPr>
      <w:r w:rsidRPr="004F2441">
        <w:rPr>
          <w:sz w:val="24"/>
          <w:szCs w:val="24"/>
          <w:u w:val="single"/>
        </w:rPr>
        <w:t>Voltage level</w:t>
      </w:r>
      <w:r w:rsidRPr="004F2441">
        <w:rPr>
          <w:sz w:val="24"/>
          <w:szCs w:val="24"/>
          <w:u w:val="single"/>
        </w:rPr>
        <w:tab/>
      </w:r>
      <w:r w:rsidR="00BA25FC" w:rsidRPr="004F2441">
        <w:rPr>
          <w:sz w:val="24"/>
          <w:szCs w:val="24"/>
        </w:rPr>
        <w:tab/>
      </w:r>
      <w:r w:rsidR="00BA25FC" w:rsidRPr="004F2441">
        <w:rPr>
          <w:sz w:val="24"/>
          <w:szCs w:val="24"/>
          <w:u w:val="single"/>
        </w:rPr>
        <w:t>No load loss</w:t>
      </w:r>
      <w:r w:rsidR="00BA25FC" w:rsidRPr="004F2441">
        <w:rPr>
          <w:sz w:val="24"/>
          <w:szCs w:val="24"/>
          <w:u w:val="single"/>
        </w:rPr>
        <w:tab/>
      </w:r>
      <w:r w:rsidR="009150E1">
        <w:rPr>
          <w:sz w:val="24"/>
          <w:szCs w:val="24"/>
        </w:rPr>
        <w:tab/>
      </w:r>
      <w:r w:rsidR="009150E1">
        <w:rPr>
          <w:sz w:val="24"/>
          <w:szCs w:val="24"/>
        </w:rPr>
        <w:tab/>
      </w:r>
      <w:r w:rsidR="00BA25FC" w:rsidRPr="004F2441">
        <w:rPr>
          <w:sz w:val="24"/>
          <w:szCs w:val="24"/>
          <w:u w:val="single"/>
        </w:rPr>
        <w:t>Exciting current</w:t>
      </w:r>
      <w:r w:rsidR="00231E39" w:rsidRPr="004F2441">
        <w:rPr>
          <w:sz w:val="24"/>
          <w:szCs w:val="24"/>
          <w:u w:val="single"/>
        </w:rPr>
        <w:t xml:space="preserve"> </w:t>
      </w:r>
    </w:p>
    <w:p w:rsidR="00BA25FC" w:rsidRPr="004F2441" w:rsidRDefault="00BA25FC" w:rsidP="00BA25FC">
      <w:pPr>
        <w:jc w:val="both"/>
        <w:rPr>
          <w:sz w:val="24"/>
          <w:szCs w:val="24"/>
        </w:rPr>
      </w:pPr>
      <w:r w:rsidRPr="004F2441">
        <w:rPr>
          <w:sz w:val="24"/>
          <w:szCs w:val="24"/>
        </w:rPr>
        <w:tab/>
      </w:r>
      <w:r w:rsidRPr="004F2441">
        <w:rPr>
          <w:sz w:val="24"/>
          <w:szCs w:val="24"/>
        </w:rPr>
        <w:tab/>
      </w:r>
      <w:r w:rsidR="002628B8">
        <w:rPr>
          <w:sz w:val="24"/>
          <w:szCs w:val="24"/>
        </w:rPr>
        <w:tab/>
      </w:r>
      <w:r w:rsidR="002628B8">
        <w:rPr>
          <w:sz w:val="24"/>
          <w:szCs w:val="24"/>
        </w:rPr>
        <w:tab/>
      </w:r>
      <w:r w:rsidRPr="004F2441">
        <w:rPr>
          <w:sz w:val="24"/>
          <w:szCs w:val="24"/>
        </w:rPr>
        <w:tab/>
      </w:r>
      <w:r w:rsidR="00FC4E85" w:rsidRPr="00CF2DCF">
        <w:rPr>
          <w:sz w:val="24"/>
          <w:szCs w:val="24"/>
        </w:rPr>
        <w:t>(</w:t>
      </w:r>
      <w:proofErr w:type="gramStart"/>
      <w:r w:rsidR="009150E1">
        <w:rPr>
          <w:sz w:val="24"/>
          <w:szCs w:val="24"/>
          <w:u w:val="single"/>
        </w:rPr>
        <w:t>k</w:t>
      </w:r>
      <w:r w:rsidR="009B4D75" w:rsidRPr="004F2441">
        <w:rPr>
          <w:sz w:val="24"/>
          <w:szCs w:val="24"/>
          <w:u w:val="single"/>
        </w:rPr>
        <w:t>W</w:t>
      </w:r>
      <w:proofErr w:type="gramEnd"/>
      <w:r w:rsidR="00FC4E85" w:rsidRPr="00CF2DCF">
        <w:rPr>
          <w:sz w:val="24"/>
          <w:szCs w:val="24"/>
          <w:u w:val="single"/>
        </w:rPr>
        <w:t>)</w:t>
      </w:r>
      <w:r w:rsidRPr="004F2441">
        <w:rPr>
          <w:sz w:val="24"/>
          <w:szCs w:val="24"/>
        </w:rPr>
        <w:tab/>
      </w:r>
      <w:r w:rsidRPr="004F2441">
        <w:rPr>
          <w:sz w:val="24"/>
          <w:szCs w:val="24"/>
        </w:rPr>
        <w:tab/>
      </w:r>
      <w:r w:rsidR="009150E1">
        <w:rPr>
          <w:sz w:val="24"/>
          <w:szCs w:val="24"/>
        </w:rPr>
        <w:tab/>
      </w:r>
      <w:r w:rsidR="009150E1">
        <w:rPr>
          <w:sz w:val="24"/>
          <w:szCs w:val="24"/>
        </w:rPr>
        <w:tab/>
      </w:r>
      <w:r w:rsidR="00FC4E85" w:rsidRPr="00EA25D5">
        <w:rPr>
          <w:sz w:val="24"/>
          <w:szCs w:val="24"/>
          <w:u w:val="single"/>
        </w:rPr>
        <w:t>(</w:t>
      </w:r>
      <w:proofErr w:type="gramStart"/>
      <w:r w:rsidR="001542B2" w:rsidRPr="00EA25D5">
        <w:rPr>
          <w:sz w:val="24"/>
          <w:szCs w:val="24"/>
          <w:u w:val="single"/>
        </w:rPr>
        <w:t>%</w:t>
      </w:r>
      <w:proofErr w:type="gramEnd"/>
      <w:r w:rsidR="001542B2" w:rsidRPr="00EA25D5">
        <w:rPr>
          <w:sz w:val="24"/>
          <w:szCs w:val="24"/>
          <w:u w:val="single"/>
        </w:rPr>
        <w:t xml:space="preserve"> of r</w:t>
      </w:r>
      <w:r w:rsidRPr="00EA25D5">
        <w:rPr>
          <w:sz w:val="24"/>
          <w:szCs w:val="24"/>
          <w:u w:val="single"/>
        </w:rPr>
        <w:t>at</w:t>
      </w:r>
      <w:r w:rsidR="001542B2" w:rsidRPr="00EA25D5">
        <w:rPr>
          <w:sz w:val="24"/>
          <w:szCs w:val="24"/>
          <w:u w:val="single"/>
        </w:rPr>
        <w:t>ed</w:t>
      </w:r>
      <w:r w:rsidRPr="00EA25D5">
        <w:rPr>
          <w:sz w:val="24"/>
          <w:szCs w:val="24"/>
          <w:u w:val="single"/>
        </w:rPr>
        <w:t xml:space="preserve"> </w:t>
      </w:r>
      <w:r w:rsidR="001542B2" w:rsidRPr="00EA25D5">
        <w:rPr>
          <w:sz w:val="24"/>
          <w:szCs w:val="24"/>
          <w:u w:val="single"/>
        </w:rPr>
        <w:t>current</w:t>
      </w:r>
      <w:r w:rsidR="00FC4E85" w:rsidRPr="00EA25D5">
        <w:rPr>
          <w:sz w:val="24"/>
          <w:szCs w:val="24"/>
          <w:u w:val="single"/>
        </w:rPr>
        <w:t>)</w:t>
      </w:r>
    </w:p>
    <w:p w:rsidR="00130322" w:rsidRPr="004F2441" w:rsidRDefault="00BA25FC" w:rsidP="00BA25FC">
      <w:pPr>
        <w:jc w:val="both"/>
        <w:rPr>
          <w:sz w:val="24"/>
          <w:szCs w:val="24"/>
        </w:rPr>
      </w:pPr>
      <w:r w:rsidRPr="004F2441">
        <w:rPr>
          <w:sz w:val="24"/>
          <w:szCs w:val="24"/>
        </w:rPr>
        <w:tab/>
      </w:r>
      <w:r w:rsidRPr="004F2441">
        <w:rPr>
          <w:sz w:val="24"/>
          <w:szCs w:val="24"/>
        </w:rPr>
        <w:tab/>
      </w:r>
    </w:p>
    <w:p w:rsidR="00BA25FC" w:rsidRPr="004F2441" w:rsidRDefault="00130322" w:rsidP="00BA25FC">
      <w:pPr>
        <w:jc w:val="both"/>
        <w:rPr>
          <w:sz w:val="24"/>
          <w:szCs w:val="24"/>
        </w:rPr>
      </w:pPr>
      <w:r w:rsidRPr="004F2441">
        <w:rPr>
          <w:sz w:val="24"/>
          <w:szCs w:val="24"/>
        </w:rPr>
        <w:tab/>
      </w:r>
      <w:r w:rsidR="00BA25FC" w:rsidRPr="004F2441">
        <w:rPr>
          <w:sz w:val="24"/>
          <w:szCs w:val="24"/>
        </w:rPr>
        <w:tab/>
        <w:t>a) 380 kV</w:t>
      </w:r>
      <w:r w:rsidR="00BA25FC" w:rsidRPr="004F2441">
        <w:rPr>
          <w:sz w:val="24"/>
          <w:szCs w:val="24"/>
        </w:rPr>
        <w:tab/>
      </w:r>
      <w:r w:rsidR="00BA25FC" w:rsidRPr="004F2441">
        <w:rPr>
          <w:sz w:val="24"/>
          <w:szCs w:val="24"/>
        </w:rPr>
        <w:tab/>
        <w:t>………………</w:t>
      </w:r>
      <w:r w:rsidR="009150E1">
        <w:rPr>
          <w:sz w:val="24"/>
          <w:szCs w:val="24"/>
        </w:rPr>
        <w:t>……</w:t>
      </w:r>
      <w:r w:rsidR="00BA25FC" w:rsidRPr="004F2441">
        <w:rPr>
          <w:sz w:val="24"/>
          <w:szCs w:val="24"/>
        </w:rPr>
        <w:tab/>
      </w:r>
      <w:r w:rsidR="009150E1">
        <w:rPr>
          <w:sz w:val="24"/>
          <w:szCs w:val="24"/>
        </w:rPr>
        <w:tab/>
      </w:r>
      <w:r w:rsidR="00BA25FC" w:rsidRPr="004F2441">
        <w:rPr>
          <w:sz w:val="24"/>
          <w:szCs w:val="24"/>
        </w:rPr>
        <w:t>…………………</w:t>
      </w:r>
    </w:p>
    <w:p w:rsidR="00BA25FC" w:rsidRPr="004F2441" w:rsidRDefault="00BA25FC" w:rsidP="00BA25FC">
      <w:pPr>
        <w:jc w:val="both"/>
        <w:rPr>
          <w:sz w:val="24"/>
          <w:szCs w:val="24"/>
        </w:rPr>
      </w:pPr>
      <w:r w:rsidRPr="004F2441">
        <w:rPr>
          <w:sz w:val="24"/>
          <w:szCs w:val="24"/>
        </w:rPr>
        <w:tab/>
      </w:r>
      <w:r w:rsidRPr="004F2441">
        <w:rPr>
          <w:sz w:val="24"/>
          <w:szCs w:val="24"/>
        </w:rPr>
        <w:tab/>
        <w:t>b) 400 kV</w:t>
      </w:r>
      <w:r w:rsidRPr="004F2441">
        <w:rPr>
          <w:sz w:val="24"/>
          <w:szCs w:val="24"/>
        </w:rPr>
        <w:tab/>
      </w:r>
      <w:r w:rsidRPr="004F2441">
        <w:rPr>
          <w:sz w:val="24"/>
          <w:szCs w:val="24"/>
        </w:rPr>
        <w:tab/>
        <w:t>………………</w:t>
      </w:r>
      <w:r w:rsidR="009150E1">
        <w:rPr>
          <w:sz w:val="24"/>
          <w:szCs w:val="24"/>
        </w:rPr>
        <w:t>……</w:t>
      </w:r>
      <w:r w:rsidRPr="004F2441">
        <w:rPr>
          <w:sz w:val="24"/>
          <w:szCs w:val="24"/>
        </w:rPr>
        <w:tab/>
      </w:r>
      <w:r w:rsidR="009150E1">
        <w:rPr>
          <w:sz w:val="24"/>
          <w:szCs w:val="24"/>
        </w:rPr>
        <w:tab/>
      </w:r>
      <w:r w:rsidRPr="004F2441">
        <w:rPr>
          <w:sz w:val="24"/>
          <w:szCs w:val="24"/>
        </w:rPr>
        <w:t>…………………</w:t>
      </w:r>
    </w:p>
    <w:p w:rsidR="00BA25FC" w:rsidRPr="004F2441" w:rsidRDefault="00BA25FC" w:rsidP="00BA25FC">
      <w:pPr>
        <w:jc w:val="both"/>
        <w:rPr>
          <w:sz w:val="24"/>
          <w:szCs w:val="24"/>
        </w:rPr>
      </w:pPr>
      <w:r w:rsidRPr="004F2441">
        <w:rPr>
          <w:sz w:val="24"/>
          <w:szCs w:val="24"/>
        </w:rPr>
        <w:tab/>
      </w:r>
      <w:r w:rsidRPr="004F2441">
        <w:rPr>
          <w:sz w:val="24"/>
          <w:szCs w:val="24"/>
        </w:rPr>
        <w:tab/>
        <w:t>c) 420 kV</w:t>
      </w:r>
      <w:r w:rsidRPr="004F2441">
        <w:rPr>
          <w:sz w:val="24"/>
          <w:szCs w:val="24"/>
        </w:rPr>
        <w:tab/>
      </w:r>
      <w:r w:rsidRPr="004F2441">
        <w:rPr>
          <w:sz w:val="24"/>
          <w:szCs w:val="24"/>
        </w:rPr>
        <w:tab/>
        <w:t>………………</w:t>
      </w:r>
      <w:r w:rsidR="009150E1">
        <w:rPr>
          <w:sz w:val="24"/>
          <w:szCs w:val="24"/>
        </w:rPr>
        <w:t>……</w:t>
      </w:r>
      <w:r w:rsidRPr="004F2441">
        <w:rPr>
          <w:sz w:val="24"/>
          <w:szCs w:val="24"/>
        </w:rPr>
        <w:tab/>
      </w:r>
      <w:r w:rsidR="009150E1">
        <w:rPr>
          <w:sz w:val="24"/>
          <w:szCs w:val="24"/>
        </w:rPr>
        <w:tab/>
      </w:r>
      <w:r w:rsidRPr="004F2441">
        <w:rPr>
          <w:sz w:val="24"/>
          <w:szCs w:val="24"/>
        </w:rPr>
        <w:t>…………………</w:t>
      </w:r>
    </w:p>
    <w:p w:rsidR="00BA25FC" w:rsidRPr="004F2441" w:rsidRDefault="00BA25FC" w:rsidP="00BA25FC">
      <w:pPr>
        <w:jc w:val="both"/>
        <w:rPr>
          <w:sz w:val="24"/>
          <w:szCs w:val="24"/>
        </w:rPr>
      </w:pPr>
    </w:p>
    <w:p w:rsidR="00024FEC" w:rsidRPr="00024FEC" w:rsidRDefault="00024FEC" w:rsidP="00024FEC">
      <w:pPr>
        <w:pStyle w:val="ListParagraph"/>
        <w:numPr>
          <w:ilvl w:val="0"/>
          <w:numId w:val="21"/>
        </w:numPr>
        <w:jc w:val="both"/>
        <w:rPr>
          <w:vanish/>
          <w:sz w:val="24"/>
          <w:szCs w:val="24"/>
          <w:u w:val="single"/>
        </w:rPr>
      </w:pPr>
    </w:p>
    <w:p w:rsidR="00024FEC" w:rsidRPr="00024FEC" w:rsidRDefault="00024FEC" w:rsidP="00024FEC">
      <w:pPr>
        <w:pStyle w:val="ListParagraph"/>
        <w:numPr>
          <w:ilvl w:val="0"/>
          <w:numId w:val="21"/>
        </w:numPr>
        <w:jc w:val="both"/>
        <w:rPr>
          <w:vanish/>
          <w:sz w:val="24"/>
          <w:szCs w:val="24"/>
          <w:u w:val="single"/>
        </w:rPr>
      </w:pPr>
    </w:p>
    <w:p w:rsidR="00130322" w:rsidRPr="00441E71" w:rsidRDefault="009B7146" w:rsidP="00CF2DCF">
      <w:pPr>
        <w:ind w:firstLine="720"/>
        <w:jc w:val="both"/>
        <w:rPr>
          <w:sz w:val="24"/>
          <w:szCs w:val="24"/>
        </w:rPr>
      </w:pPr>
      <w:r>
        <w:rPr>
          <w:sz w:val="24"/>
          <w:szCs w:val="24"/>
        </w:rPr>
        <w:t>11.2.</w:t>
      </w:r>
      <w:r>
        <w:rPr>
          <w:sz w:val="24"/>
          <w:szCs w:val="24"/>
        </w:rPr>
        <w:tab/>
      </w:r>
      <w:r w:rsidR="00DF53D6" w:rsidRPr="00CF2DCF">
        <w:rPr>
          <w:sz w:val="24"/>
          <w:szCs w:val="24"/>
        </w:rPr>
        <w:t>Load</w:t>
      </w:r>
      <w:r w:rsidR="00130322" w:rsidRPr="00CF2DCF">
        <w:rPr>
          <w:sz w:val="24"/>
          <w:szCs w:val="24"/>
        </w:rPr>
        <w:t xml:space="preserve"> </w:t>
      </w:r>
      <w:r w:rsidR="00BA25FC" w:rsidRPr="00CF2DCF">
        <w:rPr>
          <w:sz w:val="24"/>
          <w:szCs w:val="24"/>
        </w:rPr>
        <w:t>losses</w:t>
      </w:r>
      <w:r w:rsidR="00130322" w:rsidRPr="00CF2DCF">
        <w:rPr>
          <w:sz w:val="24"/>
          <w:szCs w:val="24"/>
        </w:rPr>
        <w:t xml:space="preserve"> at principal tap</w:t>
      </w:r>
      <w:r w:rsidR="003F1319">
        <w:rPr>
          <w:sz w:val="24"/>
          <w:szCs w:val="24"/>
        </w:rPr>
        <w:t xml:space="preserve"> and </w:t>
      </w:r>
      <w:r w:rsidR="00920389">
        <w:rPr>
          <w:sz w:val="24"/>
          <w:szCs w:val="24"/>
        </w:rPr>
        <w:t xml:space="preserve">reference temperature </w:t>
      </w:r>
      <w:r w:rsidR="003F1319">
        <w:rPr>
          <w:sz w:val="24"/>
          <w:szCs w:val="24"/>
        </w:rPr>
        <w:t>75</w:t>
      </w:r>
      <w:r w:rsidR="003F1319" w:rsidRPr="00CF2DCF">
        <w:rPr>
          <w:sz w:val="24"/>
          <w:szCs w:val="24"/>
        </w:rPr>
        <w:t>°</w:t>
      </w:r>
      <w:r w:rsidR="003F1319">
        <w:rPr>
          <w:sz w:val="24"/>
          <w:szCs w:val="24"/>
        </w:rPr>
        <w:t>C</w:t>
      </w:r>
      <w:r w:rsidR="009150E1" w:rsidRPr="00CF2DCF">
        <w:rPr>
          <w:sz w:val="24"/>
          <w:szCs w:val="24"/>
        </w:rPr>
        <w:t>:</w:t>
      </w:r>
    </w:p>
    <w:p w:rsidR="00BA25FC" w:rsidRPr="004F2441" w:rsidRDefault="00BA25FC" w:rsidP="00BA25FC">
      <w:pPr>
        <w:jc w:val="both"/>
        <w:rPr>
          <w:sz w:val="24"/>
          <w:szCs w:val="24"/>
        </w:rPr>
      </w:pPr>
    </w:p>
    <w:p w:rsidR="00BA25FC" w:rsidRDefault="00BA25FC" w:rsidP="00CF2DCF">
      <w:pPr>
        <w:ind w:left="1440"/>
        <w:rPr>
          <w:sz w:val="24"/>
          <w:szCs w:val="24"/>
          <w:u w:val="single"/>
        </w:rPr>
      </w:pPr>
      <w:r w:rsidRPr="004F2441">
        <w:rPr>
          <w:sz w:val="24"/>
          <w:szCs w:val="24"/>
          <w:u w:val="single"/>
        </w:rPr>
        <w:t>Load</w:t>
      </w:r>
      <w:r w:rsidR="00CF33DB">
        <w:rPr>
          <w:sz w:val="24"/>
          <w:szCs w:val="24"/>
          <w:u w:val="single"/>
        </w:rPr>
        <w:t xml:space="preserve"> on</w:t>
      </w:r>
      <w:r w:rsidR="00441E71">
        <w:rPr>
          <w:sz w:val="24"/>
          <w:szCs w:val="24"/>
          <w:u w:val="single"/>
        </w:rPr>
        <w:t xml:space="preserve"> HV</w:t>
      </w:r>
      <w:r w:rsidR="009150E1" w:rsidRPr="009150E1">
        <w:rPr>
          <w:sz w:val="24"/>
          <w:szCs w:val="24"/>
          <w:u w:val="single"/>
        </w:rPr>
        <w:t xml:space="preserve"> </w:t>
      </w:r>
      <w:r w:rsidR="009150E1">
        <w:rPr>
          <w:sz w:val="24"/>
          <w:szCs w:val="24"/>
          <w:u w:val="single"/>
        </w:rPr>
        <w:t>and</w:t>
      </w:r>
      <w:r w:rsidR="00861686" w:rsidRPr="00CF2DCF">
        <w:rPr>
          <w:sz w:val="24"/>
          <w:szCs w:val="24"/>
        </w:rPr>
        <w:tab/>
      </w:r>
      <w:r w:rsidR="00861686" w:rsidRPr="00CF2DCF">
        <w:rPr>
          <w:sz w:val="24"/>
          <w:szCs w:val="24"/>
        </w:rPr>
        <w:tab/>
      </w:r>
      <w:r w:rsidR="00441E71" w:rsidRPr="00CF2DCF">
        <w:rPr>
          <w:sz w:val="24"/>
          <w:szCs w:val="24"/>
        </w:rPr>
        <w:tab/>
      </w:r>
      <w:r w:rsidR="00DF53D6">
        <w:rPr>
          <w:sz w:val="24"/>
          <w:szCs w:val="24"/>
          <w:u w:val="single"/>
        </w:rPr>
        <w:t>Load</w:t>
      </w:r>
      <w:r w:rsidR="00E47891" w:rsidRPr="004F2441">
        <w:rPr>
          <w:sz w:val="24"/>
          <w:szCs w:val="24"/>
          <w:u w:val="single"/>
        </w:rPr>
        <w:t xml:space="preserve"> loss </w:t>
      </w:r>
      <w:r w:rsidR="00FC4E85" w:rsidRPr="00CF2DCF">
        <w:rPr>
          <w:sz w:val="24"/>
          <w:szCs w:val="24"/>
          <w:u w:val="single"/>
        </w:rPr>
        <w:t>(</w:t>
      </w:r>
      <w:r w:rsidR="00432773" w:rsidRPr="004F2441">
        <w:rPr>
          <w:sz w:val="24"/>
          <w:szCs w:val="24"/>
          <w:u w:val="single"/>
        </w:rPr>
        <w:t>kW</w:t>
      </w:r>
      <w:r w:rsidR="00FC4E85" w:rsidRPr="00CF2DCF">
        <w:rPr>
          <w:sz w:val="24"/>
          <w:szCs w:val="24"/>
          <w:u w:val="single"/>
        </w:rPr>
        <w:t>)</w:t>
      </w:r>
    </w:p>
    <w:p w:rsidR="00441E71" w:rsidRDefault="009150E1" w:rsidP="00CF2DCF">
      <w:pPr>
        <w:ind w:left="1440"/>
        <w:rPr>
          <w:sz w:val="24"/>
          <w:szCs w:val="24"/>
          <w:u w:val="single"/>
        </w:rPr>
      </w:pPr>
      <w:r>
        <w:rPr>
          <w:sz w:val="24"/>
          <w:szCs w:val="24"/>
          <w:u w:val="single"/>
        </w:rPr>
        <w:t>MV</w:t>
      </w:r>
      <w:r w:rsidRPr="009150E1">
        <w:rPr>
          <w:sz w:val="24"/>
          <w:szCs w:val="24"/>
          <w:u w:val="single"/>
        </w:rPr>
        <w:t xml:space="preserve"> </w:t>
      </w:r>
      <w:r w:rsidR="00CF33DB">
        <w:rPr>
          <w:sz w:val="24"/>
          <w:szCs w:val="24"/>
          <w:u w:val="single"/>
        </w:rPr>
        <w:t>side</w:t>
      </w:r>
      <w:r w:rsidR="00CF33DB" w:rsidRPr="00CF2DCF">
        <w:rPr>
          <w:sz w:val="24"/>
          <w:szCs w:val="24"/>
          <w:u w:val="single"/>
        </w:rPr>
        <w:t xml:space="preserve"> </w:t>
      </w:r>
      <w:r w:rsidR="00086BD1" w:rsidRPr="00CF2DCF">
        <w:rPr>
          <w:sz w:val="24"/>
          <w:szCs w:val="24"/>
          <w:u w:val="single"/>
        </w:rPr>
        <w:t>(</w:t>
      </w:r>
      <w:r w:rsidR="003F3721">
        <w:rPr>
          <w:sz w:val="24"/>
          <w:szCs w:val="24"/>
          <w:u w:val="single"/>
        </w:rPr>
        <w:t>M</w:t>
      </w:r>
      <w:r w:rsidR="00CF33DB" w:rsidRPr="00CF2DCF">
        <w:rPr>
          <w:sz w:val="24"/>
          <w:szCs w:val="24"/>
          <w:u w:val="single"/>
        </w:rPr>
        <w:t>VA</w:t>
      </w:r>
      <w:r w:rsidR="00086BD1" w:rsidRPr="00CF2DCF">
        <w:rPr>
          <w:sz w:val="24"/>
          <w:szCs w:val="24"/>
          <w:u w:val="single"/>
        </w:rPr>
        <w:t>)</w:t>
      </w:r>
      <w:r w:rsidR="00861686" w:rsidRPr="00CF2DCF">
        <w:rPr>
          <w:sz w:val="24"/>
          <w:szCs w:val="24"/>
        </w:rPr>
        <w:tab/>
      </w:r>
      <w:r w:rsidR="00861686" w:rsidRPr="00CF2DCF">
        <w:rPr>
          <w:sz w:val="24"/>
          <w:szCs w:val="24"/>
        </w:rPr>
        <w:tab/>
      </w:r>
      <w:r w:rsidR="00441E71" w:rsidRPr="004F2441">
        <w:rPr>
          <w:sz w:val="24"/>
          <w:szCs w:val="24"/>
        </w:rPr>
        <w:tab/>
      </w:r>
      <w:r>
        <w:rPr>
          <w:sz w:val="24"/>
          <w:szCs w:val="24"/>
          <w:u w:val="single"/>
        </w:rPr>
        <w:t xml:space="preserve">with </w:t>
      </w:r>
      <w:r w:rsidR="00441E71">
        <w:rPr>
          <w:sz w:val="24"/>
          <w:szCs w:val="24"/>
          <w:u w:val="single"/>
        </w:rPr>
        <w:t xml:space="preserve">no load </w:t>
      </w:r>
    </w:p>
    <w:p w:rsidR="009150E1" w:rsidRPr="00CF2DCF" w:rsidRDefault="00CF33DB" w:rsidP="00CF2DCF">
      <w:pPr>
        <w:ind w:left="720" w:firstLine="720"/>
        <w:rPr>
          <w:sz w:val="24"/>
          <w:szCs w:val="24"/>
          <w:u w:val="single"/>
        </w:rPr>
      </w:pPr>
      <w:r w:rsidRPr="00CF2DCF">
        <w:rPr>
          <w:sz w:val="24"/>
          <w:szCs w:val="24"/>
          <w:u w:val="single"/>
        </w:rPr>
        <w:t>(HV = MV)</w:t>
      </w:r>
      <w:r w:rsidR="00861686" w:rsidRPr="00CF2DCF">
        <w:rPr>
          <w:sz w:val="24"/>
          <w:szCs w:val="24"/>
        </w:rPr>
        <w:tab/>
      </w:r>
      <w:r w:rsidR="00861686" w:rsidRPr="00CF2DCF">
        <w:rPr>
          <w:sz w:val="24"/>
          <w:szCs w:val="24"/>
        </w:rPr>
        <w:tab/>
      </w:r>
      <w:r w:rsidR="009150E1" w:rsidRPr="00CF2DCF">
        <w:rPr>
          <w:sz w:val="24"/>
          <w:szCs w:val="24"/>
        </w:rPr>
        <w:tab/>
      </w:r>
      <w:r w:rsidR="009150E1" w:rsidRPr="00CF2DCF">
        <w:rPr>
          <w:sz w:val="24"/>
          <w:szCs w:val="24"/>
        </w:rPr>
        <w:tab/>
      </w:r>
      <w:r w:rsidR="00086BD1">
        <w:rPr>
          <w:sz w:val="24"/>
          <w:szCs w:val="24"/>
          <w:u w:val="single"/>
        </w:rPr>
        <w:t>on</w:t>
      </w:r>
      <w:r w:rsidR="00086BD1" w:rsidRPr="00CF33DB">
        <w:rPr>
          <w:sz w:val="24"/>
          <w:szCs w:val="24"/>
          <w:u w:val="single"/>
        </w:rPr>
        <w:t xml:space="preserve"> </w:t>
      </w:r>
      <w:r w:rsidR="009150E1" w:rsidRPr="00CF33DB">
        <w:rPr>
          <w:sz w:val="24"/>
          <w:szCs w:val="24"/>
          <w:u w:val="single"/>
        </w:rPr>
        <w:t xml:space="preserve">LV </w:t>
      </w:r>
      <w:r w:rsidRPr="00CF2DCF">
        <w:rPr>
          <w:sz w:val="24"/>
          <w:szCs w:val="24"/>
          <w:u w:val="single"/>
        </w:rPr>
        <w:t>side</w:t>
      </w:r>
    </w:p>
    <w:p w:rsidR="00E571ED" w:rsidRPr="00CF33DB" w:rsidRDefault="00E571ED" w:rsidP="00BA25FC">
      <w:pPr>
        <w:jc w:val="both"/>
        <w:rPr>
          <w:sz w:val="24"/>
          <w:szCs w:val="24"/>
        </w:rPr>
      </w:pPr>
    </w:p>
    <w:p w:rsidR="00BA25FC" w:rsidRPr="004F2441" w:rsidRDefault="00BA25FC" w:rsidP="00BA25FC">
      <w:pPr>
        <w:jc w:val="both"/>
        <w:rPr>
          <w:sz w:val="24"/>
          <w:szCs w:val="24"/>
        </w:rPr>
      </w:pPr>
      <w:r w:rsidRPr="00CF33DB">
        <w:rPr>
          <w:sz w:val="24"/>
          <w:szCs w:val="24"/>
        </w:rPr>
        <w:lastRenderedPageBreak/>
        <w:tab/>
      </w:r>
      <w:r w:rsidRPr="00CF33DB">
        <w:rPr>
          <w:sz w:val="24"/>
          <w:szCs w:val="24"/>
        </w:rPr>
        <w:tab/>
      </w:r>
      <w:proofErr w:type="gramStart"/>
      <w:r w:rsidRPr="004F2441">
        <w:rPr>
          <w:sz w:val="24"/>
          <w:szCs w:val="24"/>
        </w:rPr>
        <w:t>280</w:t>
      </w:r>
      <w:proofErr w:type="gramEnd"/>
      <w:r w:rsidR="00861686">
        <w:rPr>
          <w:sz w:val="24"/>
          <w:szCs w:val="24"/>
        </w:rPr>
        <w:tab/>
      </w:r>
      <w:r w:rsidR="00861686">
        <w:rPr>
          <w:sz w:val="24"/>
          <w:szCs w:val="24"/>
        </w:rPr>
        <w:tab/>
      </w:r>
      <w:r w:rsidR="00861686">
        <w:rPr>
          <w:sz w:val="24"/>
          <w:szCs w:val="24"/>
        </w:rPr>
        <w:tab/>
      </w:r>
      <w:r w:rsidRPr="004F2441">
        <w:rPr>
          <w:sz w:val="24"/>
          <w:szCs w:val="24"/>
        </w:rPr>
        <w:tab/>
      </w:r>
      <w:r w:rsidRPr="004F2441">
        <w:rPr>
          <w:sz w:val="24"/>
          <w:szCs w:val="24"/>
        </w:rPr>
        <w:tab/>
        <w:t>…………………….</w:t>
      </w:r>
    </w:p>
    <w:p w:rsidR="00BA25FC" w:rsidRPr="004F2441" w:rsidRDefault="00BA25FC" w:rsidP="00BA25FC">
      <w:pPr>
        <w:jc w:val="both"/>
        <w:rPr>
          <w:sz w:val="24"/>
          <w:szCs w:val="24"/>
        </w:rPr>
      </w:pPr>
      <w:r w:rsidRPr="004F2441">
        <w:rPr>
          <w:sz w:val="24"/>
          <w:szCs w:val="24"/>
        </w:rPr>
        <w:tab/>
      </w:r>
      <w:r w:rsidRPr="004F2441">
        <w:rPr>
          <w:sz w:val="24"/>
          <w:szCs w:val="24"/>
        </w:rPr>
        <w:tab/>
      </w:r>
      <w:proofErr w:type="gramStart"/>
      <w:r w:rsidRPr="004F2441">
        <w:rPr>
          <w:sz w:val="24"/>
          <w:szCs w:val="24"/>
        </w:rPr>
        <w:t>2</w:t>
      </w:r>
      <w:r w:rsidR="006504B8">
        <w:rPr>
          <w:sz w:val="24"/>
          <w:szCs w:val="24"/>
        </w:rPr>
        <w:t>1</w:t>
      </w:r>
      <w:r w:rsidRPr="004F2441">
        <w:rPr>
          <w:sz w:val="24"/>
          <w:szCs w:val="24"/>
        </w:rPr>
        <w:t>0</w:t>
      </w:r>
      <w:proofErr w:type="gramEnd"/>
      <w:r w:rsidR="00861686">
        <w:rPr>
          <w:sz w:val="24"/>
          <w:szCs w:val="24"/>
        </w:rPr>
        <w:tab/>
      </w:r>
      <w:r w:rsidR="00861686">
        <w:rPr>
          <w:sz w:val="24"/>
          <w:szCs w:val="24"/>
        </w:rPr>
        <w:tab/>
      </w:r>
      <w:r w:rsidR="00861686">
        <w:rPr>
          <w:sz w:val="24"/>
          <w:szCs w:val="24"/>
        </w:rPr>
        <w:tab/>
      </w:r>
      <w:r w:rsidRPr="004F2441">
        <w:rPr>
          <w:sz w:val="24"/>
          <w:szCs w:val="24"/>
        </w:rPr>
        <w:tab/>
      </w:r>
      <w:r w:rsidRPr="004F2441">
        <w:rPr>
          <w:sz w:val="24"/>
          <w:szCs w:val="24"/>
        </w:rPr>
        <w:tab/>
        <w:t>…………………….</w:t>
      </w:r>
    </w:p>
    <w:p w:rsidR="00BA25FC" w:rsidRPr="004F2441" w:rsidRDefault="00BA25FC" w:rsidP="00BA25FC">
      <w:pPr>
        <w:jc w:val="both"/>
        <w:rPr>
          <w:sz w:val="24"/>
          <w:szCs w:val="24"/>
        </w:rPr>
      </w:pPr>
      <w:r w:rsidRPr="004F2441">
        <w:rPr>
          <w:sz w:val="24"/>
          <w:szCs w:val="24"/>
        </w:rPr>
        <w:tab/>
      </w:r>
      <w:r w:rsidRPr="004F2441">
        <w:rPr>
          <w:sz w:val="24"/>
          <w:szCs w:val="24"/>
        </w:rPr>
        <w:tab/>
      </w:r>
      <w:proofErr w:type="gramStart"/>
      <w:r w:rsidRPr="004F2441">
        <w:rPr>
          <w:sz w:val="24"/>
          <w:szCs w:val="24"/>
        </w:rPr>
        <w:t>1</w:t>
      </w:r>
      <w:r w:rsidR="006504B8">
        <w:rPr>
          <w:sz w:val="24"/>
          <w:szCs w:val="24"/>
        </w:rPr>
        <w:t>4</w:t>
      </w:r>
      <w:r w:rsidRPr="004F2441">
        <w:rPr>
          <w:sz w:val="24"/>
          <w:szCs w:val="24"/>
        </w:rPr>
        <w:t>0</w:t>
      </w:r>
      <w:proofErr w:type="gramEnd"/>
      <w:r w:rsidR="00861686">
        <w:rPr>
          <w:sz w:val="24"/>
          <w:szCs w:val="24"/>
        </w:rPr>
        <w:tab/>
      </w:r>
      <w:r w:rsidR="00861686">
        <w:rPr>
          <w:sz w:val="24"/>
          <w:szCs w:val="24"/>
        </w:rPr>
        <w:tab/>
      </w:r>
      <w:r w:rsidR="00861686">
        <w:rPr>
          <w:sz w:val="24"/>
          <w:szCs w:val="24"/>
        </w:rPr>
        <w:tab/>
      </w:r>
      <w:r w:rsidRPr="004F2441">
        <w:rPr>
          <w:sz w:val="24"/>
          <w:szCs w:val="24"/>
        </w:rPr>
        <w:tab/>
      </w:r>
      <w:r w:rsidRPr="004F2441">
        <w:rPr>
          <w:sz w:val="24"/>
          <w:szCs w:val="24"/>
        </w:rPr>
        <w:tab/>
        <w:t>…………………….</w:t>
      </w:r>
    </w:p>
    <w:p w:rsidR="00BA25FC" w:rsidRPr="004F2441" w:rsidRDefault="00BA25FC" w:rsidP="00BA25FC">
      <w:pPr>
        <w:jc w:val="both"/>
        <w:rPr>
          <w:sz w:val="24"/>
          <w:szCs w:val="24"/>
        </w:rPr>
      </w:pPr>
      <w:r w:rsidRPr="004F2441">
        <w:rPr>
          <w:sz w:val="24"/>
          <w:szCs w:val="24"/>
        </w:rPr>
        <w:tab/>
      </w:r>
      <w:r w:rsidRPr="004F2441">
        <w:rPr>
          <w:sz w:val="24"/>
          <w:szCs w:val="24"/>
        </w:rPr>
        <w:tab/>
      </w:r>
      <w:r w:rsidR="006504B8">
        <w:rPr>
          <w:sz w:val="24"/>
          <w:szCs w:val="24"/>
        </w:rPr>
        <w:t xml:space="preserve">  </w:t>
      </w:r>
      <w:proofErr w:type="gramStart"/>
      <w:r w:rsidR="006504B8">
        <w:rPr>
          <w:sz w:val="24"/>
          <w:szCs w:val="24"/>
        </w:rPr>
        <w:t>7</w:t>
      </w:r>
      <w:r w:rsidRPr="004F2441">
        <w:rPr>
          <w:sz w:val="24"/>
          <w:szCs w:val="24"/>
        </w:rPr>
        <w:t>0</w:t>
      </w:r>
      <w:proofErr w:type="gramEnd"/>
      <w:r w:rsidR="00861686">
        <w:rPr>
          <w:sz w:val="24"/>
          <w:szCs w:val="24"/>
        </w:rPr>
        <w:tab/>
      </w:r>
      <w:r w:rsidR="00861686">
        <w:rPr>
          <w:sz w:val="24"/>
          <w:szCs w:val="24"/>
        </w:rPr>
        <w:tab/>
      </w:r>
      <w:r w:rsidR="00861686">
        <w:rPr>
          <w:sz w:val="24"/>
          <w:szCs w:val="24"/>
        </w:rPr>
        <w:tab/>
      </w:r>
      <w:r w:rsidRPr="004F2441">
        <w:rPr>
          <w:sz w:val="24"/>
          <w:szCs w:val="24"/>
        </w:rPr>
        <w:tab/>
      </w:r>
      <w:r w:rsidRPr="004F2441">
        <w:rPr>
          <w:sz w:val="24"/>
          <w:szCs w:val="24"/>
        </w:rPr>
        <w:tab/>
        <w:t>…………………….</w:t>
      </w:r>
    </w:p>
    <w:p w:rsidR="00E47891" w:rsidRPr="004F2441" w:rsidRDefault="00E47891" w:rsidP="00BA25FC">
      <w:pPr>
        <w:jc w:val="both"/>
        <w:rPr>
          <w:sz w:val="24"/>
          <w:szCs w:val="24"/>
        </w:rPr>
      </w:pPr>
    </w:p>
    <w:p w:rsidR="00024FEC" w:rsidRPr="00024FEC" w:rsidRDefault="00024FEC" w:rsidP="00024FEC">
      <w:pPr>
        <w:pStyle w:val="ListParagraph"/>
        <w:numPr>
          <w:ilvl w:val="0"/>
          <w:numId w:val="26"/>
        </w:numPr>
        <w:jc w:val="both"/>
        <w:rPr>
          <w:vanish/>
          <w:sz w:val="24"/>
          <w:szCs w:val="24"/>
          <w:u w:val="single"/>
        </w:rPr>
      </w:pPr>
    </w:p>
    <w:p w:rsidR="00024FEC" w:rsidRPr="00024FEC" w:rsidRDefault="00024FEC" w:rsidP="00024FEC">
      <w:pPr>
        <w:pStyle w:val="ListParagraph"/>
        <w:numPr>
          <w:ilvl w:val="0"/>
          <w:numId w:val="26"/>
        </w:numPr>
        <w:jc w:val="both"/>
        <w:rPr>
          <w:vanish/>
          <w:sz w:val="24"/>
          <w:szCs w:val="24"/>
          <w:u w:val="single"/>
        </w:rPr>
      </w:pPr>
    </w:p>
    <w:p w:rsidR="00A363CC" w:rsidRPr="00CF2DCF" w:rsidRDefault="009B7146" w:rsidP="00CF2DCF">
      <w:pPr>
        <w:ind w:firstLine="720"/>
        <w:jc w:val="both"/>
        <w:rPr>
          <w:sz w:val="24"/>
          <w:szCs w:val="24"/>
        </w:rPr>
      </w:pPr>
      <w:r>
        <w:rPr>
          <w:sz w:val="24"/>
          <w:szCs w:val="24"/>
        </w:rPr>
        <w:t>11.3.</w:t>
      </w:r>
      <w:r>
        <w:rPr>
          <w:sz w:val="24"/>
          <w:szCs w:val="24"/>
        </w:rPr>
        <w:tab/>
      </w:r>
      <w:r w:rsidR="005268EF">
        <w:rPr>
          <w:sz w:val="24"/>
          <w:szCs w:val="24"/>
        </w:rPr>
        <w:t>Load loss at principal tap</w:t>
      </w:r>
      <w:r w:rsidR="003F1319">
        <w:rPr>
          <w:sz w:val="24"/>
          <w:szCs w:val="24"/>
        </w:rPr>
        <w:t xml:space="preserve"> and 75</w:t>
      </w:r>
      <w:r w:rsidR="003F1319" w:rsidRPr="00CF2DCF">
        <w:rPr>
          <w:sz w:val="24"/>
          <w:szCs w:val="24"/>
        </w:rPr>
        <w:t>°</w:t>
      </w:r>
      <w:r w:rsidR="003F1319">
        <w:rPr>
          <w:sz w:val="24"/>
          <w:szCs w:val="24"/>
        </w:rPr>
        <w:t>C</w:t>
      </w:r>
    </w:p>
    <w:p w:rsidR="005268EF" w:rsidRDefault="005268EF" w:rsidP="00A363CC">
      <w:pPr>
        <w:ind w:left="720" w:firstLine="720"/>
        <w:jc w:val="both"/>
        <w:rPr>
          <w:sz w:val="24"/>
          <w:szCs w:val="24"/>
        </w:rPr>
      </w:pPr>
      <w:proofErr w:type="gramStart"/>
      <w:r>
        <w:rPr>
          <w:sz w:val="24"/>
          <w:szCs w:val="24"/>
        </w:rPr>
        <w:t>with</w:t>
      </w:r>
      <w:proofErr w:type="gramEnd"/>
      <w:r>
        <w:rPr>
          <w:sz w:val="24"/>
          <w:szCs w:val="24"/>
        </w:rPr>
        <w:t xml:space="preserve"> 60 MVA on HV and LV side</w:t>
      </w:r>
    </w:p>
    <w:p w:rsidR="00A363CC" w:rsidRDefault="005268EF" w:rsidP="00A363CC">
      <w:pPr>
        <w:ind w:left="720" w:firstLine="720"/>
        <w:jc w:val="both"/>
        <w:rPr>
          <w:sz w:val="24"/>
          <w:szCs w:val="24"/>
        </w:rPr>
      </w:pPr>
      <w:proofErr w:type="gramStart"/>
      <w:r>
        <w:rPr>
          <w:sz w:val="24"/>
          <w:szCs w:val="24"/>
        </w:rPr>
        <w:t>and</w:t>
      </w:r>
      <w:proofErr w:type="gramEnd"/>
      <w:r>
        <w:rPr>
          <w:sz w:val="24"/>
          <w:szCs w:val="24"/>
        </w:rPr>
        <w:t xml:space="preserve"> no load on MV side</w:t>
      </w:r>
      <w:r w:rsidR="006504B8">
        <w:rPr>
          <w:sz w:val="24"/>
          <w:szCs w:val="24"/>
        </w:rPr>
        <w:tab/>
      </w:r>
      <w:r w:rsidR="00A363CC">
        <w:rPr>
          <w:sz w:val="24"/>
          <w:szCs w:val="24"/>
        </w:rPr>
        <w:tab/>
      </w:r>
      <w:r w:rsidR="00A363CC">
        <w:rPr>
          <w:sz w:val="24"/>
          <w:szCs w:val="24"/>
        </w:rPr>
        <w:tab/>
      </w:r>
      <w:r w:rsidR="00A363CC">
        <w:rPr>
          <w:sz w:val="24"/>
          <w:szCs w:val="24"/>
        </w:rPr>
        <w:tab/>
        <w:t xml:space="preserve"> :…………………</w:t>
      </w:r>
      <w:r w:rsidR="00A363CC" w:rsidRPr="002628B8">
        <w:rPr>
          <w:sz w:val="24"/>
          <w:szCs w:val="24"/>
        </w:rPr>
        <w:t xml:space="preserve"> </w:t>
      </w:r>
      <w:r w:rsidR="00A363CC" w:rsidRPr="004F2441">
        <w:rPr>
          <w:sz w:val="24"/>
          <w:szCs w:val="24"/>
        </w:rPr>
        <w:t>kW</w:t>
      </w:r>
    </w:p>
    <w:p w:rsidR="005268EF" w:rsidRPr="004F2441" w:rsidRDefault="005268EF" w:rsidP="005268EF">
      <w:pPr>
        <w:jc w:val="both"/>
        <w:rPr>
          <w:sz w:val="24"/>
          <w:szCs w:val="24"/>
        </w:rPr>
      </w:pPr>
    </w:p>
    <w:p w:rsidR="005268EF" w:rsidRPr="00024FEC" w:rsidRDefault="005268EF" w:rsidP="005268EF">
      <w:pPr>
        <w:pStyle w:val="ListParagraph"/>
        <w:numPr>
          <w:ilvl w:val="0"/>
          <w:numId w:val="26"/>
        </w:numPr>
        <w:jc w:val="both"/>
        <w:rPr>
          <w:vanish/>
          <w:sz w:val="24"/>
          <w:szCs w:val="24"/>
          <w:u w:val="single"/>
        </w:rPr>
      </w:pPr>
    </w:p>
    <w:p w:rsidR="005268EF" w:rsidRPr="00024FEC" w:rsidRDefault="005268EF" w:rsidP="005268EF">
      <w:pPr>
        <w:pStyle w:val="ListParagraph"/>
        <w:numPr>
          <w:ilvl w:val="0"/>
          <w:numId w:val="26"/>
        </w:numPr>
        <w:jc w:val="both"/>
        <w:rPr>
          <w:vanish/>
          <w:sz w:val="24"/>
          <w:szCs w:val="24"/>
          <w:u w:val="single"/>
        </w:rPr>
      </w:pPr>
    </w:p>
    <w:p w:rsidR="005268EF" w:rsidRPr="00920389" w:rsidRDefault="005268EF" w:rsidP="00CF2DCF">
      <w:pPr>
        <w:ind w:firstLine="720"/>
        <w:jc w:val="both"/>
        <w:rPr>
          <w:sz w:val="24"/>
          <w:szCs w:val="24"/>
        </w:rPr>
      </w:pPr>
      <w:r>
        <w:rPr>
          <w:sz w:val="24"/>
          <w:szCs w:val="24"/>
        </w:rPr>
        <w:t>11.4</w:t>
      </w:r>
      <w:r w:rsidRPr="005268EF">
        <w:rPr>
          <w:sz w:val="24"/>
          <w:szCs w:val="24"/>
        </w:rPr>
        <w:t>.</w:t>
      </w:r>
      <w:r w:rsidRPr="005268EF">
        <w:rPr>
          <w:sz w:val="24"/>
          <w:szCs w:val="24"/>
        </w:rPr>
        <w:tab/>
        <w:t>Load loss at principal tap</w:t>
      </w:r>
      <w:r w:rsidR="00920389">
        <w:rPr>
          <w:sz w:val="24"/>
          <w:szCs w:val="24"/>
        </w:rPr>
        <w:t xml:space="preserve"> and 75</w:t>
      </w:r>
      <w:r w:rsidR="00920389" w:rsidRPr="00CF2DCF">
        <w:rPr>
          <w:sz w:val="24"/>
          <w:szCs w:val="24"/>
        </w:rPr>
        <w:t>°</w:t>
      </w:r>
      <w:r w:rsidR="00920389">
        <w:rPr>
          <w:sz w:val="24"/>
          <w:szCs w:val="24"/>
        </w:rPr>
        <w:t>C</w:t>
      </w:r>
    </w:p>
    <w:p w:rsidR="005268EF" w:rsidRPr="005268EF" w:rsidRDefault="005268EF" w:rsidP="00CF2DCF">
      <w:pPr>
        <w:ind w:left="720" w:firstLine="720"/>
        <w:jc w:val="both"/>
        <w:rPr>
          <w:sz w:val="24"/>
          <w:szCs w:val="24"/>
        </w:rPr>
      </w:pPr>
      <w:proofErr w:type="gramStart"/>
      <w:r>
        <w:rPr>
          <w:sz w:val="24"/>
          <w:szCs w:val="24"/>
        </w:rPr>
        <w:t>with</w:t>
      </w:r>
      <w:proofErr w:type="gramEnd"/>
      <w:r>
        <w:rPr>
          <w:sz w:val="24"/>
          <w:szCs w:val="24"/>
        </w:rPr>
        <w:t xml:space="preserve"> 60 MVA on M</w:t>
      </w:r>
      <w:r w:rsidRPr="005268EF">
        <w:rPr>
          <w:sz w:val="24"/>
          <w:szCs w:val="24"/>
        </w:rPr>
        <w:t>V and LV side</w:t>
      </w:r>
    </w:p>
    <w:p w:rsidR="005268EF" w:rsidRDefault="005268EF" w:rsidP="00CF2DCF">
      <w:pPr>
        <w:ind w:left="720" w:firstLine="720"/>
        <w:jc w:val="both"/>
        <w:rPr>
          <w:sz w:val="24"/>
          <w:szCs w:val="24"/>
        </w:rPr>
      </w:pPr>
      <w:proofErr w:type="gramStart"/>
      <w:r>
        <w:rPr>
          <w:sz w:val="24"/>
          <w:szCs w:val="24"/>
        </w:rPr>
        <w:t>and</w:t>
      </w:r>
      <w:proofErr w:type="gramEnd"/>
      <w:r>
        <w:rPr>
          <w:sz w:val="24"/>
          <w:szCs w:val="24"/>
        </w:rPr>
        <w:t xml:space="preserve"> no load on H</w:t>
      </w:r>
      <w:r w:rsidRPr="005268EF">
        <w:rPr>
          <w:sz w:val="24"/>
          <w:szCs w:val="24"/>
        </w:rPr>
        <w:t>V side</w:t>
      </w:r>
      <w:r w:rsidRPr="005268EF">
        <w:rPr>
          <w:sz w:val="24"/>
          <w:szCs w:val="24"/>
        </w:rPr>
        <w:tab/>
      </w:r>
      <w:r w:rsidRPr="005268EF">
        <w:rPr>
          <w:sz w:val="24"/>
          <w:szCs w:val="24"/>
        </w:rPr>
        <w:tab/>
      </w:r>
      <w:r w:rsidRPr="005268EF">
        <w:rPr>
          <w:sz w:val="24"/>
          <w:szCs w:val="24"/>
        </w:rPr>
        <w:tab/>
      </w:r>
      <w:r w:rsidRPr="005268EF">
        <w:rPr>
          <w:sz w:val="24"/>
          <w:szCs w:val="24"/>
        </w:rPr>
        <w:tab/>
        <w:t xml:space="preserve"> :………………… kW</w:t>
      </w:r>
    </w:p>
    <w:p w:rsidR="005268EF" w:rsidRPr="004F2441" w:rsidRDefault="005268EF" w:rsidP="00CF2DCF">
      <w:pPr>
        <w:ind w:left="720" w:firstLine="720"/>
        <w:jc w:val="both"/>
        <w:rPr>
          <w:sz w:val="24"/>
          <w:szCs w:val="24"/>
        </w:rPr>
      </w:pPr>
    </w:p>
    <w:p w:rsidR="005268EF" w:rsidRPr="00024FEC" w:rsidRDefault="005268EF" w:rsidP="005268EF">
      <w:pPr>
        <w:pStyle w:val="ListParagraph"/>
        <w:numPr>
          <w:ilvl w:val="0"/>
          <w:numId w:val="26"/>
        </w:numPr>
        <w:jc w:val="both"/>
        <w:rPr>
          <w:vanish/>
          <w:sz w:val="24"/>
          <w:szCs w:val="24"/>
          <w:u w:val="single"/>
        </w:rPr>
      </w:pPr>
    </w:p>
    <w:p w:rsidR="005268EF" w:rsidRPr="00024FEC" w:rsidRDefault="005268EF" w:rsidP="005268EF">
      <w:pPr>
        <w:pStyle w:val="ListParagraph"/>
        <w:numPr>
          <w:ilvl w:val="0"/>
          <w:numId w:val="26"/>
        </w:numPr>
        <w:jc w:val="both"/>
        <w:rPr>
          <w:vanish/>
          <w:sz w:val="24"/>
          <w:szCs w:val="24"/>
          <w:u w:val="single"/>
        </w:rPr>
      </w:pPr>
    </w:p>
    <w:p w:rsidR="00423885" w:rsidRPr="001169BB" w:rsidRDefault="00423885" w:rsidP="00423885">
      <w:pPr>
        <w:ind w:firstLine="720"/>
        <w:jc w:val="both"/>
        <w:rPr>
          <w:sz w:val="24"/>
          <w:szCs w:val="24"/>
        </w:rPr>
      </w:pPr>
      <w:r>
        <w:rPr>
          <w:sz w:val="24"/>
          <w:szCs w:val="24"/>
        </w:rPr>
        <w:t>11.5.</w:t>
      </w:r>
      <w:r>
        <w:rPr>
          <w:sz w:val="24"/>
          <w:szCs w:val="24"/>
        </w:rPr>
        <w:tab/>
      </w:r>
      <w:r w:rsidR="00861686">
        <w:rPr>
          <w:sz w:val="24"/>
          <w:szCs w:val="24"/>
        </w:rPr>
        <w:t>Total</w:t>
      </w:r>
      <w:r>
        <w:rPr>
          <w:sz w:val="24"/>
          <w:szCs w:val="24"/>
        </w:rPr>
        <w:t xml:space="preserve"> loss</w:t>
      </w:r>
      <w:r w:rsidR="00861686">
        <w:rPr>
          <w:sz w:val="24"/>
          <w:szCs w:val="24"/>
        </w:rPr>
        <w:t>es</w:t>
      </w:r>
      <w:r>
        <w:rPr>
          <w:sz w:val="24"/>
          <w:szCs w:val="24"/>
        </w:rPr>
        <w:t xml:space="preserve"> at principal tap</w:t>
      </w:r>
      <w:r w:rsidR="003F1319" w:rsidRPr="003F1319">
        <w:rPr>
          <w:sz w:val="24"/>
          <w:szCs w:val="24"/>
        </w:rPr>
        <w:t xml:space="preserve"> </w:t>
      </w:r>
      <w:r w:rsidR="003F1319">
        <w:rPr>
          <w:sz w:val="24"/>
          <w:szCs w:val="24"/>
        </w:rPr>
        <w:t>and 75</w:t>
      </w:r>
      <w:r w:rsidR="003F1319" w:rsidRPr="004C7D9F">
        <w:rPr>
          <w:sz w:val="24"/>
          <w:szCs w:val="24"/>
        </w:rPr>
        <w:t>°</w:t>
      </w:r>
      <w:r w:rsidR="003F1319">
        <w:rPr>
          <w:sz w:val="24"/>
          <w:szCs w:val="24"/>
        </w:rPr>
        <w:t>C</w:t>
      </w:r>
    </w:p>
    <w:p w:rsidR="00423885" w:rsidRDefault="00861686" w:rsidP="00423885">
      <w:pPr>
        <w:ind w:left="720" w:firstLine="720"/>
        <w:jc w:val="both"/>
        <w:rPr>
          <w:sz w:val="24"/>
          <w:szCs w:val="24"/>
        </w:rPr>
      </w:pPr>
      <w:proofErr w:type="gramStart"/>
      <w:r>
        <w:rPr>
          <w:sz w:val="24"/>
          <w:szCs w:val="24"/>
        </w:rPr>
        <w:t>with</w:t>
      </w:r>
      <w:proofErr w:type="gramEnd"/>
      <w:r>
        <w:rPr>
          <w:sz w:val="24"/>
          <w:szCs w:val="24"/>
        </w:rPr>
        <w:t xml:space="preserve"> 280 MVA on HV </w:t>
      </w:r>
      <w:r w:rsidR="003F1319">
        <w:rPr>
          <w:sz w:val="24"/>
          <w:szCs w:val="24"/>
        </w:rPr>
        <w:t>–</w:t>
      </w:r>
      <w:r>
        <w:rPr>
          <w:sz w:val="24"/>
          <w:szCs w:val="24"/>
        </w:rPr>
        <w:t xml:space="preserve"> MV side </w:t>
      </w:r>
    </w:p>
    <w:p w:rsidR="00861686" w:rsidRDefault="00861686" w:rsidP="00423885">
      <w:pPr>
        <w:ind w:left="720" w:firstLine="720"/>
        <w:jc w:val="both"/>
        <w:rPr>
          <w:sz w:val="24"/>
          <w:szCs w:val="24"/>
        </w:rPr>
      </w:pPr>
      <w:proofErr w:type="gramStart"/>
      <w:r>
        <w:rPr>
          <w:sz w:val="24"/>
          <w:szCs w:val="24"/>
        </w:rPr>
        <w:t>and</w:t>
      </w:r>
      <w:proofErr w:type="gramEnd"/>
      <w:r>
        <w:rPr>
          <w:sz w:val="24"/>
          <w:szCs w:val="24"/>
        </w:rPr>
        <w:t xml:space="preserve"> 60 MVA on LV side</w:t>
      </w:r>
    </w:p>
    <w:p w:rsidR="00423885" w:rsidRDefault="00713487" w:rsidP="00423885">
      <w:pPr>
        <w:ind w:left="720" w:firstLine="720"/>
        <w:jc w:val="both"/>
        <w:rPr>
          <w:sz w:val="24"/>
          <w:szCs w:val="24"/>
        </w:rPr>
      </w:pPr>
      <w:r>
        <w:rPr>
          <w:sz w:val="24"/>
          <w:szCs w:val="24"/>
        </w:rPr>
        <w:t>(</w:t>
      </w:r>
      <w:proofErr w:type="gramStart"/>
      <w:r>
        <w:rPr>
          <w:sz w:val="24"/>
          <w:szCs w:val="24"/>
        </w:rPr>
        <w:t>no-load</w:t>
      </w:r>
      <w:proofErr w:type="gramEnd"/>
      <w:r>
        <w:rPr>
          <w:sz w:val="24"/>
          <w:szCs w:val="24"/>
        </w:rPr>
        <w:t xml:space="preserve"> </w:t>
      </w:r>
      <w:r w:rsidR="00921109" w:rsidRPr="00CF2DCF">
        <w:rPr>
          <w:sz w:val="24"/>
          <w:szCs w:val="24"/>
        </w:rPr>
        <w:t>+</w:t>
      </w:r>
      <w:r w:rsidR="00861686">
        <w:rPr>
          <w:sz w:val="24"/>
          <w:szCs w:val="24"/>
        </w:rPr>
        <w:t xml:space="preserve"> load loss)</w:t>
      </w:r>
      <w:r w:rsidR="00921109" w:rsidRPr="00CF2DCF">
        <w:rPr>
          <w:sz w:val="24"/>
          <w:szCs w:val="24"/>
        </w:rPr>
        <w:tab/>
      </w:r>
      <w:r>
        <w:rPr>
          <w:sz w:val="24"/>
          <w:szCs w:val="24"/>
        </w:rPr>
        <w:tab/>
      </w:r>
      <w:r w:rsidR="00423885">
        <w:rPr>
          <w:sz w:val="24"/>
          <w:szCs w:val="24"/>
        </w:rPr>
        <w:tab/>
      </w:r>
      <w:r w:rsidR="00423885">
        <w:rPr>
          <w:sz w:val="24"/>
          <w:szCs w:val="24"/>
        </w:rPr>
        <w:tab/>
      </w:r>
      <w:r w:rsidR="00423885">
        <w:rPr>
          <w:sz w:val="24"/>
          <w:szCs w:val="24"/>
        </w:rPr>
        <w:tab/>
        <w:t xml:space="preserve"> :…………………</w:t>
      </w:r>
      <w:r w:rsidR="00423885" w:rsidRPr="002628B8">
        <w:rPr>
          <w:sz w:val="24"/>
          <w:szCs w:val="24"/>
        </w:rPr>
        <w:t xml:space="preserve"> </w:t>
      </w:r>
      <w:r w:rsidR="00423885" w:rsidRPr="004F2441">
        <w:rPr>
          <w:sz w:val="24"/>
          <w:szCs w:val="24"/>
        </w:rPr>
        <w:t>kW</w:t>
      </w:r>
    </w:p>
    <w:p w:rsidR="00423885" w:rsidRPr="004F2441" w:rsidRDefault="00423885" w:rsidP="00423885">
      <w:pPr>
        <w:jc w:val="both"/>
        <w:rPr>
          <w:sz w:val="24"/>
          <w:szCs w:val="24"/>
        </w:rPr>
      </w:pPr>
    </w:p>
    <w:p w:rsidR="005268EF" w:rsidRPr="00536645" w:rsidRDefault="00423885" w:rsidP="005268EF">
      <w:pPr>
        <w:ind w:firstLine="720"/>
        <w:jc w:val="both"/>
        <w:rPr>
          <w:sz w:val="24"/>
          <w:szCs w:val="24"/>
        </w:rPr>
      </w:pPr>
      <w:r>
        <w:rPr>
          <w:sz w:val="24"/>
          <w:szCs w:val="24"/>
        </w:rPr>
        <w:t>11.6</w:t>
      </w:r>
      <w:r w:rsidR="005268EF">
        <w:rPr>
          <w:sz w:val="24"/>
          <w:szCs w:val="24"/>
        </w:rPr>
        <w:t>.</w:t>
      </w:r>
      <w:r w:rsidR="005268EF">
        <w:rPr>
          <w:sz w:val="24"/>
          <w:szCs w:val="24"/>
        </w:rPr>
        <w:tab/>
      </w:r>
      <w:r w:rsidR="00923B70">
        <w:rPr>
          <w:sz w:val="24"/>
          <w:szCs w:val="24"/>
        </w:rPr>
        <w:t>Total cooling system loss</w:t>
      </w:r>
    </w:p>
    <w:p w:rsidR="00923B70" w:rsidRDefault="005268EF" w:rsidP="005268EF">
      <w:pPr>
        <w:ind w:left="720" w:firstLine="720"/>
        <w:jc w:val="both"/>
        <w:rPr>
          <w:sz w:val="24"/>
          <w:szCs w:val="24"/>
        </w:rPr>
      </w:pPr>
      <w:r>
        <w:rPr>
          <w:sz w:val="24"/>
          <w:szCs w:val="24"/>
        </w:rPr>
        <w:t>(</w:t>
      </w:r>
      <w:proofErr w:type="gramStart"/>
      <w:r w:rsidR="00921109">
        <w:rPr>
          <w:sz w:val="24"/>
          <w:szCs w:val="24"/>
        </w:rPr>
        <w:t>all</w:t>
      </w:r>
      <w:proofErr w:type="gramEnd"/>
      <w:r w:rsidR="00923B70">
        <w:rPr>
          <w:sz w:val="24"/>
          <w:szCs w:val="24"/>
        </w:rPr>
        <w:t xml:space="preserve"> cooling </w:t>
      </w:r>
      <w:r w:rsidR="00921109">
        <w:rPr>
          <w:sz w:val="24"/>
          <w:szCs w:val="24"/>
        </w:rPr>
        <w:t>units in operation</w:t>
      </w:r>
      <w:r w:rsidR="00923B70">
        <w:rPr>
          <w:sz w:val="24"/>
          <w:szCs w:val="24"/>
        </w:rPr>
        <w:t xml:space="preserve">, </w:t>
      </w:r>
    </w:p>
    <w:p w:rsidR="005268EF" w:rsidRDefault="005268EF" w:rsidP="005268EF">
      <w:pPr>
        <w:ind w:left="720" w:firstLine="720"/>
        <w:jc w:val="both"/>
        <w:rPr>
          <w:sz w:val="24"/>
          <w:szCs w:val="24"/>
        </w:rPr>
      </w:pPr>
      <w:proofErr w:type="gramStart"/>
      <w:r>
        <w:rPr>
          <w:sz w:val="24"/>
          <w:szCs w:val="24"/>
        </w:rPr>
        <w:t>excluding</w:t>
      </w:r>
      <w:proofErr w:type="gramEnd"/>
      <w:r>
        <w:rPr>
          <w:sz w:val="24"/>
          <w:szCs w:val="24"/>
        </w:rPr>
        <w:t xml:space="preserve"> standby cooler)</w:t>
      </w:r>
      <w:r w:rsidR="00923B70">
        <w:rPr>
          <w:sz w:val="24"/>
          <w:szCs w:val="24"/>
        </w:rPr>
        <w:tab/>
      </w:r>
      <w:r w:rsidR="00923B70">
        <w:rPr>
          <w:sz w:val="24"/>
          <w:szCs w:val="24"/>
        </w:rPr>
        <w:tab/>
      </w:r>
      <w:r w:rsidR="00923B70">
        <w:rPr>
          <w:sz w:val="24"/>
          <w:szCs w:val="24"/>
        </w:rPr>
        <w:tab/>
      </w:r>
      <w:r>
        <w:rPr>
          <w:sz w:val="24"/>
          <w:szCs w:val="24"/>
        </w:rPr>
        <w:tab/>
        <w:t xml:space="preserve"> :…………………</w:t>
      </w:r>
      <w:r w:rsidRPr="002628B8">
        <w:rPr>
          <w:sz w:val="24"/>
          <w:szCs w:val="24"/>
        </w:rPr>
        <w:t xml:space="preserve"> </w:t>
      </w:r>
      <w:r w:rsidRPr="004F2441">
        <w:rPr>
          <w:sz w:val="24"/>
          <w:szCs w:val="24"/>
        </w:rPr>
        <w:t>kW</w:t>
      </w:r>
    </w:p>
    <w:p w:rsidR="001708D6" w:rsidRPr="004F2441" w:rsidRDefault="001708D6" w:rsidP="001708D6">
      <w:pPr>
        <w:jc w:val="both"/>
        <w:rPr>
          <w:sz w:val="24"/>
          <w:szCs w:val="24"/>
        </w:rPr>
      </w:pPr>
    </w:p>
    <w:p w:rsidR="00923B70" w:rsidRPr="00536645" w:rsidRDefault="00923B70" w:rsidP="00923B70">
      <w:pPr>
        <w:ind w:firstLine="720"/>
        <w:jc w:val="both"/>
        <w:rPr>
          <w:sz w:val="24"/>
          <w:szCs w:val="24"/>
        </w:rPr>
      </w:pPr>
      <w:r>
        <w:rPr>
          <w:sz w:val="24"/>
          <w:szCs w:val="24"/>
        </w:rPr>
        <w:t>11.7.</w:t>
      </w:r>
      <w:r>
        <w:rPr>
          <w:sz w:val="24"/>
          <w:szCs w:val="24"/>
        </w:rPr>
        <w:tab/>
      </w:r>
      <w:r w:rsidRPr="00536645">
        <w:rPr>
          <w:sz w:val="24"/>
          <w:szCs w:val="24"/>
        </w:rPr>
        <w:t>Cooling system losses</w:t>
      </w:r>
      <w:r>
        <w:rPr>
          <w:sz w:val="24"/>
          <w:szCs w:val="24"/>
        </w:rPr>
        <w:t xml:space="preserve"> at </w:t>
      </w:r>
      <w:r w:rsidR="00921109">
        <w:rPr>
          <w:sz w:val="24"/>
          <w:szCs w:val="24"/>
        </w:rPr>
        <w:t xml:space="preserve">AT/F </w:t>
      </w:r>
      <w:r w:rsidR="00BD1D7D">
        <w:rPr>
          <w:sz w:val="24"/>
          <w:szCs w:val="24"/>
        </w:rPr>
        <w:t>no-load operation</w:t>
      </w:r>
    </w:p>
    <w:p w:rsidR="00923B70" w:rsidRDefault="00923B70" w:rsidP="00923B70">
      <w:pPr>
        <w:ind w:left="720" w:firstLine="720"/>
        <w:jc w:val="both"/>
        <w:rPr>
          <w:sz w:val="24"/>
          <w:szCs w:val="24"/>
        </w:rPr>
      </w:pPr>
      <w:r>
        <w:rPr>
          <w:sz w:val="24"/>
          <w:szCs w:val="24"/>
        </w:rPr>
        <w:t>(</w:t>
      </w:r>
      <w:proofErr w:type="gramStart"/>
      <w:r>
        <w:rPr>
          <w:sz w:val="24"/>
          <w:szCs w:val="24"/>
        </w:rPr>
        <w:t>only</w:t>
      </w:r>
      <w:proofErr w:type="gramEnd"/>
      <w:r>
        <w:rPr>
          <w:sz w:val="24"/>
          <w:szCs w:val="24"/>
        </w:rPr>
        <w:t xml:space="preserve"> the first cooling control group</w:t>
      </w:r>
      <w:r w:rsidR="00921109" w:rsidRPr="00CF2DCF">
        <w:rPr>
          <w:sz w:val="24"/>
          <w:szCs w:val="24"/>
        </w:rPr>
        <w:t xml:space="preserve"> </w:t>
      </w:r>
      <w:r w:rsidR="00921109">
        <w:rPr>
          <w:sz w:val="24"/>
          <w:szCs w:val="24"/>
        </w:rPr>
        <w:t>in operation</w:t>
      </w:r>
      <w:r>
        <w:rPr>
          <w:sz w:val="24"/>
          <w:szCs w:val="24"/>
        </w:rPr>
        <w:t>)</w:t>
      </w:r>
      <w:r>
        <w:rPr>
          <w:sz w:val="24"/>
          <w:szCs w:val="24"/>
        </w:rPr>
        <w:tab/>
        <w:t xml:space="preserve"> :…………………</w:t>
      </w:r>
      <w:r w:rsidRPr="002628B8">
        <w:rPr>
          <w:sz w:val="24"/>
          <w:szCs w:val="24"/>
        </w:rPr>
        <w:t xml:space="preserve"> </w:t>
      </w:r>
      <w:r w:rsidRPr="004F2441">
        <w:rPr>
          <w:sz w:val="24"/>
          <w:szCs w:val="24"/>
        </w:rPr>
        <w:t>kW</w:t>
      </w:r>
    </w:p>
    <w:p w:rsidR="00923B70" w:rsidRPr="004F2441" w:rsidRDefault="00923B70" w:rsidP="00923B70">
      <w:pPr>
        <w:jc w:val="both"/>
        <w:rPr>
          <w:sz w:val="24"/>
          <w:szCs w:val="24"/>
        </w:rPr>
      </w:pPr>
    </w:p>
    <w:p w:rsidR="003F3721" w:rsidRPr="00441E71" w:rsidRDefault="003F3721" w:rsidP="003F3721">
      <w:pPr>
        <w:ind w:firstLine="720"/>
        <w:jc w:val="both"/>
        <w:rPr>
          <w:sz w:val="24"/>
          <w:szCs w:val="24"/>
        </w:rPr>
      </w:pPr>
      <w:r>
        <w:rPr>
          <w:sz w:val="24"/>
          <w:szCs w:val="24"/>
        </w:rPr>
        <w:t>11.</w:t>
      </w:r>
      <w:r w:rsidR="00923B70">
        <w:rPr>
          <w:sz w:val="24"/>
          <w:szCs w:val="24"/>
        </w:rPr>
        <w:t>8</w:t>
      </w:r>
      <w:r>
        <w:rPr>
          <w:sz w:val="24"/>
          <w:szCs w:val="24"/>
        </w:rPr>
        <w:t>.</w:t>
      </w:r>
      <w:r>
        <w:rPr>
          <w:sz w:val="24"/>
          <w:szCs w:val="24"/>
        </w:rPr>
        <w:tab/>
        <w:t>Efficiency Index (EI)</w:t>
      </w:r>
      <w:r w:rsidRPr="00536645">
        <w:rPr>
          <w:sz w:val="24"/>
          <w:szCs w:val="24"/>
        </w:rPr>
        <w:t xml:space="preserve"> at principal tap:</w:t>
      </w:r>
    </w:p>
    <w:p w:rsidR="003F3721" w:rsidRPr="004F2441" w:rsidRDefault="003F3721" w:rsidP="003F3721">
      <w:pPr>
        <w:jc w:val="both"/>
        <w:rPr>
          <w:sz w:val="24"/>
          <w:szCs w:val="24"/>
        </w:rPr>
      </w:pPr>
    </w:p>
    <w:p w:rsidR="003F3721" w:rsidRDefault="003F3721" w:rsidP="003F3721">
      <w:pPr>
        <w:ind w:left="1440"/>
        <w:rPr>
          <w:sz w:val="24"/>
          <w:szCs w:val="24"/>
          <w:u w:val="single"/>
        </w:rPr>
      </w:pPr>
      <w:r w:rsidRPr="004F2441">
        <w:rPr>
          <w:sz w:val="24"/>
          <w:szCs w:val="24"/>
          <w:u w:val="single"/>
        </w:rPr>
        <w:t>Load</w:t>
      </w:r>
      <w:r>
        <w:rPr>
          <w:sz w:val="24"/>
          <w:szCs w:val="24"/>
          <w:u w:val="single"/>
        </w:rPr>
        <w:t xml:space="preserve"> on HV</w:t>
      </w:r>
      <w:r w:rsidRPr="009150E1">
        <w:rPr>
          <w:sz w:val="24"/>
          <w:szCs w:val="24"/>
          <w:u w:val="single"/>
        </w:rPr>
        <w:t xml:space="preserve"> </w:t>
      </w:r>
      <w:r>
        <w:rPr>
          <w:sz w:val="24"/>
          <w:szCs w:val="24"/>
          <w:u w:val="single"/>
        </w:rPr>
        <w:t>and</w:t>
      </w:r>
      <w:r w:rsidR="00861686" w:rsidRPr="0035430F">
        <w:rPr>
          <w:sz w:val="24"/>
          <w:szCs w:val="24"/>
        </w:rPr>
        <w:tab/>
      </w:r>
      <w:r w:rsidR="00861686" w:rsidRPr="0035430F">
        <w:rPr>
          <w:sz w:val="24"/>
          <w:szCs w:val="24"/>
        </w:rPr>
        <w:tab/>
      </w:r>
      <w:r w:rsidR="00861686" w:rsidRPr="0035430F">
        <w:rPr>
          <w:sz w:val="24"/>
          <w:szCs w:val="24"/>
        </w:rPr>
        <w:tab/>
      </w:r>
      <w:r w:rsidRPr="00536645">
        <w:rPr>
          <w:sz w:val="24"/>
          <w:szCs w:val="24"/>
        </w:rPr>
        <w:tab/>
      </w:r>
      <w:r w:rsidRPr="00EA25D5">
        <w:rPr>
          <w:sz w:val="24"/>
          <w:szCs w:val="24"/>
          <w:u w:val="single"/>
        </w:rPr>
        <w:t>Efficiency Index</w:t>
      </w:r>
    </w:p>
    <w:p w:rsidR="003F3721" w:rsidRDefault="003F3721" w:rsidP="003F3721">
      <w:pPr>
        <w:ind w:left="1440"/>
        <w:rPr>
          <w:sz w:val="24"/>
          <w:szCs w:val="24"/>
          <w:u w:val="single"/>
        </w:rPr>
      </w:pPr>
      <w:r>
        <w:rPr>
          <w:sz w:val="24"/>
          <w:szCs w:val="24"/>
          <w:u w:val="single"/>
        </w:rPr>
        <w:t>MV</w:t>
      </w:r>
      <w:r w:rsidRPr="009150E1">
        <w:rPr>
          <w:sz w:val="24"/>
          <w:szCs w:val="24"/>
          <w:u w:val="single"/>
        </w:rPr>
        <w:t xml:space="preserve"> </w:t>
      </w:r>
      <w:r>
        <w:rPr>
          <w:sz w:val="24"/>
          <w:szCs w:val="24"/>
          <w:u w:val="single"/>
        </w:rPr>
        <w:t>side</w:t>
      </w:r>
      <w:r w:rsidRPr="00536645">
        <w:rPr>
          <w:sz w:val="24"/>
          <w:szCs w:val="24"/>
          <w:u w:val="single"/>
        </w:rPr>
        <w:t xml:space="preserve"> in </w:t>
      </w:r>
      <w:r>
        <w:rPr>
          <w:sz w:val="24"/>
          <w:szCs w:val="24"/>
          <w:u w:val="single"/>
        </w:rPr>
        <w:t>M</w:t>
      </w:r>
      <w:r w:rsidRPr="00536645">
        <w:rPr>
          <w:sz w:val="24"/>
          <w:szCs w:val="24"/>
          <w:u w:val="single"/>
        </w:rPr>
        <w:t>VA</w:t>
      </w:r>
      <w:r w:rsidR="00861686" w:rsidRPr="0035430F">
        <w:rPr>
          <w:sz w:val="24"/>
          <w:szCs w:val="24"/>
        </w:rPr>
        <w:tab/>
      </w:r>
      <w:r w:rsidR="00861686" w:rsidRPr="0035430F">
        <w:rPr>
          <w:sz w:val="24"/>
          <w:szCs w:val="24"/>
        </w:rPr>
        <w:tab/>
      </w:r>
      <w:r w:rsidR="00861686" w:rsidRPr="0035430F">
        <w:rPr>
          <w:sz w:val="24"/>
          <w:szCs w:val="24"/>
        </w:rPr>
        <w:tab/>
      </w:r>
      <w:r w:rsidRPr="004F2441">
        <w:rPr>
          <w:sz w:val="24"/>
          <w:szCs w:val="24"/>
        </w:rPr>
        <w:tab/>
      </w:r>
      <w:r>
        <w:rPr>
          <w:sz w:val="24"/>
          <w:szCs w:val="24"/>
          <w:u w:val="single"/>
        </w:rPr>
        <w:t>with no load on</w:t>
      </w:r>
    </w:p>
    <w:p w:rsidR="003F3721" w:rsidRPr="00536645" w:rsidRDefault="003F3721" w:rsidP="003F3721">
      <w:pPr>
        <w:ind w:left="720" w:firstLine="720"/>
        <w:rPr>
          <w:sz w:val="24"/>
          <w:szCs w:val="24"/>
          <w:u w:val="single"/>
        </w:rPr>
      </w:pPr>
      <w:r w:rsidRPr="00536645">
        <w:rPr>
          <w:sz w:val="24"/>
          <w:szCs w:val="24"/>
          <w:u w:val="single"/>
        </w:rPr>
        <w:t>(HV = MV)</w:t>
      </w:r>
      <w:r w:rsidR="00861686" w:rsidRPr="00F8076D">
        <w:rPr>
          <w:sz w:val="24"/>
          <w:szCs w:val="24"/>
        </w:rPr>
        <w:tab/>
      </w:r>
      <w:r w:rsidR="00861686" w:rsidRPr="00F8076D">
        <w:rPr>
          <w:sz w:val="24"/>
          <w:szCs w:val="24"/>
        </w:rPr>
        <w:tab/>
      </w:r>
      <w:r w:rsidR="00861686" w:rsidRPr="00F8076D">
        <w:rPr>
          <w:sz w:val="24"/>
          <w:szCs w:val="24"/>
        </w:rPr>
        <w:tab/>
      </w:r>
      <w:r w:rsidRPr="00536645">
        <w:rPr>
          <w:sz w:val="24"/>
          <w:szCs w:val="24"/>
        </w:rPr>
        <w:tab/>
      </w:r>
      <w:r w:rsidRPr="00536645">
        <w:rPr>
          <w:sz w:val="24"/>
          <w:szCs w:val="24"/>
        </w:rPr>
        <w:tab/>
      </w:r>
      <w:r w:rsidRPr="00CF33DB">
        <w:rPr>
          <w:sz w:val="24"/>
          <w:szCs w:val="24"/>
          <w:u w:val="single"/>
        </w:rPr>
        <w:t xml:space="preserve">LV </w:t>
      </w:r>
      <w:r w:rsidRPr="00536645">
        <w:rPr>
          <w:sz w:val="24"/>
          <w:szCs w:val="24"/>
          <w:u w:val="single"/>
        </w:rPr>
        <w:t>side</w:t>
      </w:r>
    </w:p>
    <w:p w:rsidR="003F3721" w:rsidRPr="00CF33DB" w:rsidRDefault="003F3721" w:rsidP="003F3721">
      <w:pPr>
        <w:jc w:val="both"/>
        <w:rPr>
          <w:sz w:val="24"/>
          <w:szCs w:val="24"/>
        </w:rPr>
      </w:pPr>
    </w:p>
    <w:p w:rsidR="003F3721" w:rsidRPr="004F2441" w:rsidRDefault="003F3721" w:rsidP="003F3721">
      <w:pPr>
        <w:jc w:val="both"/>
        <w:rPr>
          <w:sz w:val="24"/>
          <w:szCs w:val="24"/>
        </w:rPr>
      </w:pPr>
      <w:r w:rsidRPr="00CF33DB">
        <w:rPr>
          <w:sz w:val="24"/>
          <w:szCs w:val="24"/>
        </w:rPr>
        <w:tab/>
      </w:r>
      <w:r w:rsidRPr="00CF33DB">
        <w:rPr>
          <w:sz w:val="24"/>
          <w:szCs w:val="24"/>
        </w:rPr>
        <w:tab/>
      </w:r>
      <w:r w:rsidRPr="004F2441">
        <w:rPr>
          <w:sz w:val="24"/>
          <w:szCs w:val="24"/>
        </w:rPr>
        <w:t>280</w:t>
      </w:r>
      <w:r w:rsidR="00861686">
        <w:rPr>
          <w:sz w:val="24"/>
          <w:szCs w:val="24"/>
        </w:rPr>
        <w:tab/>
      </w:r>
      <w:r w:rsidR="00861686">
        <w:rPr>
          <w:sz w:val="24"/>
          <w:szCs w:val="24"/>
        </w:rPr>
        <w:tab/>
      </w:r>
      <w:r w:rsidR="00861686">
        <w:rPr>
          <w:sz w:val="24"/>
          <w:szCs w:val="24"/>
        </w:rPr>
        <w:tab/>
      </w:r>
      <w:r>
        <w:rPr>
          <w:sz w:val="24"/>
          <w:szCs w:val="24"/>
        </w:rPr>
        <w:tab/>
      </w:r>
      <w:r>
        <w:rPr>
          <w:sz w:val="24"/>
          <w:szCs w:val="24"/>
        </w:rPr>
        <w:tab/>
      </w:r>
      <w:r>
        <w:rPr>
          <w:sz w:val="24"/>
          <w:szCs w:val="24"/>
        </w:rPr>
        <w:tab/>
        <w:t>…………………</w:t>
      </w:r>
      <w:proofErr w:type="gramStart"/>
      <w:r>
        <w:rPr>
          <w:sz w:val="24"/>
          <w:szCs w:val="24"/>
        </w:rPr>
        <w:t>%</w:t>
      </w:r>
      <w:proofErr w:type="gramEnd"/>
    </w:p>
    <w:p w:rsidR="003F3721" w:rsidRPr="004F2441" w:rsidRDefault="003F3721" w:rsidP="003F3721">
      <w:pPr>
        <w:jc w:val="both"/>
        <w:rPr>
          <w:sz w:val="24"/>
          <w:szCs w:val="24"/>
        </w:rPr>
      </w:pPr>
      <w:r w:rsidRPr="004F2441">
        <w:rPr>
          <w:sz w:val="24"/>
          <w:szCs w:val="24"/>
        </w:rPr>
        <w:tab/>
      </w:r>
      <w:r w:rsidRPr="004F2441">
        <w:rPr>
          <w:sz w:val="24"/>
          <w:szCs w:val="24"/>
        </w:rPr>
        <w:tab/>
        <w:t>2</w:t>
      </w:r>
      <w:r>
        <w:rPr>
          <w:sz w:val="24"/>
          <w:szCs w:val="24"/>
        </w:rPr>
        <w:t>1</w:t>
      </w:r>
      <w:r w:rsidRPr="004F2441">
        <w:rPr>
          <w:sz w:val="24"/>
          <w:szCs w:val="24"/>
        </w:rPr>
        <w:t>0</w:t>
      </w:r>
      <w:r w:rsidR="00861686">
        <w:rPr>
          <w:sz w:val="24"/>
          <w:szCs w:val="24"/>
        </w:rPr>
        <w:tab/>
      </w:r>
      <w:r w:rsidR="00861686">
        <w:rPr>
          <w:sz w:val="24"/>
          <w:szCs w:val="24"/>
        </w:rPr>
        <w:tab/>
      </w:r>
      <w:r w:rsidR="00861686">
        <w:rPr>
          <w:sz w:val="24"/>
          <w:szCs w:val="24"/>
        </w:rPr>
        <w:tab/>
      </w:r>
      <w:r>
        <w:rPr>
          <w:sz w:val="24"/>
          <w:szCs w:val="24"/>
        </w:rPr>
        <w:tab/>
      </w:r>
      <w:r>
        <w:rPr>
          <w:sz w:val="24"/>
          <w:szCs w:val="24"/>
        </w:rPr>
        <w:tab/>
      </w:r>
      <w:r>
        <w:rPr>
          <w:sz w:val="24"/>
          <w:szCs w:val="24"/>
        </w:rPr>
        <w:tab/>
        <w:t>…………………</w:t>
      </w:r>
      <w:proofErr w:type="gramStart"/>
      <w:r>
        <w:rPr>
          <w:sz w:val="24"/>
          <w:szCs w:val="24"/>
        </w:rPr>
        <w:t>%</w:t>
      </w:r>
      <w:proofErr w:type="gramEnd"/>
    </w:p>
    <w:p w:rsidR="003F3721" w:rsidRPr="004F2441" w:rsidRDefault="003F3721" w:rsidP="003F3721">
      <w:pPr>
        <w:jc w:val="both"/>
        <w:rPr>
          <w:sz w:val="24"/>
          <w:szCs w:val="24"/>
        </w:rPr>
      </w:pPr>
      <w:r w:rsidRPr="004F2441">
        <w:rPr>
          <w:sz w:val="24"/>
          <w:szCs w:val="24"/>
        </w:rPr>
        <w:tab/>
      </w:r>
      <w:r w:rsidRPr="004F2441">
        <w:rPr>
          <w:sz w:val="24"/>
          <w:szCs w:val="24"/>
        </w:rPr>
        <w:tab/>
        <w:t>1</w:t>
      </w:r>
      <w:r>
        <w:rPr>
          <w:sz w:val="24"/>
          <w:szCs w:val="24"/>
        </w:rPr>
        <w:t>4</w:t>
      </w:r>
      <w:r w:rsidRPr="004F2441">
        <w:rPr>
          <w:sz w:val="24"/>
          <w:szCs w:val="24"/>
        </w:rPr>
        <w:t>0</w:t>
      </w:r>
      <w:r w:rsidR="00861686">
        <w:rPr>
          <w:sz w:val="24"/>
          <w:szCs w:val="24"/>
        </w:rPr>
        <w:tab/>
      </w:r>
      <w:r w:rsidR="00861686">
        <w:rPr>
          <w:sz w:val="24"/>
          <w:szCs w:val="24"/>
        </w:rPr>
        <w:tab/>
      </w:r>
      <w:r w:rsidR="00861686">
        <w:rPr>
          <w:sz w:val="24"/>
          <w:szCs w:val="24"/>
        </w:rPr>
        <w:tab/>
      </w:r>
      <w:r>
        <w:rPr>
          <w:sz w:val="24"/>
          <w:szCs w:val="24"/>
        </w:rPr>
        <w:tab/>
      </w:r>
      <w:r>
        <w:rPr>
          <w:sz w:val="24"/>
          <w:szCs w:val="24"/>
        </w:rPr>
        <w:tab/>
      </w:r>
      <w:r>
        <w:rPr>
          <w:sz w:val="24"/>
          <w:szCs w:val="24"/>
        </w:rPr>
        <w:tab/>
        <w:t>…………………</w:t>
      </w:r>
      <w:proofErr w:type="gramStart"/>
      <w:r>
        <w:rPr>
          <w:sz w:val="24"/>
          <w:szCs w:val="24"/>
        </w:rPr>
        <w:t>%</w:t>
      </w:r>
      <w:proofErr w:type="gramEnd"/>
    </w:p>
    <w:p w:rsidR="003F3721" w:rsidRPr="004F2441" w:rsidRDefault="003F3721" w:rsidP="003F3721">
      <w:pPr>
        <w:jc w:val="both"/>
        <w:rPr>
          <w:sz w:val="24"/>
          <w:szCs w:val="24"/>
        </w:rPr>
      </w:pPr>
      <w:r w:rsidRPr="004F2441">
        <w:rPr>
          <w:sz w:val="24"/>
          <w:szCs w:val="24"/>
        </w:rPr>
        <w:tab/>
      </w:r>
      <w:r w:rsidRPr="004F2441">
        <w:rPr>
          <w:sz w:val="24"/>
          <w:szCs w:val="24"/>
        </w:rPr>
        <w:tab/>
      </w:r>
      <w:r>
        <w:rPr>
          <w:sz w:val="24"/>
          <w:szCs w:val="24"/>
        </w:rPr>
        <w:t xml:space="preserve">  7</w:t>
      </w:r>
      <w:r w:rsidRPr="004F2441">
        <w:rPr>
          <w:sz w:val="24"/>
          <w:szCs w:val="24"/>
        </w:rPr>
        <w:t>0</w:t>
      </w:r>
      <w:r w:rsidR="00861686">
        <w:rPr>
          <w:sz w:val="24"/>
          <w:szCs w:val="24"/>
        </w:rPr>
        <w:tab/>
      </w:r>
      <w:r w:rsidR="00861686">
        <w:rPr>
          <w:sz w:val="24"/>
          <w:szCs w:val="24"/>
        </w:rPr>
        <w:tab/>
      </w:r>
      <w:r w:rsidR="00861686">
        <w:rPr>
          <w:sz w:val="24"/>
          <w:szCs w:val="24"/>
        </w:rPr>
        <w:tab/>
      </w:r>
      <w:r>
        <w:rPr>
          <w:sz w:val="24"/>
          <w:szCs w:val="24"/>
        </w:rPr>
        <w:tab/>
      </w:r>
      <w:r>
        <w:rPr>
          <w:sz w:val="24"/>
          <w:szCs w:val="24"/>
        </w:rPr>
        <w:tab/>
      </w:r>
      <w:r>
        <w:rPr>
          <w:sz w:val="24"/>
          <w:szCs w:val="24"/>
        </w:rPr>
        <w:tab/>
        <w:t>…………………</w:t>
      </w:r>
      <w:proofErr w:type="gramStart"/>
      <w:r>
        <w:rPr>
          <w:sz w:val="24"/>
          <w:szCs w:val="24"/>
        </w:rPr>
        <w:t>%</w:t>
      </w:r>
      <w:proofErr w:type="gramEnd"/>
    </w:p>
    <w:p w:rsidR="003F3721" w:rsidRPr="004F2441" w:rsidRDefault="003F3721" w:rsidP="003F3721">
      <w:pPr>
        <w:jc w:val="both"/>
        <w:rPr>
          <w:sz w:val="24"/>
          <w:szCs w:val="24"/>
        </w:rPr>
      </w:pPr>
    </w:p>
    <w:p w:rsidR="003F3721" w:rsidRDefault="003F3721" w:rsidP="00CF2DCF">
      <w:pPr>
        <w:ind w:firstLine="720"/>
        <w:jc w:val="both"/>
        <w:rPr>
          <w:sz w:val="24"/>
          <w:szCs w:val="24"/>
        </w:rPr>
      </w:pPr>
      <w:r>
        <w:rPr>
          <w:sz w:val="24"/>
          <w:szCs w:val="24"/>
        </w:rPr>
        <w:t>11.</w:t>
      </w:r>
      <w:r w:rsidR="00923B70">
        <w:rPr>
          <w:sz w:val="24"/>
          <w:szCs w:val="24"/>
        </w:rPr>
        <w:t>9</w:t>
      </w:r>
      <w:r w:rsidR="009B7146">
        <w:rPr>
          <w:sz w:val="24"/>
          <w:szCs w:val="24"/>
        </w:rPr>
        <w:t>.</w:t>
      </w:r>
      <w:r w:rsidR="009B7146">
        <w:rPr>
          <w:sz w:val="24"/>
          <w:szCs w:val="24"/>
        </w:rPr>
        <w:tab/>
      </w:r>
      <w:r w:rsidR="001708D6" w:rsidRPr="00CF2DCF">
        <w:rPr>
          <w:sz w:val="24"/>
          <w:szCs w:val="24"/>
        </w:rPr>
        <w:t>Peak efficiency index (PEI)</w:t>
      </w:r>
    </w:p>
    <w:p w:rsidR="001708D6" w:rsidRPr="009B7146" w:rsidRDefault="003F3721" w:rsidP="00CF2DCF">
      <w:pPr>
        <w:ind w:firstLine="720"/>
        <w:jc w:val="both"/>
        <w:rPr>
          <w:sz w:val="24"/>
          <w:szCs w:val="24"/>
        </w:rPr>
      </w:pPr>
      <w:r>
        <w:rPr>
          <w:sz w:val="24"/>
          <w:szCs w:val="24"/>
        </w:rPr>
        <w:tab/>
      </w:r>
      <w:proofErr w:type="gramStart"/>
      <w:r>
        <w:rPr>
          <w:sz w:val="24"/>
          <w:szCs w:val="24"/>
        </w:rPr>
        <w:t>according</w:t>
      </w:r>
      <w:proofErr w:type="gramEnd"/>
      <w:r>
        <w:rPr>
          <w:sz w:val="24"/>
          <w:szCs w:val="24"/>
        </w:rPr>
        <w:t xml:space="preserve"> EN 50629</w:t>
      </w:r>
      <w:r w:rsidR="00861686">
        <w:rPr>
          <w:sz w:val="24"/>
          <w:szCs w:val="24"/>
        </w:rPr>
        <w:tab/>
      </w:r>
      <w:r w:rsidR="00861686">
        <w:rPr>
          <w:sz w:val="24"/>
          <w:szCs w:val="24"/>
        </w:rPr>
        <w:tab/>
      </w:r>
      <w:r w:rsidR="001708D6" w:rsidRPr="009B7146">
        <w:rPr>
          <w:sz w:val="24"/>
          <w:szCs w:val="24"/>
        </w:rPr>
        <w:tab/>
      </w:r>
      <w:r w:rsidR="001708D6" w:rsidRPr="009B7146">
        <w:rPr>
          <w:sz w:val="24"/>
          <w:szCs w:val="24"/>
        </w:rPr>
        <w:tab/>
      </w:r>
      <w:r w:rsidR="001708D6" w:rsidRPr="009B7146">
        <w:rPr>
          <w:sz w:val="24"/>
          <w:szCs w:val="24"/>
        </w:rPr>
        <w:tab/>
        <w:t xml:space="preserve"> :…………………</w:t>
      </w:r>
      <w:r w:rsidR="001708D6" w:rsidRPr="00CF2DCF">
        <w:rPr>
          <w:sz w:val="24"/>
          <w:szCs w:val="24"/>
        </w:rPr>
        <w:t>%</w:t>
      </w:r>
      <w:r w:rsidR="001708D6" w:rsidRPr="009B7146">
        <w:rPr>
          <w:sz w:val="24"/>
          <w:szCs w:val="24"/>
        </w:rPr>
        <w:t xml:space="preserve"> </w:t>
      </w:r>
    </w:p>
    <w:p w:rsidR="001708D6" w:rsidRPr="004F2441" w:rsidRDefault="001708D6" w:rsidP="001708D6">
      <w:pPr>
        <w:jc w:val="both"/>
        <w:rPr>
          <w:sz w:val="24"/>
          <w:szCs w:val="24"/>
        </w:rPr>
      </w:pPr>
    </w:p>
    <w:p w:rsidR="001708D6" w:rsidRPr="00CF2DCF" w:rsidRDefault="003F3721" w:rsidP="00CF2DCF">
      <w:pPr>
        <w:ind w:firstLine="720"/>
        <w:jc w:val="both"/>
        <w:rPr>
          <w:sz w:val="24"/>
          <w:szCs w:val="24"/>
        </w:rPr>
      </w:pPr>
      <w:r>
        <w:rPr>
          <w:sz w:val="24"/>
          <w:szCs w:val="24"/>
        </w:rPr>
        <w:t>11.</w:t>
      </w:r>
      <w:r w:rsidR="00923B70">
        <w:rPr>
          <w:sz w:val="24"/>
          <w:szCs w:val="24"/>
        </w:rPr>
        <w:t>10</w:t>
      </w:r>
      <w:r w:rsidR="009B7146">
        <w:rPr>
          <w:sz w:val="24"/>
          <w:szCs w:val="24"/>
        </w:rPr>
        <w:t>.</w:t>
      </w:r>
      <w:r w:rsidR="009B7146">
        <w:rPr>
          <w:sz w:val="24"/>
          <w:szCs w:val="24"/>
        </w:rPr>
        <w:tab/>
      </w:r>
      <w:r w:rsidR="001708D6" w:rsidRPr="00CF2DCF">
        <w:rPr>
          <w:sz w:val="24"/>
          <w:szCs w:val="24"/>
        </w:rPr>
        <w:t xml:space="preserve">Load factor </w:t>
      </w:r>
      <w:r w:rsidR="005268EF">
        <w:rPr>
          <w:sz w:val="24"/>
          <w:szCs w:val="24"/>
        </w:rPr>
        <w:t>at HV – MV terminals</w:t>
      </w:r>
    </w:p>
    <w:p w:rsidR="001708D6" w:rsidRDefault="00446A56" w:rsidP="001708D6">
      <w:pPr>
        <w:ind w:left="720" w:firstLine="720"/>
        <w:jc w:val="both"/>
        <w:rPr>
          <w:sz w:val="24"/>
          <w:szCs w:val="24"/>
        </w:rPr>
      </w:pPr>
      <w:proofErr w:type="gramStart"/>
      <w:r>
        <w:rPr>
          <w:sz w:val="24"/>
          <w:szCs w:val="24"/>
        </w:rPr>
        <w:t>at</w:t>
      </w:r>
      <w:proofErr w:type="gramEnd"/>
      <w:r>
        <w:rPr>
          <w:sz w:val="24"/>
          <w:szCs w:val="24"/>
        </w:rPr>
        <w:t xml:space="preserve"> which PEI occurs, </w:t>
      </w:r>
      <w:r w:rsidR="009B7146">
        <w:rPr>
          <w:sz w:val="24"/>
          <w:szCs w:val="24"/>
        </w:rPr>
        <w:t>at</w:t>
      </w:r>
      <w:r w:rsidR="001708D6">
        <w:rPr>
          <w:sz w:val="24"/>
          <w:szCs w:val="24"/>
        </w:rPr>
        <w:t xml:space="preserve"> 280 MVA base</w:t>
      </w:r>
      <w:r w:rsidR="001708D6">
        <w:rPr>
          <w:sz w:val="24"/>
          <w:szCs w:val="24"/>
        </w:rPr>
        <w:tab/>
      </w:r>
      <w:r w:rsidR="001708D6">
        <w:rPr>
          <w:sz w:val="24"/>
          <w:szCs w:val="24"/>
        </w:rPr>
        <w:tab/>
        <w:t xml:space="preserve"> :…………………</w:t>
      </w:r>
      <w:r w:rsidR="001708D6" w:rsidRPr="002628B8">
        <w:rPr>
          <w:sz w:val="24"/>
          <w:szCs w:val="24"/>
        </w:rPr>
        <w:t xml:space="preserve"> </w:t>
      </w:r>
      <w:proofErr w:type="spellStart"/>
      <w:r w:rsidR="001708D6">
        <w:rPr>
          <w:sz w:val="24"/>
          <w:szCs w:val="24"/>
        </w:rPr>
        <w:t>pu</w:t>
      </w:r>
      <w:proofErr w:type="spellEnd"/>
    </w:p>
    <w:p w:rsidR="00A363CC" w:rsidRPr="004F2441" w:rsidRDefault="00A363CC" w:rsidP="00A363CC">
      <w:pPr>
        <w:ind w:left="720" w:firstLine="720"/>
        <w:jc w:val="both"/>
        <w:rPr>
          <w:sz w:val="24"/>
          <w:szCs w:val="24"/>
        </w:rPr>
      </w:pPr>
    </w:p>
    <w:p w:rsidR="00156119" w:rsidRDefault="004209A3" w:rsidP="00CF2DCF">
      <w:pPr>
        <w:jc w:val="both"/>
        <w:rPr>
          <w:sz w:val="24"/>
          <w:szCs w:val="24"/>
        </w:rPr>
      </w:pPr>
      <w:r w:rsidRPr="004F2441">
        <w:rPr>
          <w:sz w:val="24"/>
          <w:szCs w:val="24"/>
        </w:rPr>
        <w:t>1</w:t>
      </w:r>
      <w:r w:rsidR="009B7146">
        <w:rPr>
          <w:sz w:val="24"/>
          <w:szCs w:val="24"/>
        </w:rPr>
        <w:t>2</w:t>
      </w:r>
      <w:r w:rsidR="00BA25FC" w:rsidRPr="004F2441">
        <w:rPr>
          <w:sz w:val="24"/>
          <w:szCs w:val="24"/>
        </w:rPr>
        <w:t>.</w:t>
      </w:r>
      <w:r w:rsidR="00BA25FC" w:rsidRPr="004F2441">
        <w:rPr>
          <w:sz w:val="24"/>
          <w:szCs w:val="24"/>
        </w:rPr>
        <w:tab/>
        <w:t>Impedance</w:t>
      </w:r>
      <w:r w:rsidR="00E47891" w:rsidRPr="004F2441">
        <w:rPr>
          <w:sz w:val="24"/>
          <w:szCs w:val="24"/>
        </w:rPr>
        <w:t>s</w:t>
      </w:r>
      <w:r w:rsidR="00BA25FC" w:rsidRPr="004F2441">
        <w:rPr>
          <w:sz w:val="24"/>
          <w:szCs w:val="24"/>
        </w:rPr>
        <w:t xml:space="preserve"> in </w:t>
      </w:r>
      <w:r w:rsidR="00156119">
        <w:rPr>
          <w:sz w:val="24"/>
          <w:szCs w:val="24"/>
        </w:rPr>
        <w:t>(</w:t>
      </w:r>
      <w:proofErr w:type="gramStart"/>
      <w:r w:rsidR="00BA25FC" w:rsidRPr="004F2441">
        <w:rPr>
          <w:sz w:val="24"/>
          <w:szCs w:val="24"/>
        </w:rPr>
        <w:t>%</w:t>
      </w:r>
      <w:proofErr w:type="gramEnd"/>
      <w:r w:rsidR="00156119">
        <w:rPr>
          <w:sz w:val="24"/>
          <w:szCs w:val="24"/>
        </w:rPr>
        <w:t>) at principal tap,</w:t>
      </w:r>
      <w:r w:rsidR="00BA25FC" w:rsidRPr="004F2441">
        <w:rPr>
          <w:sz w:val="24"/>
          <w:szCs w:val="24"/>
        </w:rPr>
        <w:t xml:space="preserve"> </w:t>
      </w:r>
      <w:r w:rsidR="009B7146">
        <w:rPr>
          <w:sz w:val="24"/>
          <w:szCs w:val="24"/>
        </w:rPr>
        <w:t>at</w:t>
      </w:r>
      <w:r w:rsidR="00BA25FC" w:rsidRPr="004F2441">
        <w:rPr>
          <w:sz w:val="24"/>
          <w:szCs w:val="24"/>
        </w:rPr>
        <w:t xml:space="preserve"> 280 MVA</w:t>
      </w:r>
      <w:r w:rsidR="00156119">
        <w:rPr>
          <w:sz w:val="24"/>
          <w:szCs w:val="24"/>
        </w:rPr>
        <w:t xml:space="preserve"> power </w:t>
      </w:r>
      <w:r w:rsidR="00BA25FC" w:rsidRPr="004F2441">
        <w:rPr>
          <w:sz w:val="24"/>
          <w:szCs w:val="24"/>
        </w:rPr>
        <w:t>and</w:t>
      </w:r>
      <w:r w:rsidR="00156119" w:rsidRPr="00156119">
        <w:rPr>
          <w:sz w:val="24"/>
          <w:szCs w:val="24"/>
        </w:rPr>
        <w:t xml:space="preserve"> </w:t>
      </w:r>
      <w:r w:rsidR="00156119">
        <w:rPr>
          <w:sz w:val="24"/>
          <w:szCs w:val="24"/>
        </w:rPr>
        <w:t xml:space="preserve">rated voltage, corrected </w:t>
      </w:r>
    </w:p>
    <w:p w:rsidR="00BA25FC" w:rsidRDefault="00156119" w:rsidP="00CF2DCF">
      <w:pPr>
        <w:jc w:val="both"/>
        <w:rPr>
          <w:sz w:val="24"/>
          <w:szCs w:val="24"/>
        </w:rPr>
      </w:pPr>
      <w:r>
        <w:rPr>
          <w:sz w:val="24"/>
          <w:szCs w:val="24"/>
        </w:rPr>
        <w:tab/>
      </w:r>
      <w:proofErr w:type="gramStart"/>
      <w:r>
        <w:rPr>
          <w:sz w:val="24"/>
          <w:szCs w:val="24"/>
        </w:rPr>
        <w:t>to</w:t>
      </w:r>
      <w:proofErr w:type="gramEnd"/>
      <w:r>
        <w:rPr>
          <w:sz w:val="24"/>
          <w:szCs w:val="24"/>
        </w:rPr>
        <w:t xml:space="preserve"> 75</w:t>
      </w:r>
      <w:r w:rsidRPr="00CF2DCF">
        <w:rPr>
          <w:sz w:val="24"/>
          <w:szCs w:val="24"/>
        </w:rPr>
        <w:t>°</w:t>
      </w:r>
      <w:r>
        <w:rPr>
          <w:sz w:val="24"/>
          <w:szCs w:val="24"/>
        </w:rPr>
        <w:t>C:</w:t>
      </w:r>
    </w:p>
    <w:p w:rsidR="008C0C4F" w:rsidRPr="004F2441" w:rsidRDefault="008C0C4F" w:rsidP="004F1B81">
      <w:pPr>
        <w:ind w:firstLine="720"/>
        <w:jc w:val="both"/>
        <w:rPr>
          <w:sz w:val="24"/>
          <w:szCs w:val="24"/>
        </w:rPr>
      </w:pPr>
    </w:p>
    <w:p w:rsidR="0031461F" w:rsidRPr="0031461F" w:rsidRDefault="0031461F" w:rsidP="0031461F">
      <w:pPr>
        <w:pStyle w:val="ListParagraph"/>
        <w:numPr>
          <w:ilvl w:val="0"/>
          <w:numId w:val="28"/>
        </w:numPr>
        <w:jc w:val="both"/>
        <w:rPr>
          <w:vanish/>
          <w:sz w:val="24"/>
          <w:szCs w:val="24"/>
          <w:u w:val="single"/>
        </w:rPr>
      </w:pPr>
    </w:p>
    <w:p w:rsidR="0031461F" w:rsidRPr="0031461F" w:rsidRDefault="0031461F" w:rsidP="0031461F">
      <w:pPr>
        <w:pStyle w:val="ListParagraph"/>
        <w:numPr>
          <w:ilvl w:val="0"/>
          <w:numId w:val="28"/>
        </w:numPr>
        <w:jc w:val="both"/>
        <w:rPr>
          <w:vanish/>
          <w:sz w:val="24"/>
          <w:szCs w:val="24"/>
          <w:u w:val="single"/>
        </w:rPr>
      </w:pPr>
    </w:p>
    <w:p w:rsidR="008C0C4F" w:rsidRPr="0035430F" w:rsidRDefault="009B7146" w:rsidP="00CF2DCF">
      <w:pPr>
        <w:ind w:left="720"/>
        <w:jc w:val="both"/>
        <w:rPr>
          <w:sz w:val="24"/>
          <w:szCs w:val="24"/>
        </w:rPr>
      </w:pPr>
      <w:r w:rsidRPr="0035430F">
        <w:rPr>
          <w:sz w:val="24"/>
          <w:szCs w:val="24"/>
        </w:rPr>
        <w:t>12.1.</w:t>
      </w:r>
      <w:r w:rsidRPr="0035430F">
        <w:rPr>
          <w:sz w:val="24"/>
          <w:szCs w:val="24"/>
        </w:rPr>
        <w:tab/>
      </w:r>
      <w:r w:rsidR="008C0C4F" w:rsidRPr="0035430F">
        <w:rPr>
          <w:sz w:val="24"/>
          <w:szCs w:val="24"/>
        </w:rPr>
        <w:t>Positive sequence impedance</w:t>
      </w:r>
      <w:r w:rsidR="005732BE" w:rsidRPr="0035430F">
        <w:rPr>
          <w:sz w:val="24"/>
          <w:szCs w:val="24"/>
        </w:rPr>
        <w:t>s</w:t>
      </w:r>
    </w:p>
    <w:p w:rsidR="00BA25FC" w:rsidRPr="004F2441" w:rsidRDefault="00BA25FC" w:rsidP="00C6758D">
      <w:pPr>
        <w:ind w:firstLine="720"/>
        <w:jc w:val="both"/>
        <w:rPr>
          <w:sz w:val="24"/>
          <w:szCs w:val="24"/>
        </w:rPr>
      </w:pPr>
    </w:p>
    <w:p w:rsidR="00BA25FC" w:rsidRPr="004F2441" w:rsidRDefault="00BA25FC" w:rsidP="00C6758D">
      <w:pPr>
        <w:ind w:firstLine="720"/>
        <w:jc w:val="both"/>
        <w:rPr>
          <w:sz w:val="24"/>
          <w:szCs w:val="24"/>
        </w:rPr>
      </w:pPr>
      <w:r w:rsidRPr="004F2441">
        <w:rPr>
          <w:sz w:val="24"/>
          <w:szCs w:val="24"/>
        </w:rPr>
        <w:t>a)</w:t>
      </w:r>
      <w:r w:rsidRPr="004F2441">
        <w:rPr>
          <w:sz w:val="24"/>
          <w:szCs w:val="24"/>
        </w:rPr>
        <w:tab/>
        <w:t>HV / MV</w:t>
      </w:r>
      <w:r w:rsidRPr="004F2441">
        <w:rPr>
          <w:sz w:val="24"/>
          <w:szCs w:val="24"/>
        </w:rPr>
        <w:tab/>
      </w:r>
      <w:r w:rsidRPr="004F2441">
        <w:rPr>
          <w:sz w:val="24"/>
          <w:szCs w:val="24"/>
        </w:rPr>
        <w:tab/>
      </w:r>
      <w:r w:rsidRPr="004F2441">
        <w:rPr>
          <w:sz w:val="24"/>
          <w:szCs w:val="24"/>
        </w:rPr>
        <w:tab/>
      </w:r>
      <w:proofErr w:type="gramStart"/>
      <w:r w:rsidRPr="004F2441">
        <w:rPr>
          <w:sz w:val="24"/>
          <w:szCs w:val="24"/>
        </w:rPr>
        <w:tab/>
      </w:r>
      <w:r w:rsidR="00C6758D" w:rsidRPr="004F2441">
        <w:rPr>
          <w:sz w:val="24"/>
          <w:szCs w:val="24"/>
          <w:lang w:val="en-GB"/>
        </w:rPr>
        <w:tab/>
      </w:r>
      <w:r w:rsidRPr="004F2441">
        <w:rPr>
          <w:sz w:val="24"/>
          <w:szCs w:val="24"/>
        </w:rPr>
        <w:t>:…………………………………</w:t>
      </w:r>
      <w:proofErr w:type="gramEnd"/>
      <w:r w:rsidRPr="004F2441">
        <w:rPr>
          <w:sz w:val="24"/>
          <w:szCs w:val="24"/>
        </w:rPr>
        <w:t xml:space="preserve">      </w:t>
      </w:r>
    </w:p>
    <w:p w:rsidR="00BA25FC" w:rsidRPr="004F2441" w:rsidRDefault="00432773" w:rsidP="00C6758D">
      <w:pPr>
        <w:jc w:val="both"/>
        <w:rPr>
          <w:sz w:val="24"/>
          <w:szCs w:val="24"/>
        </w:rPr>
      </w:pPr>
      <w:r w:rsidRPr="004F2441">
        <w:rPr>
          <w:sz w:val="24"/>
          <w:szCs w:val="24"/>
        </w:rPr>
        <w:tab/>
      </w:r>
      <w:r w:rsidR="00BA25FC" w:rsidRPr="004F2441">
        <w:rPr>
          <w:sz w:val="24"/>
          <w:szCs w:val="24"/>
        </w:rPr>
        <w:t>b)</w:t>
      </w:r>
      <w:r w:rsidR="00BA25FC" w:rsidRPr="004F2441">
        <w:rPr>
          <w:sz w:val="24"/>
          <w:szCs w:val="24"/>
        </w:rPr>
        <w:tab/>
        <w:t>HV / LV</w:t>
      </w:r>
      <w:r w:rsidR="00BA25FC" w:rsidRPr="004F2441">
        <w:rPr>
          <w:sz w:val="24"/>
          <w:szCs w:val="24"/>
        </w:rPr>
        <w:tab/>
      </w:r>
      <w:r w:rsidR="00BA25FC" w:rsidRPr="004F2441">
        <w:rPr>
          <w:sz w:val="24"/>
          <w:szCs w:val="24"/>
        </w:rPr>
        <w:tab/>
      </w:r>
      <w:r w:rsidR="00BA25FC" w:rsidRPr="004F2441">
        <w:rPr>
          <w:sz w:val="24"/>
          <w:szCs w:val="24"/>
        </w:rPr>
        <w:tab/>
      </w:r>
      <w:proofErr w:type="gramStart"/>
      <w:r w:rsidR="00BA25FC" w:rsidRPr="004F2441">
        <w:rPr>
          <w:sz w:val="24"/>
          <w:szCs w:val="24"/>
        </w:rPr>
        <w:tab/>
      </w:r>
      <w:r w:rsidR="00613BC2" w:rsidRPr="004F2441">
        <w:rPr>
          <w:sz w:val="24"/>
          <w:szCs w:val="24"/>
        </w:rPr>
        <w:tab/>
      </w:r>
      <w:r w:rsidR="00BA25FC" w:rsidRPr="004F2441">
        <w:rPr>
          <w:sz w:val="24"/>
          <w:szCs w:val="24"/>
        </w:rPr>
        <w:t>:…………………………………</w:t>
      </w:r>
      <w:proofErr w:type="gramEnd"/>
      <w:r w:rsidR="00BA25FC" w:rsidRPr="004F2441">
        <w:rPr>
          <w:sz w:val="24"/>
          <w:szCs w:val="24"/>
        </w:rPr>
        <w:t xml:space="preserve">      </w:t>
      </w:r>
    </w:p>
    <w:p w:rsidR="00BA25FC" w:rsidRPr="004F2441" w:rsidRDefault="00BA25FC" w:rsidP="00C6758D">
      <w:pPr>
        <w:jc w:val="both"/>
        <w:rPr>
          <w:sz w:val="24"/>
          <w:szCs w:val="24"/>
        </w:rPr>
      </w:pPr>
      <w:r w:rsidRPr="004F2441">
        <w:rPr>
          <w:sz w:val="24"/>
          <w:szCs w:val="24"/>
        </w:rPr>
        <w:tab/>
        <w:t>c)</w:t>
      </w:r>
      <w:r w:rsidRPr="004F2441">
        <w:rPr>
          <w:sz w:val="24"/>
          <w:szCs w:val="24"/>
        </w:rPr>
        <w:tab/>
        <w:t>MV / LV</w:t>
      </w:r>
      <w:r w:rsidRPr="004F2441">
        <w:rPr>
          <w:sz w:val="24"/>
          <w:szCs w:val="24"/>
        </w:rPr>
        <w:tab/>
      </w:r>
      <w:r w:rsidRPr="004F2441">
        <w:rPr>
          <w:sz w:val="24"/>
          <w:szCs w:val="24"/>
        </w:rPr>
        <w:tab/>
      </w:r>
      <w:r w:rsidRPr="004F2441">
        <w:rPr>
          <w:sz w:val="24"/>
          <w:szCs w:val="24"/>
        </w:rPr>
        <w:tab/>
      </w:r>
      <w:proofErr w:type="gramStart"/>
      <w:r w:rsidRPr="004F2441">
        <w:rPr>
          <w:sz w:val="24"/>
          <w:szCs w:val="24"/>
        </w:rPr>
        <w:tab/>
      </w:r>
      <w:r w:rsidR="00613BC2" w:rsidRPr="004F2441">
        <w:rPr>
          <w:sz w:val="24"/>
          <w:szCs w:val="24"/>
        </w:rPr>
        <w:tab/>
      </w:r>
      <w:r w:rsidRPr="004F2441">
        <w:rPr>
          <w:sz w:val="24"/>
          <w:szCs w:val="24"/>
        </w:rPr>
        <w:t>:…………………………………</w:t>
      </w:r>
      <w:proofErr w:type="gramEnd"/>
      <w:r w:rsidRPr="004F2441">
        <w:rPr>
          <w:sz w:val="24"/>
          <w:szCs w:val="24"/>
        </w:rPr>
        <w:t xml:space="preserve">  </w:t>
      </w:r>
    </w:p>
    <w:p w:rsidR="004209A3" w:rsidRPr="004F2441" w:rsidRDefault="004209A3" w:rsidP="00C6758D">
      <w:pPr>
        <w:jc w:val="both"/>
        <w:rPr>
          <w:sz w:val="24"/>
          <w:szCs w:val="24"/>
        </w:rPr>
      </w:pPr>
    </w:p>
    <w:p w:rsidR="008C0C4F" w:rsidRPr="0035430F" w:rsidRDefault="009B7146" w:rsidP="00CF2DCF">
      <w:pPr>
        <w:ind w:left="720"/>
        <w:jc w:val="both"/>
        <w:rPr>
          <w:sz w:val="24"/>
          <w:szCs w:val="24"/>
        </w:rPr>
      </w:pPr>
      <w:r w:rsidRPr="0035430F">
        <w:rPr>
          <w:sz w:val="24"/>
          <w:szCs w:val="24"/>
        </w:rPr>
        <w:t>12.2.</w:t>
      </w:r>
      <w:r w:rsidRPr="0035430F">
        <w:rPr>
          <w:sz w:val="24"/>
          <w:szCs w:val="24"/>
        </w:rPr>
        <w:tab/>
      </w:r>
      <w:r w:rsidR="008C0C4F" w:rsidRPr="0035430F">
        <w:rPr>
          <w:sz w:val="24"/>
          <w:szCs w:val="24"/>
        </w:rPr>
        <w:t>Zero- sequence impedance</w:t>
      </w:r>
      <w:r w:rsidR="005732BE" w:rsidRPr="0035430F">
        <w:rPr>
          <w:sz w:val="24"/>
          <w:szCs w:val="24"/>
        </w:rPr>
        <w:t>s</w:t>
      </w:r>
    </w:p>
    <w:p w:rsidR="008C0C4F" w:rsidRPr="004F2441" w:rsidRDefault="008C0C4F" w:rsidP="008C0C4F">
      <w:pPr>
        <w:ind w:firstLine="720"/>
        <w:jc w:val="both"/>
        <w:rPr>
          <w:sz w:val="24"/>
          <w:szCs w:val="24"/>
        </w:rPr>
      </w:pPr>
    </w:p>
    <w:p w:rsidR="008C0C4F" w:rsidRPr="004F2441" w:rsidRDefault="008C0C4F" w:rsidP="008C0C4F">
      <w:pPr>
        <w:jc w:val="both"/>
        <w:rPr>
          <w:sz w:val="24"/>
          <w:szCs w:val="24"/>
        </w:rPr>
      </w:pPr>
      <w:r w:rsidRPr="004F2441">
        <w:rPr>
          <w:sz w:val="24"/>
          <w:szCs w:val="24"/>
        </w:rPr>
        <w:tab/>
      </w:r>
      <w:r w:rsidR="00963378">
        <w:rPr>
          <w:sz w:val="24"/>
          <w:szCs w:val="24"/>
        </w:rPr>
        <w:t>a</w:t>
      </w:r>
      <w:r w:rsidRPr="004F2441">
        <w:rPr>
          <w:sz w:val="24"/>
          <w:szCs w:val="24"/>
        </w:rPr>
        <w:t>)</w:t>
      </w:r>
      <w:r w:rsidRPr="004F2441">
        <w:rPr>
          <w:sz w:val="24"/>
          <w:szCs w:val="24"/>
        </w:rPr>
        <w:tab/>
        <w:t>HV</w:t>
      </w:r>
      <w:r w:rsidR="00F924ED">
        <w:rPr>
          <w:sz w:val="24"/>
          <w:szCs w:val="24"/>
        </w:rPr>
        <w:t xml:space="preserve"> (MV open-circuited)</w:t>
      </w:r>
      <w:r w:rsidRPr="004F2441">
        <w:rPr>
          <w:sz w:val="24"/>
          <w:szCs w:val="24"/>
        </w:rPr>
        <w:tab/>
      </w:r>
      <w:proofErr w:type="gramStart"/>
      <w:r w:rsidRPr="004F2441">
        <w:rPr>
          <w:sz w:val="24"/>
          <w:szCs w:val="24"/>
        </w:rPr>
        <w:tab/>
      </w:r>
      <w:r w:rsidRPr="004F2441">
        <w:rPr>
          <w:sz w:val="24"/>
          <w:szCs w:val="24"/>
        </w:rPr>
        <w:tab/>
        <w:t>:…………………………………</w:t>
      </w:r>
      <w:proofErr w:type="gramEnd"/>
      <w:r w:rsidRPr="004F2441">
        <w:rPr>
          <w:sz w:val="24"/>
          <w:szCs w:val="24"/>
        </w:rPr>
        <w:t xml:space="preserve">      </w:t>
      </w:r>
    </w:p>
    <w:p w:rsidR="00A911F5" w:rsidRPr="004F2441" w:rsidRDefault="00A911F5" w:rsidP="00A911F5">
      <w:pPr>
        <w:jc w:val="both"/>
        <w:rPr>
          <w:sz w:val="24"/>
          <w:szCs w:val="24"/>
        </w:rPr>
      </w:pPr>
      <w:r w:rsidRPr="004F2441">
        <w:rPr>
          <w:sz w:val="24"/>
          <w:szCs w:val="24"/>
        </w:rPr>
        <w:tab/>
      </w:r>
      <w:r>
        <w:rPr>
          <w:sz w:val="24"/>
          <w:szCs w:val="24"/>
        </w:rPr>
        <w:t>b</w:t>
      </w:r>
      <w:r w:rsidRPr="004F2441">
        <w:rPr>
          <w:sz w:val="24"/>
          <w:szCs w:val="24"/>
        </w:rPr>
        <w:t>)</w:t>
      </w:r>
      <w:r w:rsidRPr="004F2441">
        <w:rPr>
          <w:sz w:val="24"/>
          <w:szCs w:val="24"/>
        </w:rPr>
        <w:tab/>
        <w:t>HV</w:t>
      </w:r>
      <w:r>
        <w:rPr>
          <w:sz w:val="24"/>
          <w:szCs w:val="24"/>
        </w:rPr>
        <w:t xml:space="preserve"> (MV short-circuited)</w:t>
      </w:r>
      <w:r w:rsidRPr="004F2441">
        <w:rPr>
          <w:sz w:val="24"/>
          <w:szCs w:val="24"/>
        </w:rPr>
        <w:tab/>
      </w:r>
      <w:proofErr w:type="gramStart"/>
      <w:r w:rsidRPr="004F2441">
        <w:rPr>
          <w:sz w:val="24"/>
          <w:szCs w:val="24"/>
        </w:rPr>
        <w:tab/>
      </w:r>
      <w:r w:rsidRPr="004F2441">
        <w:rPr>
          <w:sz w:val="24"/>
          <w:szCs w:val="24"/>
        </w:rPr>
        <w:tab/>
        <w:t>:…………………………………</w:t>
      </w:r>
      <w:proofErr w:type="gramEnd"/>
      <w:r w:rsidRPr="004F2441">
        <w:rPr>
          <w:sz w:val="24"/>
          <w:szCs w:val="24"/>
        </w:rPr>
        <w:t xml:space="preserve">      </w:t>
      </w:r>
    </w:p>
    <w:p w:rsidR="008C0C4F" w:rsidRPr="004F2441" w:rsidRDefault="008C0C4F" w:rsidP="008C0C4F">
      <w:pPr>
        <w:jc w:val="both"/>
        <w:rPr>
          <w:sz w:val="24"/>
          <w:szCs w:val="24"/>
        </w:rPr>
      </w:pPr>
      <w:r w:rsidRPr="004F2441">
        <w:rPr>
          <w:sz w:val="24"/>
          <w:szCs w:val="24"/>
        </w:rPr>
        <w:tab/>
      </w:r>
      <w:r w:rsidR="00A911F5">
        <w:rPr>
          <w:sz w:val="24"/>
          <w:szCs w:val="24"/>
        </w:rPr>
        <w:t>c</w:t>
      </w:r>
      <w:r w:rsidRPr="004F2441">
        <w:rPr>
          <w:sz w:val="24"/>
          <w:szCs w:val="24"/>
        </w:rPr>
        <w:t>)</w:t>
      </w:r>
      <w:r w:rsidRPr="004F2441">
        <w:rPr>
          <w:sz w:val="24"/>
          <w:szCs w:val="24"/>
        </w:rPr>
        <w:tab/>
        <w:t>MV</w:t>
      </w:r>
      <w:r w:rsidR="00F924ED">
        <w:rPr>
          <w:sz w:val="24"/>
          <w:szCs w:val="24"/>
        </w:rPr>
        <w:t xml:space="preserve"> (HV open-circuited)</w:t>
      </w:r>
      <w:r w:rsidRPr="004F2441">
        <w:rPr>
          <w:sz w:val="24"/>
          <w:szCs w:val="24"/>
        </w:rPr>
        <w:tab/>
      </w:r>
      <w:proofErr w:type="gramStart"/>
      <w:r w:rsidRPr="004F2441">
        <w:rPr>
          <w:sz w:val="24"/>
          <w:szCs w:val="24"/>
        </w:rPr>
        <w:tab/>
      </w:r>
      <w:r w:rsidRPr="004F2441">
        <w:rPr>
          <w:sz w:val="24"/>
          <w:szCs w:val="24"/>
        </w:rPr>
        <w:tab/>
        <w:t>:…………………………………</w:t>
      </w:r>
      <w:proofErr w:type="gramEnd"/>
      <w:r w:rsidRPr="004F2441">
        <w:rPr>
          <w:sz w:val="24"/>
          <w:szCs w:val="24"/>
        </w:rPr>
        <w:t xml:space="preserve">  </w:t>
      </w:r>
    </w:p>
    <w:p w:rsidR="00A911F5" w:rsidRPr="004F2441" w:rsidRDefault="00A911F5" w:rsidP="00A911F5">
      <w:pPr>
        <w:jc w:val="both"/>
        <w:rPr>
          <w:sz w:val="24"/>
          <w:szCs w:val="24"/>
        </w:rPr>
      </w:pPr>
      <w:r w:rsidRPr="004F2441">
        <w:rPr>
          <w:sz w:val="24"/>
          <w:szCs w:val="24"/>
        </w:rPr>
        <w:tab/>
      </w:r>
      <w:r>
        <w:rPr>
          <w:sz w:val="24"/>
          <w:szCs w:val="24"/>
        </w:rPr>
        <w:t>d</w:t>
      </w:r>
      <w:r w:rsidRPr="004F2441">
        <w:rPr>
          <w:sz w:val="24"/>
          <w:szCs w:val="24"/>
        </w:rPr>
        <w:t>)</w:t>
      </w:r>
      <w:r w:rsidRPr="004F2441">
        <w:rPr>
          <w:sz w:val="24"/>
          <w:szCs w:val="24"/>
        </w:rPr>
        <w:tab/>
        <w:t>MV</w:t>
      </w:r>
      <w:r>
        <w:rPr>
          <w:sz w:val="24"/>
          <w:szCs w:val="24"/>
        </w:rPr>
        <w:t xml:space="preserve"> (HV short-circuited)</w:t>
      </w:r>
      <w:r w:rsidRPr="004F2441">
        <w:rPr>
          <w:sz w:val="24"/>
          <w:szCs w:val="24"/>
        </w:rPr>
        <w:tab/>
      </w:r>
      <w:proofErr w:type="gramStart"/>
      <w:r w:rsidRPr="004F2441">
        <w:rPr>
          <w:sz w:val="24"/>
          <w:szCs w:val="24"/>
        </w:rPr>
        <w:tab/>
      </w:r>
      <w:r w:rsidRPr="004F2441">
        <w:rPr>
          <w:sz w:val="24"/>
          <w:szCs w:val="24"/>
        </w:rPr>
        <w:tab/>
        <w:t>:…………………………………</w:t>
      </w:r>
      <w:proofErr w:type="gramEnd"/>
      <w:r w:rsidRPr="004F2441">
        <w:rPr>
          <w:sz w:val="24"/>
          <w:szCs w:val="24"/>
        </w:rPr>
        <w:t xml:space="preserve">  </w:t>
      </w:r>
    </w:p>
    <w:p w:rsidR="008C0C4F" w:rsidRPr="004F2441" w:rsidRDefault="008C0C4F" w:rsidP="008C0C4F">
      <w:pPr>
        <w:jc w:val="both"/>
        <w:rPr>
          <w:sz w:val="24"/>
          <w:szCs w:val="24"/>
        </w:rPr>
      </w:pPr>
    </w:p>
    <w:p w:rsidR="004209A3" w:rsidRPr="004F2441" w:rsidRDefault="004209A3" w:rsidP="00C6758D">
      <w:pPr>
        <w:jc w:val="both"/>
        <w:rPr>
          <w:sz w:val="24"/>
          <w:szCs w:val="24"/>
        </w:rPr>
      </w:pPr>
      <w:r w:rsidRPr="004F2441">
        <w:rPr>
          <w:sz w:val="24"/>
          <w:szCs w:val="24"/>
        </w:rPr>
        <w:t>1</w:t>
      </w:r>
      <w:r w:rsidR="009B7146">
        <w:rPr>
          <w:sz w:val="24"/>
          <w:szCs w:val="24"/>
        </w:rPr>
        <w:t>3</w:t>
      </w:r>
      <w:r w:rsidRPr="004F2441">
        <w:rPr>
          <w:sz w:val="24"/>
          <w:szCs w:val="24"/>
        </w:rPr>
        <w:t>.</w:t>
      </w:r>
      <w:r w:rsidRPr="004F2441">
        <w:rPr>
          <w:sz w:val="24"/>
          <w:szCs w:val="24"/>
        </w:rPr>
        <w:tab/>
      </w:r>
      <w:r w:rsidR="001314E2">
        <w:rPr>
          <w:sz w:val="24"/>
          <w:szCs w:val="24"/>
        </w:rPr>
        <w:t>Average</w:t>
      </w:r>
      <w:r w:rsidR="009B7146">
        <w:rPr>
          <w:sz w:val="24"/>
          <w:szCs w:val="24"/>
        </w:rPr>
        <w:t xml:space="preserve"> </w:t>
      </w:r>
      <w:r w:rsidR="001314E2">
        <w:rPr>
          <w:sz w:val="24"/>
          <w:szCs w:val="24"/>
        </w:rPr>
        <w:t>sound pressure</w:t>
      </w:r>
      <w:r w:rsidRPr="004F2441">
        <w:rPr>
          <w:sz w:val="24"/>
          <w:szCs w:val="24"/>
        </w:rPr>
        <w:t xml:space="preserve"> level</w:t>
      </w:r>
    </w:p>
    <w:p w:rsidR="004209A3" w:rsidRPr="0065276E" w:rsidRDefault="00C6758D" w:rsidP="00C6758D">
      <w:pPr>
        <w:jc w:val="both"/>
        <w:rPr>
          <w:sz w:val="24"/>
          <w:szCs w:val="24"/>
        </w:rPr>
      </w:pPr>
      <w:r w:rsidRPr="004F2441">
        <w:rPr>
          <w:sz w:val="24"/>
          <w:szCs w:val="24"/>
        </w:rPr>
        <w:tab/>
      </w:r>
      <w:r w:rsidR="00432773" w:rsidRPr="004F2441">
        <w:rPr>
          <w:sz w:val="24"/>
          <w:szCs w:val="24"/>
        </w:rPr>
        <w:t>-</w:t>
      </w:r>
      <w:r w:rsidR="00432773" w:rsidRPr="004F2441">
        <w:rPr>
          <w:sz w:val="24"/>
          <w:szCs w:val="24"/>
        </w:rPr>
        <w:tab/>
        <w:t>Autotransformer</w:t>
      </w:r>
      <w:r w:rsidR="00E47891" w:rsidRPr="004F2441">
        <w:rPr>
          <w:sz w:val="24"/>
          <w:szCs w:val="24"/>
        </w:rPr>
        <w:t xml:space="preserve"> without cooling</w:t>
      </w:r>
      <w:r w:rsidR="00C50438">
        <w:rPr>
          <w:sz w:val="24"/>
          <w:szCs w:val="24"/>
        </w:rPr>
        <w:t xml:space="preserve"> (no-load</w:t>
      </w:r>
      <w:proofErr w:type="gramStart"/>
      <w:r w:rsidR="00C50438">
        <w:rPr>
          <w:sz w:val="24"/>
          <w:szCs w:val="24"/>
        </w:rPr>
        <w:t>)</w:t>
      </w:r>
      <w:r w:rsidRPr="004F2441">
        <w:rPr>
          <w:sz w:val="24"/>
          <w:szCs w:val="24"/>
          <w:lang w:val="en-GB"/>
        </w:rPr>
        <w:tab/>
      </w:r>
      <w:r w:rsidR="004209A3" w:rsidRPr="004F2441">
        <w:rPr>
          <w:sz w:val="24"/>
          <w:szCs w:val="24"/>
        </w:rPr>
        <w:t>:…………………………</w:t>
      </w:r>
      <w:proofErr w:type="gramEnd"/>
      <w:r w:rsidR="0065276E">
        <w:rPr>
          <w:sz w:val="24"/>
          <w:szCs w:val="24"/>
        </w:rPr>
        <w:t>dB(A)</w:t>
      </w:r>
    </w:p>
    <w:p w:rsidR="001542B2" w:rsidRDefault="00C6758D" w:rsidP="00C6758D">
      <w:pPr>
        <w:jc w:val="both"/>
        <w:rPr>
          <w:sz w:val="24"/>
          <w:szCs w:val="24"/>
        </w:rPr>
      </w:pPr>
      <w:r w:rsidRPr="004F2441">
        <w:rPr>
          <w:sz w:val="24"/>
          <w:szCs w:val="24"/>
        </w:rPr>
        <w:tab/>
      </w:r>
      <w:r w:rsidR="004209A3" w:rsidRPr="004F2441">
        <w:rPr>
          <w:sz w:val="24"/>
          <w:szCs w:val="24"/>
        </w:rPr>
        <w:t>-</w:t>
      </w:r>
      <w:r w:rsidR="004209A3" w:rsidRPr="004F2441">
        <w:rPr>
          <w:sz w:val="24"/>
          <w:szCs w:val="24"/>
        </w:rPr>
        <w:tab/>
      </w:r>
      <w:r w:rsidR="00DC690E" w:rsidRPr="004F2441">
        <w:rPr>
          <w:sz w:val="24"/>
          <w:szCs w:val="24"/>
        </w:rPr>
        <w:t>With</w:t>
      </w:r>
      <w:r w:rsidR="00E47891" w:rsidRPr="004F2441">
        <w:rPr>
          <w:sz w:val="24"/>
          <w:szCs w:val="24"/>
        </w:rPr>
        <w:t xml:space="preserve"> all coolers at </w:t>
      </w:r>
      <w:r w:rsidR="00C50438">
        <w:rPr>
          <w:sz w:val="24"/>
          <w:szCs w:val="24"/>
        </w:rPr>
        <w:t>rated power and voltage</w:t>
      </w:r>
    </w:p>
    <w:p w:rsidR="004209A3" w:rsidRPr="004F2441" w:rsidRDefault="00524C1F" w:rsidP="00C6758D">
      <w:pPr>
        <w:jc w:val="both"/>
        <w:rPr>
          <w:sz w:val="24"/>
          <w:szCs w:val="24"/>
        </w:rPr>
      </w:pPr>
      <w:r>
        <w:rPr>
          <w:sz w:val="24"/>
          <w:szCs w:val="24"/>
        </w:rPr>
        <w:tab/>
      </w:r>
      <w:r>
        <w:rPr>
          <w:sz w:val="24"/>
          <w:szCs w:val="24"/>
        </w:rPr>
        <w:tab/>
        <w:t>(</w:t>
      </w:r>
      <w:proofErr w:type="gramStart"/>
      <w:r>
        <w:rPr>
          <w:sz w:val="24"/>
          <w:szCs w:val="24"/>
        </w:rPr>
        <w:t>excluding</w:t>
      </w:r>
      <w:proofErr w:type="gramEnd"/>
      <w:r>
        <w:rPr>
          <w:sz w:val="24"/>
          <w:szCs w:val="24"/>
        </w:rPr>
        <w:t xml:space="preserve"> stand</w:t>
      </w:r>
      <w:r w:rsidR="001542B2">
        <w:rPr>
          <w:sz w:val="24"/>
          <w:szCs w:val="24"/>
        </w:rPr>
        <w:t>by cooler)</w:t>
      </w:r>
      <w:r w:rsidR="001542B2">
        <w:rPr>
          <w:sz w:val="24"/>
          <w:szCs w:val="24"/>
        </w:rPr>
        <w:tab/>
      </w:r>
      <w:r w:rsidR="00E47891" w:rsidRPr="004F2441">
        <w:rPr>
          <w:sz w:val="24"/>
          <w:szCs w:val="24"/>
        </w:rPr>
        <w:tab/>
      </w:r>
      <w:r w:rsidR="00C6758D" w:rsidRPr="004F2441">
        <w:rPr>
          <w:sz w:val="24"/>
          <w:szCs w:val="24"/>
          <w:lang w:val="en-GB"/>
        </w:rPr>
        <w:tab/>
      </w:r>
      <w:r w:rsidR="004209A3" w:rsidRPr="004F2441">
        <w:rPr>
          <w:sz w:val="24"/>
          <w:szCs w:val="24"/>
        </w:rPr>
        <w:t>:…………………………</w:t>
      </w:r>
      <w:r w:rsidR="0065276E">
        <w:rPr>
          <w:sz w:val="24"/>
          <w:szCs w:val="24"/>
        </w:rPr>
        <w:t>dB(A)</w:t>
      </w:r>
      <w:r w:rsidR="004209A3" w:rsidRPr="004F2441">
        <w:rPr>
          <w:sz w:val="24"/>
          <w:szCs w:val="24"/>
        </w:rPr>
        <w:t xml:space="preserve">  </w:t>
      </w:r>
    </w:p>
    <w:p w:rsidR="00432773" w:rsidRPr="004F2441" w:rsidRDefault="00432773" w:rsidP="00C6758D">
      <w:pPr>
        <w:jc w:val="both"/>
        <w:rPr>
          <w:sz w:val="24"/>
          <w:szCs w:val="24"/>
        </w:rPr>
      </w:pPr>
    </w:p>
    <w:p w:rsidR="00800D60" w:rsidRPr="004F2441" w:rsidRDefault="00BE5EDD" w:rsidP="00C6758D">
      <w:pPr>
        <w:jc w:val="both"/>
        <w:rPr>
          <w:sz w:val="24"/>
          <w:szCs w:val="24"/>
        </w:rPr>
      </w:pPr>
      <w:r w:rsidRPr="004F2441">
        <w:rPr>
          <w:sz w:val="24"/>
          <w:szCs w:val="24"/>
        </w:rPr>
        <w:t>1</w:t>
      </w:r>
      <w:r w:rsidR="009B7146">
        <w:rPr>
          <w:sz w:val="24"/>
          <w:szCs w:val="24"/>
        </w:rPr>
        <w:t>4</w:t>
      </w:r>
      <w:r w:rsidRPr="004F2441">
        <w:rPr>
          <w:sz w:val="24"/>
          <w:szCs w:val="24"/>
        </w:rPr>
        <w:t>.</w:t>
      </w:r>
      <w:r w:rsidR="00800D60" w:rsidRPr="004F2441">
        <w:rPr>
          <w:sz w:val="24"/>
          <w:szCs w:val="24"/>
        </w:rPr>
        <w:tab/>
        <w:t>Harmonics of no-load current for</w:t>
      </w:r>
      <w:r w:rsidR="00613BC2" w:rsidRPr="004F2441">
        <w:rPr>
          <w:sz w:val="24"/>
          <w:szCs w:val="24"/>
        </w:rPr>
        <w:t xml:space="preserve"> principal tap</w:t>
      </w:r>
    </w:p>
    <w:p w:rsidR="00800D60" w:rsidRPr="004F2441" w:rsidRDefault="00613BC2" w:rsidP="00C6758D">
      <w:pPr>
        <w:ind w:firstLine="720"/>
        <w:jc w:val="both"/>
        <w:rPr>
          <w:sz w:val="24"/>
          <w:szCs w:val="24"/>
          <w:lang w:val="en-GB"/>
        </w:rPr>
      </w:pPr>
      <w:r w:rsidRPr="004F2441">
        <w:rPr>
          <w:sz w:val="24"/>
          <w:szCs w:val="24"/>
        </w:rPr>
        <w:t>(</w:t>
      </w:r>
      <w:r w:rsidR="00432773" w:rsidRPr="004F2441">
        <w:rPr>
          <w:sz w:val="24"/>
          <w:szCs w:val="24"/>
        </w:rPr>
        <w:t>400/157.5/30kV</w:t>
      </w:r>
      <w:r w:rsidRPr="004F2441">
        <w:rPr>
          <w:sz w:val="24"/>
          <w:szCs w:val="24"/>
        </w:rPr>
        <w:t>)</w:t>
      </w:r>
      <w:r w:rsidR="00800D60" w:rsidRPr="004F2441">
        <w:rPr>
          <w:sz w:val="24"/>
          <w:szCs w:val="24"/>
          <w:lang w:val="en-GB"/>
        </w:rPr>
        <w:t>:</w:t>
      </w:r>
    </w:p>
    <w:p w:rsidR="00800D60" w:rsidRPr="004F2441" w:rsidRDefault="00800D60" w:rsidP="006B00B0">
      <w:pPr>
        <w:ind w:firstLine="720"/>
        <w:jc w:val="both"/>
        <w:rPr>
          <w:sz w:val="24"/>
          <w:szCs w:val="24"/>
        </w:rPr>
      </w:pPr>
      <w:r w:rsidRPr="004F2441">
        <w:rPr>
          <w:sz w:val="24"/>
          <w:szCs w:val="24"/>
        </w:rPr>
        <w:t xml:space="preserve">a. </w:t>
      </w:r>
      <w:r w:rsidR="006B00B0" w:rsidRPr="004F2441">
        <w:rPr>
          <w:sz w:val="24"/>
          <w:szCs w:val="24"/>
        </w:rPr>
        <w:t>Third harmonic</w:t>
      </w:r>
      <w:r w:rsidR="006B00B0" w:rsidRPr="004F2441">
        <w:rPr>
          <w:sz w:val="24"/>
          <w:szCs w:val="24"/>
        </w:rPr>
        <w:tab/>
      </w:r>
      <w:r w:rsidR="006B00B0" w:rsidRPr="004F2441">
        <w:rPr>
          <w:sz w:val="24"/>
          <w:szCs w:val="24"/>
        </w:rPr>
        <w:tab/>
      </w:r>
      <w:r w:rsidR="006B00B0" w:rsidRPr="004F2441">
        <w:rPr>
          <w:sz w:val="24"/>
          <w:szCs w:val="24"/>
        </w:rPr>
        <w:tab/>
      </w:r>
      <w:proofErr w:type="gramStart"/>
      <w:r w:rsidR="006B00B0" w:rsidRPr="004F2441">
        <w:rPr>
          <w:sz w:val="24"/>
          <w:szCs w:val="24"/>
        </w:rPr>
        <w:tab/>
      </w:r>
      <w:r w:rsidR="006B00B0" w:rsidRPr="004F2441">
        <w:rPr>
          <w:sz w:val="24"/>
          <w:szCs w:val="24"/>
        </w:rPr>
        <w:tab/>
        <w:t>:………</w:t>
      </w:r>
      <w:proofErr w:type="gramEnd"/>
      <w:r w:rsidR="006B00B0" w:rsidRPr="004F2441">
        <w:rPr>
          <w:sz w:val="24"/>
          <w:szCs w:val="24"/>
        </w:rPr>
        <w:t>% of no-load current</w:t>
      </w:r>
    </w:p>
    <w:p w:rsidR="00281025" w:rsidRPr="004F2441" w:rsidRDefault="006B00B0" w:rsidP="006B00B0">
      <w:pPr>
        <w:ind w:firstLine="720"/>
        <w:jc w:val="both"/>
        <w:rPr>
          <w:sz w:val="24"/>
          <w:szCs w:val="24"/>
        </w:rPr>
      </w:pPr>
      <w:r w:rsidRPr="004F2441">
        <w:rPr>
          <w:sz w:val="24"/>
          <w:szCs w:val="24"/>
        </w:rPr>
        <w:t>b. Fifth harmonic</w:t>
      </w:r>
      <w:r w:rsidRPr="004F2441">
        <w:rPr>
          <w:sz w:val="24"/>
          <w:szCs w:val="24"/>
        </w:rPr>
        <w:tab/>
      </w:r>
      <w:r w:rsidRPr="004F2441">
        <w:rPr>
          <w:sz w:val="24"/>
          <w:szCs w:val="24"/>
        </w:rPr>
        <w:tab/>
      </w:r>
      <w:r w:rsidRPr="004F2441">
        <w:rPr>
          <w:sz w:val="24"/>
          <w:szCs w:val="24"/>
        </w:rPr>
        <w:tab/>
      </w:r>
      <w:proofErr w:type="gramStart"/>
      <w:r w:rsidRPr="004F2441">
        <w:rPr>
          <w:sz w:val="24"/>
          <w:szCs w:val="24"/>
        </w:rPr>
        <w:tab/>
      </w:r>
      <w:r w:rsidRPr="004F2441">
        <w:rPr>
          <w:sz w:val="24"/>
          <w:szCs w:val="24"/>
        </w:rPr>
        <w:tab/>
        <w:t>:………</w:t>
      </w:r>
      <w:proofErr w:type="gramEnd"/>
      <w:r w:rsidRPr="004F2441">
        <w:rPr>
          <w:sz w:val="24"/>
          <w:szCs w:val="24"/>
        </w:rPr>
        <w:t>% of no-load current</w:t>
      </w:r>
    </w:p>
    <w:p w:rsidR="00800D60" w:rsidRPr="004F2441" w:rsidRDefault="006B00B0" w:rsidP="00C6758D">
      <w:pPr>
        <w:ind w:firstLine="720"/>
        <w:jc w:val="both"/>
        <w:rPr>
          <w:sz w:val="24"/>
          <w:szCs w:val="24"/>
        </w:rPr>
      </w:pPr>
      <w:r w:rsidRPr="004F2441">
        <w:rPr>
          <w:sz w:val="24"/>
          <w:szCs w:val="24"/>
        </w:rPr>
        <w:t>c. Seventh harmonic</w:t>
      </w:r>
      <w:r w:rsidR="00800D60" w:rsidRPr="004F2441">
        <w:rPr>
          <w:sz w:val="24"/>
          <w:szCs w:val="24"/>
        </w:rPr>
        <w:tab/>
      </w:r>
      <w:r w:rsidR="00800D60" w:rsidRPr="004F2441">
        <w:rPr>
          <w:sz w:val="24"/>
          <w:szCs w:val="24"/>
        </w:rPr>
        <w:tab/>
      </w:r>
      <w:r w:rsidR="00800D60" w:rsidRPr="004F2441">
        <w:rPr>
          <w:sz w:val="24"/>
          <w:szCs w:val="24"/>
        </w:rPr>
        <w:tab/>
      </w:r>
      <w:proofErr w:type="gramStart"/>
      <w:r w:rsidR="00C6758D" w:rsidRPr="004F2441">
        <w:rPr>
          <w:sz w:val="24"/>
          <w:szCs w:val="24"/>
          <w:lang w:val="en-GB"/>
        </w:rPr>
        <w:tab/>
      </w:r>
      <w:r w:rsidR="00C6758D" w:rsidRPr="004F2441">
        <w:rPr>
          <w:sz w:val="24"/>
          <w:szCs w:val="24"/>
          <w:lang w:val="en-GB"/>
        </w:rPr>
        <w:tab/>
      </w:r>
      <w:r w:rsidR="00C6758D" w:rsidRPr="004F2441">
        <w:rPr>
          <w:sz w:val="24"/>
          <w:szCs w:val="24"/>
        </w:rPr>
        <w:t>:</w:t>
      </w:r>
      <w:r w:rsidR="00800D60" w:rsidRPr="004F2441">
        <w:rPr>
          <w:sz w:val="24"/>
          <w:szCs w:val="24"/>
        </w:rPr>
        <w:t>………</w:t>
      </w:r>
      <w:proofErr w:type="gramEnd"/>
      <w:r w:rsidRPr="004F2441">
        <w:rPr>
          <w:sz w:val="24"/>
          <w:szCs w:val="24"/>
        </w:rPr>
        <w:t>% of no-load current</w:t>
      </w:r>
    </w:p>
    <w:p w:rsidR="00800D60" w:rsidRPr="004F2441" w:rsidRDefault="00800D60" w:rsidP="00C6758D">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r w:rsidR="00C6758D" w:rsidRPr="004F2441">
        <w:rPr>
          <w:sz w:val="24"/>
          <w:szCs w:val="24"/>
          <w:lang w:val="en-GB"/>
        </w:rPr>
        <w:tab/>
      </w:r>
    </w:p>
    <w:p w:rsidR="004209A3" w:rsidRPr="004F2441" w:rsidRDefault="004209A3" w:rsidP="00C6758D">
      <w:pPr>
        <w:jc w:val="both"/>
        <w:rPr>
          <w:sz w:val="24"/>
          <w:szCs w:val="24"/>
        </w:rPr>
      </w:pPr>
    </w:p>
    <w:p w:rsidR="00BE5EDD" w:rsidRPr="004F2441" w:rsidRDefault="00BE5EDD" w:rsidP="00C6758D">
      <w:pPr>
        <w:jc w:val="both"/>
        <w:rPr>
          <w:sz w:val="24"/>
          <w:szCs w:val="24"/>
          <w:lang w:val="en-GB"/>
        </w:rPr>
      </w:pPr>
      <w:r w:rsidRPr="004F2441">
        <w:rPr>
          <w:sz w:val="24"/>
          <w:szCs w:val="24"/>
        </w:rPr>
        <w:t>1</w:t>
      </w:r>
      <w:r w:rsidR="009B7146">
        <w:rPr>
          <w:sz w:val="24"/>
          <w:szCs w:val="24"/>
        </w:rPr>
        <w:t>5</w:t>
      </w:r>
      <w:r w:rsidRPr="004F2441">
        <w:rPr>
          <w:sz w:val="24"/>
          <w:szCs w:val="24"/>
        </w:rPr>
        <w:t>.</w:t>
      </w:r>
      <w:r w:rsidR="00281025" w:rsidRPr="004F2441">
        <w:rPr>
          <w:sz w:val="24"/>
          <w:szCs w:val="24"/>
        </w:rPr>
        <w:tab/>
        <w:t xml:space="preserve"> On - load tap changer</w:t>
      </w:r>
      <w:r w:rsidR="00630484" w:rsidRPr="004F2441">
        <w:rPr>
          <w:sz w:val="24"/>
          <w:szCs w:val="24"/>
        </w:rPr>
        <w:t xml:space="preserve"> (OLTC)  </w:t>
      </w:r>
    </w:p>
    <w:p w:rsidR="00B15F9F" w:rsidRDefault="00B15F9F" w:rsidP="00324161">
      <w:pPr>
        <w:tabs>
          <w:tab w:val="left" w:pos="5670"/>
          <w:tab w:val="left" w:pos="5812"/>
        </w:tabs>
        <w:ind w:firstLine="720"/>
        <w:jc w:val="both"/>
        <w:rPr>
          <w:sz w:val="24"/>
          <w:szCs w:val="24"/>
        </w:rPr>
      </w:pPr>
    </w:p>
    <w:p w:rsidR="00324161" w:rsidRPr="004F2441" w:rsidRDefault="00324161" w:rsidP="00324161">
      <w:pPr>
        <w:tabs>
          <w:tab w:val="left" w:pos="5670"/>
          <w:tab w:val="left" w:pos="5812"/>
        </w:tabs>
        <w:ind w:firstLine="720"/>
        <w:jc w:val="both"/>
        <w:rPr>
          <w:sz w:val="24"/>
          <w:szCs w:val="24"/>
        </w:rPr>
      </w:pPr>
      <w:r>
        <w:rPr>
          <w:sz w:val="24"/>
          <w:szCs w:val="24"/>
        </w:rPr>
        <w:t xml:space="preserve"> a</w:t>
      </w:r>
      <w:r w:rsidRPr="009D5516">
        <w:rPr>
          <w:sz w:val="24"/>
          <w:szCs w:val="24"/>
          <w:lang w:val="en-GB"/>
        </w:rPr>
        <w:t>.</w:t>
      </w:r>
      <w:r>
        <w:rPr>
          <w:sz w:val="24"/>
          <w:szCs w:val="24"/>
          <w:lang w:val="en-GB"/>
        </w:rPr>
        <w:t>Manufacturer and type</w:t>
      </w:r>
      <w:r w:rsidRPr="004F2441">
        <w:rPr>
          <w:sz w:val="24"/>
          <w:szCs w:val="24"/>
        </w:rPr>
        <w:t xml:space="preserve"> of the OLTC                    </w:t>
      </w:r>
      <w:r w:rsidRPr="004F2441">
        <w:rPr>
          <w:sz w:val="24"/>
          <w:szCs w:val="24"/>
          <w:lang w:val="en-GB"/>
        </w:rPr>
        <w:tab/>
      </w:r>
      <w:r w:rsidRPr="004F2441">
        <w:rPr>
          <w:sz w:val="24"/>
          <w:szCs w:val="24"/>
          <w:lang w:val="en-GB"/>
        </w:rPr>
        <w:tab/>
      </w:r>
      <w:r w:rsidRPr="004F2441">
        <w:rPr>
          <w:sz w:val="24"/>
          <w:szCs w:val="24"/>
        </w:rPr>
        <w:t>: ……………………………..</w:t>
      </w:r>
    </w:p>
    <w:p w:rsidR="00B15F9F" w:rsidRDefault="00B15F9F" w:rsidP="00613BC2">
      <w:pPr>
        <w:tabs>
          <w:tab w:val="left" w:pos="5670"/>
          <w:tab w:val="left" w:pos="5812"/>
        </w:tabs>
        <w:ind w:firstLine="720"/>
        <w:jc w:val="both"/>
        <w:rPr>
          <w:sz w:val="24"/>
          <w:szCs w:val="24"/>
          <w:lang w:val="en-GB"/>
        </w:rPr>
      </w:pPr>
    </w:p>
    <w:p w:rsidR="008D02F7" w:rsidRPr="004F2441" w:rsidRDefault="009D5516" w:rsidP="00613BC2">
      <w:pPr>
        <w:tabs>
          <w:tab w:val="left" w:pos="5670"/>
          <w:tab w:val="left" w:pos="5812"/>
        </w:tabs>
        <w:ind w:firstLine="720"/>
        <w:jc w:val="both"/>
        <w:rPr>
          <w:sz w:val="24"/>
          <w:szCs w:val="24"/>
        </w:rPr>
      </w:pPr>
      <w:r w:rsidRPr="009D5516">
        <w:rPr>
          <w:sz w:val="24"/>
          <w:szCs w:val="24"/>
          <w:lang w:val="en-GB"/>
        </w:rPr>
        <w:t xml:space="preserve"> </w:t>
      </w:r>
      <w:r w:rsidR="005732BE">
        <w:rPr>
          <w:sz w:val="24"/>
          <w:szCs w:val="24"/>
        </w:rPr>
        <w:t>b</w:t>
      </w:r>
      <w:r w:rsidRPr="009D5516">
        <w:rPr>
          <w:sz w:val="24"/>
          <w:szCs w:val="24"/>
          <w:lang w:val="en-GB"/>
        </w:rPr>
        <w:t>.</w:t>
      </w:r>
      <w:r w:rsidR="008D02F7" w:rsidRPr="004F2441">
        <w:rPr>
          <w:sz w:val="24"/>
          <w:szCs w:val="24"/>
        </w:rPr>
        <w:t xml:space="preserve"> List all parts of the OLTC                    </w:t>
      </w:r>
      <w:r w:rsidR="008D02F7" w:rsidRPr="004F2441">
        <w:rPr>
          <w:sz w:val="24"/>
          <w:szCs w:val="24"/>
          <w:lang w:val="en-GB"/>
        </w:rPr>
        <w:tab/>
      </w:r>
      <w:r w:rsidR="00613BC2" w:rsidRPr="004F2441">
        <w:rPr>
          <w:sz w:val="24"/>
          <w:szCs w:val="24"/>
          <w:lang w:val="en-GB"/>
        </w:rPr>
        <w:tab/>
      </w:r>
      <w:r w:rsidR="008D02F7"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rPr>
        <w:t xml:space="preserve"> </w:t>
      </w:r>
      <w:r w:rsidRPr="004F2441">
        <w:rPr>
          <w:sz w:val="24"/>
          <w:szCs w:val="24"/>
          <w:lang w:val="en-GB"/>
        </w:rPr>
        <w:tab/>
      </w:r>
      <w:r w:rsidRPr="004F2441">
        <w:rPr>
          <w:sz w:val="24"/>
          <w:szCs w:val="24"/>
        </w:rPr>
        <w:t xml:space="preserve">     </w:t>
      </w:r>
      <w:r w:rsidRPr="004F2441">
        <w:rPr>
          <w:sz w:val="24"/>
          <w:szCs w:val="24"/>
          <w:lang w:val="en-GB"/>
        </w:rPr>
        <w:tab/>
      </w:r>
      <w:r w:rsidRPr="004F2441">
        <w:rPr>
          <w:sz w:val="24"/>
          <w:szCs w:val="24"/>
        </w:rPr>
        <w:t xml:space="preserve"> </w:t>
      </w:r>
      <w:r w:rsidR="00613BC2" w:rsidRPr="004F2441">
        <w:rPr>
          <w:sz w:val="24"/>
          <w:szCs w:val="24"/>
        </w:rPr>
        <w:tab/>
        <w:t xml:space="preserve"> </w:t>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rPr>
        <w:t xml:space="preserve">  </w:t>
      </w:r>
      <w:r w:rsidRPr="004F2441">
        <w:rPr>
          <w:sz w:val="24"/>
          <w:szCs w:val="24"/>
          <w:lang w:val="en-GB"/>
        </w:rPr>
        <w:tab/>
      </w:r>
      <w:r w:rsidRPr="004F2441">
        <w:rPr>
          <w:sz w:val="24"/>
          <w:szCs w:val="24"/>
        </w:rPr>
        <w:t xml:space="preserve"> </w:t>
      </w:r>
      <w:r w:rsidR="00613BC2" w:rsidRPr="004F2441">
        <w:rPr>
          <w:sz w:val="24"/>
          <w:szCs w:val="24"/>
        </w:rPr>
        <w:tab/>
        <w:t xml:space="preserve"> </w:t>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rPr>
        <w:t xml:space="preserve">     </w:t>
      </w:r>
      <w:r w:rsidRPr="004F2441">
        <w:rPr>
          <w:sz w:val="24"/>
          <w:szCs w:val="24"/>
          <w:lang w:val="en-GB"/>
        </w:rPr>
        <w:tab/>
        <w:t xml:space="preserve"> </w:t>
      </w:r>
      <w:r w:rsidR="00613BC2" w:rsidRPr="004F2441">
        <w:rPr>
          <w:sz w:val="24"/>
          <w:szCs w:val="24"/>
          <w:lang w:val="en-GB"/>
        </w:rPr>
        <w:tab/>
        <w:t xml:space="preserve"> </w:t>
      </w:r>
      <w:r w:rsidRPr="004F2441">
        <w:rPr>
          <w:sz w:val="24"/>
          <w:szCs w:val="24"/>
        </w:rPr>
        <w:t>………………………………</w:t>
      </w:r>
    </w:p>
    <w:p w:rsidR="008D02F7" w:rsidRPr="004F2441" w:rsidRDefault="008D02F7" w:rsidP="00C6758D">
      <w:pPr>
        <w:jc w:val="both"/>
        <w:rPr>
          <w:sz w:val="24"/>
          <w:szCs w:val="24"/>
          <w:lang w:val="en-GB"/>
        </w:rPr>
      </w:pPr>
      <w:r w:rsidRPr="004F2441">
        <w:rPr>
          <w:sz w:val="24"/>
          <w:szCs w:val="24"/>
        </w:rPr>
        <w:t xml:space="preserve">                                                               </w:t>
      </w:r>
      <w:r w:rsidRPr="004F2441">
        <w:rPr>
          <w:sz w:val="24"/>
          <w:szCs w:val="24"/>
          <w:lang w:val="en-GB"/>
        </w:rPr>
        <w:tab/>
      </w:r>
      <w:r w:rsidRPr="004F2441">
        <w:rPr>
          <w:sz w:val="24"/>
          <w:szCs w:val="24"/>
          <w:lang w:val="en-GB"/>
        </w:rPr>
        <w:tab/>
      </w:r>
      <w:r w:rsidRPr="004F2441">
        <w:rPr>
          <w:sz w:val="24"/>
          <w:szCs w:val="24"/>
        </w:rPr>
        <w:t xml:space="preserve"> </w:t>
      </w:r>
      <w:r w:rsidR="00613BC2" w:rsidRPr="004F2441">
        <w:rPr>
          <w:sz w:val="24"/>
          <w:szCs w:val="24"/>
        </w:rPr>
        <w:tab/>
        <w:t xml:space="preserve"> </w:t>
      </w:r>
      <w:r w:rsidRPr="004F2441">
        <w:rPr>
          <w:sz w:val="24"/>
          <w:szCs w:val="24"/>
        </w:rPr>
        <w:t>………………………………</w:t>
      </w:r>
      <w:r w:rsidR="009D5516">
        <w:rPr>
          <w:sz w:val="24"/>
          <w:szCs w:val="24"/>
        </w:rPr>
        <w:t xml:space="preserve"> </w:t>
      </w:r>
    </w:p>
    <w:p w:rsidR="00B15F9F" w:rsidRDefault="00B15F9F" w:rsidP="00C6758D">
      <w:pPr>
        <w:ind w:firstLine="720"/>
        <w:jc w:val="both"/>
        <w:rPr>
          <w:sz w:val="24"/>
          <w:szCs w:val="24"/>
        </w:rPr>
      </w:pPr>
    </w:p>
    <w:p w:rsidR="008D02F7" w:rsidRPr="004F2441" w:rsidRDefault="009D5516" w:rsidP="00C6758D">
      <w:pPr>
        <w:ind w:firstLine="720"/>
        <w:jc w:val="both"/>
        <w:rPr>
          <w:sz w:val="24"/>
          <w:szCs w:val="24"/>
          <w:lang w:val="en-GB"/>
        </w:rPr>
      </w:pPr>
      <w:r>
        <w:rPr>
          <w:sz w:val="24"/>
          <w:szCs w:val="24"/>
        </w:rPr>
        <w:t xml:space="preserve"> </w:t>
      </w:r>
      <w:r w:rsidR="005732BE">
        <w:rPr>
          <w:sz w:val="24"/>
          <w:szCs w:val="24"/>
        </w:rPr>
        <w:t>c</w:t>
      </w:r>
      <w:r w:rsidR="008D02F7" w:rsidRPr="004F2441">
        <w:rPr>
          <w:sz w:val="24"/>
          <w:szCs w:val="24"/>
        </w:rPr>
        <w:t xml:space="preserve">. </w:t>
      </w:r>
      <w:r w:rsidR="00002B78">
        <w:rPr>
          <w:sz w:val="24"/>
          <w:szCs w:val="24"/>
        </w:rPr>
        <w:t xml:space="preserve">Is </w:t>
      </w:r>
      <w:r w:rsidR="008D02F7" w:rsidRPr="004F2441">
        <w:rPr>
          <w:sz w:val="24"/>
          <w:szCs w:val="24"/>
        </w:rPr>
        <w:t xml:space="preserve">the OLTC </w:t>
      </w:r>
      <w:r w:rsidR="00002B78">
        <w:rPr>
          <w:sz w:val="24"/>
          <w:szCs w:val="24"/>
        </w:rPr>
        <w:t>of</w:t>
      </w:r>
      <w:r w:rsidR="00324161">
        <w:rPr>
          <w:sz w:val="24"/>
          <w:szCs w:val="24"/>
        </w:rPr>
        <w:t xml:space="preserve"> vacuum</w:t>
      </w:r>
      <w:r w:rsidR="00002B78">
        <w:rPr>
          <w:sz w:val="24"/>
          <w:szCs w:val="24"/>
        </w:rPr>
        <w:t xml:space="preserve"> switching type?</w:t>
      </w:r>
      <w:r w:rsidR="008D02F7" w:rsidRPr="004F2441">
        <w:rPr>
          <w:sz w:val="24"/>
          <w:szCs w:val="24"/>
          <w:lang w:val="en-GB"/>
        </w:rPr>
        <w:t xml:space="preserve"> </w:t>
      </w:r>
      <w:r w:rsidR="00613BC2" w:rsidRPr="004F2441">
        <w:rPr>
          <w:sz w:val="24"/>
          <w:szCs w:val="24"/>
          <w:lang w:val="en-GB"/>
        </w:rPr>
        <w:tab/>
        <w:t xml:space="preserve"> </w:t>
      </w:r>
      <w:r w:rsidR="008D02F7" w:rsidRPr="004F2441">
        <w:rPr>
          <w:sz w:val="24"/>
          <w:szCs w:val="24"/>
        </w:rPr>
        <w:t>: …………………………….</w:t>
      </w:r>
      <w:r w:rsidR="008D02F7" w:rsidRPr="004F2441">
        <w:rPr>
          <w:sz w:val="24"/>
          <w:szCs w:val="24"/>
          <w:lang w:val="en-GB"/>
        </w:rPr>
        <w:t>.</w:t>
      </w:r>
    </w:p>
    <w:p w:rsidR="008D02F7" w:rsidRPr="004F2441" w:rsidRDefault="008D02F7" w:rsidP="00C6758D">
      <w:pPr>
        <w:jc w:val="both"/>
        <w:rPr>
          <w:sz w:val="24"/>
          <w:szCs w:val="24"/>
        </w:rPr>
      </w:pPr>
    </w:p>
    <w:p w:rsidR="008D02F7" w:rsidRPr="004F2441" w:rsidRDefault="005732BE" w:rsidP="00C6758D">
      <w:pPr>
        <w:ind w:firstLine="720"/>
        <w:jc w:val="both"/>
        <w:rPr>
          <w:sz w:val="24"/>
          <w:szCs w:val="24"/>
        </w:rPr>
      </w:pPr>
      <w:r>
        <w:rPr>
          <w:sz w:val="24"/>
          <w:szCs w:val="24"/>
        </w:rPr>
        <w:t>d</w:t>
      </w:r>
      <w:r w:rsidR="008D02F7" w:rsidRPr="004F2441">
        <w:rPr>
          <w:sz w:val="24"/>
          <w:szCs w:val="24"/>
        </w:rPr>
        <w:t xml:space="preserve">. Number of tapping positions                </w:t>
      </w:r>
      <w:r w:rsidR="008D02F7" w:rsidRPr="004F2441">
        <w:rPr>
          <w:sz w:val="24"/>
          <w:szCs w:val="24"/>
          <w:lang w:val="en-GB"/>
        </w:rPr>
        <w:tab/>
      </w:r>
      <w:r w:rsidR="008D02F7" w:rsidRPr="004F2441">
        <w:rPr>
          <w:sz w:val="24"/>
          <w:szCs w:val="24"/>
        </w:rPr>
        <w:t xml:space="preserve"> :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rPr>
        <w:t xml:space="preserve">     </w:t>
      </w:r>
      <w:r w:rsidRPr="004F2441">
        <w:rPr>
          <w:sz w:val="24"/>
          <w:szCs w:val="24"/>
          <w:lang w:val="en-GB"/>
        </w:rPr>
        <w:tab/>
        <w:t xml:space="preserve"> </w:t>
      </w:r>
      <w:r w:rsidRPr="004F2441">
        <w:rPr>
          <w:sz w:val="24"/>
          <w:szCs w:val="24"/>
        </w:rPr>
        <w:t>………………………………</w:t>
      </w:r>
    </w:p>
    <w:p w:rsidR="008D02F7" w:rsidRPr="004F2441" w:rsidRDefault="008D02F7" w:rsidP="00C6758D">
      <w:pPr>
        <w:jc w:val="both"/>
        <w:rPr>
          <w:sz w:val="24"/>
          <w:szCs w:val="24"/>
          <w:lang w:val="en-GB"/>
        </w:rPr>
      </w:pPr>
      <w:r w:rsidRPr="004F2441">
        <w:rPr>
          <w:sz w:val="24"/>
          <w:szCs w:val="24"/>
          <w:lang w:val="en-GB"/>
        </w:rPr>
        <w:tab/>
      </w:r>
    </w:p>
    <w:p w:rsidR="008D02F7" w:rsidRPr="004F2441" w:rsidRDefault="005732BE" w:rsidP="00DC690E">
      <w:pPr>
        <w:ind w:firstLine="720"/>
        <w:jc w:val="both"/>
        <w:rPr>
          <w:sz w:val="24"/>
          <w:szCs w:val="24"/>
        </w:rPr>
      </w:pPr>
      <w:r>
        <w:rPr>
          <w:sz w:val="24"/>
          <w:szCs w:val="24"/>
        </w:rPr>
        <w:t>e</w:t>
      </w:r>
      <w:r w:rsidR="008D02F7" w:rsidRPr="004F2441">
        <w:rPr>
          <w:sz w:val="24"/>
          <w:szCs w:val="24"/>
        </w:rPr>
        <w:t xml:space="preserve">. </w:t>
      </w:r>
      <w:r w:rsidR="00002B78">
        <w:rPr>
          <w:sz w:val="24"/>
          <w:szCs w:val="24"/>
        </w:rPr>
        <w:t>O</w:t>
      </w:r>
      <w:r w:rsidR="008D02F7" w:rsidRPr="004F2441">
        <w:rPr>
          <w:sz w:val="24"/>
          <w:szCs w:val="24"/>
        </w:rPr>
        <w:t xml:space="preserve">perating temperature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00FE5D73">
        <w:rPr>
          <w:sz w:val="24"/>
          <w:szCs w:val="24"/>
          <w:lang w:val="en-GB"/>
        </w:rPr>
        <w:t xml:space="preserve">    </w:t>
      </w:r>
      <w:r w:rsidRPr="004F2441">
        <w:rPr>
          <w:sz w:val="24"/>
          <w:szCs w:val="24"/>
        </w:rPr>
        <w:t xml:space="preserve">Minimum                                            </w:t>
      </w:r>
      <w:r w:rsidRPr="004F2441">
        <w:rPr>
          <w:sz w:val="24"/>
          <w:szCs w:val="24"/>
          <w:lang w:val="en-GB"/>
        </w:rPr>
        <w:tab/>
      </w:r>
      <w:r w:rsidR="00613BC2" w:rsidRPr="004F2441">
        <w:rPr>
          <w:sz w:val="24"/>
          <w:szCs w:val="24"/>
          <w:lang w:val="en-GB"/>
        </w:rPr>
        <w:t xml:space="preserve"> </w:t>
      </w:r>
      <w:r w:rsidRPr="004F2441">
        <w:rPr>
          <w:sz w:val="24"/>
          <w:szCs w:val="24"/>
        </w:rPr>
        <w:t>: ………………………………</w:t>
      </w:r>
    </w:p>
    <w:p w:rsidR="008D02F7" w:rsidRPr="004F2441" w:rsidRDefault="008D02F7" w:rsidP="0027627B">
      <w:pPr>
        <w:tabs>
          <w:tab w:val="left" w:pos="426"/>
          <w:tab w:val="left" w:pos="709"/>
          <w:tab w:val="left" w:pos="5103"/>
        </w:tabs>
        <w:jc w:val="both"/>
        <w:rPr>
          <w:sz w:val="24"/>
          <w:szCs w:val="24"/>
        </w:rPr>
      </w:pPr>
      <w:r w:rsidRPr="004F2441">
        <w:rPr>
          <w:sz w:val="24"/>
          <w:szCs w:val="24"/>
        </w:rPr>
        <w:t xml:space="preserve">     </w:t>
      </w:r>
      <w:r w:rsidR="0027627B">
        <w:rPr>
          <w:sz w:val="24"/>
          <w:szCs w:val="24"/>
        </w:rPr>
        <w:tab/>
      </w:r>
      <w:r w:rsidR="0027627B">
        <w:rPr>
          <w:sz w:val="24"/>
          <w:szCs w:val="24"/>
        </w:rPr>
        <w:tab/>
      </w:r>
      <w:r w:rsidR="00FE5D73">
        <w:rPr>
          <w:sz w:val="24"/>
          <w:szCs w:val="24"/>
        </w:rPr>
        <w:t xml:space="preserve">    </w:t>
      </w:r>
      <w:r w:rsidRPr="004F2441">
        <w:rPr>
          <w:sz w:val="24"/>
          <w:szCs w:val="24"/>
        </w:rPr>
        <w:t xml:space="preserve">Maximum         </w:t>
      </w:r>
      <w:r w:rsidR="0027627B">
        <w:rPr>
          <w:sz w:val="24"/>
          <w:szCs w:val="24"/>
        </w:rPr>
        <w:t xml:space="preserve">                        </w:t>
      </w:r>
      <w:r w:rsidR="0027627B">
        <w:rPr>
          <w:sz w:val="24"/>
          <w:szCs w:val="24"/>
        </w:rPr>
        <w:tab/>
      </w:r>
      <w:r w:rsidRPr="004F2441">
        <w:rPr>
          <w:sz w:val="24"/>
          <w:szCs w:val="24"/>
        </w:rPr>
        <w:t xml:space="preserve">: </w:t>
      </w:r>
      <w:proofErr w:type="gramStart"/>
      <w:r w:rsidRPr="004F2441">
        <w:rPr>
          <w:sz w:val="24"/>
          <w:szCs w:val="24"/>
        </w:rPr>
        <w:t>……………………………...</w:t>
      </w:r>
      <w:proofErr w:type="gramEnd"/>
    </w:p>
    <w:p w:rsidR="008D02F7" w:rsidRPr="004F2441" w:rsidRDefault="008D02F7" w:rsidP="00C6758D">
      <w:pPr>
        <w:jc w:val="both"/>
        <w:rPr>
          <w:sz w:val="24"/>
          <w:szCs w:val="24"/>
        </w:rPr>
      </w:pPr>
    </w:p>
    <w:p w:rsidR="008D02F7" w:rsidRPr="004F2441" w:rsidRDefault="00002B78" w:rsidP="00C6758D">
      <w:pPr>
        <w:ind w:firstLine="720"/>
        <w:jc w:val="both"/>
        <w:rPr>
          <w:sz w:val="24"/>
          <w:szCs w:val="24"/>
        </w:rPr>
      </w:pPr>
      <w:proofErr w:type="gramStart"/>
      <w:r>
        <w:rPr>
          <w:sz w:val="24"/>
          <w:szCs w:val="24"/>
        </w:rPr>
        <w:t>f</w:t>
      </w:r>
      <w:proofErr w:type="gramEnd"/>
      <w:r w:rsidR="008D02F7" w:rsidRPr="004F2441">
        <w:rPr>
          <w:sz w:val="24"/>
          <w:szCs w:val="24"/>
        </w:rPr>
        <w:t>. Is the tap selector and the reversing</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00107ED2">
        <w:rPr>
          <w:sz w:val="24"/>
          <w:szCs w:val="24"/>
          <w:lang w:val="en-GB"/>
        </w:rPr>
        <w:t xml:space="preserve">   </w:t>
      </w:r>
      <w:proofErr w:type="gramStart"/>
      <w:r w:rsidRPr="004F2441">
        <w:rPr>
          <w:sz w:val="24"/>
          <w:szCs w:val="24"/>
        </w:rPr>
        <w:t>change</w:t>
      </w:r>
      <w:proofErr w:type="gramEnd"/>
      <w:r w:rsidRPr="004F2441">
        <w:rPr>
          <w:sz w:val="24"/>
          <w:szCs w:val="24"/>
        </w:rPr>
        <w:t xml:space="preserve"> – over selector in their own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00107ED2">
        <w:rPr>
          <w:sz w:val="24"/>
          <w:szCs w:val="24"/>
          <w:lang w:val="en-GB"/>
        </w:rPr>
        <w:t xml:space="preserve">   </w:t>
      </w:r>
      <w:proofErr w:type="gramStart"/>
      <w:r w:rsidRPr="004F2441">
        <w:rPr>
          <w:sz w:val="24"/>
          <w:szCs w:val="24"/>
        </w:rPr>
        <w:t>not</w:t>
      </w:r>
      <w:proofErr w:type="gramEnd"/>
      <w:r w:rsidRPr="004F2441">
        <w:rPr>
          <w:sz w:val="24"/>
          <w:szCs w:val="24"/>
        </w:rPr>
        <w:t xml:space="preserve"> oil – tight compartment?                </w:t>
      </w:r>
      <w:r w:rsidR="00613BC2" w:rsidRPr="004F2441">
        <w:rPr>
          <w:sz w:val="24"/>
          <w:szCs w:val="24"/>
        </w:rPr>
        <w:tab/>
        <w:t xml:space="preserve"> </w:t>
      </w:r>
      <w:r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rPr>
        <w:t xml:space="preserve">                                                   </w:t>
      </w:r>
      <w:r w:rsidRPr="004F2441">
        <w:rPr>
          <w:sz w:val="24"/>
          <w:szCs w:val="24"/>
          <w:lang w:val="en-GB"/>
        </w:rPr>
        <w:tab/>
      </w:r>
      <w:r w:rsidRPr="004F2441">
        <w:rPr>
          <w:sz w:val="24"/>
          <w:szCs w:val="24"/>
        </w:rPr>
        <w:t xml:space="preserve">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rPr>
        <w:t xml:space="preserve">                                        </w:t>
      </w:r>
      <w:r w:rsidRPr="004F2441">
        <w:rPr>
          <w:sz w:val="24"/>
          <w:szCs w:val="24"/>
          <w:lang w:val="en-GB"/>
        </w:rPr>
        <w:tab/>
        <w:t xml:space="preserve"> </w:t>
      </w:r>
      <w:r w:rsidRPr="004F2441">
        <w:rPr>
          <w:sz w:val="24"/>
          <w:szCs w:val="24"/>
        </w:rPr>
        <w:t>………………………………..</w:t>
      </w:r>
    </w:p>
    <w:p w:rsidR="008D02F7" w:rsidRPr="004F2441" w:rsidRDefault="008D02F7" w:rsidP="00C6758D">
      <w:pPr>
        <w:jc w:val="both"/>
        <w:rPr>
          <w:sz w:val="24"/>
          <w:szCs w:val="24"/>
        </w:rPr>
      </w:pPr>
    </w:p>
    <w:p w:rsidR="008D02F7" w:rsidRPr="004F2441" w:rsidRDefault="00002B78" w:rsidP="00C6758D">
      <w:pPr>
        <w:ind w:firstLine="720"/>
        <w:jc w:val="both"/>
        <w:rPr>
          <w:sz w:val="24"/>
          <w:szCs w:val="24"/>
        </w:rPr>
      </w:pPr>
      <w:r>
        <w:rPr>
          <w:sz w:val="24"/>
          <w:szCs w:val="24"/>
        </w:rPr>
        <w:t>g</w:t>
      </w:r>
      <w:r w:rsidR="008D02F7" w:rsidRPr="004F2441">
        <w:rPr>
          <w:sz w:val="24"/>
          <w:szCs w:val="24"/>
        </w:rPr>
        <w:t xml:space="preserve">. Is the diverter switch and the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00107ED2">
        <w:rPr>
          <w:sz w:val="24"/>
          <w:szCs w:val="24"/>
          <w:lang w:val="en-GB"/>
        </w:rPr>
        <w:t xml:space="preserve">    </w:t>
      </w:r>
      <w:proofErr w:type="gramStart"/>
      <w:r w:rsidRPr="004F2441">
        <w:rPr>
          <w:sz w:val="24"/>
          <w:szCs w:val="24"/>
        </w:rPr>
        <w:t>transition</w:t>
      </w:r>
      <w:proofErr w:type="gramEnd"/>
      <w:r w:rsidRPr="004F2441">
        <w:rPr>
          <w:sz w:val="24"/>
          <w:szCs w:val="24"/>
        </w:rPr>
        <w:t xml:space="preserve"> resistors in their own </w:t>
      </w:r>
    </w:p>
    <w:p w:rsidR="008D02F7" w:rsidRPr="004F2441" w:rsidRDefault="008D02F7" w:rsidP="00634036">
      <w:pPr>
        <w:jc w:val="both"/>
        <w:rPr>
          <w:sz w:val="24"/>
          <w:szCs w:val="24"/>
        </w:rPr>
      </w:pPr>
      <w:r w:rsidRPr="004F2441">
        <w:rPr>
          <w:sz w:val="24"/>
          <w:szCs w:val="24"/>
        </w:rPr>
        <w:t xml:space="preserve">    </w:t>
      </w:r>
      <w:r w:rsidRPr="004F2441">
        <w:rPr>
          <w:sz w:val="24"/>
          <w:szCs w:val="24"/>
          <w:lang w:val="en-GB"/>
        </w:rPr>
        <w:tab/>
      </w:r>
      <w:r w:rsidR="00107ED2">
        <w:rPr>
          <w:sz w:val="24"/>
          <w:szCs w:val="24"/>
          <w:lang w:val="en-GB"/>
        </w:rPr>
        <w:t xml:space="preserve">    </w:t>
      </w:r>
      <w:proofErr w:type="gramStart"/>
      <w:r w:rsidRPr="004F2441">
        <w:rPr>
          <w:sz w:val="24"/>
          <w:szCs w:val="24"/>
        </w:rPr>
        <w:t>oil</w:t>
      </w:r>
      <w:proofErr w:type="gramEnd"/>
      <w:r w:rsidRPr="004F2441">
        <w:rPr>
          <w:sz w:val="24"/>
          <w:szCs w:val="24"/>
        </w:rPr>
        <w:t xml:space="preserve"> – tight compartment?                </w:t>
      </w:r>
      <w:r w:rsidR="00C6758D" w:rsidRPr="004F2441">
        <w:rPr>
          <w:sz w:val="24"/>
          <w:szCs w:val="24"/>
          <w:lang w:val="en-GB"/>
        </w:rPr>
        <w:tab/>
      </w:r>
      <w:r w:rsidRPr="004F2441">
        <w:rPr>
          <w:sz w:val="24"/>
          <w:szCs w:val="24"/>
        </w:rPr>
        <w:t xml:space="preserve">      </w:t>
      </w:r>
      <w:r w:rsidRPr="004F2441">
        <w:rPr>
          <w:sz w:val="24"/>
          <w:szCs w:val="24"/>
          <w:lang w:val="en-GB"/>
        </w:rPr>
        <w:tab/>
      </w:r>
      <w:r w:rsidRPr="004F2441">
        <w:rPr>
          <w:sz w:val="24"/>
          <w:szCs w:val="24"/>
        </w:rPr>
        <w:t xml:space="preserve">  :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rPr>
        <w:t xml:space="preserve">                                                     </w:t>
      </w:r>
      <w:r w:rsidRPr="004F2441">
        <w:rPr>
          <w:sz w:val="24"/>
          <w:szCs w:val="24"/>
          <w:lang w:val="en-GB"/>
        </w:rPr>
        <w:tab/>
      </w:r>
      <w:r w:rsidR="00C6758D" w:rsidRPr="004F2441">
        <w:rPr>
          <w:sz w:val="24"/>
          <w:szCs w:val="24"/>
          <w:lang w:val="en-GB"/>
        </w:rPr>
        <w:t xml:space="preserve">  </w:t>
      </w:r>
      <w:r w:rsidRPr="004F2441">
        <w:rPr>
          <w:sz w:val="24"/>
          <w:szCs w:val="24"/>
          <w:lang w:val="en-GB"/>
        </w:rPr>
        <w:t xml:space="preserve"> </w:t>
      </w:r>
      <w:r w:rsidRPr="004F2441">
        <w:rPr>
          <w:sz w:val="24"/>
          <w:szCs w:val="24"/>
        </w:rPr>
        <w:t>……………………………….</w:t>
      </w:r>
    </w:p>
    <w:p w:rsidR="008D02F7" w:rsidRPr="004F2441" w:rsidRDefault="008D02F7" w:rsidP="00C6758D">
      <w:pPr>
        <w:jc w:val="both"/>
        <w:rPr>
          <w:sz w:val="24"/>
          <w:szCs w:val="24"/>
        </w:rPr>
      </w:pPr>
    </w:p>
    <w:p w:rsidR="008D02F7" w:rsidRPr="004F2441" w:rsidRDefault="00002B78" w:rsidP="00C6758D">
      <w:pPr>
        <w:ind w:firstLine="720"/>
        <w:jc w:val="both"/>
        <w:rPr>
          <w:sz w:val="24"/>
          <w:szCs w:val="24"/>
        </w:rPr>
      </w:pPr>
      <w:r>
        <w:rPr>
          <w:sz w:val="24"/>
          <w:szCs w:val="24"/>
        </w:rPr>
        <w:lastRenderedPageBreak/>
        <w:t>h</w:t>
      </w:r>
      <w:r w:rsidR="008D02F7" w:rsidRPr="004F2441">
        <w:rPr>
          <w:sz w:val="24"/>
          <w:szCs w:val="24"/>
        </w:rPr>
        <w:t xml:space="preserve">. Is the OLTC equipped with its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00107ED2">
        <w:rPr>
          <w:sz w:val="24"/>
          <w:szCs w:val="24"/>
          <w:lang w:val="en-GB"/>
        </w:rPr>
        <w:t xml:space="preserve">   </w:t>
      </w:r>
      <w:proofErr w:type="gramStart"/>
      <w:r w:rsidRPr="004F2441">
        <w:rPr>
          <w:sz w:val="24"/>
          <w:szCs w:val="24"/>
        </w:rPr>
        <w:t>own</w:t>
      </w:r>
      <w:proofErr w:type="gramEnd"/>
      <w:r w:rsidRPr="004F2441">
        <w:rPr>
          <w:sz w:val="24"/>
          <w:szCs w:val="24"/>
        </w:rPr>
        <w:t xml:space="preserve"> conservator ?                                </w:t>
      </w:r>
      <w:r w:rsidRPr="004F2441">
        <w:rPr>
          <w:sz w:val="24"/>
          <w:szCs w:val="24"/>
          <w:lang w:val="en-GB"/>
        </w:rPr>
        <w:tab/>
      </w:r>
      <w:r w:rsidRPr="004F2441">
        <w:rPr>
          <w:sz w:val="24"/>
          <w:szCs w:val="24"/>
        </w:rPr>
        <w:t>: ……………………………..</w:t>
      </w:r>
    </w:p>
    <w:p w:rsidR="008D02F7" w:rsidRPr="004F2441" w:rsidRDefault="008D02F7" w:rsidP="00C6758D">
      <w:pPr>
        <w:jc w:val="both"/>
        <w:rPr>
          <w:sz w:val="24"/>
          <w:szCs w:val="24"/>
        </w:rPr>
      </w:pPr>
    </w:p>
    <w:p w:rsidR="008D02F7" w:rsidRPr="004F2441" w:rsidRDefault="00002B78" w:rsidP="00C6758D">
      <w:pPr>
        <w:ind w:firstLine="720"/>
        <w:jc w:val="both"/>
        <w:rPr>
          <w:sz w:val="24"/>
          <w:szCs w:val="24"/>
        </w:rPr>
      </w:pPr>
      <w:proofErr w:type="spellStart"/>
      <w:r>
        <w:rPr>
          <w:sz w:val="24"/>
          <w:szCs w:val="24"/>
        </w:rPr>
        <w:t>i</w:t>
      </w:r>
      <w:proofErr w:type="spellEnd"/>
      <w:r w:rsidR="008D02F7" w:rsidRPr="004F2441">
        <w:rPr>
          <w:sz w:val="24"/>
          <w:szCs w:val="24"/>
        </w:rPr>
        <w:t>. Is the oil of OLTC free from</w:t>
      </w:r>
      <w:r w:rsidR="00650D8D">
        <w:rPr>
          <w:sz w:val="24"/>
          <w:szCs w:val="24"/>
          <w:lang w:val="en-GB"/>
        </w:rPr>
        <w:t xml:space="preserve"> </w:t>
      </w:r>
      <w:r w:rsidR="00650D8D">
        <w:rPr>
          <w:sz w:val="24"/>
          <w:szCs w:val="24"/>
        </w:rPr>
        <w:t>PCBs or</w:t>
      </w:r>
      <w:r w:rsidR="008D02F7" w:rsidRPr="004F2441">
        <w:rPr>
          <w:sz w:val="24"/>
          <w:szCs w:val="24"/>
        </w:rPr>
        <w:t xml:space="preserve"> </w:t>
      </w:r>
    </w:p>
    <w:p w:rsidR="00DC690E" w:rsidRDefault="008D02F7" w:rsidP="00C6758D">
      <w:pPr>
        <w:jc w:val="both"/>
        <w:rPr>
          <w:sz w:val="24"/>
          <w:szCs w:val="24"/>
        </w:rPr>
      </w:pPr>
      <w:r w:rsidRPr="004F2441">
        <w:rPr>
          <w:sz w:val="24"/>
          <w:szCs w:val="24"/>
        </w:rPr>
        <w:t xml:space="preserve">      </w:t>
      </w:r>
      <w:r w:rsidRPr="004F2441">
        <w:rPr>
          <w:sz w:val="24"/>
          <w:szCs w:val="24"/>
          <w:lang w:val="en-GB"/>
        </w:rPr>
        <w:tab/>
      </w:r>
      <w:r w:rsidR="00650D8D">
        <w:rPr>
          <w:sz w:val="24"/>
          <w:szCs w:val="24"/>
          <w:lang w:val="en-GB"/>
        </w:rPr>
        <w:t xml:space="preserve">   </w:t>
      </w:r>
      <w:r w:rsidR="00DC690E">
        <w:rPr>
          <w:sz w:val="24"/>
          <w:szCs w:val="24"/>
        </w:rPr>
        <w:t>PCTs</w:t>
      </w:r>
      <w:r w:rsidR="00650D8D">
        <w:rPr>
          <w:sz w:val="24"/>
          <w:szCs w:val="24"/>
        </w:rPr>
        <w:t xml:space="preserve">, suitable for transformers </w:t>
      </w:r>
      <w:r w:rsidRPr="004F2441">
        <w:rPr>
          <w:sz w:val="24"/>
          <w:szCs w:val="24"/>
        </w:rPr>
        <w:t xml:space="preserve">and </w:t>
      </w:r>
    </w:p>
    <w:p w:rsidR="008D02F7" w:rsidRPr="004F2441" w:rsidRDefault="00107ED2" w:rsidP="00DC690E">
      <w:pPr>
        <w:ind w:firstLine="720"/>
        <w:jc w:val="both"/>
        <w:rPr>
          <w:sz w:val="24"/>
          <w:szCs w:val="24"/>
        </w:rPr>
      </w:pPr>
      <w:r>
        <w:rPr>
          <w:sz w:val="24"/>
          <w:szCs w:val="24"/>
        </w:rPr>
        <w:t xml:space="preserve">   </w:t>
      </w:r>
      <w:proofErr w:type="gramStart"/>
      <w:r w:rsidR="00650D8D" w:rsidRPr="004F2441">
        <w:rPr>
          <w:sz w:val="24"/>
          <w:szCs w:val="24"/>
        </w:rPr>
        <w:t>in</w:t>
      </w:r>
      <w:proofErr w:type="gramEnd"/>
      <w:r w:rsidR="00650D8D" w:rsidRPr="004F2441">
        <w:rPr>
          <w:sz w:val="24"/>
          <w:szCs w:val="24"/>
        </w:rPr>
        <w:t xml:space="preserve"> accordance </w:t>
      </w:r>
      <w:r w:rsidR="008D02F7" w:rsidRPr="004F2441">
        <w:rPr>
          <w:sz w:val="24"/>
          <w:szCs w:val="24"/>
        </w:rPr>
        <w:t>with IEC 60296</w:t>
      </w:r>
      <w:r w:rsidR="000C562E">
        <w:rPr>
          <w:sz w:val="24"/>
          <w:szCs w:val="24"/>
        </w:rPr>
        <w:t>?</w:t>
      </w:r>
      <w:r w:rsidR="006504B8">
        <w:rPr>
          <w:sz w:val="24"/>
          <w:szCs w:val="24"/>
        </w:rPr>
        <w:t xml:space="preserve">    </w:t>
      </w:r>
      <w:r w:rsidR="008D02F7" w:rsidRPr="004F2441">
        <w:rPr>
          <w:sz w:val="24"/>
          <w:szCs w:val="24"/>
        </w:rPr>
        <w:t xml:space="preserve">          </w:t>
      </w:r>
      <w:r w:rsidR="00650D8D">
        <w:rPr>
          <w:sz w:val="24"/>
          <w:szCs w:val="24"/>
        </w:rPr>
        <w:t xml:space="preserve">   </w:t>
      </w:r>
      <w:r w:rsidR="008D02F7" w:rsidRPr="004F2441">
        <w:rPr>
          <w:sz w:val="24"/>
          <w:szCs w:val="24"/>
        </w:rPr>
        <w:t xml:space="preserve"> : ………………………………</w:t>
      </w:r>
    </w:p>
    <w:p w:rsidR="008D02F7" w:rsidRPr="004F2441" w:rsidRDefault="008D02F7" w:rsidP="00C6758D">
      <w:pPr>
        <w:jc w:val="both"/>
        <w:rPr>
          <w:sz w:val="24"/>
          <w:szCs w:val="24"/>
        </w:rPr>
      </w:pPr>
    </w:p>
    <w:p w:rsidR="008D02F7" w:rsidRPr="004F2441" w:rsidRDefault="00002B78" w:rsidP="00C6758D">
      <w:pPr>
        <w:ind w:firstLine="720"/>
        <w:jc w:val="both"/>
        <w:rPr>
          <w:sz w:val="24"/>
          <w:szCs w:val="24"/>
        </w:rPr>
      </w:pPr>
      <w:r>
        <w:rPr>
          <w:sz w:val="24"/>
          <w:szCs w:val="24"/>
        </w:rPr>
        <w:t>j</w:t>
      </w:r>
      <w:r w:rsidR="008D02F7" w:rsidRPr="004F2441">
        <w:rPr>
          <w:sz w:val="24"/>
          <w:szCs w:val="24"/>
        </w:rPr>
        <w:t xml:space="preserve">. Is the conservator equipped </w:t>
      </w:r>
      <w:proofErr w:type="gramStart"/>
      <w:r w:rsidR="008D02F7" w:rsidRPr="004F2441">
        <w:rPr>
          <w:sz w:val="24"/>
          <w:szCs w:val="24"/>
        </w:rPr>
        <w:t>with</w:t>
      </w:r>
      <w:proofErr w:type="gramEnd"/>
      <w:r w:rsidR="008D02F7" w:rsidRPr="004F2441">
        <w:rPr>
          <w:sz w:val="24"/>
          <w:szCs w:val="24"/>
        </w:rPr>
        <w:t xml:space="preserve">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00107ED2">
        <w:rPr>
          <w:sz w:val="24"/>
          <w:szCs w:val="24"/>
          <w:lang w:val="en-GB"/>
        </w:rPr>
        <w:t xml:space="preserve">    </w:t>
      </w:r>
      <w:proofErr w:type="gramStart"/>
      <w:r w:rsidRPr="004F2441">
        <w:rPr>
          <w:sz w:val="24"/>
          <w:szCs w:val="24"/>
        </w:rPr>
        <w:t>oil</w:t>
      </w:r>
      <w:proofErr w:type="gramEnd"/>
      <w:r w:rsidRPr="004F2441">
        <w:rPr>
          <w:sz w:val="24"/>
          <w:szCs w:val="24"/>
        </w:rPr>
        <w:t xml:space="preserve"> level indicator </w:t>
      </w:r>
      <w:r w:rsidR="00E62658">
        <w:rPr>
          <w:sz w:val="24"/>
          <w:szCs w:val="24"/>
        </w:rPr>
        <w:t>and breather</w:t>
      </w:r>
      <w:r w:rsidRPr="004F2441">
        <w:rPr>
          <w:sz w:val="24"/>
          <w:szCs w:val="24"/>
        </w:rPr>
        <w:t xml:space="preserve">?                </w:t>
      </w:r>
      <w:r w:rsidRPr="004F2441">
        <w:rPr>
          <w:sz w:val="24"/>
          <w:szCs w:val="24"/>
          <w:lang w:val="en-GB"/>
        </w:rPr>
        <w:tab/>
      </w:r>
      <w:r w:rsidRPr="004F2441">
        <w:rPr>
          <w:sz w:val="24"/>
          <w:szCs w:val="24"/>
        </w:rPr>
        <w:t xml:space="preserve"> :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lang w:val="en-GB"/>
        </w:rPr>
        <w:tab/>
      </w:r>
      <w:r w:rsidRPr="004F2441">
        <w:rPr>
          <w:sz w:val="24"/>
          <w:szCs w:val="24"/>
        </w:rPr>
        <w:t>……………………………….</w:t>
      </w:r>
    </w:p>
    <w:p w:rsidR="008D02F7" w:rsidRPr="004F2441" w:rsidRDefault="008D02F7" w:rsidP="00C6758D">
      <w:pPr>
        <w:jc w:val="both"/>
        <w:rPr>
          <w:sz w:val="24"/>
          <w:szCs w:val="24"/>
        </w:rPr>
      </w:pPr>
    </w:p>
    <w:p w:rsidR="008D02F7" w:rsidRPr="004F2441" w:rsidRDefault="00002B78" w:rsidP="00C6758D">
      <w:pPr>
        <w:ind w:firstLine="720"/>
        <w:jc w:val="both"/>
        <w:rPr>
          <w:sz w:val="24"/>
          <w:szCs w:val="24"/>
        </w:rPr>
      </w:pPr>
      <w:r>
        <w:rPr>
          <w:sz w:val="24"/>
          <w:szCs w:val="24"/>
        </w:rPr>
        <w:t>k</w:t>
      </w:r>
      <w:r w:rsidR="008D02F7" w:rsidRPr="004F2441">
        <w:rPr>
          <w:sz w:val="24"/>
          <w:szCs w:val="24"/>
        </w:rPr>
        <w:t>. Is the diverter switch and</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00107ED2">
        <w:rPr>
          <w:sz w:val="24"/>
          <w:szCs w:val="24"/>
          <w:lang w:val="en-GB"/>
        </w:rPr>
        <w:t xml:space="preserve">   </w:t>
      </w:r>
      <w:proofErr w:type="gramStart"/>
      <w:r w:rsidRPr="004F2441">
        <w:rPr>
          <w:sz w:val="24"/>
          <w:szCs w:val="24"/>
        </w:rPr>
        <w:t>transition</w:t>
      </w:r>
      <w:proofErr w:type="gramEnd"/>
      <w:r w:rsidRPr="004F2441">
        <w:rPr>
          <w:sz w:val="24"/>
          <w:szCs w:val="24"/>
        </w:rPr>
        <w:t xml:space="preserve"> resistors compartment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00107ED2">
        <w:rPr>
          <w:sz w:val="24"/>
          <w:szCs w:val="24"/>
          <w:lang w:val="en-GB"/>
        </w:rPr>
        <w:t xml:space="preserve">   </w:t>
      </w:r>
      <w:proofErr w:type="gramStart"/>
      <w:r w:rsidRPr="004F2441">
        <w:rPr>
          <w:sz w:val="24"/>
          <w:szCs w:val="24"/>
        </w:rPr>
        <w:t>equipped</w:t>
      </w:r>
      <w:proofErr w:type="gramEnd"/>
      <w:r w:rsidRPr="004F2441">
        <w:rPr>
          <w:sz w:val="24"/>
          <w:szCs w:val="24"/>
        </w:rPr>
        <w:t xml:space="preserve"> with a filling and</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00FE5D73">
        <w:rPr>
          <w:sz w:val="24"/>
          <w:szCs w:val="24"/>
          <w:lang w:val="en-GB"/>
        </w:rPr>
        <w:t xml:space="preserve">   </w:t>
      </w:r>
      <w:proofErr w:type="gramStart"/>
      <w:r w:rsidRPr="004F2441">
        <w:rPr>
          <w:sz w:val="24"/>
          <w:szCs w:val="24"/>
        </w:rPr>
        <w:t>a</w:t>
      </w:r>
      <w:proofErr w:type="gramEnd"/>
      <w:r w:rsidRPr="004F2441">
        <w:rPr>
          <w:sz w:val="24"/>
          <w:szCs w:val="24"/>
        </w:rPr>
        <w:t xml:space="preserve"> drain tap ?                                       </w:t>
      </w:r>
      <w:r w:rsidR="00107ED2">
        <w:rPr>
          <w:sz w:val="24"/>
          <w:szCs w:val="24"/>
          <w:lang w:val="en-GB"/>
        </w:rPr>
        <w:tab/>
      </w:r>
      <w:r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lang w:val="en-GB"/>
        </w:rPr>
        <w:tab/>
      </w:r>
      <w:r w:rsidRPr="004F2441">
        <w:rPr>
          <w:sz w:val="24"/>
          <w:szCs w:val="24"/>
        </w:rPr>
        <w:t>………………………………..</w:t>
      </w:r>
    </w:p>
    <w:p w:rsidR="008D02F7" w:rsidRPr="004F2441" w:rsidRDefault="00002B78" w:rsidP="00C6758D">
      <w:pPr>
        <w:ind w:firstLine="720"/>
        <w:jc w:val="both"/>
        <w:rPr>
          <w:sz w:val="24"/>
          <w:szCs w:val="24"/>
        </w:rPr>
      </w:pPr>
      <w:r>
        <w:rPr>
          <w:sz w:val="24"/>
          <w:szCs w:val="24"/>
        </w:rPr>
        <w:t>l</w:t>
      </w:r>
      <w:r w:rsidR="008D02F7" w:rsidRPr="004F2441">
        <w:rPr>
          <w:sz w:val="24"/>
          <w:szCs w:val="24"/>
        </w:rPr>
        <w:t xml:space="preserve">. Does the OLTC consist </w:t>
      </w:r>
      <w:proofErr w:type="gramStart"/>
      <w:r w:rsidR="008D02F7" w:rsidRPr="004F2441">
        <w:rPr>
          <w:sz w:val="24"/>
          <w:szCs w:val="24"/>
        </w:rPr>
        <w:t>of</w:t>
      </w:r>
      <w:proofErr w:type="gramEnd"/>
    </w:p>
    <w:p w:rsidR="008D02F7" w:rsidRDefault="008D02F7" w:rsidP="00C6758D">
      <w:pPr>
        <w:jc w:val="both"/>
        <w:rPr>
          <w:sz w:val="24"/>
          <w:szCs w:val="24"/>
        </w:rPr>
      </w:pPr>
      <w:r w:rsidRPr="004F2441">
        <w:rPr>
          <w:sz w:val="24"/>
          <w:szCs w:val="24"/>
        </w:rPr>
        <w:t xml:space="preserve">      </w:t>
      </w:r>
      <w:r w:rsidRPr="004F2441">
        <w:rPr>
          <w:sz w:val="24"/>
          <w:szCs w:val="24"/>
          <w:lang w:val="en-GB"/>
        </w:rPr>
        <w:tab/>
      </w:r>
      <w:r w:rsidR="00107ED2">
        <w:rPr>
          <w:sz w:val="24"/>
          <w:szCs w:val="24"/>
          <w:lang w:val="en-GB"/>
        </w:rPr>
        <w:t xml:space="preserve">     </w:t>
      </w:r>
      <w:proofErr w:type="gramStart"/>
      <w:r w:rsidRPr="004F2441">
        <w:rPr>
          <w:sz w:val="24"/>
          <w:szCs w:val="24"/>
        </w:rPr>
        <w:t>a</w:t>
      </w:r>
      <w:proofErr w:type="gramEnd"/>
      <w:r w:rsidRPr="004F2441">
        <w:rPr>
          <w:sz w:val="24"/>
          <w:szCs w:val="24"/>
        </w:rPr>
        <w:t xml:space="preserve"> three – phase unit ?                        </w:t>
      </w:r>
      <w:r w:rsidR="00107ED2">
        <w:rPr>
          <w:sz w:val="24"/>
          <w:szCs w:val="24"/>
          <w:lang w:val="en-GB"/>
        </w:rPr>
        <w:tab/>
      </w:r>
      <w:r w:rsidRPr="004F2441">
        <w:rPr>
          <w:sz w:val="24"/>
          <w:szCs w:val="24"/>
        </w:rPr>
        <w:t>: ………………………………</w:t>
      </w:r>
    </w:p>
    <w:p w:rsidR="00832258" w:rsidRPr="004F2441" w:rsidRDefault="00832258" w:rsidP="00C6758D">
      <w:pPr>
        <w:jc w:val="both"/>
        <w:rPr>
          <w:sz w:val="24"/>
          <w:szCs w:val="24"/>
        </w:rPr>
      </w:pPr>
    </w:p>
    <w:p w:rsidR="00324161" w:rsidRPr="00324161" w:rsidRDefault="00002B78" w:rsidP="0029388F">
      <w:pPr>
        <w:ind w:firstLine="720"/>
        <w:jc w:val="both"/>
        <w:rPr>
          <w:sz w:val="24"/>
          <w:szCs w:val="24"/>
        </w:rPr>
      </w:pPr>
      <w:r>
        <w:rPr>
          <w:sz w:val="24"/>
          <w:szCs w:val="24"/>
        </w:rPr>
        <w:t>m</w:t>
      </w:r>
      <w:r w:rsidR="00324161" w:rsidRPr="00324161">
        <w:rPr>
          <w:sz w:val="24"/>
          <w:szCs w:val="24"/>
        </w:rPr>
        <w:t>.</w:t>
      </w:r>
      <w:r w:rsidR="00324161">
        <w:rPr>
          <w:sz w:val="24"/>
          <w:szCs w:val="24"/>
        </w:rPr>
        <w:t xml:space="preserve"> </w:t>
      </w:r>
      <w:r w:rsidR="00324161" w:rsidRPr="00324161">
        <w:rPr>
          <w:sz w:val="24"/>
          <w:szCs w:val="24"/>
        </w:rPr>
        <w:t xml:space="preserve">Is the OLTC equipped with its </w:t>
      </w:r>
      <w:proofErr w:type="gramStart"/>
      <w:r w:rsidR="00324161" w:rsidRPr="00324161">
        <w:rPr>
          <w:sz w:val="24"/>
          <w:szCs w:val="24"/>
        </w:rPr>
        <w:t>own</w:t>
      </w:r>
      <w:proofErr w:type="gramEnd"/>
    </w:p>
    <w:p w:rsidR="00324161" w:rsidRPr="00324161" w:rsidRDefault="00324161" w:rsidP="00324161">
      <w:pPr>
        <w:jc w:val="both"/>
        <w:rPr>
          <w:sz w:val="24"/>
          <w:szCs w:val="24"/>
        </w:rPr>
      </w:pPr>
      <w:r w:rsidRPr="004F2441">
        <w:rPr>
          <w:sz w:val="24"/>
          <w:szCs w:val="24"/>
        </w:rPr>
        <w:t xml:space="preserve">      </w:t>
      </w:r>
      <w:r w:rsidRPr="004F2441">
        <w:rPr>
          <w:sz w:val="24"/>
          <w:szCs w:val="24"/>
          <w:lang w:val="en-GB"/>
        </w:rPr>
        <w:tab/>
      </w:r>
      <w:r>
        <w:rPr>
          <w:sz w:val="24"/>
          <w:szCs w:val="24"/>
          <w:lang w:val="en-GB"/>
        </w:rPr>
        <w:t xml:space="preserve">   </w:t>
      </w:r>
      <w:proofErr w:type="gramStart"/>
      <w:r w:rsidRPr="00324161">
        <w:rPr>
          <w:sz w:val="24"/>
          <w:szCs w:val="24"/>
        </w:rPr>
        <w:t>oil-flow</w:t>
      </w:r>
      <w:proofErr w:type="gramEnd"/>
      <w:r w:rsidRPr="00324161">
        <w:rPr>
          <w:sz w:val="24"/>
          <w:szCs w:val="24"/>
        </w:rPr>
        <w:t xml:space="preserve"> relay?</w:t>
      </w:r>
      <w:r w:rsidRPr="00324161">
        <w:rPr>
          <w:sz w:val="24"/>
          <w:szCs w:val="24"/>
        </w:rPr>
        <w:tab/>
      </w:r>
      <w:r w:rsidRPr="00324161">
        <w:rPr>
          <w:sz w:val="24"/>
          <w:szCs w:val="24"/>
        </w:rPr>
        <w:tab/>
      </w:r>
      <w:r w:rsidRPr="00324161">
        <w:rPr>
          <w:sz w:val="24"/>
          <w:szCs w:val="24"/>
        </w:rPr>
        <w:tab/>
      </w:r>
      <w:r w:rsidRPr="00324161">
        <w:rPr>
          <w:sz w:val="24"/>
          <w:szCs w:val="24"/>
        </w:rPr>
        <w:tab/>
        <w:t>: ………………………………</w:t>
      </w:r>
    </w:p>
    <w:p w:rsidR="00324161" w:rsidRPr="00324161" w:rsidRDefault="00324161" w:rsidP="00324161">
      <w:pPr>
        <w:jc w:val="both"/>
        <w:rPr>
          <w:sz w:val="24"/>
          <w:szCs w:val="24"/>
        </w:rPr>
      </w:pPr>
      <w:r w:rsidRPr="004F2441">
        <w:rPr>
          <w:sz w:val="24"/>
          <w:szCs w:val="24"/>
        </w:rPr>
        <w:t xml:space="preserve">      </w:t>
      </w:r>
      <w:r w:rsidRPr="004F2441">
        <w:rPr>
          <w:sz w:val="24"/>
          <w:szCs w:val="24"/>
          <w:lang w:val="en-GB"/>
        </w:rPr>
        <w:tab/>
      </w:r>
      <w:r>
        <w:rPr>
          <w:sz w:val="24"/>
          <w:szCs w:val="24"/>
          <w:lang w:val="en-GB"/>
        </w:rPr>
        <w:t xml:space="preserve">   </w:t>
      </w:r>
      <w:r w:rsidRPr="00324161">
        <w:rPr>
          <w:sz w:val="24"/>
          <w:szCs w:val="24"/>
        </w:rPr>
        <w:t>Describe where it is installed</w:t>
      </w:r>
      <w:r w:rsidRPr="00324161">
        <w:rPr>
          <w:sz w:val="24"/>
          <w:szCs w:val="24"/>
        </w:rPr>
        <w:tab/>
      </w:r>
      <w:r w:rsidRPr="00324161">
        <w:rPr>
          <w:sz w:val="24"/>
          <w:szCs w:val="24"/>
        </w:rPr>
        <w:tab/>
        <w:t>: ………………………………</w:t>
      </w:r>
    </w:p>
    <w:p w:rsidR="00324161" w:rsidRPr="00324161" w:rsidRDefault="00324161" w:rsidP="00324161">
      <w:pPr>
        <w:jc w:val="both"/>
        <w:rPr>
          <w:sz w:val="24"/>
          <w:szCs w:val="24"/>
        </w:rPr>
      </w:pPr>
      <w:r w:rsidRPr="004F2441">
        <w:rPr>
          <w:sz w:val="24"/>
          <w:szCs w:val="24"/>
        </w:rPr>
        <w:t xml:space="preserve">      </w:t>
      </w:r>
      <w:r w:rsidRPr="004F2441">
        <w:rPr>
          <w:sz w:val="24"/>
          <w:szCs w:val="24"/>
          <w:lang w:val="en-GB"/>
        </w:rPr>
        <w:tab/>
      </w:r>
      <w:r>
        <w:rPr>
          <w:sz w:val="24"/>
          <w:szCs w:val="24"/>
          <w:lang w:val="en-GB"/>
        </w:rPr>
        <w:t xml:space="preserve">   </w:t>
      </w:r>
      <w:r w:rsidRPr="00324161">
        <w:rPr>
          <w:sz w:val="24"/>
          <w:szCs w:val="24"/>
        </w:rPr>
        <w:t>Type and manufacturer</w:t>
      </w:r>
      <w:r w:rsidRPr="00324161">
        <w:rPr>
          <w:sz w:val="24"/>
          <w:szCs w:val="24"/>
        </w:rPr>
        <w:tab/>
      </w:r>
      <w:r w:rsidRPr="00324161">
        <w:rPr>
          <w:sz w:val="24"/>
          <w:szCs w:val="24"/>
        </w:rPr>
        <w:tab/>
      </w:r>
      <w:r w:rsidRPr="00324161">
        <w:rPr>
          <w:sz w:val="24"/>
          <w:szCs w:val="24"/>
        </w:rPr>
        <w:tab/>
        <w:t>: ………………………………</w:t>
      </w:r>
    </w:p>
    <w:p w:rsidR="006F55B0" w:rsidRPr="004F2441" w:rsidRDefault="006F55B0" w:rsidP="00C6758D">
      <w:pPr>
        <w:jc w:val="both"/>
        <w:rPr>
          <w:sz w:val="24"/>
          <w:szCs w:val="24"/>
        </w:rPr>
      </w:pPr>
    </w:p>
    <w:p w:rsidR="008D02F7" w:rsidRPr="00CF2DCF" w:rsidRDefault="00024FBB" w:rsidP="00CF2DCF">
      <w:pPr>
        <w:jc w:val="both"/>
        <w:rPr>
          <w:sz w:val="24"/>
          <w:szCs w:val="24"/>
        </w:rPr>
      </w:pPr>
      <w:r>
        <w:rPr>
          <w:sz w:val="24"/>
          <w:szCs w:val="24"/>
        </w:rPr>
        <w:t>16</w:t>
      </w:r>
      <w:r w:rsidR="009B7146" w:rsidRPr="009B7146">
        <w:rPr>
          <w:sz w:val="24"/>
          <w:szCs w:val="24"/>
        </w:rPr>
        <w:t>.</w:t>
      </w:r>
      <w:r w:rsidR="009B7146">
        <w:rPr>
          <w:sz w:val="24"/>
          <w:szCs w:val="24"/>
        </w:rPr>
        <w:tab/>
      </w:r>
      <w:r w:rsidR="008D02F7" w:rsidRPr="00CF2DCF">
        <w:rPr>
          <w:sz w:val="24"/>
          <w:szCs w:val="24"/>
        </w:rPr>
        <w:t>Tapping arrangement</w:t>
      </w:r>
      <w:r w:rsidR="009B7146">
        <w:rPr>
          <w:sz w:val="24"/>
          <w:szCs w:val="24"/>
        </w:rPr>
        <w:tab/>
      </w:r>
      <w:r w:rsidR="008D02F7" w:rsidRPr="00CF2DCF">
        <w:rPr>
          <w:sz w:val="24"/>
          <w:szCs w:val="24"/>
        </w:rPr>
        <w:t xml:space="preserve">                        </w:t>
      </w:r>
      <w:r w:rsidR="008D02F7" w:rsidRPr="00CF2DCF">
        <w:rPr>
          <w:sz w:val="24"/>
          <w:szCs w:val="24"/>
        </w:rPr>
        <w:tab/>
        <w:t>: ………………………………</w:t>
      </w:r>
    </w:p>
    <w:p w:rsidR="0031461F" w:rsidRDefault="0031461F" w:rsidP="00C6758D">
      <w:pPr>
        <w:ind w:firstLine="720"/>
        <w:jc w:val="both"/>
        <w:rPr>
          <w:sz w:val="24"/>
          <w:szCs w:val="24"/>
        </w:rPr>
      </w:pPr>
    </w:p>
    <w:p w:rsidR="008D02F7" w:rsidRPr="004F2441" w:rsidRDefault="008D02F7" w:rsidP="00CF2DCF">
      <w:pPr>
        <w:jc w:val="both"/>
        <w:rPr>
          <w:sz w:val="24"/>
          <w:szCs w:val="24"/>
        </w:rPr>
      </w:pPr>
      <w:r w:rsidRPr="004F2441">
        <w:rPr>
          <w:sz w:val="24"/>
          <w:szCs w:val="24"/>
        </w:rPr>
        <w:t>1</w:t>
      </w:r>
      <w:r w:rsidR="00024FBB">
        <w:rPr>
          <w:sz w:val="24"/>
          <w:szCs w:val="24"/>
        </w:rPr>
        <w:t>7</w:t>
      </w:r>
      <w:r w:rsidRPr="004F2441">
        <w:rPr>
          <w:sz w:val="24"/>
          <w:szCs w:val="24"/>
        </w:rPr>
        <w:t>.</w:t>
      </w:r>
      <w:r w:rsidR="00024FBB">
        <w:rPr>
          <w:sz w:val="24"/>
          <w:szCs w:val="24"/>
        </w:rPr>
        <w:tab/>
      </w:r>
      <w:r w:rsidRPr="004F2441">
        <w:rPr>
          <w:sz w:val="24"/>
          <w:szCs w:val="24"/>
        </w:rPr>
        <w:t xml:space="preserve">Position of </w:t>
      </w:r>
      <w:r w:rsidR="00CA7003">
        <w:rPr>
          <w:sz w:val="24"/>
          <w:szCs w:val="24"/>
        </w:rPr>
        <w:t>regulating winding</w:t>
      </w:r>
      <w:r w:rsidRPr="004F2441">
        <w:rPr>
          <w:sz w:val="24"/>
          <w:szCs w:val="24"/>
        </w:rPr>
        <w:t xml:space="preserve">                      </w:t>
      </w:r>
      <w:r w:rsidRPr="00CF2DCF">
        <w:rPr>
          <w:sz w:val="24"/>
          <w:szCs w:val="24"/>
        </w:rPr>
        <w:tab/>
      </w:r>
      <w:r w:rsidRPr="004F2441">
        <w:rPr>
          <w:sz w:val="24"/>
          <w:szCs w:val="24"/>
        </w:rPr>
        <w:t>: ………………………………</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1</w:t>
      </w:r>
      <w:r w:rsidR="00024FBB">
        <w:rPr>
          <w:sz w:val="24"/>
          <w:szCs w:val="24"/>
        </w:rPr>
        <w:t>8</w:t>
      </w:r>
      <w:r w:rsidRPr="004F2441">
        <w:rPr>
          <w:sz w:val="24"/>
          <w:szCs w:val="24"/>
        </w:rPr>
        <w:t>.</w:t>
      </w:r>
      <w:r w:rsidR="00024FBB">
        <w:rPr>
          <w:sz w:val="24"/>
          <w:szCs w:val="24"/>
        </w:rPr>
        <w:tab/>
      </w:r>
      <w:r w:rsidRPr="004F2441">
        <w:rPr>
          <w:sz w:val="24"/>
          <w:szCs w:val="24"/>
        </w:rPr>
        <w:t>Maximum rated through current</w:t>
      </w:r>
      <w:r w:rsidR="00832258">
        <w:rPr>
          <w:sz w:val="24"/>
          <w:szCs w:val="24"/>
        </w:rPr>
        <w:t xml:space="preserve"> of OLTC</w:t>
      </w:r>
      <w:r w:rsidR="00024FBB">
        <w:rPr>
          <w:sz w:val="24"/>
          <w:szCs w:val="24"/>
        </w:rPr>
        <w:tab/>
      </w:r>
      <w:r w:rsidR="00832258" w:rsidRPr="00CF2DCF">
        <w:rPr>
          <w:sz w:val="24"/>
          <w:szCs w:val="24"/>
        </w:rPr>
        <w:t xml:space="preserve"> </w:t>
      </w:r>
      <w:r w:rsidRPr="004F2441">
        <w:rPr>
          <w:sz w:val="24"/>
          <w:szCs w:val="24"/>
        </w:rPr>
        <w:t>: ………………………………</w:t>
      </w:r>
    </w:p>
    <w:p w:rsidR="008D02F7" w:rsidRPr="004F2441" w:rsidRDefault="008D02F7" w:rsidP="00C6758D">
      <w:pPr>
        <w:jc w:val="both"/>
        <w:rPr>
          <w:sz w:val="24"/>
          <w:szCs w:val="24"/>
        </w:rPr>
      </w:pPr>
    </w:p>
    <w:p w:rsidR="00832258" w:rsidRPr="004F2441" w:rsidRDefault="0031461F" w:rsidP="00CF2DCF">
      <w:pPr>
        <w:jc w:val="both"/>
        <w:rPr>
          <w:sz w:val="24"/>
          <w:szCs w:val="24"/>
        </w:rPr>
      </w:pPr>
      <w:r>
        <w:rPr>
          <w:sz w:val="24"/>
          <w:szCs w:val="24"/>
        </w:rPr>
        <w:t>1</w:t>
      </w:r>
      <w:r w:rsidR="00024FBB">
        <w:rPr>
          <w:sz w:val="24"/>
          <w:szCs w:val="24"/>
        </w:rPr>
        <w:t>9</w:t>
      </w:r>
      <w:r w:rsidR="00832258" w:rsidRPr="004F2441">
        <w:rPr>
          <w:sz w:val="24"/>
          <w:szCs w:val="24"/>
        </w:rPr>
        <w:t>.</w:t>
      </w:r>
      <w:r w:rsidR="00024FBB">
        <w:rPr>
          <w:sz w:val="24"/>
          <w:szCs w:val="24"/>
        </w:rPr>
        <w:tab/>
      </w:r>
      <w:r w:rsidR="00832258" w:rsidRPr="004F2441">
        <w:rPr>
          <w:sz w:val="24"/>
          <w:szCs w:val="24"/>
        </w:rPr>
        <w:t xml:space="preserve">Maximum rated </w:t>
      </w:r>
      <w:r w:rsidR="00832258">
        <w:rPr>
          <w:sz w:val="24"/>
          <w:szCs w:val="24"/>
        </w:rPr>
        <w:t>step voltage of OLTC</w:t>
      </w:r>
      <w:r w:rsidR="00024FBB">
        <w:rPr>
          <w:sz w:val="24"/>
          <w:szCs w:val="24"/>
        </w:rPr>
        <w:tab/>
      </w:r>
      <w:r w:rsidR="00832258" w:rsidRPr="00CF2DCF">
        <w:rPr>
          <w:sz w:val="24"/>
          <w:szCs w:val="24"/>
        </w:rPr>
        <w:t xml:space="preserve"> </w:t>
      </w:r>
      <w:r w:rsidR="00832258" w:rsidRPr="004F2441">
        <w:rPr>
          <w:sz w:val="24"/>
          <w:szCs w:val="24"/>
        </w:rPr>
        <w:t>: ………………………………</w:t>
      </w:r>
    </w:p>
    <w:p w:rsidR="00832258" w:rsidRPr="004F2441" w:rsidRDefault="00832258" w:rsidP="00832258">
      <w:pPr>
        <w:jc w:val="both"/>
        <w:rPr>
          <w:sz w:val="24"/>
          <w:szCs w:val="24"/>
        </w:rPr>
      </w:pPr>
    </w:p>
    <w:p w:rsidR="008D02F7" w:rsidRPr="004F2441" w:rsidRDefault="00024FBB" w:rsidP="00CF2DCF">
      <w:pPr>
        <w:jc w:val="both"/>
        <w:rPr>
          <w:sz w:val="24"/>
          <w:szCs w:val="24"/>
        </w:rPr>
      </w:pPr>
      <w:r>
        <w:rPr>
          <w:sz w:val="24"/>
          <w:szCs w:val="24"/>
        </w:rPr>
        <w:t>20</w:t>
      </w:r>
      <w:r w:rsidR="008D02F7" w:rsidRPr="004F2441">
        <w:rPr>
          <w:sz w:val="24"/>
          <w:szCs w:val="24"/>
        </w:rPr>
        <w:t>.</w:t>
      </w:r>
      <w:r>
        <w:rPr>
          <w:sz w:val="24"/>
          <w:szCs w:val="24"/>
        </w:rPr>
        <w:tab/>
      </w:r>
      <w:r w:rsidR="008D02F7" w:rsidRPr="004F2441">
        <w:rPr>
          <w:sz w:val="24"/>
          <w:szCs w:val="24"/>
        </w:rPr>
        <w:t>Rated frequency</w:t>
      </w:r>
      <w:r w:rsidR="00832258">
        <w:rPr>
          <w:sz w:val="24"/>
          <w:szCs w:val="24"/>
        </w:rPr>
        <w:t xml:space="preserve"> of OLTC</w:t>
      </w:r>
      <w:r w:rsidR="008D02F7" w:rsidRPr="004F2441">
        <w:rPr>
          <w:sz w:val="24"/>
          <w:szCs w:val="24"/>
        </w:rPr>
        <w:t xml:space="preserve">                       </w:t>
      </w:r>
      <w:r w:rsidR="008D02F7" w:rsidRPr="00CF2DCF">
        <w:rPr>
          <w:sz w:val="24"/>
          <w:szCs w:val="24"/>
        </w:rPr>
        <w:tab/>
      </w:r>
      <w:r w:rsidR="008D02F7" w:rsidRPr="004F2441">
        <w:rPr>
          <w:sz w:val="24"/>
          <w:szCs w:val="24"/>
        </w:rPr>
        <w:t>: ………………………………</w:t>
      </w:r>
    </w:p>
    <w:p w:rsidR="008D02F7" w:rsidRPr="004F2441" w:rsidRDefault="008D02F7" w:rsidP="00C6758D">
      <w:pPr>
        <w:jc w:val="both"/>
        <w:rPr>
          <w:sz w:val="24"/>
          <w:szCs w:val="24"/>
        </w:rPr>
      </w:pPr>
    </w:p>
    <w:p w:rsidR="008D02F7" w:rsidRPr="004F2441" w:rsidRDefault="0031461F" w:rsidP="00CF2DCF">
      <w:pPr>
        <w:jc w:val="both"/>
        <w:rPr>
          <w:sz w:val="24"/>
          <w:szCs w:val="24"/>
        </w:rPr>
      </w:pPr>
      <w:r>
        <w:rPr>
          <w:sz w:val="24"/>
          <w:szCs w:val="24"/>
        </w:rPr>
        <w:t>2</w:t>
      </w:r>
      <w:r w:rsidR="00024FBB">
        <w:rPr>
          <w:sz w:val="24"/>
          <w:szCs w:val="24"/>
        </w:rPr>
        <w:t>1</w:t>
      </w:r>
      <w:r w:rsidR="008D02F7" w:rsidRPr="004F2441">
        <w:rPr>
          <w:sz w:val="24"/>
          <w:szCs w:val="24"/>
        </w:rPr>
        <w:t>.</w:t>
      </w:r>
      <w:r w:rsidR="00024FBB">
        <w:rPr>
          <w:sz w:val="24"/>
          <w:szCs w:val="24"/>
        </w:rPr>
        <w:tab/>
      </w:r>
      <w:r w:rsidR="008D02F7" w:rsidRPr="004F2441">
        <w:rPr>
          <w:sz w:val="24"/>
          <w:szCs w:val="24"/>
        </w:rPr>
        <w:t>Rated Voltage</w:t>
      </w:r>
      <w:r w:rsidR="00832258">
        <w:rPr>
          <w:sz w:val="24"/>
          <w:szCs w:val="24"/>
        </w:rPr>
        <w:t xml:space="preserve"> of OLTC</w:t>
      </w:r>
      <w:r w:rsidR="008D02F7" w:rsidRPr="004F2441">
        <w:rPr>
          <w:sz w:val="24"/>
          <w:szCs w:val="24"/>
        </w:rPr>
        <w:t xml:space="preserve">                           </w:t>
      </w:r>
      <w:r w:rsidR="008D02F7" w:rsidRPr="00CF2DCF">
        <w:rPr>
          <w:sz w:val="24"/>
          <w:szCs w:val="24"/>
        </w:rPr>
        <w:tab/>
      </w:r>
      <w:r w:rsidR="008D02F7" w:rsidRPr="004F2441">
        <w:rPr>
          <w:sz w:val="24"/>
          <w:szCs w:val="24"/>
        </w:rPr>
        <w:t xml:space="preserve">: </w:t>
      </w:r>
      <w:proofErr w:type="gramStart"/>
      <w:r w:rsidR="008D02F7" w:rsidRPr="004F2441">
        <w:rPr>
          <w:sz w:val="24"/>
          <w:szCs w:val="24"/>
        </w:rPr>
        <w:t>……………………………...</w:t>
      </w:r>
      <w:proofErr w:type="gramEnd"/>
    </w:p>
    <w:p w:rsidR="008D02F7" w:rsidRPr="004F2441" w:rsidRDefault="008D02F7" w:rsidP="00C6758D">
      <w:pPr>
        <w:jc w:val="both"/>
        <w:rPr>
          <w:sz w:val="24"/>
          <w:szCs w:val="24"/>
        </w:rPr>
      </w:pPr>
    </w:p>
    <w:p w:rsidR="00832258" w:rsidRPr="00832258" w:rsidRDefault="0031461F" w:rsidP="00CF2DCF">
      <w:pPr>
        <w:jc w:val="both"/>
        <w:rPr>
          <w:sz w:val="24"/>
          <w:szCs w:val="24"/>
        </w:rPr>
      </w:pPr>
      <w:r>
        <w:rPr>
          <w:sz w:val="24"/>
          <w:szCs w:val="24"/>
        </w:rPr>
        <w:t>2</w:t>
      </w:r>
      <w:r w:rsidR="00024FBB">
        <w:rPr>
          <w:sz w:val="24"/>
          <w:szCs w:val="24"/>
        </w:rPr>
        <w:t>2</w:t>
      </w:r>
      <w:r w:rsidR="00832258" w:rsidRPr="00832258">
        <w:rPr>
          <w:sz w:val="24"/>
          <w:szCs w:val="24"/>
        </w:rPr>
        <w:t>.</w:t>
      </w:r>
      <w:r w:rsidR="00024FBB">
        <w:rPr>
          <w:sz w:val="24"/>
          <w:szCs w:val="24"/>
        </w:rPr>
        <w:tab/>
      </w:r>
      <w:r w:rsidR="00832258" w:rsidRPr="00832258">
        <w:rPr>
          <w:sz w:val="24"/>
          <w:szCs w:val="24"/>
        </w:rPr>
        <w:t>Supply voltage for the control circuits</w:t>
      </w:r>
    </w:p>
    <w:p w:rsidR="00832258" w:rsidRPr="00832258" w:rsidRDefault="00832258" w:rsidP="0029388F">
      <w:pPr>
        <w:jc w:val="both"/>
        <w:rPr>
          <w:sz w:val="24"/>
          <w:szCs w:val="24"/>
        </w:rPr>
      </w:pPr>
      <w:r w:rsidRPr="004F2441">
        <w:rPr>
          <w:sz w:val="24"/>
          <w:szCs w:val="24"/>
        </w:rPr>
        <w:t xml:space="preserve">      </w:t>
      </w:r>
      <w:r w:rsidRPr="00CF2DCF">
        <w:rPr>
          <w:sz w:val="24"/>
          <w:szCs w:val="24"/>
        </w:rPr>
        <w:tab/>
      </w:r>
      <w:proofErr w:type="gramStart"/>
      <w:r w:rsidRPr="00832258">
        <w:rPr>
          <w:sz w:val="24"/>
          <w:szCs w:val="24"/>
        </w:rPr>
        <w:t>of</w:t>
      </w:r>
      <w:proofErr w:type="gramEnd"/>
      <w:r w:rsidRPr="00832258">
        <w:rPr>
          <w:sz w:val="24"/>
          <w:szCs w:val="24"/>
        </w:rPr>
        <w:t xml:space="preserve"> the motor drive unit</w:t>
      </w:r>
      <w:r w:rsidRPr="00832258">
        <w:rPr>
          <w:sz w:val="24"/>
          <w:szCs w:val="24"/>
        </w:rPr>
        <w:tab/>
      </w:r>
      <w:r w:rsidRPr="00832258">
        <w:rPr>
          <w:sz w:val="24"/>
          <w:szCs w:val="24"/>
        </w:rPr>
        <w:tab/>
      </w:r>
      <w:r w:rsidRPr="00832258">
        <w:rPr>
          <w:sz w:val="24"/>
          <w:szCs w:val="24"/>
        </w:rPr>
        <w:tab/>
        <w:t>: ……………………………...</w:t>
      </w:r>
    </w:p>
    <w:p w:rsidR="00832258" w:rsidRPr="00832258" w:rsidRDefault="00832258" w:rsidP="00832258">
      <w:pPr>
        <w:ind w:firstLine="720"/>
        <w:jc w:val="both"/>
        <w:rPr>
          <w:sz w:val="24"/>
          <w:szCs w:val="24"/>
        </w:rPr>
      </w:pPr>
    </w:p>
    <w:p w:rsidR="008D02F7" w:rsidRPr="004F2441" w:rsidRDefault="008D02F7" w:rsidP="00CF2DCF">
      <w:pPr>
        <w:jc w:val="both"/>
        <w:rPr>
          <w:sz w:val="24"/>
          <w:szCs w:val="24"/>
        </w:rPr>
      </w:pPr>
      <w:r w:rsidRPr="004F2441">
        <w:rPr>
          <w:sz w:val="24"/>
          <w:szCs w:val="24"/>
        </w:rPr>
        <w:t>2</w:t>
      </w:r>
      <w:r w:rsidR="00024FBB">
        <w:rPr>
          <w:sz w:val="24"/>
          <w:szCs w:val="24"/>
        </w:rPr>
        <w:t>3</w:t>
      </w:r>
      <w:r w:rsidRPr="004F2441">
        <w:rPr>
          <w:sz w:val="24"/>
          <w:szCs w:val="24"/>
        </w:rPr>
        <w:t>.</w:t>
      </w:r>
      <w:r w:rsidR="00024FBB">
        <w:rPr>
          <w:sz w:val="24"/>
          <w:szCs w:val="24"/>
        </w:rPr>
        <w:tab/>
      </w:r>
      <w:r w:rsidRPr="004F2441">
        <w:rPr>
          <w:sz w:val="24"/>
          <w:szCs w:val="24"/>
        </w:rPr>
        <w:t>Rated power frequency withstand</w:t>
      </w:r>
    </w:p>
    <w:p w:rsidR="008D02F7" w:rsidRPr="004F2441" w:rsidRDefault="008D02F7" w:rsidP="00C6758D">
      <w:pPr>
        <w:jc w:val="both"/>
        <w:rPr>
          <w:sz w:val="24"/>
          <w:szCs w:val="24"/>
        </w:rPr>
      </w:pPr>
      <w:r w:rsidRPr="004F2441">
        <w:rPr>
          <w:sz w:val="24"/>
          <w:szCs w:val="24"/>
        </w:rPr>
        <w:t xml:space="preserve">      </w:t>
      </w:r>
      <w:r w:rsidRPr="00CF2DCF">
        <w:rPr>
          <w:sz w:val="24"/>
          <w:szCs w:val="24"/>
        </w:rPr>
        <w:tab/>
      </w:r>
      <w:proofErr w:type="gramStart"/>
      <w:r w:rsidRPr="004F2441">
        <w:rPr>
          <w:sz w:val="24"/>
          <w:szCs w:val="24"/>
        </w:rPr>
        <w:t>voltage</w:t>
      </w:r>
      <w:proofErr w:type="gramEnd"/>
      <w:r w:rsidR="00024FBB">
        <w:rPr>
          <w:sz w:val="24"/>
          <w:szCs w:val="24"/>
        </w:rPr>
        <w:tab/>
      </w:r>
      <w:r w:rsidR="00024FBB">
        <w:rPr>
          <w:sz w:val="24"/>
          <w:szCs w:val="24"/>
        </w:rPr>
        <w:tab/>
      </w:r>
      <w:r w:rsidRPr="004F2441">
        <w:rPr>
          <w:sz w:val="24"/>
          <w:szCs w:val="24"/>
        </w:rPr>
        <w:t xml:space="preserve">                                               </w:t>
      </w:r>
      <w:r w:rsidR="00107ED2" w:rsidRPr="00CF2DCF">
        <w:rPr>
          <w:sz w:val="24"/>
          <w:szCs w:val="24"/>
        </w:rPr>
        <w:tab/>
      </w:r>
      <w:r w:rsidRPr="004F2441">
        <w:rPr>
          <w:sz w:val="24"/>
          <w:szCs w:val="24"/>
        </w:rPr>
        <w:t>: ………………………………</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2</w:t>
      </w:r>
      <w:r w:rsidR="00024FBB">
        <w:rPr>
          <w:sz w:val="24"/>
          <w:szCs w:val="24"/>
        </w:rPr>
        <w:t>4</w:t>
      </w:r>
      <w:r w:rsidRPr="004F2441">
        <w:rPr>
          <w:sz w:val="24"/>
          <w:szCs w:val="24"/>
        </w:rPr>
        <w:t>.</w:t>
      </w:r>
      <w:r w:rsidR="00024FBB">
        <w:rPr>
          <w:sz w:val="24"/>
          <w:szCs w:val="24"/>
        </w:rPr>
        <w:tab/>
      </w:r>
      <w:r w:rsidRPr="004F2441">
        <w:rPr>
          <w:sz w:val="24"/>
          <w:szCs w:val="24"/>
        </w:rPr>
        <w:t xml:space="preserve">Rated lightning impulse withstand </w:t>
      </w:r>
    </w:p>
    <w:p w:rsidR="008D02F7" w:rsidRPr="004F2441" w:rsidRDefault="008D02F7" w:rsidP="00C6758D">
      <w:pPr>
        <w:jc w:val="both"/>
        <w:rPr>
          <w:sz w:val="24"/>
          <w:szCs w:val="24"/>
        </w:rPr>
      </w:pPr>
      <w:r w:rsidRPr="004F2441">
        <w:rPr>
          <w:sz w:val="24"/>
          <w:szCs w:val="24"/>
        </w:rPr>
        <w:t xml:space="preserve">      </w:t>
      </w:r>
      <w:r w:rsidRPr="00CF2DCF">
        <w:rPr>
          <w:sz w:val="24"/>
          <w:szCs w:val="24"/>
        </w:rPr>
        <w:tab/>
      </w:r>
      <w:proofErr w:type="gramStart"/>
      <w:r w:rsidRPr="004F2441">
        <w:rPr>
          <w:sz w:val="24"/>
          <w:szCs w:val="24"/>
        </w:rPr>
        <w:t>voltage</w:t>
      </w:r>
      <w:proofErr w:type="gramEnd"/>
      <w:r w:rsidR="00024FBB">
        <w:rPr>
          <w:sz w:val="24"/>
          <w:szCs w:val="24"/>
        </w:rPr>
        <w:tab/>
      </w:r>
      <w:r w:rsidRPr="004F2441">
        <w:rPr>
          <w:sz w:val="24"/>
          <w:szCs w:val="24"/>
        </w:rPr>
        <w:t xml:space="preserve">                                                </w:t>
      </w:r>
      <w:r w:rsidR="00FE5D73" w:rsidRPr="00CF2DCF">
        <w:rPr>
          <w:sz w:val="24"/>
          <w:szCs w:val="24"/>
        </w:rPr>
        <w:tab/>
      </w:r>
      <w:r w:rsidRPr="004F2441">
        <w:rPr>
          <w:sz w:val="24"/>
          <w:szCs w:val="24"/>
        </w:rPr>
        <w:t>: ……………………………...</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2</w:t>
      </w:r>
      <w:r w:rsidR="00024FBB">
        <w:rPr>
          <w:sz w:val="24"/>
          <w:szCs w:val="24"/>
        </w:rPr>
        <w:t>5</w:t>
      </w:r>
      <w:r w:rsidRPr="004F2441">
        <w:rPr>
          <w:sz w:val="24"/>
          <w:szCs w:val="24"/>
        </w:rPr>
        <w:t>.</w:t>
      </w:r>
      <w:r w:rsidR="00024FBB">
        <w:rPr>
          <w:sz w:val="24"/>
          <w:szCs w:val="24"/>
        </w:rPr>
        <w:tab/>
      </w:r>
      <w:r w:rsidRPr="004F2441">
        <w:rPr>
          <w:sz w:val="24"/>
          <w:szCs w:val="24"/>
        </w:rPr>
        <w:t>Describe the oil – flow controlled</w:t>
      </w:r>
    </w:p>
    <w:p w:rsidR="008D02F7" w:rsidRPr="004F2441" w:rsidRDefault="008D02F7" w:rsidP="00C6758D">
      <w:pPr>
        <w:jc w:val="both"/>
        <w:rPr>
          <w:sz w:val="24"/>
          <w:szCs w:val="24"/>
        </w:rPr>
      </w:pPr>
      <w:r w:rsidRPr="004F2441">
        <w:rPr>
          <w:sz w:val="24"/>
          <w:szCs w:val="24"/>
        </w:rPr>
        <w:t xml:space="preserve">      </w:t>
      </w:r>
      <w:r w:rsidRPr="00CF2DCF">
        <w:rPr>
          <w:sz w:val="24"/>
          <w:szCs w:val="24"/>
        </w:rPr>
        <w:tab/>
      </w:r>
      <w:proofErr w:type="gramStart"/>
      <w:r w:rsidRPr="004F2441">
        <w:rPr>
          <w:sz w:val="24"/>
          <w:szCs w:val="24"/>
        </w:rPr>
        <w:t>relay</w:t>
      </w:r>
      <w:proofErr w:type="gramEnd"/>
      <w:r w:rsidRPr="004F2441">
        <w:rPr>
          <w:sz w:val="24"/>
          <w:szCs w:val="24"/>
        </w:rPr>
        <w:t xml:space="preserve"> and where it is installed</w:t>
      </w:r>
      <w:r w:rsidR="00024FBB">
        <w:rPr>
          <w:sz w:val="24"/>
          <w:szCs w:val="24"/>
        </w:rPr>
        <w:tab/>
      </w:r>
      <w:r w:rsidRPr="004F2441">
        <w:rPr>
          <w:sz w:val="24"/>
          <w:szCs w:val="24"/>
        </w:rPr>
        <w:t xml:space="preserve">             </w:t>
      </w:r>
      <w:r w:rsidR="00107ED2" w:rsidRPr="00CF2DCF">
        <w:rPr>
          <w:sz w:val="24"/>
          <w:szCs w:val="24"/>
        </w:rPr>
        <w:tab/>
      </w:r>
      <w:r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lang w:val="en-GB"/>
        </w:rPr>
        <w:tab/>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lang w:val="en-GB"/>
        </w:rPr>
        <w:tab/>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Pr="004F2441">
        <w:rPr>
          <w:sz w:val="24"/>
          <w:szCs w:val="24"/>
          <w:lang w:val="en-GB"/>
        </w:rPr>
        <w:tab/>
      </w:r>
      <w:r w:rsidRPr="004F2441">
        <w:rPr>
          <w:sz w:val="24"/>
          <w:szCs w:val="24"/>
          <w:lang w:val="en-GB"/>
        </w:rPr>
        <w:tab/>
      </w:r>
      <w:r w:rsidRPr="004F2441">
        <w:rPr>
          <w:sz w:val="24"/>
          <w:szCs w:val="24"/>
        </w:rPr>
        <w:t>………………………………..</w:t>
      </w:r>
    </w:p>
    <w:p w:rsidR="008D02F7" w:rsidRPr="004F2441" w:rsidRDefault="008D02F7" w:rsidP="00C6758D">
      <w:pPr>
        <w:jc w:val="both"/>
        <w:rPr>
          <w:sz w:val="24"/>
          <w:szCs w:val="24"/>
        </w:rPr>
      </w:pPr>
    </w:p>
    <w:p w:rsidR="008D02F7" w:rsidRPr="004F2441" w:rsidRDefault="00630484" w:rsidP="00CF2DCF">
      <w:pPr>
        <w:jc w:val="both"/>
        <w:rPr>
          <w:sz w:val="24"/>
          <w:szCs w:val="24"/>
        </w:rPr>
      </w:pPr>
      <w:r w:rsidRPr="004F2441">
        <w:rPr>
          <w:sz w:val="24"/>
          <w:szCs w:val="24"/>
        </w:rPr>
        <w:t>2</w:t>
      </w:r>
      <w:r w:rsidR="00024FBB">
        <w:rPr>
          <w:sz w:val="24"/>
          <w:szCs w:val="24"/>
        </w:rPr>
        <w:t>6</w:t>
      </w:r>
      <w:r w:rsidRPr="004F2441">
        <w:rPr>
          <w:sz w:val="24"/>
          <w:szCs w:val="24"/>
        </w:rPr>
        <w:t>.</w:t>
      </w:r>
      <w:r w:rsidR="00024FBB">
        <w:rPr>
          <w:sz w:val="24"/>
          <w:szCs w:val="24"/>
        </w:rPr>
        <w:tab/>
      </w:r>
      <w:r w:rsidRPr="004F2441">
        <w:rPr>
          <w:sz w:val="24"/>
          <w:szCs w:val="24"/>
        </w:rPr>
        <w:t xml:space="preserve">Number of </w:t>
      </w:r>
      <w:r w:rsidR="001C1081">
        <w:rPr>
          <w:sz w:val="24"/>
          <w:szCs w:val="24"/>
        </w:rPr>
        <w:t>make</w:t>
      </w:r>
      <w:r w:rsidR="008D02F7" w:rsidRPr="004F2441">
        <w:rPr>
          <w:sz w:val="24"/>
          <w:szCs w:val="24"/>
        </w:rPr>
        <w:t xml:space="preserve"> output contacts </w:t>
      </w:r>
    </w:p>
    <w:p w:rsidR="008D02F7" w:rsidRPr="004F2441" w:rsidRDefault="008D02F7" w:rsidP="00CF2DCF">
      <w:pPr>
        <w:jc w:val="both"/>
        <w:rPr>
          <w:sz w:val="24"/>
          <w:szCs w:val="24"/>
        </w:rPr>
      </w:pPr>
      <w:r w:rsidRPr="004F2441">
        <w:rPr>
          <w:sz w:val="24"/>
          <w:szCs w:val="24"/>
        </w:rPr>
        <w:t xml:space="preserve">      </w:t>
      </w:r>
      <w:r w:rsidRPr="00CF2DCF">
        <w:rPr>
          <w:sz w:val="24"/>
          <w:szCs w:val="24"/>
        </w:rPr>
        <w:tab/>
      </w:r>
      <w:proofErr w:type="gramStart"/>
      <w:r w:rsidRPr="004F2441">
        <w:rPr>
          <w:sz w:val="24"/>
          <w:szCs w:val="24"/>
        </w:rPr>
        <w:t>of</w:t>
      </w:r>
      <w:proofErr w:type="gramEnd"/>
      <w:r w:rsidRPr="004F2441">
        <w:rPr>
          <w:sz w:val="24"/>
          <w:szCs w:val="24"/>
        </w:rPr>
        <w:t xml:space="preserve"> the oil – flow controlled relay         </w:t>
      </w:r>
      <w:r w:rsidRPr="00CF2DCF">
        <w:rPr>
          <w:sz w:val="24"/>
          <w:szCs w:val="24"/>
        </w:rPr>
        <w:tab/>
      </w:r>
      <w:r w:rsidRPr="004F2441">
        <w:rPr>
          <w:sz w:val="24"/>
          <w:szCs w:val="24"/>
        </w:rPr>
        <w:t>: ……………………………….</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2</w:t>
      </w:r>
      <w:r w:rsidR="00024FBB">
        <w:rPr>
          <w:sz w:val="24"/>
          <w:szCs w:val="24"/>
        </w:rPr>
        <w:t>7</w:t>
      </w:r>
      <w:r w:rsidRPr="004F2441">
        <w:rPr>
          <w:sz w:val="24"/>
          <w:szCs w:val="24"/>
        </w:rPr>
        <w:t>.</w:t>
      </w:r>
      <w:r w:rsidR="00024FBB">
        <w:rPr>
          <w:sz w:val="24"/>
          <w:szCs w:val="24"/>
        </w:rPr>
        <w:tab/>
      </w:r>
      <w:r w:rsidR="006E3AE8">
        <w:rPr>
          <w:sz w:val="24"/>
          <w:szCs w:val="24"/>
        </w:rPr>
        <w:t>Describe the</w:t>
      </w:r>
      <w:r w:rsidRPr="004F2441">
        <w:rPr>
          <w:sz w:val="24"/>
          <w:szCs w:val="24"/>
        </w:rPr>
        <w:t xml:space="preserve"> pressure relief </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device</w:t>
      </w:r>
      <w:proofErr w:type="gramEnd"/>
      <w:r w:rsidRPr="004F2441">
        <w:rPr>
          <w:sz w:val="24"/>
          <w:szCs w:val="24"/>
        </w:rPr>
        <w:t xml:space="preserve"> and where it is </w:t>
      </w:r>
      <w:r w:rsidR="00FE5D73" w:rsidRPr="004F2441">
        <w:rPr>
          <w:sz w:val="24"/>
          <w:szCs w:val="24"/>
        </w:rPr>
        <w:t>installed</w:t>
      </w:r>
      <w:r w:rsidR="00024FBB">
        <w:rPr>
          <w:sz w:val="24"/>
          <w:szCs w:val="24"/>
        </w:rPr>
        <w:tab/>
      </w:r>
      <w:r w:rsidRPr="004F2441">
        <w:rPr>
          <w:sz w:val="24"/>
          <w:szCs w:val="24"/>
        </w:rPr>
        <w:t xml:space="preserve">         </w:t>
      </w:r>
      <w:r w:rsidR="00C6758D" w:rsidRPr="00CF2DCF">
        <w:rPr>
          <w:sz w:val="24"/>
          <w:szCs w:val="24"/>
        </w:rPr>
        <w:tab/>
      </w:r>
      <w:r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t xml:space="preserve">  </w:t>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t xml:space="preserve">  </w:t>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t xml:space="preserve">  </w:t>
      </w:r>
      <w:r w:rsidRPr="004F2441">
        <w:rPr>
          <w:sz w:val="24"/>
          <w:szCs w:val="24"/>
        </w:rPr>
        <w:t>……………………………….</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2</w:t>
      </w:r>
      <w:r w:rsidR="00024FBB">
        <w:rPr>
          <w:sz w:val="24"/>
          <w:szCs w:val="24"/>
        </w:rPr>
        <w:t>8</w:t>
      </w:r>
      <w:r w:rsidRPr="004F2441">
        <w:rPr>
          <w:sz w:val="24"/>
          <w:szCs w:val="24"/>
        </w:rPr>
        <w:t>.</w:t>
      </w:r>
      <w:r w:rsidR="00024FBB">
        <w:rPr>
          <w:sz w:val="24"/>
          <w:szCs w:val="24"/>
        </w:rPr>
        <w:tab/>
      </w:r>
      <w:r w:rsidRPr="004F2441">
        <w:rPr>
          <w:sz w:val="24"/>
          <w:szCs w:val="24"/>
        </w:rPr>
        <w:t xml:space="preserve">Number of </w:t>
      </w:r>
      <w:r w:rsidR="001C1081">
        <w:rPr>
          <w:sz w:val="24"/>
          <w:szCs w:val="24"/>
        </w:rPr>
        <w:t>make</w:t>
      </w:r>
      <w:r w:rsidRPr="004F2441">
        <w:rPr>
          <w:sz w:val="24"/>
          <w:szCs w:val="24"/>
        </w:rPr>
        <w:t xml:space="preserve"> output contact</w:t>
      </w:r>
      <w:r w:rsidR="00630484" w:rsidRPr="004F2441">
        <w:rPr>
          <w:sz w:val="24"/>
          <w:szCs w:val="24"/>
        </w:rPr>
        <w:t>s</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of</w:t>
      </w:r>
      <w:proofErr w:type="gramEnd"/>
      <w:r w:rsidRPr="004F2441">
        <w:rPr>
          <w:sz w:val="24"/>
          <w:szCs w:val="24"/>
        </w:rPr>
        <w:t xml:space="preserve"> the pressure relief device</w:t>
      </w:r>
      <w:r w:rsidR="00024FBB">
        <w:rPr>
          <w:sz w:val="24"/>
          <w:szCs w:val="24"/>
        </w:rPr>
        <w:tab/>
      </w:r>
      <w:r w:rsidRPr="004F2441">
        <w:rPr>
          <w:sz w:val="24"/>
          <w:szCs w:val="24"/>
        </w:rPr>
        <w:t xml:space="preserve">              </w:t>
      </w:r>
      <w:r w:rsidR="00107ED2" w:rsidRPr="00CF2DCF">
        <w:rPr>
          <w:sz w:val="24"/>
          <w:szCs w:val="24"/>
        </w:rPr>
        <w:tab/>
      </w:r>
      <w:r w:rsidRPr="004F2441">
        <w:rPr>
          <w:sz w:val="24"/>
          <w:szCs w:val="24"/>
        </w:rPr>
        <w:t>: ………………………………</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2</w:t>
      </w:r>
      <w:r w:rsidR="00024FBB">
        <w:rPr>
          <w:sz w:val="24"/>
          <w:szCs w:val="24"/>
        </w:rPr>
        <w:t>9</w:t>
      </w:r>
      <w:r w:rsidRPr="004F2441">
        <w:rPr>
          <w:sz w:val="24"/>
          <w:szCs w:val="24"/>
        </w:rPr>
        <w:t>.</w:t>
      </w:r>
      <w:r w:rsidR="00024FBB">
        <w:rPr>
          <w:sz w:val="24"/>
          <w:szCs w:val="24"/>
        </w:rPr>
        <w:tab/>
      </w:r>
      <w:r w:rsidRPr="004F2441">
        <w:rPr>
          <w:sz w:val="24"/>
          <w:szCs w:val="24"/>
        </w:rPr>
        <w:t xml:space="preserve">Time response of the pressure </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relief</w:t>
      </w:r>
      <w:proofErr w:type="gramEnd"/>
      <w:r w:rsidRPr="004F2441">
        <w:rPr>
          <w:sz w:val="24"/>
          <w:szCs w:val="24"/>
        </w:rPr>
        <w:t xml:space="preserve"> device</w:t>
      </w:r>
      <w:r w:rsidR="00024FBB">
        <w:rPr>
          <w:sz w:val="24"/>
          <w:szCs w:val="24"/>
        </w:rPr>
        <w:tab/>
      </w:r>
      <w:r w:rsidRPr="004F2441">
        <w:rPr>
          <w:sz w:val="24"/>
          <w:szCs w:val="24"/>
        </w:rPr>
        <w:t xml:space="preserve">                                      </w:t>
      </w:r>
      <w:r w:rsidR="00107ED2" w:rsidRPr="00CF2DCF">
        <w:rPr>
          <w:sz w:val="24"/>
          <w:szCs w:val="24"/>
        </w:rPr>
        <w:tab/>
      </w:r>
      <w:r w:rsidRPr="004F2441">
        <w:rPr>
          <w:sz w:val="24"/>
          <w:szCs w:val="24"/>
        </w:rPr>
        <w:t>: ………………………………</w:t>
      </w:r>
    </w:p>
    <w:p w:rsidR="008D02F7" w:rsidRPr="004F2441" w:rsidRDefault="008D02F7" w:rsidP="00C6758D">
      <w:pPr>
        <w:jc w:val="both"/>
        <w:rPr>
          <w:sz w:val="24"/>
          <w:szCs w:val="24"/>
        </w:rPr>
      </w:pPr>
    </w:p>
    <w:p w:rsidR="008D02F7" w:rsidRPr="004F2441" w:rsidRDefault="00024FBB" w:rsidP="00CF2DCF">
      <w:pPr>
        <w:jc w:val="both"/>
        <w:rPr>
          <w:sz w:val="24"/>
          <w:szCs w:val="24"/>
        </w:rPr>
      </w:pPr>
      <w:r>
        <w:rPr>
          <w:sz w:val="24"/>
          <w:szCs w:val="24"/>
        </w:rPr>
        <w:t>30</w:t>
      </w:r>
      <w:r w:rsidR="008D02F7" w:rsidRPr="004F2441">
        <w:rPr>
          <w:sz w:val="24"/>
          <w:szCs w:val="24"/>
        </w:rPr>
        <w:t>.</w:t>
      </w:r>
      <w:r>
        <w:rPr>
          <w:sz w:val="24"/>
          <w:szCs w:val="24"/>
        </w:rPr>
        <w:tab/>
      </w:r>
      <w:r w:rsidR="008D02F7" w:rsidRPr="004F2441">
        <w:rPr>
          <w:sz w:val="24"/>
          <w:szCs w:val="24"/>
        </w:rPr>
        <w:t xml:space="preserve">Pressure or vacuum values for </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the</w:t>
      </w:r>
      <w:proofErr w:type="gramEnd"/>
      <w:r w:rsidRPr="004F2441">
        <w:rPr>
          <w:sz w:val="24"/>
          <w:szCs w:val="24"/>
        </w:rPr>
        <w:t xml:space="preserve"> diverter switch compartment </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proofErr w:type="gramStart"/>
      <w:r w:rsidRPr="004F2441">
        <w:rPr>
          <w:sz w:val="24"/>
          <w:szCs w:val="24"/>
        </w:rPr>
        <w:t>and</w:t>
      </w:r>
      <w:proofErr w:type="gramEnd"/>
      <w:r w:rsidRPr="004F2441">
        <w:rPr>
          <w:sz w:val="24"/>
          <w:szCs w:val="24"/>
        </w:rPr>
        <w:t xml:space="preserve"> transition resistors</w:t>
      </w:r>
      <w:r w:rsidR="00024FBB">
        <w:rPr>
          <w:sz w:val="24"/>
          <w:szCs w:val="24"/>
        </w:rPr>
        <w:tab/>
      </w:r>
      <w:r w:rsidRPr="004F2441">
        <w:rPr>
          <w:sz w:val="24"/>
          <w:szCs w:val="24"/>
        </w:rPr>
        <w:t xml:space="preserve">                      </w:t>
      </w:r>
      <w:r w:rsidR="00107ED2">
        <w:rPr>
          <w:sz w:val="24"/>
          <w:szCs w:val="24"/>
          <w:lang w:val="en-GB"/>
        </w:rPr>
        <w:tab/>
      </w:r>
      <w:r w:rsidRPr="004F2441">
        <w:rPr>
          <w:sz w:val="24"/>
          <w:szCs w:val="24"/>
        </w:rPr>
        <w:t>: ………………………………</w:t>
      </w:r>
    </w:p>
    <w:p w:rsidR="008D02F7" w:rsidRPr="004F2441" w:rsidRDefault="008D02F7" w:rsidP="00C6758D">
      <w:pPr>
        <w:jc w:val="both"/>
        <w:rPr>
          <w:sz w:val="24"/>
          <w:szCs w:val="24"/>
        </w:rPr>
      </w:pPr>
    </w:p>
    <w:p w:rsidR="008D02F7" w:rsidRPr="004F2441" w:rsidRDefault="0031461F" w:rsidP="00CF2DCF">
      <w:pPr>
        <w:jc w:val="both"/>
        <w:rPr>
          <w:sz w:val="24"/>
          <w:szCs w:val="24"/>
        </w:rPr>
      </w:pPr>
      <w:r>
        <w:rPr>
          <w:sz w:val="24"/>
          <w:szCs w:val="24"/>
        </w:rPr>
        <w:t>3</w:t>
      </w:r>
      <w:r w:rsidR="00024FBB">
        <w:rPr>
          <w:sz w:val="24"/>
          <w:szCs w:val="24"/>
        </w:rPr>
        <w:t>1</w:t>
      </w:r>
      <w:r w:rsidR="008D02F7" w:rsidRPr="004F2441">
        <w:rPr>
          <w:sz w:val="24"/>
          <w:szCs w:val="24"/>
        </w:rPr>
        <w:t>.</w:t>
      </w:r>
      <w:r w:rsidR="00024FBB">
        <w:rPr>
          <w:sz w:val="24"/>
          <w:szCs w:val="24"/>
        </w:rPr>
        <w:tab/>
      </w:r>
      <w:r w:rsidR="008D02F7" w:rsidRPr="004F2441">
        <w:rPr>
          <w:sz w:val="24"/>
          <w:szCs w:val="24"/>
        </w:rPr>
        <w:t>Time response of the oil – flow</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controlled</w:t>
      </w:r>
      <w:proofErr w:type="gramEnd"/>
      <w:r w:rsidRPr="004F2441">
        <w:rPr>
          <w:sz w:val="24"/>
          <w:szCs w:val="24"/>
        </w:rPr>
        <w:t xml:space="preserve"> relay</w:t>
      </w:r>
      <w:r w:rsidR="00024FBB">
        <w:rPr>
          <w:sz w:val="24"/>
          <w:szCs w:val="24"/>
        </w:rPr>
        <w:tab/>
      </w:r>
      <w:r w:rsidRPr="004F2441">
        <w:rPr>
          <w:sz w:val="24"/>
          <w:szCs w:val="24"/>
        </w:rPr>
        <w:t xml:space="preserve">                                 </w:t>
      </w:r>
      <w:r w:rsidR="00107ED2" w:rsidRPr="00CF2DCF">
        <w:rPr>
          <w:sz w:val="24"/>
          <w:szCs w:val="24"/>
        </w:rPr>
        <w:tab/>
      </w:r>
      <w:r w:rsidRPr="004F2441">
        <w:rPr>
          <w:sz w:val="24"/>
          <w:szCs w:val="24"/>
        </w:rPr>
        <w:t>: ………………………………</w:t>
      </w:r>
    </w:p>
    <w:p w:rsidR="006F55B0" w:rsidRPr="004F2441" w:rsidRDefault="006F55B0" w:rsidP="00C6758D">
      <w:pPr>
        <w:jc w:val="both"/>
        <w:rPr>
          <w:sz w:val="24"/>
          <w:szCs w:val="24"/>
        </w:rPr>
      </w:pPr>
    </w:p>
    <w:p w:rsidR="008D02F7" w:rsidRPr="004F2441" w:rsidRDefault="0031461F" w:rsidP="00CF2DCF">
      <w:pPr>
        <w:jc w:val="both"/>
        <w:rPr>
          <w:sz w:val="24"/>
          <w:szCs w:val="24"/>
        </w:rPr>
      </w:pPr>
      <w:r>
        <w:rPr>
          <w:sz w:val="24"/>
          <w:szCs w:val="24"/>
        </w:rPr>
        <w:t>3</w:t>
      </w:r>
      <w:r w:rsidR="00024FBB">
        <w:rPr>
          <w:sz w:val="24"/>
          <w:szCs w:val="24"/>
        </w:rPr>
        <w:t>2</w:t>
      </w:r>
      <w:r w:rsidR="008D02F7" w:rsidRPr="004F2441">
        <w:rPr>
          <w:sz w:val="24"/>
          <w:szCs w:val="24"/>
        </w:rPr>
        <w:t>.</w:t>
      </w:r>
      <w:r w:rsidR="00024FBB">
        <w:rPr>
          <w:sz w:val="24"/>
          <w:szCs w:val="24"/>
        </w:rPr>
        <w:tab/>
      </w:r>
      <w:r w:rsidR="008D02F7" w:rsidRPr="004F2441">
        <w:rPr>
          <w:sz w:val="24"/>
          <w:szCs w:val="24"/>
        </w:rPr>
        <w:t xml:space="preserve">Is the motor drive unit suitable </w:t>
      </w:r>
      <w:proofErr w:type="gramStart"/>
      <w:r w:rsidR="008D02F7" w:rsidRPr="004F2441">
        <w:rPr>
          <w:sz w:val="24"/>
          <w:szCs w:val="24"/>
        </w:rPr>
        <w:t>for</w:t>
      </w:r>
      <w:proofErr w:type="gramEnd"/>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r w:rsidRPr="004F2441">
        <w:rPr>
          <w:sz w:val="24"/>
          <w:szCs w:val="24"/>
        </w:rPr>
        <w:t>Local/Remote operation?</w:t>
      </w:r>
      <w:r w:rsidR="00024FBB">
        <w:rPr>
          <w:sz w:val="24"/>
          <w:szCs w:val="24"/>
        </w:rPr>
        <w:tab/>
      </w:r>
      <w:r w:rsidRPr="004F2441">
        <w:rPr>
          <w:sz w:val="24"/>
          <w:szCs w:val="24"/>
        </w:rPr>
        <w:t xml:space="preserve">                  </w:t>
      </w:r>
      <w:r w:rsidR="00C6758D" w:rsidRPr="00CF2DCF">
        <w:rPr>
          <w:sz w:val="24"/>
          <w:szCs w:val="24"/>
        </w:rPr>
        <w:tab/>
      </w:r>
      <w:r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r>
      <w:r w:rsidRPr="004F2441">
        <w:rPr>
          <w:sz w:val="24"/>
          <w:szCs w:val="24"/>
        </w:rPr>
        <w:t>………………………………..</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3</w:t>
      </w:r>
      <w:r w:rsidR="00024FBB">
        <w:rPr>
          <w:sz w:val="24"/>
          <w:szCs w:val="24"/>
        </w:rPr>
        <w:t>3</w:t>
      </w:r>
      <w:r w:rsidRPr="004F2441">
        <w:rPr>
          <w:sz w:val="24"/>
          <w:szCs w:val="24"/>
        </w:rPr>
        <w:t>.</w:t>
      </w:r>
      <w:r w:rsidR="00024FBB">
        <w:rPr>
          <w:sz w:val="24"/>
          <w:szCs w:val="24"/>
        </w:rPr>
        <w:tab/>
      </w:r>
      <w:r w:rsidRPr="004F2441">
        <w:rPr>
          <w:sz w:val="24"/>
          <w:szCs w:val="24"/>
        </w:rPr>
        <w:t xml:space="preserve">Is the motor drive unit </w:t>
      </w:r>
      <w:proofErr w:type="gramStart"/>
      <w:r w:rsidRPr="004F2441">
        <w:rPr>
          <w:sz w:val="24"/>
          <w:szCs w:val="24"/>
        </w:rPr>
        <w:t>equipped</w:t>
      </w:r>
      <w:proofErr w:type="gramEnd"/>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with</w:t>
      </w:r>
      <w:proofErr w:type="gramEnd"/>
      <w:r w:rsidRPr="004F2441">
        <w:rPr>
          <w:sz w:val="24"/>
          <w:szCs w:val="24"/>
        </w:rPr>
        <w:t xml:space="preserve"> emergency stop?</w:t>
      </w:r>
      <w:r w:rsidR="00024FBB">
        <w:rPr>
          <w:sz w:val="24"/>
          <w:szCs w:val="24"/>
        </w:rPr>
        <w:tab/>
      </w:r>
      <w:r w:rsidRPr="004F2441">
        <w:rPr>
          <w:sz w:val="24"/>
          <w:szCs w:val="24"/>
        </w:rPr>
        <w:t xml:space="preserve">                        </w:t>
      </w:r>
      <w:r w:rsidR="00C6758D" w:rsidRPr="00CF2DCF">
        <w:rPr>
          <w:sz w:val="24"/>
          <w:szCs w:val="24"/>
        </w:rPr>
        <w:tab/>
      </w:r>
      <w:r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r>
      <w:r w:rsidRPr="004F2441">
        <w:rPr>
          <w:sz w:val="24"/>
          <w:szCs w:val="24"/>
        </w:rPr>
        <w:t>…………………………………</w:t>
      </w:r>
    </w:p>
    <w:p w:rsidR="008D02F7" w:rsidRPr="004F2441" w:rsidRDefault="008D02F7" w:rsidP="00CF2DCF">
      <w:pPr>
        <w:jc w:val="both"/>
        <w:rPr>
          <w:sz w:val="24"/>
          <w:szCs w:val="24"/>
        </w:rPr>
      </w:pPr>
      <w:r w:rsidRPr="004F2441">
        <w:rPr>
          <w:sz w:val="24"/>
          <w:szCs w:val="24"/>
        </w:rPr>
        <w:t>3</w:t>
      </w:r>
      <w:r w:rsidR="00024FBB">
        <w:rPr>
          <w:sz w:val="24"/>
          <w:szCs w:val="24"/>
        </w:rPr>
        <w:t>4</w:t>
      </w:r>
      <w:r w:rsidRPr="004F2441">
        <w:rPr>
          <w:sz w:val="24"/>
          <w:szCs w:val="24"/>
        </w:rPr>
        <w:t>.</w:t>
      </w:r>
      <w:r w:rsidR="00024FBB">
        <w:rPr>
          <w:sz w:val="24"/>
          <w:szCs w:val="24"/>
        </w:rPr>
        <w:tab/>
      </w:r>
      <w:r w:rsidRPr="004F2441">
        <w:rPr>
          <w:sz w:val="24"/>
          <w:szCs w:val="24"/>
        </w:rPr>
        <w:t>Indicate installation position</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of</w:t>
      </w:r>
      <w:proofErr w:type="gramEnd"/>
      <w:r w:rsidRPr="004F2441">
        <w:rPr>
          <w:sz w:val="24"/>
          <w:szCs w:val="24"/>
        </w:rPr>
        <w:t xml:space="preserve"> the motor drive unit                        </w:t>
      </w:r>
      <w:r w:rsidR="00C6758D" w:rsidRPr="00CF2DCF">
        <w:rPr>
          <w:sz w:val="24"/>
          <w:szCs w:val="24"/>
        </w:rPr>
        <w:tab/>
      </w:r>
      <w:r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r>
      <w:r w:rsidRPr="004F2441">
        <w:rPr>
          <w:sz w:val="24"/>
          <w:szCs w:val="24"/>
        </w:rPr>
        <w:t>…………………………………</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3</w:t>
      </w:r>
      <w:r w:rsidR="00024FBB">
        <w:rPr>
          <w:sz w:val="24"/>
          <w:szCs w:val="24"/>
        </w:rPr>
        <w:t>5</w:t>
      </w:r>
      <w:r w:rsidRPr="004F2441">
        <w:rPr>
          <w:sz w:val="24"/>
          <w:szCs w:val="24"/>
        </w:rPr>
        <w:t>.</w:t>
      </w:r>
      <w:r w:rsidR="00024FBB">
        <w:rPr>
          <w:sz w:val="24"/>
          <w:szCs w:val="24"/>
        </w:rPr>
        <w:tab/>
      </w:r>
      <w:r w:rsidRPr="004F2441">
        <w:rPr>
          <w:sz w:val="24"/>
          <w:szCs w:val="24"/>
        </w:rPr>
        <w:t>Supply voltage of the motor</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drive</w:t>
      </w:r>
      <w:proofErr w:type="gramEnd"/>
      <w:r w:rsidRPr="004F2441">
        <w:rPr>
          <w:sz w:val="24"/>
          <w:szCs w:val="24"/>
        </w:rPr>
        <w:t xml:space="preserve"> unit motor</w:t>
      </w:r>
      <w:r w:rsidR="00024FBB">
        <w:rPr>
          <w:sz w:val="24"/>
          <w:szCs w:val="24"/>
        </w:rPr>
        <w:tab/>
      </w:r>
      <w:r w:rsidRPr="004F2441">
        <w:rPr>
          <w:sz w:val="24"/>
          <w:szCs w:val="24"/>
        </w:rPr>
        <w:t xml:space="preserve">                                </w:t>
      </w:r>
      <w:r w:rsidR="00C6758D" w:rsidRPr="00CF2DCF">
        <w:rPr>
          <w:sz w:val="24"/>
          <w:szCs w:val="24"/>
        </w:rPr>
        <w:tab/>
      </w:r>
      <w:r w:rsidRPr="004F2441">
        <w:rPr>
          <w:sz w:val="24"/>
          <w:szCs w:val="24"/>
        </w:rPr>
        <w:t>: …………………………………</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3</w:t>
      </w:r>
      <w:r w:rsidR="00024FBB">
        <w:rPr>
          <w:sz w:val="24"/>
          <w:szCs w:val="24"/>
        </w:rPr>
        <w:t>6</w:t>
      </w:r>
      <w:r w:rsidRPr="004F2441">
        <w:rPr>
          <w:sz w:val="24"/>
          <w:szCs w:val="24"/>
        </w:rPr>
        <w:t>.</w:t>
      </w:r>
      <w:r w:rsidR="00024FBB">
        <w:rPr>
          <w:sz w:val="24"/>
          <w:szCs w:val="24"/>
        </w:rPr>
        <w:tab/>
      </w:r>
      <w:r w:rsidRPr="004F2441">
        <w:rPr>
          <w:sz w:val="24"/>
          <w:szCs w:val="24"/>
        </w:rPr>
        <w:t>Frequency of the motor of the</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r w:rsidR="00107ED2" w:rsidRPr="00CF2DCF">
        <w:rPr>
          <w:sz w:val="24"/>
          <w:szCs w:val="24"/>
        </w:rPr>
        <w:t xml:space="preserve"> </w:t>
      </w:r>
      <w:proofErr w:type="gramStart"/>
      <w:r w:rsidRPr="004F2441">
        <w:rPr>
          <w:sz w:val="24"/>
          <w:szCs w:val="24"/>
        </w:rPr>
        <w:t>motor</w:t>
      </w:r>
      <w:proofErr w:type="gramEnd"/>
      <w:r w:rsidRPr="004F2441">
        <w:rPr>
          <w:sz w:val="24"/>
          <w:szCs w:val="24"/>
        </w:rPr>
        <w:t xml:space="preserve"> drive unit</w:t>
      </w:r>
      <w:r w:rsidR="006B00B0" w:rsidRPr="004F2441">
        <w:rPr>
          <w:sz w:val="24"/>
          <w:szCs w:val="24"/>
        </w:rPr>
        <w:tab/>
      </w:r>
      <w:r w:rsidRPr="004F2441">
        <w:rPr>
          <w:sz w:val="24"/>
          <w:szCs w:val="24"/>
        </w:rPr>
        <w:t xml:space="preserve">                     </w:t>
      </w:r>
      <w:r w:rsidR="00C6758D" w:rsidRPr="00CF2DCF">
        <w:rPr>
          <w:sz w:val="24"/>
          <w:szCs w:val="24"/>
        </w:rPr>
        <w:tab/>
      </w:r>
      <w:r w:rsidR="00C6758D" w:rsidRPr="00CF2DCF">
        <w:rPr>
          <w:sz w:val="24"/>
          <w:szCs w:val="24"/>
        </w:rPr>
        <w:tab/>
      </w:r>
      <w:r w:rsidRPr="004F2441">
        <w:rPr>
          <w:sz w:val="24"/>
          <w:szCs w:val="24"/>
        </w:rPr>
        <w:t>: …………………………………</w:t>
      </w:r>
    </w:p>
    <w:p w:rsidR="008D02F7" w:rsidRPr="004F2441" w:rsidRDefault="008D02F7" w:rsidP="00C6758D">
      <w:pPr>
        <w:jc w:val="both"/>
        <w:rPr>
          <w:sz w:val="24"/>
          <w:szCs w:val="24"/>
        </w:rPr>
      </w:pPr>
    </w:p>
    <w:p w:rsidR="008D02F7" w:rsidRPr="004F2441" w:rsidRDefault="008D02F7" w:rsidP="00CF2DCF">
      <w:pPr>
        <w:jc w:val="both"/>
        <w:rPr>
          <w:sz w:val="24"/>
          <w:szCs w:val="24"/>
        </w:rPr>
      </w:pPr>
      <w:r w:rsidRPr="004F2441">
        <w:rPr>
          <w:sz w:val="24"/>
          <w:szCs w:val="24"/>
        </w:rPr>
        <w:t>3</w:t>
      </w:r>
      <w:r w:rsidR="00024FBB">
        <w:rPr>
          <w:sz w:val="24"/>
          <w:szCs w:val="24"/>
        </w:rPr>
        <w:t>7</w:t>
      </w:r>
      <w:r w:rsidRPr="004F2441">
        <w:rPr>
          <w:sz w:val="24"/>
          <w:szCs w:val="24"/>
        </w:rPr>
        <w:t>.</w:t>
      </w:r>
      <w:r w:rsidR="00024FBB">
        <w:rPr>
          <w:sz w:val="24"/>
          <w:szCs w:val="24"/>
        </w:rPr>
        <w:tab/>
      </w:r>
      <w:r w:rsidRPr="004F2441">
        <w:rPr>
          <w:sz w:val="24"/>
          <w:szCs w:val="24"/>
        </w:rPr>
        <w:t xml:space="preserve">IP class protection of the motor </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drive</w:t>
      </w:r>
      <w:proofErr w:type="gramEnd"/>
      <w:r w:rsidRPr="004F2441">
        <w:rPr>
          <w:sz w:val="24"/>
          <w:szCs w:val="24"/>
        </w:rPr>
        <w:t xml:space="preserve"> unit</w:t>
      </w:r>
      <w:r w:rsidR="006B00B0" w:rsidRPr="004F2441">
        <w:rPr>
          <w:sz w:val="24"/>
          <w:szCs w:val="24"/>
        </w:rPr>
        <w:t xml:space="preserve"> panel</w:t>
      </w:r>
      <w:r w:rsidR="00024FBB">
        <w:rPr>
          <w:sz w:val="24"/>
          <w:szCs w:val="24"/>
        </w:rPr>
        <w:tab/>
      </w:r>
      <w:r w:rsidRPr="004F2441">
        <w:rPr>
          <w:sz w:val="24"/>
          <w:szCs w:val="24"/>
        </w:rPr>
        <w:t xml:space="preserve">                                  </w:t>
      </w:r>
      <w:r w:rsidR="00C6758D" w:rsidRPr="00CF2DCF">
        <w:rPr>
          <w:sz w:val="24"/>
          <w:szCs w:val="24"/>
        </w:rPr>
        <w:tab/>
      </w:r>
      <w:r w:rsidRPr="004F2441">
        <w:rPr>
          <w:sz w:val="24"/>
          <w:szCs w:val="24"/>
        </w:rPr>
        <w:t>: …………………………………</w:t>
      </w:r>
    </w:p>
    <w:p w:rsidR="008D02F7" w:rsidRDefault="008D02F7" w:rsidP="00C6758D">
      <w:pPr>
        <w:jc w:val="both"/>
        <w:rPr>
          <w:sz w:val="24"/>
          <w:szCs w:val="24"/>
        </w:rPr>
      </w:pPr>
    </w:p>
    <w:p w:rsidR="00FE5D73" w:rsidRPr="004F2441" w:rsidRDefault="00FE5D73" w:rsidP="00C6758D">
      <w:pPr>
        <w:jc w:val="both"/>
        <w:rPr>
          <w:sz w:val="24"/>
          <w:szCs w:val="24"/>
        </w:rPr>
      </w:pPr>
    </w:p>
    <w:p w:rsidR="008D02F7" w:rsidRPr="004F2441" w:rsidRDefault="008D02F7" w:rsidP="00CF2DCF">
      <w:pPr>
        <w:jc w:val="both"/>
        <w:rPr>
          <w:sz w:val="24"/>
          <w:szCs w:val="24"/>
        </w:rPr>
      </w:pPr>
      <w:r w:rsidRPr="004F2441">
        <w:rPr>
          <w:sz w:val="24"/>
          <w:szCs w:val="24"/>
        </w:rPr>
        <w:t>3</w:t>
      </w:r>
      <w:r w:rsidR="00024FBB">
        <w:rPr>
          <w:sz w:val="24"/>
          <w:szCs w:val="24"/>
        </w:rPr>
        <w:t>8</w:t>
      </w:r>
      <w:r w:rsidRPr="004F2441">
        <w:rPr>
          <w:sz w:val="24"/>
          <w:szCs w:val="24"/>
        </w:rPr>
        <w:t>.</w:t>
      </w:r>
      <w:r w:rsidR="00024FBB">
        <w:rPr>
          <w:sz w:val="24"/>
          <w:szCs w:val="24"/>
        </w:rPr>
        <w:tab/>
      </w:r>
      <w:r w:rsidRPr="004F2441">
        <w:rPr>
          <w:sz w:val="24"/>
          <w:szCs w:val="24"/>
        </w:rPr>
        <w:t xml:space="preserve">Is the motor drive control cabinet </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equipped</w:t>
      </w:r>
      <w:proofErr w:type="gramEnd"/>
      <w:r w:rsidRPr="004F2441">
        <w:rPr>
          <w:sz w:val="24"/>
          <w:szCs w:val="24"/>
        </w:rPr>
        <w:t xml:space="preserve"> with : </w:t>
      </w:r>
    </w:p>
    <w:p w:rsidR="008D02F7" w:rsidRPr="004F2441" w:rsidRDefault="006B00B0" w:rsidP="00C6758D">
      <w:pPr>
        <w:ind w:firstLine="720"/>
        <w:jc w:val="both"/>
        <w:rPr>
          <w:sz w:val="24"/>
          <w:szCs w:val="24"/>
        </w:rPr>
      </w:pPr>
      <w:r w:rsidRPr="004F2441">
        <w:rPr>
          <w:sz w:val="24"/>
          <w:szCs w:val="24"/>
        </w:rPr>
        <w:t xml:space="preserve">a. </w:t>
      </w:r>
      <w:r w:rsidR="008D02F7" w:rsidRPr="004F2441">
        <w:rPr>
          <w:sz w:val="24"/>
          <w:szCs w:val="24"/>
        </w:rPr>
        <w:t>Loc</w:t>
      </w:r>
      <w:r w:rsidRPr="004F2441">
        <w:rPr>
          <w:sz w:val="24"/>
          <w:szCs w:val="24"/>
        </w:rPr>
        <w:t xml:space="preserve">al/Remote selector switch    </w:t>
      </w:r>
      <w:r w:rsidR="0027627B">
        <w:rPr>
          <w:sz w:val="24"/>
          <w:szCs w:val="24"/>
        </w:rPr>
        <w:tab/>
      </w:r>
      <w:r w:rsidR="0027627B">
        <w:rPr>
          <w:sz w:val="24"/>
          <w:szCs w:val="24"/>
        </w:rPr>
        <w:tab/>
      </w:r>
      <w:r w:rsidR="008D02F7" w:rsidRPr="004F2441">
        <w:rPr>
          <w:sz w:val="24"/>
          <w:szCs w:val="24"/>
        </w:rPr>
        <w:t>: ………………………………..</w:t>
      </w:r>
    </w:p>
    <w:p w:rsidR="008D02F7" w:rsidRPr="004F2441" w:rsidRDefault="008D02F7" w:rsidP="00C6758D">
      <w:pPr>
        <w:jc w:val="both"/>
        <w:rPr>
          <w:sz w:val="24"/>
          <w:szCs w:val="24"/>
        </w:rPr>
      </w:pPr>
    </w:p>
    <w:p w:rsidR="008D02F7" w:rsidRPr="004F2441" w:rsidRDefault="006B00B0" w:rsidP="00C6758D">
      <w:pPr>
        <w:ind w:left="720"/>
        <w:jc w:val="both"/>
        <w:rPr>
          <w:sz w:val="24"/>
          <w:szCs w:val="24"/>
        </w:rPr>
      </w:pPr>
      <w:proofErr w:type="gramStart"/>
      <w:r w:rsidRPr="004F2441">
        <w:rPr>
          <w:sz w:val="24"/>
          <w:szCs w:val="24"/>
        </w:rPr>
        <w:lastRenderedPageBreak/>
        <w:t>b</w:t>
      </w:r>
      <w:proofErr w:type="gramEnd"/>
      <w:r w:rsidRPr="004F2441">
        <w:rPr>
          <w:sz w:val="24"/>
          <w:szCs w:val="24"/>
        </w:rPr>
        <w:t xml:space="preserve">. Three (3) </w:t>
      </w:r>
      <w:r w:rsidR="008D02F7" w:rsidRPr="004F2441">
        <w:rPr>
          <w:sz w:val="24"/>
          <w:szCs w:val="24"/>
        </w:rPr>
        <w:t xml:space="preserve">Push – buttons for raising, </w:t>
      </w:r>
    </w:p>
    <w:p w:rsidR="008D02F7" w:rsidRPr="004F2441" w:rsidRDefault="00C6758D" w:rsidP="00C6758D">
      <w:pPr>
        <w:jc w:val="both"/>
        <w:rPr>
          <w:sz w:val="24"/>
          <w:szCs w:val="24"/>
        </w:rPr>
      </w:pPr>
      <w:r w:rsidRPr="004F2441">
        <w:rPr>
          <w:sz w:val="24"/>
          <w:szCs w:val="24"/>
        </w:rPr>
        <w:t xml:space="preserve">            </w:t>
      </w:r>
      <w:r w:rsidR="00107ED2">
        <w:rPr>
          <w:sz w:val="24"/>
          <w:szCs w:val="24"/>
        </w:rPr>
        <w:t xml:space="preserve">     </w:t>
      </w:r>
      <w:proofErr w:type="gramStart"/>
      <w:r w:rsidR="008D02F7" w:rsidRPr="004F2441">
        <w:rPr>
          <w:sz w:val="24"/>
          <w:szCs w:val="24"/>
        </w:rPr>
        <w:t>lowering</w:t>
      </w:r>
      <w:proofErr w:type="gramEnd"/>
      <w:r w:rsidR="008D02F7" w:rsidRPr="004F2441">
        <w:rPr>
          <w:sz w:val="24"/>
          <w:szCs w:val="24"/>
        </w:rPr>
        <w:t xml:space="preserve"> and emergency stop            </w:t>
      </w:r>
      <w:r w:rsidR="00107ED2">
        <w:rPr>
          <w:sz w:val="24"/>
          <w:szCs w:val="24"/>
          <w:lang w:val="en-GB"/>
        </w:rPr>
        <w:tab/>
      </w:r>
      <w:r w:rsidR="008D02F7" w:rsidRPr="004F2441">
        <w:rPr>
          <w:sz w:val="24"/>
          <w:szCs w:val="24"/>
        </w:rPr>
        <w:t>: ……………………………….</w:t>
      </w:r>
    </w:p>
    <w:p w:rsidR="008D02F7" w:rsidRPr="004F2441" w:rsidRDefault="008D02F7" w:rsidP="00C6758D">
      <w:pPr>
        <w:jc w:val="both"/>
        <w:rPr>
          <w:sz w:val="24"/>
          <w:szCs w:val="24"/>
        </w:rPr>
      </w:pPr>
    </w:p>
    <w:p w:rsidR="008D02F7" w:rsidRPr="004F2441" w:rsidRDefault="006B00B0" w:rsidP="00C6758D">
      <w:pPr>
        <w:ind w:firstLine="720"/>
        <w:jc w:val="both"/>
        <w:rPr>
          <w:sz w:val="24"/>
          <w:szCs w:val="24"/>
        </w:rPr>
      </w:pPr>
      <w:r w:rsidRPr="004F2441">
        <w:rPr>
          <w:sz w:val="24"/>
          <w:szCs w:val="24"/>
        </w:rPr>
        <w:t xml:space="preserve">c. </w:t>
      </w:r>
      <w:r w:rsidR="008D02F7" w:rsidRPr="004F2441">
        <w:rPr>
          <w:sz w:val="24"/>
          <w:szCs w:val="24"/>
        </w:rPr>
        <w:t xml:space="preserve">A device indicating tap position          </w:t>
      </w:r>
      <w:r w:rsidR="00C6758D" w:rsidRPr="004F2441">
        <w:rPr>
          <w:sz w:val="24"/>
          <w:szCs w:val="24"/>
          <w:lang w:val="en-GB"/>
        </w:rPr>
        <w:tab/>
      </w:r>
      <w:r w:rsidR="008D02F7" w:rsidRPr="004F2441">
        <w:rPr>
          <w:sz w:val="24"/>
          <w:szCs w:val="24"/>
        </w:rPr>
        <w:t>: ……………………………….</w:t>
      </w:r>
    </w:p>
    <w:p w:rsidR="008D02F7" w:rsidRPr="004F2441" w:rsidRDefault="008D02F7" w:rsidP="00C6758D">
      <w:pPr>
        <w:jc w:val="both"/>
        <w:rPr>
          <w:sz w:val="24"/>
          <w:szCs w:val="24"/>
        </w:rPr>
      </w:pPr>
    </w:p>
    <w:p w:rsidR="008D02F7" w:rsidRPr="004F2441" w:rsidRDefault="006B00B0" w:rsidP="00C6758D">
      <w:pPr>
        <w:ind w:firstLine="720"/>
        <w:jc w:val="both"/>
        <w:rPr>
          <w:sz w:val="24"/>
          <w:szCs w:val="24"/>
        </w:rPr>
      </w:pPr>
      <w:r w:rsidRPr="004F2441">
        <w:rPr>
          <w:sz w:val="24"/>
          <w:szCs w:val="24"/>
        </w:rPr>
        <w:t xml:space="preserve">d. </w:t>
      </w:r>
      <w:r w:rsidR="008D02F7" w:rsidRPr="004F2441">
        <w:rPr>
          <w:sz w:val="24"/>
          <w:szCs w:val="24"/>
        </w:rPr>
        <w:t xml:space="preserve">Tap counter                                        </w:t>
      </w:r>
      <w:r w:rsidR="0027627B">
        <w:rPr>
          <w:sz w:val="24"/>
          <w:szCs w:val="24"/>
          <w:lang w:val="en-GB"/>
        </w:rPr>
        <w:tab/>
      </w:r>
      <w:r w:rsidR="008D02F7" w:rsidRPr="004F2441">
        <w:rPr>
          <w:sz w:val="24"/>
          <w:szCs w:val="24"/>
        </w:rPr>
        <w:t>: ……………………………….</w:t>
      </w:r>
    </w:p>
    <w:p w:rsidR="008D02F7" w:rsidRPr="004F2441" w:rsidRDefault="008D02F7" w:rsidP="00C6758D">
      <w:pPr>
        <w:jc w:val="both"/>
        <w:rPr>
          <w:sz w:val="24"/>
          <w:szCs w:val="24"/>
        </w:rPr>
      </w:pPr>
    </w:p>
    <w:p w:rsidR="008D02F7" w:rsidRPr="004F2441" w:rsidRDefault="006B00B0" w:rsidP="00C6758D">
      <w:pPr>
        <w:ind w:firstLine="720"/>
        <w:jc w:val="both"/>
        <w:rPr>
          <w:sz w:val="24"/>
          <w:szCs w:val="24"/>
        </w:rPr>
      </w:pPr>
      <w:r w:rsidRPr="004F2441">
        <w:rPr>
          <w:sz w:val="24"/>
          <w:szCs w:val="24"/>
        </w:rPr>
        <w:t xml:space="preserve">e. </w:t>
      </w:r>
      <w:r w:rsidR="008D02F7" w:rsidRPr="004F2441">
        <w:rPr>
          <w:sz w:val="24"/>
          <w:szCs w:val="24"/>
        </w:rPr>
        <w:t xml:space="preserve">Anti - condensation heaters </w:t>
      </w:r>
    </w:p>
    <w:p w:rsidR="008D02F7" w:rsidRPr="004F2441" w:rsidRDefault="00C6758D" w:rsidP="00C6758D">
      <w:pPr>
        <w:jc w:val="both"/>
        <w:rPr>
          <w:sz w:val="24"/>
          <w:szCs w:val="24"/>
        </w:rPr>
      </w:pPr>
      <w:r w:rsidRPr="004F2441">
        <w:rPr>
          <w:sz w:val="24"/>
          <w:szCs w:val="24"/>
        </w:rPr>
        <w:t xml:space="preserve">            </w:t>
      </w:r>
      <w:r w:rsidR="00107ED2">
        <w:rPr>
          <w:sz w:val="24"/>
          <w:szCs w:val="24"/>
        </w:rPr>
        <w:t xml:space="preserve">    </w:t>
      </w:r>
      <w:proofErr w:type="gramStart"/>
      <w:r w:rsidR="008D02F7" w:rsidRPr="004F2441">
        <w:rPr>
          <w:sz w:val="24"/>
          <w:szCs w:val="24"/>
        </w:rPr>
        <w:t>controlled</w:t>
      </w:r>
      <w:proofErr w:type="gramEnd"/>
      <w:r w:rsidR="008D02F7" w:rsidRPr="004F2441">
        <w:rPr>
          <w:sz w:val="24"/>
          <w:szCs w:val="24"/>
        </w:rPr>
        <w:t xml:space="preserve"> via thermostat                    </w:t>
      </w:r>
      <w:r w:rsidRPr="004F2441">
        <w:rPr>
          <w:sz w:val="24"/>
          <w:szCs w:val="24"/>
          <w:lang w:val="en-GB"/>
        </w:rPr>
        <w:tab/>
      </w:r>
      <w:r w:rsidR="008D02F7" w:rsidRPr="004F2441">
        <w:rPr>
          <w:sz w:val="24"/>
          <w:szCs w:val="24"/>
        </w:rPr>
        <w:t>: ……………………………….</w:t>
      </w:r>
    </w:p>
    <w:p w:rsidR="008D02F7" w:rsidRPr="004F2441" w:rsidRDefault="008D02F7" w:rsidP="00C6758D">
      <w:pPr>
        <w:jc w:val="both"/>
        <w:rPr>
          <w:sz w:val="24"/>
          <w:szCs w:val="24"/>
        </w:rPr>
      </w:pPr>
    </w:p>
    <w:p w:rsidR="008D02F7" w:rsidRPr="004F2441" w:rsidRDefault="006B00B0" w:rsidP="00C6758D">
      <w:pPr>
        <w:ind w:firstLine="720"/>
        <w:jc w:val="both"/>
        <w:rPr>
          <w:sz w:val="24"/>
          <w:szCs w:val="24"/>
        </w:rPr>
      </w:pPr>
      <w:r w:rsidRPr="004F2441">
        <w:rPr>
          <w:sz w:val="24"/>
          <w:szCs w:val="24"/>
        </w:rPr>
        <w:t xml:space="preserve">f. </w:t>
      </w:r>
      <w:r w:rsidR="008D02F7" w:rsidRPr="004F2441">
        <w:rPr>
          <w:sz w:val="24"/>
          <w:szCs w:val="24"/>
        </w:rPr>
        <w:t xml:space="preserve">Supply voltage of the </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107ED2">
        <w:rPr>
          <w:sz w:val="24"/>
          <w:szCs w:val="24"/>
          <w:lang w:val="en-GB"/>
        </w:rPr>
        <w:t xml:space="preserve">    </w:t>
      </w:r>
      <w:proofErr w:type="gramStart"/>
      <w:r w:rsidRPr="004F2441">
        <w:rPr>
          <w:sz w:val="24"/>
          <w:szCs w:val="24"/>
        </w:rPr>
        <w:t>anti</w:t>
      </w:r>
      <w:proofErr w:type="gramEnd"/>
      <w:r w:rsidRPr="004F2441">
        <w:rPr>
          <w:sz w:val="24"/>
          <w:szCs w:val="24"/>
        </w:rPr>
        <w:t xml:space="preserve"> – condensation heaters                </w:t>
      </w:r>
      <w:r w:rsidR="00C6758D" w:rsidRPr="004F2441">
        <w:rPr>
          <w:sz w:val="24"/>
          <w:szCs w:val="24"/>
          <w:lang w:val="en-GB"/>
        </w:rPr>
        <w:tab/>
      </w:r>
      <w:r w:rsidRPr="004F2441">
        <w:rPr>
          <w:sz w:val="24"/>
          <w:szCs w:val="24"/>
        </w:rPr>
        <w:t>: ………………………………..</w:t>
      </w:r>
    </w:p>
    <w:p w:rsidR="008D02F7" w:rsidRDefault="008D02F7" w:rsidP="00C6758D">
      <w:pPr>
        <w:jc w:val="both"/>
        <w:rPr>
          <w:sz w:val="24"/>
          <w:szCs w:val="24"/>
        </w:rPr>
      </w:pPr>
    </w:p>
    <w:p w:rsidR="00FE5D73" w:rsidRPr="004F2441" w:rsidRDefault="00FE5D73" w:rsidP="00C6758D">
      <w:pPr>
        <w:jc w:val="both"/>
        <w:rPr>
          <w:sz w:val="24"/>
          <w:szCs w:val="24"/>
        </w:rPr>
      </w:pPr>
    </w:p>
    <w:p w:rsidR="008D02F7" w:rsidRPr="004F2441" w:rsidRDefault="008D02F7" w:rsidP="00CF2DCF">
      <w:pPr>
        <w:jc w:val="both"/>
        <w:rPr>
          <w:sz w:val="24"/>
          <w:szCs w:val="24"/>
        </w:rPr>
      </w:pPr>
      <w:r w:rsidRPr="004F2441">
        <w:rPr>
          <w:sz w:val="24"/>
          <w:szCs w:val="24"/>
        </w:rPr>
        <w:t>3</w:t>
      </w:r>
      <w:r w:rsidR="00024FBB">
        <w:rPr>
          <w:sz w:val="24"/>
          <w:szCs w:val="24"/>
        </w:rPr>
        <w:t>9</w:t>
      </w:r>
      <w:r w:rsidRPr="004F2441">
        <w:rPr>
          <w:sz w:val="24"/>
          <w:szCs w:val="24"/>
        </w:rPr>
        <w:t>.</w:t>
      </w:r>
      <w:r w:rsidR="00024FBB">
        <w:rPr>
          <w:sz w:val="24"/>
          <w:szCs w:val="24"/>
        </w:rPr>
        <w:tab/>
      </w:r>
      <w:r w:rsidRPr="004F2441">
        <w:rPr>
          <w:sz w:val="24"/>
          <w:szCs w:val="24"/>
        </w:rPr>
        <w:t xml:space="preserve">Can the motor drive unit </w:t>
      </w:r>
      <w:proofErr w:type="gramStart"/>
      <w:r w:rsidRPr="004F2441">
        <w:rPr>
          <w:sz w:val="24"/>
          <w:szCs w:val="24"/>
        </w:rPr>
        <w:t>be</w:t>
      </w:r>
      <w:proofErr w:type="gramEnd"/>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controlled</w:t>
      </w:r>
      <w:proofErr w:type="gramEnd"/>
      <w:r w:rsidRPr="004F2441">
        <w:rPr>
          <w:sz w:val="24"/>
          <w:szCs w:val="24"/>
        </w:rPr>
        <w:t xml:space="preserve"> remotely ?                          </w:t>
      </w:r>
      <w:r w:rsidR="00C6758D" w:rsidRPr="00CF2DCF">
        <w:rPr>
          <w:sz w:val="24"/>
          <w:szCs w:val="24"/>
        </w:rPr>
        <w:tab/>
      </w:r>
      <w:r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r>
      <w:r w:rsidRPr="004F2441">
        <w:rPr>
          <w:sz w:val="24"/>
          <w:szCs w:val="24"/>
        </w:rPr>
        <w:t>………………………………..</w:t>
      </w:r>
    </w:p>
    <w:p w:rsidR="008D02F7" w:rsidRPr="004F2441" w:rsidRDefault="008D02F7" w:rsidP="00C6758D">
      <w:pPr>
        <w:jc w:val="both"/>
        <w:rPr>
          <w:sz w:val="24"/>
          <w:szCs w:val="24"/>
        </w:rPr>
      </w:pPr>
    </w:p>
    <w:p w:rsidR="008D02F7" w:rsidRPr="004F2441" w:rsidRDefault="00024FBB" w:rsidP="00CF2DCF">
      <w:pPr>
        <w:jc w:val="both"/>
        <w:rPr>
          <w:sz w:val="24"/>
          <w:szCs w:val="24"/>
        </w:rPr>
      </w:pPr>
      <w:r>
        <w:rPr>
          <w:sz w:val="24"/>
          <w:szCs w:val="24"/>
        </w:rPr>
        <w:t>40</w:t>
      </w:r>
      <w:r w:rsidR="008D02F7" w:rsidRPr="004F2441">
        <w:rPr>
          <w:sz w:val="24"/>
          <w:szCs w:val="24"/>
        </w:rPr>
        <w:t>.</w:t>
      </w:r>
      <w:r>
        <w:rPr>
          <w:sz w:val="24"/>
          <w:szCs w:val="24"/>
        </w:rPr>
        <w:tab/>
      </w:r>
      <w:r w:rsidR="008D02F7" w:rsidRPr="004F2441">
        <w:rPr>
          <w:sz w:val="24"/>
          <w:szCs w:val="24"/>
        </w:rPr>
        <w:t xml:space="preserve">Can tap position, number of </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operations</w:t>
      </w:r>
      <w:proofErr w:type="gramEnd"/>
      <w:r w:rsidRPr="004F2441">
        <w:rPr>
          <w:sz w:val="24"/>
          <w:szCs w:val="24"/>
        </w:rPr>
        <w:t xml:space="preserve"> and any alarms be </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displayed</w:t>
      </w:r>
      <w:proofErr w:type="gramEnd"/>
      <w:r w:rsidRPr="004F2441">
        <w:rPr>
          <w:sz w:val="24"/>
          <w:szCs w:val="24"/>
        </w:rPr>
        <w:t xml:space="preserve"> at a remote distance ?</w:t>
      </w:r>
      <w:r w:rsidR="00024FBB">
        <w:rPr>
          <w:sz w:val="24"/>
          <w:szCs w:val="24"/>
        </w:rPr>
        <w:tab/>
      </w:r>
      <w:r w:rsidRPr="004F2441">
        <w:rPr>
          <w:sz w:val="24"/>
          <w:szCs w:val="24"/>
        </w:rPr>
        <w:t xml:space="preserve">       </w:t>
      </w:r>
      <w:r w:rsidR="00107ED2" w:rsidRPr="00CF2DCF">
        <w:rPr>
          <w:sz w:val="24"/>
          <w:szCs w:val="24"/>
        </w:rPr>
        <w:tab/>
      </w:r>
      <w:r w:rsidRPr="004F2441">
        <w:rPr>
          <w:sz w:val="24"/>
          <w:szCs w:val="24"/>
        </w:rPr>
        <w:t>: ……………………………….</w:t>
      </w:r>
    </w:p>
    <w:p w:rsidR="008D02F7" w:rsidRPr="004F2441" w:rsidRDefault="008D02F7" w:rsidP="00C6758D">
      <w:pPr>
        <w:jc w:val="both"/>
        <w:rPr>
          <w:sz w:val="24"/>
          <w:szCs w:val="24"/>
        </w:rPr>
      </w:pPr>
    </w:p>
    <w:p w:rsidR="008D02F7" w:rsidRPr="004F2441" w:rsidRDefault="0031461F" w:rsidP="00CF2DCF">
      <w:pPr>
        <w:jc w:val="both"/>
        <w:rPr>
          <w:sz w:val="24"/>
          <w:szCs w:val="24"/>
        </w:rPr>
      </w:pPr>
      <w:r>
        <w:rPr>
          <w:sz w:val="24"/>
          <w:szCs w:val="24"/>
        </w:rPr>
        <w:t>4</w:t>
      </w:r>
      <w:r w:rsidR="00024FBB">
        <w:rPr>
          <w:sz w:val="24"/>
          <w:szCs w:val="24"/>
        </w:rPr>
        <w:t>1</w:t>
      </w:r>
      <w:r w:rsidR="008D02F7" w:rsidRPr="004F2441">
        <w:rPr>
          <w:sz w:val="24"/>
          <w:szCs w:val="24"/>
        </w:rPr>
        <w:t>.</w:t>
      </w:r>
      <w:r w:rsidR="00024FBB">
        <w:rPr>
          <w:sz w:val="24"/>
          <w:szCs w:val="24"/>
        </w:rPr>
        <w:tab/>
      </w:r>
      <w:r w:rsidR="008D02F7" w:rsidRPr="004F2441">
        <w:rPr>
          <w:sz w:val="24"/>
          <w:szCs w:val="24"/>
        </w:rPr>
        <w:t xml:space="preserve">Power frequency withstand </w:t>
      </w:r>
    </w:p>
    <w:p w:rsidR="008D02F7" w:rsidRPr="004F2441"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voltage</w:t>
      </w:r>
      <w:proofErr w:type="gramEnd"/>
      <w:r w:rsidRPr="004F2441">
        <w:rPr>
          <w:sz w:val="24"/>
          <w:szCs w:val="24"/>
        </w:rPr>
        <w:t xml:space="preserve"> of the auxiliary circuits </w:t>
      </w:r>
    </w:p>
    <w:p w:rsidR="008D02F7" w:rsidRDefault="008D02F7" w:rsidP="00C6758D">
      <w:pPr>
        <w:jc w:val="both"/>
        <w:rPr>
          <w:sz w:val="24"/>
          <w:szCs w:val="24"/>
        </w:rPr>
      </w:pPr>
      <w:r w:rsidRPr="004F2441">
        <w:rPr>
          <w:sz w:val="24"/>
          <w:szCs w:val="24"/>
        </w:rPr>
        <w:t xml:space="preserve">      </w:t>
      </w:r>
      <w:r w:rsidR="00C6758D" w:rsidRPr="00CF2DCF">
        <w:rPr>
          <w:sz w:val="24"/>
          <w:szCs w:val="24"/>
        </w:rPr>
        <w:tab/>
      </w:r>
      <w:proofErr w:type="gramStart"/>
      <w:r w:rsidRPr="004F2441">
        <w:rPr>
          <w:sz w:val="24"/>
          <w:szCs w:val="24"/>
        </w:rPr>
        <w:t>of</w:t>
      </w:r>
      <w:proofErr w:type="gramEnd"/>
      <w:r w:rsidRPr="004F2441">
        <w:rPr>
          <w:sz w:val="24"/>
          <w:szCs w:val="24"/>
        </w:rPr>
        <w:t xml:space="preserve"> the motor drive unit                        </w:t>
      </w:r>
      <w:r w:rsidR="00C6758D" w:rsidRPr="00CF2DCF">
        <w:rPr>
          <w:sz w:val="24"/>
          <w:szCs w:val="24"/>
        </w:rPr>
        <w:tab/>
      </w:r>
      <w:r w:rsidRPr="004F2441">
        <w:rPr>
          <w:sz w:val="24"/>
          <w:szCs w:val="24"/>
        </w:rPr>
        <w:t>: ……………………………….</w:t>
      </w:r>
    </w:p>
    <w:p w:rsidR="00FE5D73" w:rsidRDefault="00FE5D73" w:rsidP="00C6758D">
      <w:pPr>
        <w:jc w:val="both"/>
        <w:rPr>
          <w:sz w:val="24"/>
          <w:szCs w:val="24"/>
        </w:rPr>
      </w:pPr>
    </w:p>
    <w:p w:rsidR="00FE5D73" w:rsidRPr="004F2441" w:rsidRDefault="00FE5D73" w:rsidP="00C6758D">
      <w:pPr>
        <w:jc w:val="both"/>
        <w:rPr>
          <w:sz w:val="24"/>
          <w:szCs w:val="24"/>
        </w:rPr>
      </w:pPr>
    </w:p>
    <w:p w:rsidR="008D02F7" w:rsidRPr="004F2441" w:rsidRDefault="0031461F" w:rsidP="00CF2DCF">
      <w:pPr>
        <w:jc w:val="both"/>
        <w:rPr>
          <w:sz w:val="24"/>
          <w:szCs w:val="24"/>
        </w:rPr>
      </w:pPr>
      <w:r>
        <w:rPr>
          <w:sz w:val="24"/>
          <w:szCs w:val="24"/>
        </w:rPr>
        <w:t>4</w:t>
      </w:r>
      <w:r w:rsidR="00024FBB">
        <w:rPr>
          <w:sz w:val="24"/>
          <w:szCs w:val="24"/>
        </w:rPr>
        <w:t>2</w:t>
      </w:r>
      <w:r w:rsidR="008D02F7" w:rsidRPr="004F2441">
        <w:rPr>
          <w:sz w:val="24"/>
          <w:szCs w:val="24"/>
        </w:rPr>
        <w:t>.</w:t>
      </w:r>
      <w:r w:rsidR="00024FBB">
        <w:rPr>
          <w:sz w:val="24"/>
          <w:szCs w:val="24"/>
        </w:rPr>
        <w:tab/>
      </w:r>
      <w:r w:rsidR="008D02F7" w:rsidRPr="004F2441">
        <w:rPr>
          <w:sz w:val="24"/>
          <w:szCs w:val="24"/>
        </w:rPr>
        <w:t>Warranty terms</w:t>
      </w:r>
      <w:r w:rsidR="00CD39D1">
        <w:rPr>
          <w:sz w:val="24"/>
          <w:szCs w:val="24"/>
        </w:rPr>
        <w:t xml:space="preserve"> of OLTC</w:t>
      </w:r>
      <w:r w:rsidR="008D02F7" w:rsidRPr="004F2441">
        <w:rPr>
          <w:sz w:val="24"/>
          <w:szCs w:val="24"/>
        </w:rPr>
        <w:t xml:space="preserve">                             </w:t>
      </w:r>
      <w:r w:rsidR="00C6758D" w:rsidRPr="00CF2DCF">
        <w:rPr>
          <w:sz w:val="24"/>
          <w:szCs w:val="24"/>
        </w:rPr>
        <w:tab/>
      </w:r>
      <w:r w:rsidR="008D02F7" w:rsidRPr="004F2441">
        <w:rPr>
          <w:sz w:val="24"/>
          <w:szCs w:val="24"/>
        </w:rPr>
        <w:t>: ……………………………….</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r>
      <w:r w:rsidRPr="004F2441">
        <w:rPr>
          <w:sz w:val="24"/>
          <w:szCs w:val="24"/>
        </w:rPr>
        <w:t>…………………………………</w:t>
      </w:r>
    </w:p>
    <w:p w:rsidR="008D02F7" w:rsidRPr="004F2441" w:rsidRDefault="008D02F7" w:rsidP="00C6758D">
      <w:pPr>
        <w:jc w:val="both"/>
        <w:rPr>
          <w:sz w:val="24"/>
          <w:szCs w:val="24"/>
        </w:rPr>
      </w:pPr>
      <w:r w:rsidRPr="004F2441">
        <w:rPr>
          <w:sz w:val="24"/>
          <w:szCs w:val="24"/>
        </w:rPr>
        <w:t xml:space="preserve">                                                                 </w:t>
      </w:r>
      <w:r w:rsidR="00C6758D" w:rsidRPr="004F2441">
        <w:rPr>
          <w:sz w:val="24"/>
          <w:szCs w:val="24"/>
          <w:lang w:val="en-GB"/>
        </w:rPr>
        <w:tab/>
      </w:r>
      <w:r w:rsidR="00C6758D" w:rsidRPr="004F2441">
        <w:rPr>
          <w:sz w:val="24"/>
          <w:szCs w:val="24"/>
          <w:lang w:val="en-GB"/>
        </w:rPr>
        <w:tab/>
      </w:r>
      <w:r w:rsidRPr="004F2441">
        <w:rPr>
          <w:sz w:val="24"/>
          <w:szCs w:val="24"/>
        </w:rPr>
        <w:t>…………………………………</w:t>
      </w:r>
    </w:p>
    <w:p w:rsidR="00281025" w:rsidRPr="004F2441" w:rsidRDefault="008D02F7" w:rsidP="00C6758D">
      <w:pPr>
        <w:jc w:val="both"/>
        <w:rPr>
          <w:sz w:val="24"/>
          <w:szCs w:val="24"/>
        </w:rPr>
      </w:pPr>
      <w:r w:rsidRPr="004F2441">
        <w:rPr>
          <w:sz w:val="24"/>
          <w:szCs w:val="24"/>
        </w:rPr>
        <w:t xml:space="preserve"> </w:t>
      </w:r>
    </w:p>
    <w:p w:rsidR="00316CDD" w:rsidRPr="004F2441" w:rsidRDefault="003F34FD" w:rsidP="00644FAE">
      <w:pPr>
        <w:jc w:val="both"/>
        <w:rPr>
          <w:sz w:val="24"/>
          <w:szCs w:val="24"/>
        </w:rPr>
      </w:pPr>
      <w:r>
        <w:rPr>
          <w:sz w:val="24"/>
          <w:szCs w:val="24"/>
        </w:rPr>
        <w:t>4</w:t>
      </w:r>
      <w:r w:rsidR="00024FBB">
        <w:rPr>
          <w:sz w:val="24"/>
          <w:szCs w:val="24"/>
        </w:rPr>
        <w:t>3</w:t>
      </w:r>
      <w:r w:rsidR="00BE5EDD" w:rsidRPr="004F2441">
        <w:rPr>
          <w:sz w:val="24"/>
          <w:szCs w:val="24"/>
        </w:rPr>
        <w:t>.</w:t>
      </w:r>
      <w:r w:rsidR="00C6758D" w:rsidRPr="00CF2DCF">
        <w:rPr>
          <w:sz w:val="24"/>
          <w:szCs w:val="24"/>
        </w:rPr>
        <w:tab/>
      </w:r>
      <w:r w:rsidR="006F55B0" w:rsidRPr="00CF2DCF">
        <w:rPr>
          <w:sz w:val="24"/>
          <w:szCs w:val="24"/>
        </w:rPr>
        <w:t>Cooling</w:t>
      </w:r>
      <w:r w:rsidR="00C6758D" w:rsidRPr="004F2441">
        <w:rPr>
          <w:sz w:val="24"/>
          <w:szCs w:val="24"/>
        </w:rPr>
        <w:t xml:space="preserve"> system</w:t>
      </w:r>
      <w:r w:rsidR="008D5573" w:rsidRPr="004F2441">
        <w:rPr>
          <w:sz w:val="24"/>
          <w:szCs w:val="24"/>
        </w:rPr>
        <w:t xml:space="preserve"> </w:t>
      </w:r>
    </w:p>
    <w:p w:rsidR="00316CDD" w:rsidRPr="004F2441" w:rsidRDefault="00316CDD" w:rsidP="00316CDD">
      <w:pPr>
        <w:jc w:val="both"/>
        <w:rPr>
          <w:sz w:val="16"/>
          <w:szCs w:val="16"/>
        </w:rPr>
      </w:pPr>
    </w:p>
    <w:p w:rsidR="00316CDD" w:rsidRPr="004F2441" w:rsidRDefault="00316CDD" w:rsidP="00316CDD">
      <w:pPr>
        <w:jc w:val="both"/>
        <w:rPr>
          <w:sz w:val="24"/>
          <w:szCs w:val="24"/>
        </w:rPr>
      </w:pPr>
      <w:r w:rsidRPr="004F2441">
        <w:rPr>
          <w:sz w:val="24"/>
          <w:szCs w:val="24"/>
        </w:rPr>
        <w:tab/>
        <w:t>a)</w:t>
      </w:r>
      <w:r w:rsidRPr="004F2441">
        <w:rPr>
          <w:sz w:val="24"/>
          <w:szCs w:val="24"/>
        </w:rPr>
        <w:tab/>
        <w:t>T</w:t>
      </w:r>
      <w:r w:rsidR="00644FAE" w:rsidRPr="004F2441">
        <w:rPr>
          <w:sz w:val="24"/>
          <w:szCs w:val="24"/>
        </w:rPr>
        <w:t>ype of cooling system</w:t>
      </w:r>
      <w:r w:rsidR="0027591D" w:rsidRPr="004F2441">
        <w:rPr>
          <w:sz w:val="24"/>
          <w:szCs w:val="24"/>
        </w:rPr>
        <w:tab/>
      </w:r>
      <w:r w:rsidR="0027591D" w:rsidRPr="004F2441">
        <w:rPr>
          <w:sz w:val="24"/>
          <w:szCs w:val="24"/>
        </w:rPr>
        <w:tab/>
      </w:r>
      <w:r w:rsidR="00644FAE" w:rsidRPr="004F2441">
        <w:rPr>
          <w:sz w:val="24"/>
          <w:szCs w:val="24"/>
        </w:rPr>
        <w:t>: …………………………………</w:t>
      </w:r>
    </w:p>
    <w:p w:rsidR="00644FAE" w:rsidRPr="004F2441" w:rsidRDefault="00644FAE" w:rsidP="00316CDD">
      <w:pPr>
        <w:jc w:val="both"/>
        <w:rPr>
          <w:sz w:val="24"/>
          <w:szCs w:val="24"/>
        </w:rPr>
      </w:pPr>
      <w:r w:rsidRPr="004F2441">
        <w:rPr>
          <w:sz w:val="24"/>
          <w:szCs w:val="24"/>
        </w:rPr>
        <w:tab/>
        <w:t>b)</w:t>
      </w:r>
      <w:r w:rsidRPr="004F2441">
        <w:rPr>
          <w:sz w:val="24"/>
          <w:szCs w:val="24"/>
        </w:rPr>
        <w:tab/>
        <w:t xml:space="preserve">Are the coolers separately </w:t>
      </w:r>
      <w:proofErr w:type="gramStart"/>
      <w:r w:rsidRPr="004F2441">
        <w:rPr>
          <w:sz w:val="24"/>
          <w:szCs w:val="24"/>
        </w:rPr>
        <w:t>mounted</w:t>
      </w:r>
      <w:proofErr w:type="gramEnd"/>
    </w:p>
    <w:p w:rsidR="00316CDD" w:rsidRPr="004F2441" w:rsidRDefault="00644FAE" w:rsidP="00316CDD">
      <w:pPr>
        <w:jc w:val="both"/>
        <w:rPr>
          <w:sz w:val="24"/>
          <w:szCs w:val="24"/>
        </w:rPr>
      </w:pPr>
      <w:r w:rsidRPr="004F2441">
        <w:rPr>
          <w:sz w:val="24"/>
          <w:szCs w:val="24"/>
        </w:rPr>
        <w:tab/>
      </w:r>
      <w:r w:rsidRPr="004F2441">
        <w:rPr>
          <w:sz w:val="24"/>
          <w:szCs w:val="24"/>
        </w:rPr>
        <w:tab/>
      </w:r>
      <w:proofErr w:type="gramStart"/>
      <w:r w:rsidRPr="004F2441">
        <w:rPr>
          <w:sz w:val="24"/>
          <w:szCs w:val="24"/>
        </w:rPr>
        <w:t>and</w:t>
      </w:r>
      <w:proofErr w:type="gramEnd"/>
      <w:r w:rsidRPr="004F2441">
        <w:rPr>
          <w:sz w:val="24"/>
          <w:szCs w:val="24"/>
        </w:rPr>
        <w:t xml:space="preserve"> not on the tank walls?</w:t>
      </w:r>
      <w:r w:rsidRPr="004F2441">
        <w:rPr>
          <w:sz w:val="24"/>
          <w:szCs w:val="24"/>
        </w:rPr>
        <w:tab/>
      </w:r>
      <w:r w:rsidRPr="004F2441">
        <w:rPr>
          <w:sz w:val="24"/>
          <w:szCs w:val="24"/>
        </w:rPr>
        <w:tab/>
        <w:t>: …………………………………</w:t>
      </w:r>
    </w:p>
    <w:p w:rsidR="00644FAE" w:rsidRPr="004F2441" w:rsidRDefault="00316CDD" w:rsidP="00316CDD">
      <w:pPr>
        <w:jc w:val="both"/>
        <w:rPr>
          <w:sz w:val="24"/>
          <w:szCs w:val="24"/>
        </w:rPr>
      </w:pPr>
      <w:r w:rsidRPr="004F2441">
        <w:rPr>
          <w:sz w:val="24"/>
          <w:szCs w:val="24"/>
        </w:rPr>
        <w:tab/>
        <w:t>c)</w:t>
      </w:r>
      <w:r w:rsidRPr="004F2441">
        <w:rPr>
          <w:sz w:val="24"/>
          <w:szCs w:val="24"/>
        </w:rPr>
        <w:tab/>
      </w:r>
      <w:r w:rsidR="00644FAE" w:rsidRPr="004F2441">
        <w:rPr>
          <w:sz w:val="24"/>
          <w:szCs w:val="24"/>
        </w:rPr>
        <w:t xml:space="preserve">Is the autotransformer equipped </w:t>
      </w:r>
      <w:proofErr w:type="gramStart"/>
      <w:r w:rsidR="00644FAE" w:rsidRPr="004F2441">
        <w:rPr>
          <w:sz w:val="24"/>
          <w:szCs w:val="24"/>
        </w:rPr>
        <w:t>with</w:t>
      </w:r>
      <w:proofErr w:type="gramEnd"/>
    </w:p>
    <w:p w:rsidR="00644FAE" w:rsidRPr="004F2441" w:rsidRDefault="00644FAE" w:rsidP="00316CDD">
      <w:pPr>
        <w:jc w:val="both"/>
        <w:rPr>
          <w:sz w:val="24"/>
          <w:szCs w:val="24"/>
        </w:rPr>
      </w:pPr>
      <w:r w:rsidRPr="004F2441">
        <w:rPr>
          <w:sz w:val="24"/>
          <w:szCs w:val="24"/>
        </w:rPr>
        <w:tab/>
      </w:r>
      <w:r w:rsidRPr="004F2441">
        <w:rPr>
          <w:sz w:val="24"/>
          <w:szCs w:val="24"/>
        </w:rPr>
        <w:tab/>
      </w:r>
      <w:proofErr w:type="gramStart"/>
      <w:r w:rsidRPr="004F2441">
        <w:rPr>
          <w:sz w:val="24"/>
          <w:szCs w:val="24"/>
        </w:rPr>
        <w:t>six</w:t>
      </w:r>
      <w:proofErr w:type="gramEnd"/>
      <w:r w:rsidRPr="004F2441">
        <w:rPr>
          <w:sz w:val="24"/>
          <w:szCs w:val="24"/>
        </w:rPr>
        <w:t xml:space="preserve"> (6) independent cooling units with</w:t>
      </w:r>
    </w:p>
    <w:p w:rsidR="00316CDD" w:rsidRPr="004F2441" w:rsidRDefault="00644FAE" w:rsidP="00316CDD">
      <w:pPr>
        <w:jc w:val="both"/>
        <w:rPr>
          <w:sz w:val="24"/>
          <w:szCs w:val="24"/>
        </w:rPr>
      </w:pPr>
      <w:r w:rsidRPr="004F2441">
        <w:rPr>
          <w:sz w:val="24"/>
          <w:szCs w:val="24"/>
        </w:rPr>
        <w:tab/>
      </w:r>
      <w:r w:rsidRPr="004F2441">
        <w:rPr>
          <w:sz w:val="24"/>
          <w:szCs w:val="24"/>
        </w:rPr>
        <w:tab/>
      </w:r>
      <w:proofErr w:type="gramStart"/>
      <w:r w:rsidRPr="004F2441">
        <w:rPr>
          <w:sz w:val="24"/>
          <w:szCs w:val="24"/>
        </w:rPr>
        <w:t>one</w:t>
      </w:r>
      <w:proofErr w:type="gramEnd"/>
      <w:r w:rsidRPr="004F2441">
        <w:rPr>
          <w:sz w:val="24"/>
          <w:szCs w:val="24"/>
        </w:rPr>
        <w:t xml:space="preserve"> of them on standby</w:t>
      </w:r>
      <w:r w:rsidR="00561CC9">
        <w:rPr>
          <w:sz w:val="24"/>
          <w:szCs w:val="24"/>
        </w:rPr>
        <w:t>?</w:t>
      </w:r>
      <w:r w:rsidR="00316CDD" w:rsidRPr="004F2441">
        <w:rPr>
          <w:sz w:val="24"/>
          <w:szCs w:val="24"/>
        </w:rPr>
        <w:tab/>
      </w:r>
      <w:r w:rsidR="00316CDD" w:rsidRPr="004F2441">
        <w:rPr>
          <w:sz w:val="24"/>
          <w:szCs w:val="24"/>
        </w:rPr>
        <w:tab/>
        <w:t>: …………………………………</w:t>
      </w:r>
    </w:p>
    <w:p w:rsidR="00644FAE" w:rsidRPr="004F2441" w:rsidRDefault="00316CDD" w:rsidP="00C6758D">
      <w:pPr>
        <w:jc w:val="both"/>
        <w:rPr>
          <w:sz w:val="24"/>
          <w:szCs w:val="24"/>
        </w:rPr>
      </w:pPr>
      <w:r w:rsidRPr="004F2441">
        <w:rPr>
          <w:sz w:val="24"/>
          <w:szCs w:val="24"/>
        </w:rPr>
        <w:tab/>
        <w:t>d)</w:t>
      </w:r>
      <w:r w:rsidRPr="004F2441">
        <w:rPr>
          <w:sz w:val="24"/>
          <w:szCs w:val="24"/>
        </w:rPr>
        <w:tab/>
      </w:r>
      <w:r w:rsidR="00644FAE" w:rsidRPr="004F2441">
        <w:rPr>
          <w:sz w:val="24"/>
          <w:szCs w:val="24"/>
        </w:rPr>
        <w:t xml:space="preserve">Does the cooling system meet the </w:t>
      </w:r>
    </w:p>
    <w:p w:rsidR="00316CDD" w:rsidRPr="004F2441" w:rsidRDefault="00644FAE" w:rsidP="00C6758D">
      <w:pPr>
        <w:jc w:val="both"/>
        <w:rPr>
          <w:sz w:val="24"/>
          <w:szCs w:val="24"/>
        </w:rPr>
      </w:pPr>
      <w:r w:rsidRPr="004F2441">
        <w:rPr>
          <w:sz w:val="24"/>
          <w:szCs w:val="24"/>
        </w:rPr>
        <w:tab/>
      </w:r>
      <w:r w:rsidRPr="004F2441">
        <w:rPr>
          <w:sz w:val="24"/>
          <w:szCs w:val="24"/>
        </w:rPr>
        <w:tab/>
      </w:r>
      <w:proofErr w:type="gramStart"/>
      <w:r w:rsidRPr="004F2441">
        <w:rPr>
          <w:sz w:val="24"/>
          <w:szCs w:val="24"/>
        </w:rPr>
        <w:t>requirement</w:t>
      </w:r>
      <w:r w:rsidR="002628B8">
        <w:rPr>
          <w:sz w:val="24"/>
          <w:szCs w:val="24"/>
        </w:rPr>
        <w:t>s</w:t>
      </w:r>
      <w:proofErr w:type="gramEnd"/>
      <w:r w:rsidRPr="004F2441">
        <w:rPr>
          <w:sz w:val="24"/>
          <w:szCs w:val="24"/>
        </w:rPr>
        <w:t xml:space="preserve"> of paragraph IX</w:t>
      </w:r>
      <w:r w:rsidR="00B36BD1">
        <w:rPr>
          <w:sz w:val="24"/>
          <w:szCs w:val="24"/>
        </w:rPr>
        <w:t>.</w:t>
      </w:r>
      <w:r w:rsidR="0027627B">
        <w:rPr>
          <w:sz w:val="24"/>
          <w:szCs w:val="24"/>
        </w:rPr>
        <w:t>1</w:t>
      </w:r>
      <w:r w:rsidR="00B36BD1">
        <w:rPr>
          <w:sz w:val="24"/>
          <w:szCs w:val="24"/>
        </w:rPr>
        <w:t>.</w:t>
      </w:r>
      <w:r w:rsidRPr="004F2441">
        <w:rPr>
          <w:sz w:val="24"/>
          <w:szCs w:val="24"/>
        </w:rPr>
        <w:t>d?</w:t>
      </w:r>
      <w:r w:rsidRPr="004F2441">
        <w:rPr>
          <w:sz w:val="24"/>
          <w:szCs w:val="24"/>
        </w:rPr>
        <w:tab/>
        <w:t>: …………………………………..</w:t>
      </w:r>
    </w:p>
    <w:p w:rsidR="008315B4" w:rsidRPr="004F2441" w:rsidRDefault="008315B4" w:rsidP="00C6758D">
      <w:pPr>
        <w:jc w:val="both"/>
        <w:rPr>
          <w:sz w:val="24"/>
          <w:szCs w:val="24"/>
        </w:rPr>
      </w:pPr>
      <w:r w:rsidRPr="004F2441">
        <w:rPr>
          <w:sz w:val="24"/>
          <w:szCs w:val="24"/>
        </w:rPr>
        <w:tab/>
        <w:t>e)</w:t>
      </w:r>
      <w:r w:rsidRPr="004F2441">
        <w:rPr>
          <w:sz w:val="24"/>
          <w:szCs w:val="24"/>
        </w:rPr>
        <w:tab/>
      </w:r>
      <w:r w:rsidR="0051671E" w:rsidRPr="004F2441">
        <w:rPr>
          <w:sz w:val="24"/>
          <w:szCs w:val="24"/>
        </w:rPr>
        <w:t xml:space="preserve">Does the cooling system meet the </w:t>
      </w:r>
    </w:p>
    <w:p w:rsidR="002628B8" w:rsidRDefault="0051671E" w:rsidP="0051671E">
      <w:pPr>
        <w:jc w:val="both"/>
        <w:rPr>
          <w:sz w:val="24"/>
          <w:szCs w:val="24"/>
        </w:rPr>
      </w:pPr>
      <w:r w:rsidRPr="004F2441">
        <w:rPr>
          <w:sz w:val="24"/>
          <w:szCs w:val="24"/>
        </w:rPr>
        <w:tab/>
      </w:r>
      <w:r w:rsidRPr="004F2441">
        <w:rPr>
          <w:sz w:val="24"/>
          <w:szCs w:val="24"/>
        </w:rPr>
        <w:tab/>
      </w:r>
      <w:proofErr w:type="gramStart"/>
      <w:r w:rsidRPr="004F2441">
        <w:rPr>
          <w:sz w:val="24"/>
          <w:szCs w:val="24"/>
        </w:rPr>
        <w:t>requirement</w:t>
      </w:r>
      <w:r w:rsidR="002628B8">
        <w:rPr>
          <w:sz w:val="24"/>
          <w:szCs w:val="24"/>
        </w:rPr>
        <w:t>s</w:t>
      </w:r>
      <w:proofErr w:type="gramEnd"/>
      <w:r w:rsidRPr="004F2441">
        <w:rPr>
          <w:sz w:val="24"/>
          <w:szCs w:val="24"/>
        </w:rPr>
        <w:t xml:space="preserve"> of the paragraph </w:t>
      </w:r>
    </w:p>
    <w:p w:rsidR="0051671E" w:rsidRPr="004F2441" w:rsidRDefault="0051671E" w:rsidP="002628B8">
      <w:pPr>
        <w:ind w:left="720" w:firstLine="720"/>
        <w:jc w:val="both"/>
        <w:rPr>
          <w:sz w:val="24"/>
          <w:szCs w:val="24"/>
        </w:rPr>
      </w:pPr>
      <w:r w:rsidRPr="004F2441">
        <w:rPr>
          <w:sz w:val="24"/>
          <w:szCs w:val="24"/>
        </w:rPr>
        <w:t>IX</w:t>
      </w:r>
      <w:r w:rsidR="00B36BD1">
        <w:rPr>
          <w:sz w:val="24"/>
          <w:szCs w:val="24"/>
        </w:rPr>
        <w:t>.</w:t>
      </w:r>
      <w:r w:rsidR="0027627B">
        <w:rPr>
          <w:sz w:val="24"/>
          <w:szCs w:val="24"/>
        </w:rPr>
        <w:t>1</w:t>
      </w:r>
      <w:r w:rsidR="00B36BD1">
        <w:rPr>
          <w:sz w:val="24"/>
          <w:szCs w:val="24"/>
        </w:rPr>
        <w:t>.</w:t>
      </w:r>
      <w:r w:rsidRPr="004F2441">
        <w:rPr>
          <w:sz w:val="24"/>
          <w:szCs w:val="24"/>
        </w:rPr>
        <w:t>e?</w:t>
      </w:r>
      <w:r w:rsidR="002628B8">
        <w:rPr>
          <w:sz w:val="24"/>
          <w:szCs w:val="24"/>
        </w:rPr>
        <w:tab/>
      </w:r>
      <w:r w:rsidR="002628B8">
        <w:rPr>
          <w:sz w:val="24"/>
          <w:szCs w:val="24"/>
        </w:rPr>
        <w:tab/>
      </w:r>
      <w:r w:rsidR="002628B8">
        <w:rPr>
          <w:sz w:val="24"/>
          <w:szCs w:val="24"/>
        </w:rPr>
        <w:tab/>
      </w:r>
      <w:r w:rsidRPr="004F2441">
        <w:rPr>
          <w:sz w:val="24"/>
          <w:szCs w:val="24"/>
        </w:rPr>
        <w:tab/>
        <w:t>: …………………………………..</w:t>
      </w:r>
    </w:p>
    <w:p w:rsidR="0051671E" w:rsidRPr="004F2441" w:rsidRDefault="0051671E" w:rsidP="0051671E">
      <w:pPr>
        <w:jc w:val="both"/>
        <w:rPr>
          <w:sz w:val="24"/>
          <w:szCs w:val="24"/>
        </w:rPr>
      </w:pPr>
      <w:r w:rsidRPr="004F2441">
        <w:rPr>
          <w:sz w:val="24"/>
          <w:szCs w:val="24"/>
        </w:rPr>
        <w:tab/>
        <w:t>f)</w:t>
      </w:r>
      <w:r w:rsidRPr="004F2441">
        <w:rPr>
          <w:sz w:val="24"/>
          <w:szCs w:val="24"/>
        </w:rPr>
        <w:tab/>
        <w:t xml:space="preserve">Does the cooling system meet the </w:t>
      </w:r>
    </w:p>
    <w:p w:rsidR="002628B8" w:rsidRDefault="0051671E" w:rsidP="0051671E">
      <w:pPr>
        <w:jc w:val="both"/>
        <w:rPr>
          <w:sz w:val="24"/>
          <w:szCs w:val="24"/>
        </w:rPr>
      </w:pPr>
      <w:r w:rsidRPr="004F2441">
        <w:rPr>
          <w:sz w:val="24"/>
          <w:szCs w:val="24"/>
        </w:rPr>
        <w:tab/>
      </w:r>
      <w:r w:rsidRPr="004F2441">
        <w:rPr>
          <w:sz w:val="24"/>
          <w:szCs w:val="24"/>
        </w:rPr>
        <w:tab/>
      </w:r>
      <w:proofErr w:type="gramStart"/>
      <w:r w:rsidRPr="004F2441">
        <w:rPr>
          <w:sz w:val="24"/>
          <w:szCs w:val="24"/>
        </w:rPr>
        <w:t>requirement</w:t>
      </w:r>
      <w:r w:rsidR="002628B8">
        <w:rPr>
          <w:sz w:val="24"/>
          <w:szCs w:val="24"/>
        </w:rPr>
        <w:t>s</w:t>
      </w:r>
      <w:proofErr w:type="gramEnd"/>
      <w:r w:rsidRPr="004F2441">
        <w:rPr>
          <w:sz w:val="24"/>
          <w:szCs w:val="24"/>
        </w:rPr>
        <w:t xml:space="preserve"> of the paragraph </w:t>
      </w:r>
    </w:p>
    <w:p w:rsidR="0051671E" w:rsidRPr="004F2441" w:rsidRDefault="0051671E" w:rsidP="002628B8">
      <w:pPr>
        <w:ind w:left="720" w:firstLine="720"/>
        <w:jc w:val="both"/>
        <w:rPr>
          <w:sz w:val="24"/>
          <w:szCs w:val="24"/>
        </w:rPr>
      </w:pPr>
      <w:r w:rsidRPr="004F2441">
        <w:rPr>
          <w:sz w:val="24"/>
          <w:szCs w:val="24"/>
        </w:rPr>
        <w:t>IX</w:t>
      </w:r>
      <w:r w:rsidR="00B36BD1">
        <w:rPr>
          <w:sz w:val="24"/>
          <w:szCs w:val="24"/>
        </w:rPr>
        <w:t>.</w:t>
      </w:r>
      <w:r w:rsidR="0027627B">
        <w:rPr>
          <w:sz w:val="24"/>
          <w:szCs w:val="24"/>
        </w:rPr>
        <w:t>1</w:t>
      </w:r>
      <w:r w:rsidR="00B36BD1">
        <w:rPr>
          <w:sz w:val="24"/>
          <w:szCs w:val="24"/>
        </w:rPr>
        <w:t>.</w:t>
      </w:r>
      <w:r w:rsidRPr="004F2441">
        <w:rPr>
          <w:sz w:val="24"/>
          <w:szCs w:val="24"/>
        </w:rPr>
        <w:t>f?</w:t>
      </w:r>
      <w:r w:rsidR="002628B8">
        <w:rPr>
          <w:sz w:val="24"/>
          <w:szCs w:val="24"/>
        </w:rPr>
        <w:tab/>
      </w:r>
      <w:r w:rsidR="002628B8">
        <w:rPr>
          <w:sz w:val="24"/>
          <w:szCs w:val="24"/>
        </w:rPr>
        <w:tab/>
      </w:r>
      <w:r w:rsidR="002628B8">
        <w:rPr>
          <w:sz w:val="24"/>
          <w:szCs w:val="24"/>
        </w:rPr>
        <w:tab/>
      </w:r>
      <w:r w:rsidR="002628B8">
        <w:rPr>
          <w:sz w:val="24"/>
          <w:szCs w:val="24"/>
        </w:rPr>
        <w:tab/>
      </w:r>
      <w:r w:rsidRPr="004F2441">
        <w:rPr>
          <w:sz w:val="24"/>
          <w:szCs w:val="24"/>
        </w:rPr>
        <w:tab/>
        <w:t>: …………………………………..</w:t>
      </w:r>
    </w:p>
    <w:p w:rsidR="0051671E" w:rsidRPr="004F2441" w:rsidRDefault="0051671E" w:rsidP="0051671E">
      <w:pPr>
        <w:jc w:val="both"/>
        <w:rPr>
          <w:sz w:val="24"/>
          <w:szCs w:val="24"/>
        </w:rPr>
      </w:pPr>
      <w:r w:rsidRPr="004F2441">
        <w:rPr>
          <w:sz w:val="24"/>
          <w:szCs w:val="24"/>
        </w:rPr>
        <w:tab/>
        <w:t>g)</w:t>
      </w:r>
      <w:r w:rsidRPr="004F2441">
        <w:rPr>
          <w:sz w:val="24"/>
          <w:szCs w:val="24"/>
        </w:rPr>
        <w:tab/>
        <w:t xml:space="preserve">Does the cooling system meet the </w:t>
      </w:r>
    </w:p>
    <w:p w:rsidR="0051671E" w:rsidRPr="004F2441" w:rsidRDefault="0051671E" w:rsidP="0051671E">
      <w:pPr>
        <w:jc w:val="both"/>
        <w:rPr>
          <w:sz w:val="24"/>
          <w:szCs w:val="24"/>
        </w:rPr>
      </w:pPr>
      <w:r w:rsidRPr="004F2441">
        <w:rPr>
          <w:sz w:val="24"/>
          <w:szCs w:val="24"/>
        </w:rPr>
        <w:tab/>
      </w:r>
      <w:r w:rsidRPr="004F2441">
        <w:rPr>
          <w:sz w:val="24"/>
          <w:szCs w:val="24"/>
        </w:rPr>
        <w:tab/>
      </w:r>
      <w:proofErr w:type="gramStart"/>
      <w:r w:rsidRPr="004F2441">
        <w:rPr>
          <w:sz w:val="24"/>
          <w:szCs w:val="24"/>
        </w:rPr>
        <w:t>requirement</w:t>
      </w:r>
      <w:r w:rsidR="002628B8">
        <w:rPr>
          <w:sz w:val="24"/>
          <w:szCs w:val="24"/>
        </w:rPr>
        <w:t>s</w:t>
      </w:r>
      <w:proofErr w:type="gramEnd"/>
      <w:r w:rsidRPr="004F2441">
        <w:rPr>
          <w:sz w:val="24"/>
          <w:szCs w:val="24"/>
        </w:rPr>
        <w:t xml:space="preserve"> of the paragraph IX</w:t>
      </w:r>
      <w:r w:rsidR="00B36BD1">
        <w:rPr>
          <w:sz w:val="24"/>
          <w:szCs w:val="24"/>
        </w:rPr>
        <w:t>.</w:t>
      </w:r>
      <w:r w:rsidR="0027627B">
        <w:rPr>
          <w:sz w:val="24"/>
          <w:szCs w:val="24"/>
        </w:rPr>
        <w:t>1</w:t>
      </w:r>
      <w:r w:rsidR="00B36BD1">
        <w:rPr>
          <w:sz w:val="24"/>
          <w:szCs w:val="24"/>
        </w:rPr>
        <w:t>.</w:t>
      </w:r>
      <w:r w:rsidRPr="004F2441">
        <w:rPr>
          <w:sz w:val="24"/>
          <w:szCs w:val="24"/>
        </w:rPr>
        <w:t xml:space="preserve">g, </w:t>
      </w:r>
    </w:p>
    <w:p w:rsidR="0051671E" w:rsidRPr="004F2441" w:rsidRDefault="0051671E" w:rsidP="0051671E">
      <w:pPr>
        <w:ind w:left="720" w:firstLine="720"/>
        <w:jc w:val="both"/>
        <w:rPr>
          <w:sz w:val="24"/>
          <w:szCs w:val="24"/>
        </w:rPr>
      </w:pPr>
      <w:proofErr w:type="gramStart"/>
      <w:r w:rsidRPr="004F2441">
        <w:rPr>
          <w:sz w:val="24"/>
          <w:szCs w:val="24"/>
        </w:rPr>
        <w:lastRenderedPageBreak/>
        <w:t>h</w:t>
      </w:r>
      <w:proofErr w:type="gramEnd"/>
      <w:r w:rsidRPr="004F2441">
        <w:rPr>
          <w:sz w:val="24"/>
          <w:szCs w:val="24"/>
        </w:rPr>
        <w:t xml:space="preserve">, </w:t>
      </w:r>
      <w:proofErr w:type="spellStart"/>
      <w:r w:rsidR="0027627B">
        <w:rPr>
          <w:sz w:val="24"/>
          <w:szCs w:val="24"/>
        </w:rPr>
        <w:t>i</w:t>
      </w:r>
      <w:proofErr w:type="spellEnd"/>
      <w:r w:rsidRPr="004F2441">
        <w:rPr>
          <w:sz w:val="24"/>
          <w:szCs w:val="24"/>
        </w:rPr>
        <w:t>, j, k, l and m?</w:t>
      </w:r>
      <w:r w:rsidR="00F4337C" w:rsidRPr="00CF2DCF">
        <w:rPr>
          <w:sz w:val="24"/>
          <w:szCs w:val="24"/>
        </w:rPr>
        <w:tab/>
      </w:r>
      <w:r w:rsidRPr="004F2441">
        <w:rPr>
          <w:sz w:val="24"/>
          <w:szCs w:val="24"/>
        </w:rPr>
        <w:tab/>
      </w:r>
      <w:r w:rsidRPr="004F2441">
        <w:rPr>
          <w:sz w:val="24"/>
          <w:szCs w:val="24"/>
        </w:rPr>
        <w:tab/>
      </w:r>
      <w:r w:rsidRPr="004F2441">
        <w:rPr>
          <w:sz w:val="24"/>
          <w:szCs w:val="24"/>
        </w:rPr>
        <w:tab/>
        <w:t>: ………………………..</w:t>
      </w:r>
    </w:p>
    <w:p w:rsidR="0051671E" w:rsidRPr="004F2441" w:rsidRDefault="0051671E" w:rsidP="0051671E">
      <w:pPr>
        <w:jc w:val="both"/>
        <w:rPr>
          <w:sz w:val="24"/>
          <w:szCs w:val="24"/>
        </w:rPr>
      </w:pPr>
      <w:r w:rsidRPr="004F2441">
        <w:rPr>
          <w:sz w:val="24"/>
          <w:szCs w:val="24"/>
        </w:rPr>
        <w:tab/>
        <w:t>h)</w:t>
      </w:r>
      <w:r w:rsidRPr="004F2441">
        <w:rPr>
          <w:sz w:val="24"/>
          <w:szCs w:val="24"/>
        </w:rPr>
        <w:tab/>
      </w:r>
      <w:r w:rsidR="005F7D7A" w:rsidRPr="004F2441">
        <w:rPr>
          <w:sz w:val="24"/>
          <w:szCs w:val="24"/>
        </w:rPr>
        <w:t>Cooling unit data</w:t>
      </w:r>
    </w:p>
    <w:p w:rsidR="005F7D7A" w:rsidRPr="004F2441" w:rsidRDefault="005F7D7A" w:rsidP="0051671E">
      <w:pPr>
        <w:jc w:val="both"/>
        <w:rPr>
          <w:sz w:val="24"/>
          <w:szCs w:val="24"/>
        </w:rPr>
      </w:pPr>
      <w:r w:rsidRPr="004F2441">
        <w:rPr>
          <w:sz w:val="24"/>
          <w:szCs w:val="24"/>
        </w:rPr>
        <w:tab/>
      </w:r>
      <w:r w:rsidRPr="004F2441">
        <w:rPr>
          <w:sz w:val="24"/>
          <w:szCs w:val="24"/>
        </w:rPr>
        <w:tab/>
        <w:t xml:space="preserve">1. </w:t>
      </w:r>
      <w:r w:rsidR="00FE5D73">
        <w:rPr>
          <w:sz w:val="24"/>
          <w:szCs w:val="24"/>
        </w:rPr>
        <w:t>Number of fans per cooling unit</w:t>
      </w:r>
      <w:r w:rsidR="00931FF1" w:rsidRPr="004F2441">
        <w:rPr>
          <w:sz w:val="24"/>
          <w:szCs w:val="24"/>
        </w:rPr>
        <w:tab/>
      </w:r>
      <w:r w:rsidR="00931FF1" w:rsidRPr="004F2441">
        <w:rPr>
          <w:sz w:val="24"/>
          <w:szCs w:val="24"/>
        </w:rPr>
        <w:tab/>
        <w:t>: …………………………</w:t>
      </w:r>
    </w:p>
    <w:p w:rsidR="005F7D7A" w:rsidRPr="004F2441" w:rsidRDefault="005F7D7A" w:rsidP="0051671E">
      <w:pPr>
        <w:jc w:val="both"/>
        <w:rPr>
          <w:sz w:val="24"/>
          <w:szCs w:val="24"/>
        </w:rPr>
      </w:pPr>
      <w:r w:rsidRPr="004F2441">
        <w:rPr>
          <w:sz w:val="24"/>
          <w:szCs w:val="24"/>
        </w:rPr>
        <w:tab/>
      </w:r>
      <w:r w:rsidRPr="004F2441">
        <w:rPr>
          <w:sz w:val="24"/>
          <w:szCs w:val="24"/>
        </w:rPr>
        <w:tab/>
        <w:t xml:space="preserve">2. </w:t>
      </w:r>
      <w:r w:rsidR="00C50438">
        <w:rPr>
          <w:sz w:val="24"/>
          <w:szCs w:val="24"/>
        </w:rPr>
        <w:t>Rated p</w:t>
      </w:r>
      <w:r w:rsidRPr="004F2441">
        <w:rPr>
          <w:sz w:val="24"/>
          <w:szCs w:val="24"/>
        </w:rPr>
        <w:t>ower of the fan motor</w:t>
      </w:r>
      <w:r w:rsidR="00C50438">
        <w:rPr>
          <w:sz w:val="24"/>
          <w:szCs w:val="24"/>
        </w:rPr>
        <w:tab/>
      </w:r>
      <w:r w:rsidR="00931FF1" w:rsidRPr="004F2441">
        <w:rPr>
          <w:sz w:val="24"/>
          <w:szCs w:val="24"/>
        </w:rPr>
        <w:tab/>
        <w:t>: ………………………</w:t>
      </w:r>
      <w:r w:rsidR="00C50438">
        <w:rPr>
          <w:sz w:val="24"/>
          <w:szCs w:val="24"/>
        </w:rPr>
        <w:t>W</w:t>
      </w:r>
    </w:p>
    <w:p w:rsidR="005F7D7A" w:rsidRPr="004F2441" w:rsidRDefault="005F7D7A" w:rsidP="005F7D7A">
      <w:pPr>
        <w:jc w:val="both"/>
        <w:rPr>
          <w:sz w:val="24"/>
          <w:szCs w:val="24"/>
        </w:rPr>
      </w:pPr>
      <w:r w:rsidRPr="004F2441">
        <w:rPr>
          <w:sz w:val="24"/>
          <w:szCs w:val="24"/>
        </w:rPr>
        <w:tab/>
      </w:r>
      <w:r w:rsidRPr="004F2441">
        <w:rPr>
          <w:sz w:val="24"/>
          <w:szCs w:val="24"/>
        </w:rPr>
        <w:tab/>
        <w:t xml:space="preserve">3. Power of the fan motor when </w:t>
      </w:r>
      <w:r w:rsidR="004D3C88" w:rsidRPr="004F2441">
        <w:rPr>
          <w:sz w:val="24"/>
          <w:szCs w:val="24"/>
        </w:rPr>
        <w:t>running</w:t>
      </w:r>
      <w:r w:rsidR="00931FF1" w:rsidRPr="004F2441">
        <w:rPr>
          <w:sz w:val="24"/>
          <w:szCs w:val="24"/>
        </w:rPr>
        <w:tab/>
        <w:t>: ………………………</w:t>
      </w:r>
      <w:r w:rsidR="00C50438">
        <w:rPr>
          <w:sz w:val="24"/>
          <w:szCs w:val="24"/>
        </w:rPr>
        <w:t>W</w:t>
      </w:r>
    </w:p>
    <w:p w:rsidR="005F7D7A" w:rsidRPr="004F2441" w:rsidRDefault="005F7D7A" w:rsidP="0051671E">
      <w:pPr>
        <w:jc w:val="both"/>
        <w:rPr>
          <w:sz w:val="24"/>
          <w:szCs w:val="24"/>
        </w:rPr>
      </w:pPr>
      <w:r w:rsidRPr="004F2441">
        <w:rPr>
          <w:sz w:val="24"/>
          <w:szCs w:val="24"/>
        </w:rPr>
        <w:tab/>
      </w:r>
      <w:r w:rsidRPr="004F2441">
        <w:rPr>
          <w:sz w:val="24"/>
          <w:szCs w:val="24"/>
        </w:rPr>
        <w:tab/>
        <w:t>4. N</w:t>
      </w:r>
      <w:r w:rsidR="00FE5D73">
        <w:rPr>
          <w:sz w:val="24"/>
          <w:szCs w:val="24"/>
        </w:rPr>
        <w:t>umber of pumps per cooling unit</w:t>
      </w:r>
      <w:r w:rsidR="00FE5D73">
        <w:rPr>
          <w:sz w:val="24"/>
          <w:szCs w:val="24"/>
        </w:rPr>
        <w:tab/>
      </w:r>
      <w:r w:rsidR="00931FF1" w:rsidRPr="004F2441">
        <w:rPr>
          <w:sz w:val="24"/>
          <w:szCs w:val="24"/>
        </w:rPr>
        <w:tab/>
        <w:t>: …………………………</w:t>
      </w:r>
    </w:p>
    <w:p w:rsidR="005F7D7A" w:rsidRPr="004F2441" w:rsidRDefault="005F7D7A" w:rsidP="0051671E">
      <w:pPr>
        <w:jc w:val="both"/>
        <w:rPr>
          <w:sz w:val="24"/>
          <w:szCs w:val="24"/>
        </w:rPr>
      </w:pPr>
      <w:r w:rsidRPr="004F2441">
        <w:rPr>
          <w:sz w:val="24"/>
          <w:szCs w:val="24"/>
        </w:rPr>
        <w:tab/>
      </w:r>
      <w:r w:rsidRPr="004F2441">
        <w:rPr>
          <w:sz w:val="24"/>
          <w:szCs w:val="24"/>
        </w:rPr>
        <w:tab/>
        <w:t xml:space="preserve">5. </w:t>
      </w:r>
      <w:r w:rsidR="00C50438">
        <w:rPr>
          <w:sz w:val="24"/>
          <w:szCs w:val="24"/>
        </w:rPr>
        <w:t>Rated p</w:t>
      </w:r>
      <w:r w:rsidR="00FE5D73">
        <w:rPr>
          <w:sz w:val="24"/>
          <w:szCs w:val="24"/>
        </w:rPr>
        <w:t>ower of the pump motor</w:t>
      </w:r>
      <w:r w:rsidR="00931FF1" w:rsidRPr="004F2441">
        <w:rPr>
          <w:sz w:val="24"/>
          <w:szCs w:val="24"/>
        </w:rPr>
        <w:tab/>
      </w:r>
      <w:r w:rsidR="00931FF1" w:rsidRPr="004F2441">
        <w:rPr>
          <w:sz w:val="24"/>
          <w:szCs w:val="24"/>
        </w:rPr>
        <w:tab/>
        <w:t>: ………………………</w:t>
      </w:r>
      <w:r w:rsidR="00C50438">
        <w:rPr>
          <w:sz w:val="24"/>
          <w:szCs w:val="24"/>
        </w:rPr>
        <w:t>W</w:t>
      </w:r>
      <w:r w:rsidR="00931FF1" w:rsidRPr="004F2441">
        <w:rPr>
          <w:sz w:val="24"/>
          <w:szCs w:val="24"/>
        </w:rPr>
        <w:t xml:space="preserve"> </w:t>
      </w:r>
    </w:p>
    <w:p w:rsidR="005F7D7A" w:rsidRPr="004F2441" w:rsidRDefault="005F7D7A" w:rsidP="0051671E">
      <w:pPr>
        <w:jc w:val="both"/>
        <w:rPr>
          <w:sz w:val="24"/>
          <w:szCs w:val="24"/>
        </w:rPr>
      </w:pPr>
      <w:r w:rsidRPr="004F2441">
        <w:rPr>
          <w:sz w:val="24"/>
          <w:szCs w:val="24"/>
        </w:rPr>
        <w:tab/>
      </w:r>
      <w:r w:rsidRPr="004F2441">
        <w:rPr>
          <w:sz w:val="24"/>
          <w:szCs w:val="24"/>
        </w:rPr>
        <w:tab/>
        <w:t xml:space="preserve">6. Power of the </w:t>
      </w:r>
      <w:r w:rsidR="00931FF1" w:rsidRPr="004F2441">
        <w:rPr>
          <w:sz w:val="24"/>
          <w:szCs w:val="24"/>
        </w:rPr>
        <w:t>pump</w:t>
      </w:r>
      <w:r w:rsidRPr="004F2441">
        <w:rPr>
          <w:sz w:val="24"/>
          <w:szCs w:val="24"/>
        </w:rPr>
        <w:t xml:space="preserve"> motor when </w:t>
      </w:r>
      <w:r w:rsidR="00FE5D73">
        <w:rPr>
          <w:sz w:val="24"/>
          <w:szCs w:val="24"/>
        </w:rPr>
        <w:t>running</w:t>
      </w:r>
      <w:r w:rsidR="00931FF1" w:rsidRPr="004F2441">
        <w:rPr>
          <w:sz w:val="24"/>
          <w:szCs w:val="24"/>
        </w:rPr>
        <w:tab/>
        <w:t>: ………………………</w:t>
      </w:r>
      <w:r w:rsidR="00C50438">
        <w:rPr>
          <w:sz w:val="24"/>
          <w:szCs w:val="24"/>
        </w:rPr>
        <w:t>W</w:t>
      </w:r>
    </w:p>
    <w:p w:rsidR="00C50438" w:rsidRPr="004F2441" w:rsidRDefault="00C50438" w:rsidP="00C50438">
      <w:pPr>
        <w:jc w:val="both"/>
        <w:rPr>
          <w:sz w:val="24"/>
          <w:szCs w:val="24"/>
        </w:rPr>
      </w:pPr>
      <w:r>
        <w:rPr>
          <w:sz w:val="24"/>
          <w:szCs w:val="24"/>
        </w:rPr>
        <w:tab/>
      </w:r>
      <w:r>
        <w:rPr>
          <w:sz w:val="24"/>
          <w:szCs w:val="24"/>
        </w:rPr>
        <w:tab/>
        <w:t>7</w:t>
      </w:r>
      <w:r w:rsidRPr="004F2441">
        <w:rPr>
          <w:sz w:val="24"/>
          <w:szCs w:val="24"/>
        </w:rPr>
        <w:t xml:space="preserve">. </w:t>
      </w:r>
      <w:r>
        <w:rPr>
          <w:sz w:val="24"/>
          <w:szCs w:val="24"/>
        </w:rPr>
        <w:t xml:space="preserve">Oil flow of unit </w:t>
      </w:r>
      <w:r w:rsidRPr="004F2441">
        <w:rPr>
          <w:sz w:val="24"/>
          <w:szCs w:val="24"/>
        </w:rPr>
        <w:t xml:space="preserve">when </w:t>
      </w:r>
      <w:r>
        <w:rPr>
          <w:sz w:val="24"/>
          <w:szCs w:val="24"/>
        </w:rPr>
        <w:t>running</w:t>
      </w:r>
      <w:r>
        <w:rPr>
          <w:sz w:val="24"/>
          <w:szCs w:val="24"/>
        </w:rPr>
        <w:tab/>
      </w:r>
      <w:r>
        <w:rPr>
          <w:sz w:val="24"/>
          <w:szCs w:val="24"/>
        </w:rPr>
        <w:tab/>
        <w:t>: ……………………</w:t>
      </w:r>
      <w:proofErr w:type="spellStart"/>
      <w:r>
        <w:rPr>
          <w:sz w:val="24"/>
          <w:szCs w:val="24"/>
        </w:rPr>
        <w:t>lt</w:t>
      </w:r>
      <w:proofErr w:type="spellEnd"/>
      <w:r>
        <w:rPr>
          <w:sz w:val="24"/>
          <w:szCs w:val="24"/>
        </w:rPr>
        <w:t>/min</w:t>
      </w:r>
    </w:p>
    <w:p w:rsidR="0051671E" w:rsidRPr="004F2441" w:rsidRDefault="0051671E" w:rsidP="00C6758D">
      <w:pPr>
        <w:jc w:val="both"/>
        <w:rPr>
          <w:sz w:val="24"/>
          <w:szCs w:val="24"/>
        </w:rPr>
      </w:pPr>
      <w:r w:rsidRPr="004F2441">
        <w:rPr>
          <w:sz w:val="24"/>
          <w:szCs w:val="24"/>
        </w:rPr>
        <w:tab/>
      </w:r>
    </w:p>
    <w:p w:rsidR="00BE5EDD" w:rsidRPr="004F2441" w:rsidRDefault="003F34FD" w:rsidP="00C6758D">
      <w:pPr>
        <w:jc w:val="both"/>
        <w:rPr>
          <w:sz w:val="24"/>
          <w:szCs w:val="24"/>
        </w:rPr>
      </w:pPr>
      <w:r>
        <w:rPr>
          <w:sz w:val="24"/>
          <w:szCs w:val="24"/>
        </w:rPr>
        <w:t>4</w:t>
      </w:r>
      <w:r w:rsidR="00024FBB">
        <w:rPr>
          <w:sz w:val="24"/>
          <w:szCs w:val="24"/>
        </w:rPr>
        <w:t>4</w:t>
      </w:r>
      <w:r w:rsidR="00BE5EDD" w:rsidRPr="004F2441">
        <w:rPr>
          <w:sz w:val="24"/>
          <w:szCs w:val="24"/>
        </w:rPr>
        <w:t>.</w:t>
      </w:r>
      <w:r w:rsidR="008952C9" w:rsidRPr="004F2441">
        <w:rPr>
          <w:sz w:val="24"/>
          <w:szCs w:val="24"/>
        </w:rPr>
        <w:tab/>
      </w:r>
      <w:r w:rsidR="00906BCC" w:rsidRPr="004F2441">
        <w:rPr>
          <w:sz w:val="24"/>
          <w:szCs w:val="24"/>
        </w:rPr>
        <w:t xml:space="preserve">Autotransformer tank </w:t>
      </w:r>
    </w:p>
    <w:p w:rsidR="0016297B" w:rsidRPr="004F2441" w:rsidRDefault="004A7F16" w:rsidP="0016297B">
      <w:pPr>
        <w:ind w:firstLine="720"/>
        <w:jc w:val="both"/>
        <w:rPr>
          <w:sz w:val="24"/>
          <w:szCs w:val="24"/>
        </w:rPr>
      </w:pPr>
      <w:r w:rsidRPr="004F2441">
        <w:rPr>
          <w:sz w:val="24"/>
          <w:szCs w:val="24"/>
        </w:rPr>
        <w:tab/>
        <w:t>a. Type</w:t>
      </w:r>
      <w:r w:rsidRPr="004F2441">
        <w:rPr>
          <w:sz w:val="24"/>
          <w:szCs w:val="24"/>
        </w:rPr>
        <w:tab/>
      </w:r>
      <w:r w:rsidRPr="004F2441">
        <w:rPr>
          <w:sz w:val="24"/>
          <w:szCs w:val="24"/>
        </w:rPr>
        <w:tab/>
      </w:r>
      <w:r w:rsidRPr="004F2441">
        <w:rPr>
          <w:sz w:val="24"/>
          <w:szCs w:val="24"/>
        </w:rPr>
        <w:tab/>
      </w:r>
      <w:r w:rsidR="00950B81" w:rsidRPr="004F2441">
        <w:rPr>
          <w:sz w:val="24"/>
          <w:szCs w:val="24"/>
        </w:rPr>
        <w:tab/>
      </w:r>
      <w:r w:rsidR="0016297B" w:rsidRPr="004F2441">
        <w:rPr>
          <w:sz w:val="24"/>
          <w:szCs w:val="24"/>
        </w:rPr>
        <w:tab/>
      </w:r>
      <w:r w:rsidR="0016297B" w:rsidRPr="004F2441">
        <w:rPr>
          <w:sz w:val="24"/>
          <w:szCs w:val="24"/>
        </w:rPr>
        <w:tab/>
        <w:t>: …………………………</w:t>
      </w:r>
    </w:p>
    <w:p w:rsidR="004A7F16" w:rsidRPr="004F2441" w:rsidRDefault="004A7F16" w:rsidP="004A7F16">
      <w:pPr>
        <w:ind w:firstLine="720"/>
        <w:jc w:val="both"/>
        <w:rPr>
          <w:sz w:val="24"/>
          <w:szCs w:val="24"/>
        </w:rPr>
      </w:pPr>
      <w:r w:rsidRPr="004F2441">
        <w:rPr>
          <w:sz w:val="24"/>
          <w:szCs w:val="24"/>
        </w:rPr>
        <w:tab/>
        <w:t>b. Material of the tank</w:t>
      </w:r>
      <w:r w:rsidRPr="004F2441">
        <w:rPr>
          <w:sz w:val="24"/>
          <w:szCs w:val="24"/>
        </w:rPr>
        <w:tab/>
      </w:r>
      <w:r w:rsidRPr="004F2441">
        <w:rPr>
          <w:sz w:val="24"/>
          <w:szCs w:val="24"/>
        </w:rPr>
        <w:tab/>
      </w:r>
      <w:r w:rsidRPr="004F2441">
        <w:rPr>
          <w:sz w:val="24"/>
          <w:szCs w:val="24"/>
        </w:rPr>
        <w:tab/>
      </w:r>
      <w:r w:rsidRPr="004F2441">
        <w:rPr>
          <w:sz w:val="24"/>
          <w:szCs w:val="24"/>
        </w:rPr>
        <w:tab/>
        <w:t>: …………………………</w:t>
      </w:r>
    </w:p>
    <w:p w:rsidR="004A7F16" w:rsidRPr="004F2441" w:rsidRDefault="004A7F16" w:rsidP="004A7F16">
      <w:pPr>
        <w:ind w:left="720" w:firstLine="720"/>
        <w:jc w:val="both"/>
        <w:rPr>
          <w:sz w:val="24"/>
          <w:szCs w:val="24"/>
        </w:rPr>
      </w:pPr>
      <w:r w:rsidRPr="004F2441">
        <w:rPr>
          <w:sz w:val="24"/>
          <w:szCs w:val="24"/>
        </w:rPr>
        <w:t>c. Is the auto</w:t>
      </w:r>
      <w:r w:rsidR="0027627B">
        <w:rPr>
          <w:sz w:val="24"/>
          <w:szCs w:val="24"/>
        </w:rPr>
        <w:t>transformer</w:t>
      </w:r>
      <w:r w:rsidRPr="004F2441">
        <w:rPr>
          <w:sz w:val="24"/>
          <w:szCs w:val="24"/>
        </w:rPr>
        <w:t xml:space="preserve"> tank </w:t>
      </w:r>
      <w:proofErr w:type="gramStart"/>
      <w:r w:rsidRPr="004F2441">
        <w:rPr>
          <w:sz w:val="24"/>
          <w:szCs w:val="24"/>
        </w:rPr>
        <w:t>in</w:t>
      </w:r>
      <w:proofErr w:type="gramEnd"/>
      <w:r w:rsidRPr="004F2441">
        <w:rPr>
          <w:sz w:val="24"/>
          <w:szCs w:val="24"/>
        </w:rPr>
        <w:t xml:space="preserve"> </w:t>
      </w:r>
    </w:p>
    <w:p w:rsidR="004A7F16" w:rsidRPr="004F2441" w:rsidRDefault="004A7F16" w:rsidP="004A7F16">
      <w:pPr>
        <w:ind w:left="720" w:firstLine="720"/>
        <w:jc w:val="both"/>
        <w:rPr>
          <w:sz w:val="24"/>
          <w:szCs w:val="24"/>
        </w:rPr>
      </w:pPr>
      <w:proofErr w:type="gramStart"/>
      <w:r w:rsidRPr="004F2441">
        <w:rPr>
          <w:sz w:val="24"/>
          <w:szCs w:val="24"/>
        </w:rPr>
        <w:t>accordance</w:t>
      </w:r>
      <w:proofErr w:type="gramEnd"/>
      <w:r w:rsidRPr="004F2441">
        <w:rPr>
          <w:sz w:val="24"/>
          <w:szCs w:val="24"/>
        </w:rPr>
        <w:t xml:space="preserve"> with the requirements of </w:t>
      </w:r>
    </w:p>
    <w:p w:rsidR="0016297B" w:rsidRPr="00B33920" w:rsidRDefault="004A7F16" w:rsidP="004A7F16">
      <w:pPr>
        <w:ind w:left="720" w:firstLine="720"/>
        <w:jc w:val="both"/>
        <w:rPr>
          <w:sz w:val="24"/>
          <w:szCs w:val="24"/>
        </w:rPr>
      </w:pPr>
      <w:proofErr w:type="gramStart"/>
      <w:r w:rsidRPr="00B33920">
        <w:rPr>
          <w:sz w:val="24"/>
          <w:szCs w:val="24"/>
        </w:rPr>
        <w:t>paragraphs</w:t>
      </w:r>
      <w:proofErr w:type="gramEnd"/>
      <w:r w:rsidRPr="00B33920">
        <w:rPr>
          <w:sz w:val="24"/>
          <w:szCs w:val="24"/>
        </w:rPr>
        <w:t xml:space="preserve"> IX</w:t>
      </w:r>
      <w:r w:rsidR="00B36BD1" w:rsidRPr="00B33920">
        <w:rPr>
          <w:sz w:val="24"/>
          <w:szCs w:val="24"/>
        </w:rPr>
        <w:t>.</w:t>
      </w:r>
      <w:r w:rsidRPr="00B33920">
        <w:rPr>
          <w:sz w:val="24"/>
          <w:szCs w:val="24"/>
        </w:rPr>
        <w:t>2</w:t>
      </w:r>
      <w:r w:rsidR="00B36BD1" w:rsidRPr="00B33920">
        <w:rPr>
          <w:sz w:val="24"/>
          <w:szCs w:val="24"/>
        </w:rPr>
        <w:t>.</w:t>
      </w:r>
      <w:r w:rsidRPr="00B33920">
        <w:rPr>
          <w:sz w:val="24"/>
          <w:szCs w:val="24"/>
        </w:rPr>
        <w:t>b, c, d, e</w:t>
      </w:r>
      <w:r w:rsidR="005253B9" w:rsidRPr="00B33920">
        <w:rPr>
          <w:sz w:val="24"/>
          <w:szCs w:val="24"/>
        </w:rPr>
        <w:t>, f and g</w:t>
      </w:r>
      <w:r w:rsidRPr="00B33920">
        <w:rPr>
          <w:sz w:val="24"/>
          <w:szCs w:val="24"/>
        </w:rPr>
        <w:t>?</w:t>
      </w:r>
      <w:r w:rsidR="0016297B" w:rsidRPr="00B33920">
        <w:rPr>
          <w:sz w:val="24"/>
          <w:szCs w:val="24"/>
        </w:rPr>
        <w:tab/>
      </w:r>
      <w:r w:rsidR="0016297B" w:rsidRPr="00B33920">
        <w:rPr>
          <w:sz w:val="24"/>
          <w:szCs w:val="24"/>
        </w:rPr>
        <w:tab/>
        <w:t>: …………………………</w:t>
      </w:r>
    </w:p>
    <w:p w:rsidR="00FB25E3" w:rsidRPr="00B33920" w:rsidRDefault="00FB25E3" w:rsidP="00FB25E3">
      <w:pPr>
        <w:jc w:val="both"/>
        <w:rPr>
          <w:sz w:val="24"/>
          <w:szCs w:val="24"/>
        </w:rPr>
      </w:pPr>
    </w:p>
    <w:p w:rsidR="00AF3F18" w:rsidRPr="004F2441" w:rsidRDefault="003F34FD" w:rsidP="00220FBB">
      <w:pPr>
        <w:jc w:val="both"/>
        <w:rPr>
          <w:sz w:val="24"/>
          <w:szCs w:val="24"/>
          <w:lang w:val="en-GB"/>
        </w:rPr>
      </w:pPr>
      <w:r>
        <w:rPr>
          <w:sz w:val="24"/>
          <w:szCs w:val="24"/>
        </w:rPr>
        <w:t>4</w:t>
      </w:r>
      <w:r w:rsidR="00024FBB">
        <w:rPr>
          <w:sz w:val="24"/>
          <w:szCs w:val="24"/>
        </w:rPr>
        <w:t>5</w:t>
      </w:r>
      <w:r w:rsidR="00BE5EDD" w:rsidRPr="004F2441">
        <w:rPr>
          <w:sz w:val="24"/>
          <w:szCs w:val="24"/>
        </w:rPr>
        <w:t>.</w:t>
      </w:r>
      <w:r w:rsidR="00210201" w:rsidRPr="004F2441">
        <w:rPr>
          <w:sz w:val="24"/>
          <w:szCs w:val="24"/>
        </w:rPr>
        <w:tab/>
      </w:r>
      <w:r w:rsidR="00220FBB" w:rsidRPr="004F2441">
        <w:rPr>
          <w:sz w:val="24"/>
          <w:szCs w:val="24"/>
        </w:rPr>
        <w:t xml:space="preserve">Autotransformer conservator tank </w:t>
      </w:r>
      <w:r w:rsidR="00AF3F18" w:rsidRPr="004F2441">
        <w:rPr>
          <w:sz w:val="24"/>
          <w:szCs w:val="24"/>
        </w:rPr>
        <w:t xml:space="preserve">  </w:t>
      </w:r>
      <w:r w:rsidR="00AF3F18" w:rsidRPr="004F2441">
        <w:rPr>
          <w:sz w:val="24"/>
          <w:szCs w:val="24"/>
          <w:lang w:val="en-GB"/>
        </w:rPr>
        <w:tab/>
      </w:r>
      <w:r w:rsidR="00AF3F18" w:rsidRPr="004F2441">
        <w:rPr>
          <w:sz w:val="24"/>
          <w:szCs w:val="24"/>
          <w:lang w:val="en-GB"/>
        </w:rPr>
        <w:tab/>
      </w:r>
      <w:r w:rsidR="00AF3F18" w:rsidRPr="004F2441">
        <w:rPr>
          <w:sz w:val="24"/>
          <w:szCs w:val="24"/>
          <w:lang w:val="en-GB"/>
        </w:rPr>
        <w:tab/>
      </w:r>
      <w:r w:rsidR="00AF3F18" w:rsidRPr="004F2441">
        <w:rPr>
          <w:sz w:val="24"/>
          <w:szCs w:val="24"/>
          <w:lang w:val="en-GB"/>
        </w:rPr>
        <w:tab/>
      </w:r>
    </w:p>
    <w:p w:rsidR="00BE5EDD" w:rsidRPr="004F2441" w:rsidRDefault="00220FBB" w:rsidP="00AF3F18">
      <w:pPr>
        <w:ind w:firstLine="720"/>
        <w:jc w:val="both"/>
        <w:rPr>
          <w:sz w:val="24"/>
          <w:szCs w:val="24"/>
        </w:rPr>
      </w:pPr>
      <w:r w:rsidRPr="004F2441">
        <w:rPr>
          <w:sz w:val="24"/>
          <w:szCs w:val="24"/>
        </w:rPr>
        <w:t>a.</w:t>
      </w:r>
      <w:r w:rsidR="00AF3F18" w:rsidRPr="004F2441">
        <w:rPr>
          <w:sz w:val="24"/>
          <w:szCs w:val="24"/>
        </w:rPr>
        <w:tab/>
        <w:t>Type</w:t>
      </w:r>
      <w:r w:rsidR="00AF3F18" w:rsidRPr="004F2441">
        <w:rPr>
          <w:sz w:val="24"/>
          <w:szCs w:val="24"/>
        </w:rPr>
        <w:tab/>
      </w:r>
      <w:r w:rsidR="00AF3F18" w:rsidRPr="004F2441">
        <w:rPr>
          <w:sz w:val="24"/>
          <w:szCs w:val="24"/>
        </w:rPr>
        <w:tab/>
      </w:r>
      <w:r w:rsidR="00AF3F18" w:rsidRPr="004F2441">
        <w:rPr>
          <w:sz w:val="24"/>
          <w:szCs w:val="24"/>
        </w:rPr>
        <w:tab/>
      </w:r>
      <w:r w:rsidR="00AF3F18" w:rsidRPr="004F2441">
        <w:rPr>
          <w:sz w:val="24"/>
          <w:szCs w:val="24"/>
        </w:rPr>
        <w:tab/>
      </w:r>
      <w:r w:rsidR="00AF3F18" w:rsidRPr="004F2441">
        <w:rPr>
          <w:sz w:val="24"/>
          <w:szCs w:val="24"/>
        </w:rPr>
        <w:tab/>
      </w:r>
      <w:r w:rsidR="00AF3F18" w:rsidRPr="004F2441">
        <w:rPr>
          <w:sz w:val="24"/>
          <w:szCs w:val="24"/>
        </w:rPr>
        <w:tab/>
        <w:t>: …………………………</w:t>
      </w:r>
    </w:p>
    <w:p w:rsidR="00AF3F18" w:rsidRPr="004F2441" w:rsidRDefault="00220FBB" w:rsidP="00AF3F18">
      <w:pPr>
        <w:ind w:firstLine="720"/>
        <w:jc w:val="both"/>
        <w:rPr>
          <w:sz w:val="24"/>
          <w:szCs w:val="24"/>
          <w:lang w:val="en-GB"/>
        </w:rPr>
      </w:pPr>
      <w:r w:rsidRPr="004F2441">
        <w:rPr>
          <w:sz w:val="24"/>
          <w:szCs w:val="24"/>
        </w:rPr>
        <w:t>b.</w:t>
      </w:r>
      <w:r w:rsidR="00AF3F18" w:rsidRPr="004F2441">
        <w:rPr>
          <w:sz w:val="24"/>
          <w:szCs w:val="24"/>
        </w:rPr>
        <w:tab/>
      </w:r>
      <w:r w:rsidRPr="004F2441">
        <w:rPr>
          <w:sz w:val="24"/>
          <w:szCs w:val="24"/>
        </w:rPr>
        <w:t>Is the conservator composed of one piece?</w:t>
      </w:r>
      <w:r w:rsidRPr="004F2441">
        <w:rPr>
          <w:sz w:val="24"/>
          <w:szCs w:val="24"/>
        </w:rPr>
        <w:tab/>
      </w:r>
      <w:r w:rsidR="00AF3F18" w:rsidRPr="004F2441">
        <w:rPr>
          <w:sz w:val="24"/>
          <w:szCs w:val="24"/>
        </w:rPr>
        <w:t>: …………………………</w:t>
      </w:r>
    </w:p>
    <w:p w:rsidR="00B040EC" w:rsidRPr="004F2441" w:rsidRDefault="00BF44D8" w:rsidP="00AF3F18">
      <w:pPr>
        <w:ind w:firstLine="720"/>
        <w:jc w:val="both"/>
        <w:rPr>
          <w:sz w:val="24"/>
          <w:szCs w:val="24"/>
        </w:rPr>
      </w:pPr>
      <w:r w:rsidRPr="004F2441">
        <w:rPr>
          <w:sz w:val="24"/>
          <w:szCs w:val="24"/>
        </w:rPr>
        <w:t>c.</w:t>
      </w:r>
      <w:r w:rsidRPr="004F2441">
        <w:rPr>
          <w:sz w:val="24"/>
          <w:szCs w:val="24"/>
        </w:rPr>
        <w:tab/>
        <w:t>Des</w:t>
      </w:r>
      <w:r w:rsidR="002628B8">
        <w:rPr>
          <w:sz w:val="24"/>
          <w:szCs w:val="24"/>
        </w:rPr>
        <w:t>cribe the method</w:t>
      </w:r>
      <w:r w:rsidRPr="004F2441">
        <w:rPr>
          <w:sz w:val="24"/>
          <w:szCs w:val="24"/>
        </w:rPr>
        <w:t xml:space="preserve"> of protection against</w:t>
      </w:r>
      <w:r w:rsidR="00B040EC" w:rsidRPr="004F2441">
        <w:rPr>
          <w:sz w:val="24"/>
          <w:szCs w:val="24"/>
        </w:rPr>
        <w:t xml:space="preserve"> </w:t>
      </w:r>
    </w:p>
    <w:p w:rsidR="00AF3F18" w:rsidRDefault="00B040EC" w:rsidP="00B040EC">
      <w:pPr>
        <w:ind w:left="720" w:firstLine="720"/>
        <w:jc w:val="both"/>
        <w:rPr>
          <w:sz w:val="24"/>
          <w:szCs w:val="24"/>
        </w:rPr>
      </w:pPr>
      <w:proofErr w:type="gramStart"/>
      <w:r w:rsidRPr="004F2441">
        <w:rPr>
          <w:sz w:val="24"/>
          <w:szCs w:val="24"/>
        </w:rPr>
        <w:t>moisture</w:t>
      </w:r>
      <w:proofErr w:type="gramEnd"/>
      <w:r w:rsidRPr="004F2441">
        <w:rPr>
          <w:sz w:val="24"/>
          <w:szCs w:val="24"/>
        </w:rPr>
        <w:t>:</w:t>
      </w:r>
      <w:r w:rsidRPr="004F2441">
        <w:rPr>
          <w:sz w:val="24"/>
          <w:szCs w:val="24"/>
        </w:rPr>
        <w:tab/>
      </w:r>
      <w:r w:rsidR="00AF3F18" w:rsidRPr="004F2441">
        <w:rPr>
          <w:sz w:val="24"/>
          <w:szCs w:val="24"/>
        </w:rPr>
        <w:tab/>
      </w:r>
      <w:r w:rsidR="00AF3F18" w:rsidRPr="004F2441">
        <w:rPr>
          <w:sz w:val="24"/>
          <w:szCs w:val="24"/>
        </w:rPr>
        <w:tab/>
      </w:r>
      <w:r w:rsidR="00AF3F18" w:rsidRPr="004F2441">
        <w:rPr>
          <w:sz w:val="24"/>
          <w:szCs w:val="24"/>
        </w:rPr>
        <w:tab/>
      </w:r>
      <w:r w:rsidR="00AF3F18" w:rsidRPr="004F2441">
        <w:rPr>
          <w:sz w:val="24"/>
          <w:szCs w:val="24"/>
        </w:rPr>
        <w:tab/>
        <w:t>: …………………………</w:t>
      </w:r>
    </w:p>
    <w:p w:rsidR="002628B8" w:rsidRPr="004F2441" w:rsidRDefault="002628B8" w:rsidP="002628B8">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2628B8" w:rsidRDefault="002628B8" w:rsidP="00B040EC">
      <w:pPr>
        <w:ind w:left="720" w:firstLine="720"/>
        <w:jc w:val="both"/>
        <w:rPr>
          <w:sz w:val="24"/>
          <w:szCs w:val="24"/>
        </w:rPr>
      </w:pPr>
    </w:p>
    <w:p w:rsidR="00B040EC" w:rsidRPr="004F2441" w:rsidRDefault="00BF44D8" w:rsidP="00AF3F18">
      <w:pPr>
        <w:ind w:firstLine="720"/>
        <w:jc w:val="both"/>
        <w:rPr>
          <w:sz w:val="24"/>
          <w:szCs w:val="24"/>
        </w:rPr>
      </w:pPr>
      <w:r w:rsidRPr="004F2441">
        <w:rPr>
          <w:sz w:val="24"/>
          <w:szCs w:val="24"/>
        </w:rPr>
        <w:t>d.</w:t>
      </w:r>
      <w:r w:rsidR="008B0C91" w:rsidRPr="004F2441">
        <w:rPr>
          <w:sz w:val="24"/>
          <w:szCs w:val="24"/>
        </w:rPr>
        <w:tab/>
      </w:r>
      <w:r w:rsidR="00B040EC" w:rsidRPr="004F2441">
        <w:rPr>
          <w:sz w:val="24"/>
          <w:szCs w:val="24"/>
        </w:rPr>
        <w:t xml:space="preserve">Does the conservator meet all </w:t>
      </w:r>
      <w:proofErr w:type="gramStart"/>
      <w:r w:rsidR="00B040EC" w:rsidRPr="004F2441">
        <w:rPr>
          <w:sz w:val="24"/>
          <w:szCs w:val="24"/>
        </w:rPr>
        <w:t>requirements</w:t>
      </w:r>
      <w:proofErr w:type="gramEnd"/>
      <w:r w:rsidR="00B040EC" w:rsidRPr="004F2441">
        <w:rPr>
          <w:sz w:val="24"/>
          <w:szCs w:val="24"/>
        </w:rPr>
        <w:t xml:space="preserve"> </w:t>
      </w:r>
    </w:p>
    <w:p w:rsidR="00AF3F18" w:rsidRPr="004F2441" w:rsidRDefault="00B040EC" w:rsidP="00B040EC">
      <w:pPr>
        <w:ind w:left="720" w:firstLine="720"/>
        <w:jc w:val="both"/>
        <w:rPr>
          <w:sz w:val="24"/>
          <w:szCs w:val="24"/>
          <w:lang w:val="en-GB"/>
        </w:rPr>
      </w:pPr>
      <w:proofErr w:type="gramStart"/>
      <w:r w:rsidRPr="004F2441">
        <w:rPr>
          <w:sz w:val="24"/>
          <w:szCs w:val="24"/>
        </w:rPr>
        <w:t>of</w:t>
      </w:r>
      <w:proofErr w:type="gramEnd"/>
      <w:r w:rsidRPr="004F2441">
        <w:rPr>
          <w:sz w:val="24"/>
          <w:szCs w:val="24"/>
        </w:rPr>
        <w:t xml:space="preserve"> paragraph IX</w:t>
      </w:r>
      <w:r w:rsidR="00B36BD1">
        <w:rPr>
          <w:sz w:val="24"/>
          <w:szCs w:val="24"/>
        </w:rPr>
        <w:t>.</w:t>
      </w:r>
      <w:r w:rsidRPr="004F2441">
        <w:rPr>
          <w:sz w:val="24"/>
          <w:szCs w:val="24"/>
        </w:rPr>
        <w:t>3;</w:t>
      </w:r>
      <w:r w:rsidRPr="004F2441">
        <w:rPr>
          <w:sz w:val="24"/>
          <w:szCs w:val="24"/>
        </w:rPr>
        <w:tab/>
      </w:r>
      <w:r w:rsidRPr="004F2441">
        <w:rPr>
          <w:sz w:val="24"/>
          <w:szCs w:val="24"/>
        </w:rPr>
        <w:tab/>
        <w:t xml:space="preserve"> </w:t>
      </w:r>
      <w:r w:rsidR="00AF3F18" w:rsidRPr="004F2441">
        <w:rPr>
          <w:sz w:val="24"/>
          <w:szCs w:val="24"/>
        </w:rPr>
        <w:tab/>
      </w:r>
      <w:r w:rsidR="00AF3F18" w:rsidRPr="004F2441">
        <w:rPr>
          <w:sz w:val="24"/>
          <w:szCs w:val="24"/>
        </w:rPr>
        <w:tab/>
      </w:r>
      <w:r w:rsidR="006F55B0" w:rsidRPr="004F2441">
        <w:rPr>
          <w:sz w:val="24"/>
          <w:szCs w:val="24"/>
        </w:rPr>
        <w:t>: ……………………………….</w:t>
      </w:r>
    </w:p>
    <w:p w:rsidR="00AF3F18" w:rsidRPr="004F2441" w:rsidRDefault="00AF3F18" w:rsidP="00AF3F18">
      <w:pPr>
        <w:ind w:firstLine="720"/>
        <w:jc w:val="both"/>
        <w:rPr>
          <w:sz w:val="24"/>
          <w:szCs w:val="24"/>
          <w:lang w:val="en-GB"/>
        </w:rPr>
      </w:pPr>
    </w:p>
    <w:p w:rsidR="00BE5EDD" w:rsidRPr="004F2441" w:rsidRDefault="003F34FD" w:rsidP="00C6758D">
      <w:pPr>
        <w:jc w:val="both"/>
        <w:rPr>
          <w:sz w:val="24"/>
          <w:szCs w:val="24"/>
        </w:rPr>
      </w:pPr>
      <w:r>
        <w:rPr>
          <w:sz w:val="24"/>
          <w:szCs w:val="24"/>
        </w:rPr>
        <w:t>4</w:t>
      </w:r>
      <w:r w:rsidR="00024FBB">
        <w:rPr>
          <w:sz w:val="24"/>
          <w:szCs w:val="24"/>
        </w:rPr>
        <w:t>6</w:t>
      </w:r>
      <w:r w:rsidR="00BE5EDD" w:rsidRPr="004F2441">
        <w:rPr>
          <w:sz w:val="24"/>
          <w:szCs w:val="24"/>
        </w:rPr>
        <w:t>.</w:t>
      </w:r>
      <w:r w:rsidR="00AF3F18" w:rsidRPr="004F2441">
        <w:rPr>
          <w:sz w:val="24"/>
          <w:szCs w:val="24"/>
        </w:rPr>
        <w:tab/>
      </w:r>
      <w:r w:rsidR="008871F0" w:rsidRPr="004F2441">
        <w:rPr>
          <w:sz w:val="24"/>
          <w:szCs w:val="24"/>
        </w:rPr>
        <w:t xml:space="preserve">Pressure </w:t>
      </w:r>
      <w:r w:rsidR="008B0C91" w:rsidRPr="004F2441">
        <w:rPr>
          <w:sz w:val="24"/>
          <w:szCs w:val="24"/>
        </w:rPr>
        <w:t>relief device</w:t>
      </w:r>
      <w:r w:rsidR="008871F0" w:rsidRPr="004F2441">
        <w:rPr>
          <w:sz w:val="24"/>
          <w:szCs w:val="24"/>
        </w:rPr>
        <w:t xml:space="preserve"> </w:t>
      </w:r>
      <w:r w:rsidR="00B040EC" w:rsidRPr="004F2441">
        <w:rPr>
          <w:sz w:val="24"/>
          <w:szCs w:val="24"/>
        </w:rPr>
        <w:t xml:space="preserve">for </w:t>
      </w:r>
      <w:r w:rsidR="00B36318" w:rsidRPr="004F2441">
        <w:rPr>
          <w:sz w:val="24"/>
          <w:szCs w:val="24"/>
        </w:rPr>
        <w:t xml:space="preserve">the autotransformer tank </w:t>
      </w:r>
    </w:p>
    <w:p w:rsidR="008871F0" w:rsidRPr="004F2441" w:rsidRDefault="008871F0" w:rsidP="00C6758D">
      <w:pPr>
        <w:jc w:val="both"/>
        <w:rPr>
          <w:sz w:val="24"/>
          <w:szCs w:val="24"/>
        </w:rPr>
      </w:pPr>
      <w:r w:rsidRPr="004F2441">
        <w:rPr>
          <w:sz w:val="24"/>
          <w:szCs w:val="24"/>
        </w:rPr>
        <w:tab/>
        <w:t>-</w:t>
      </w:r>
      <w:r w:rsidRPr="004F2441">
        <w:rPr>
          <w:sz w:val="24"/>
          <w:szCs w:val="24"/>
        </w:rPr>
        <w:tab/>
        <w:t>Type</w:t>
      </w:r>
      <w:r w:rsidR="000B6B2E" w:rsidRPr="004F2441">
        <w:rPr>
          <w:sz w:val="24"/>
          <w:szCs w:val="24"/>
        </w:rPr>
        <w:tab/>
      </w:r>
      <w:r w:rsidR="000B6B2E" w:rsidRPr="004F2441">
        <w:rPr>
          <w:sz w:val="24"/>
          <w:szCs w:val="24"/>
        </w:rPr>
        <w:tab/>
      </w:r>
      <w:r w:rsidR="000B6B2E" w:rsidRPr="004F2441">
        <w:rPr>
          <w:sz w:val="24"/>
          <w:szCs w:val="24"/>
        </w:rPr>
        <w:tab/>
      </w:r>
      <w:r w:rsidR="000B6B2E" w:rsidRPr="004F2441">
        <w:rPr>
          <w:sz w:val="24"/>
          <w:szCs w:val="24"/>
        </w:rPr>
        <w:tab/>
      </w:r>
      <w:r w:rsidR="000B6B2E" w:rsidRPr="004F2441">
        <w:rPr>
          <w:sz w:val="24"/>
          <w:szCs w:val="24"/>
        </w:rPr>
        <w:tab/>
      </w:r>
      <w:r w:rsidR="000B6B2E" w:rsidRPr="004F2441">
        <w:rPr>
          <w:sz w:val="24"/>
          <w:szCs w:val="24"/>
        </w:rPr>
        <w:tab/>
      </w:r>
      <w:r w:rsidR="006F55B0" w:rsidRPr="004F2441">
        <w:rPr>
          <w:sz w:val="24"/>
          <w:szCs w:val="24"/>
        </w:rPr>
        <w:t>: ……………………………….</w:t>
      </w:r>
    </w:p>
    <w:p w:rsidR="008871F0" w:rsidRPr="004F2441" w:rsidRDefault="008871F0" w:rsidP="00C6758D">
      <w:pPr>
        <w:jc w:val="both"/>
        <w:rPr>
          <w:sz w:val="24"/>
          <w:szCs w:val="24"/>
        </w:rPr>
      </w:pPr>
      <w:r w:rsidRPr="004F2441">
        <w:rPr>
          <w:sz w:val="24"/>
          <w:szCs w:val="24"/>
        </w:rPr>
        <w:tab/>
        <w:t>-</w:t>
      </w:r>
      <w:r w:rsidRPr="004F2441">
        <w:rPr>
          <w:sz w:val="24"/>
          <w:szCs w:val="24"/>
        </w:rPr>
        <w:tab/>
      </w:r>
      <w:r w:rsidR="00B36318" w:rsidRPr="004F2441">
        <w:rPr>
          <w:sz w:val="24"/>
          <w:szCs w:val="24"/>
        </w:rPr>
        <w:t>L</w:t>
      </w:r>
      <w:r w:rsidR="008B0C91" w:rsidRPr="004F2441">
        <w:rPr>
          <w:sz w:val="24"/>
          <w:szCs w:val="24"/>
        </w:rPr>
        <w:t>ocation</w:t>
      </w:r>
      <w:r w:rsidR="00B36318" w:rsidRPr="004F2441">
        <w:rPr>
          <w:sz w:val="24"/>
          <w:szCs w:val="24"/>
        </w:rPr>
        <w:t xml:space="preserve"> of installation</w:t>
      </w:r>
      <w:r w:rsidR="000B6B2E" w:rsidRPr="004F2441">
        <w:rPr>
          <w:sz w:val="24"/>
          <w:szCs w:val="24"/>
        </w:rPr>
        <w:tab/>
      </w:r>
      <w:r w:rsidR="000B6B2E" w:rsidRPr="004F2441">
        <w:rPr>
          <w:sz w:val="24"/>
          <w:szCs w:val="24"/>
        </w:rPr>
        <w:tab/>
      </w:r>
      <w:r w:rsidR="000B6B2E" w:rsidRPr="004F2441">
        <w:rPr>
          <w:sz w:val="24"/>
          <w:szCs w:val="24"/>
        </w:rPr>
        <w:tab/>
      </w:r>
      <w:r w:rsidR="006F55B0" w:rsidRPr="004F2441">
        <w:rPr>
          <w:sz w:val="24"/>
          <w:szCs w:val="24"/>
        </w:rPr>
        <w:t>: ……………………………….</w:t>
      </w:r>
    </w:p>
    <w:p w:rsidR="008871F0" w:rsidRPr="004F2441" w:rsidRDefault="008871F0" w:rsidP="00C6758D">
      <w:pPr>
        <w:jc w:val="both"/>
        <w:rPr>
          <w:sz w:val="24"/>
          <w:szCs w:val="24"/>
        </w:rPr>
      </w:pPr>
      <w:r w:rsidRPr="004F2441">
        <w:rPr>
          <w:sz w:val="24"/>
          <w:szCs w:val="24"/>
        </w:rPr>
        <w:tab/>
        <w:t>-</w:t>
      </w:r>
      <w:r w:rsidRPr="004F2441">
        <w:rPr>
          <w:sz w:val="24"/>
          <w:szCs w:val="24"/>
        </w:rPr>
        <w:tab/>
      </w:r>
      <w:r w:rsidR="008B0C91" w:rsidRPr="004F2441">
        <w:rPr>
          <w:sz w:val="24"/>
          <w:szCs w:val="24"/>
        </w:rPr>
        <w:t>Alarm</w:t>
      </w:r>
      <w:r w:rsidR="000B6B2E" w:rsidRPr="004F2441">
        <w:rPr>
          <w:sz w:val="24"/>
          <w:szCs w:val="24"/>
        </w:rPr>
        <w:t xml:space="preserve"> contacts </w:t>
      </w:r>
      <w:r w:rsidR="000B6B2E" w:rsidRPr="004F2441">
        <w:rPr>
          <w:sz w:val="24"/>
          <w:szCs w:val="24"/>
        </w:rPr>
        <w:tab/>
      </w:r>
      <w:r w:rsidR="000B6B2E" w:rsidRPr="004F2441">
        <w:rPr>
          <w:sz w:val="24"/>
          <w:szCs w:val="24"/>
        </w:rPr>
        <w:tab/>
      </w:r>
      <w:r w:rsidR="000B6B2E" w:rsidRPr="004F2441">
        <w:rPr>
          <w:sz w:val="24"/>
          <w:szCs w:val="24"/>
        </w:rPr>
        <w:tab/>
      </w:r>
      <w:r w:rsidR="000B6B2E" w:rsidRPr="004F2441">
        <w:rPr>
          <w:sz w:val="24"/>
          <w:szCs w:val="24"/>
        </w:rPr>
        <w:tab/>
      </w:r>
      <w:r w:rsidR="006F55B0" w:rsidRPr="004F2441">
        <w:rPr>
          <w:sz w:val="24"/>
          <w:szCs w:val="24"/>
        </w:rPr>
        <w:t>: ……………………………….</w:t>
      </w:r>
    </w:p>
    <w:p w:rsidR="00B36318" w:rsidRPr="004F2441" w:rsidRDefault="00B36318" w:rsidP="00C6758D">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w:t>
      </w:r>
    </w:p>
    <w:p w:rsidR="00F37FA4" w:rsidRPr="004F2441" w:rsidRDefault="00F37FA4" w:rsidP="00C6758D">
      <w:pPr>
        <w:jc w:val="both"/>
        <w:rPr>
          <w:sz w:val="24"/>
          <w:szCs w:val="24"/>
        </w:rPr>
      </w:pPr>
    </w:p>
    <w:p w:rsidR="004F1B81" w:rsidRPr="004F2441" w:rsidRDefault="003F34FD" w:rsidP="00C6758D">
      <w:pPr>
        <w:jc w:val="both"/>
        <w:rPr>
          <w:sz w:val="24"/>
          <w:szCs w:val="24"/>
        </w:rPr>
      </w:pPr>
      <w:r>
        <w:rPr>
          <w:sz w:val="24"/>
          <w:szCs w:val="24"/>
        </w:rPr>
        <w:t>4</w:t>
      </w:r>
      <w:r w:rsidR="00024FBB">
        <w:rPr>
          <w:sz w:val="24"/>
          <w:szCs w:val="24"/>
        </w:rPr>
        <w:t>7</w:t>
      </w:r>
      <w:r w:rsidR="00BE5EDD" w:rsidRPr="004F2441">
        <w:rPr>
          <w:sz w:val="24"/>
          <w:szCs w:val="24"/>
        </w:rPr>
        <w:t>.</w:t>
      </w:r>
      <w:r w:rsidR="004F1B81" w:rsidRPr="004F2441">
        <w:rPr>
          <w:sz w:val="24"/>
          <w:szCs w:val="24"/>
        </w:rPr>
        <w:tab/>
      </w:r>
      <w:r w:rsidR="004F1B81" w:rsidRPr="004F2441">
        <w:rPr>
          <w:bCs/>
          <w:sz w:val="24"/>
          <w:szCs w:val="24"/>
        </w:rPr>
        <w:t>Valves</w:t>
      </w:r>
      <w:r w:rsidR="004F1B81" w:rsidRPr="004F2441">
        <w:rPr>
          <w:bCs/>
          <w:sz w:val="24"/>
          <w:szCs w:val="24"/>
        </w:rPr>
        <w:tab/>
      </w:r>
      <w:r w:rsidR="004F1B81" w:rsidRPr="004F2441">
        <w:rPr>
          <w:sz w:val="24"/>
          <w:szCs w:val="24"/>
        </w:rPr>
        <w:tab/>
      </w:r>
    </w:p>
    <w:p w:rsidR="004F1B81" w:rsidRPr="004F2441" w:rsidRDefault="004F1B81" w:rsidP="00C6758D">
      <w:pPr>
        <w:jc w:val="both"/>
        <w:rPr>
          <w:sz w:val="24"/>
          <w:szCs w:val="24"/>
        </w:rPr>
      </w:pPr>
      <w:r w:rsidRPr="004F2441">
        <w:rPr>
          <w:sz w:val="24"/>
          <w:szCs w:val="24"/>
        </w:rPr>
        <w:tab/>
      </w:r>
      <w:r w:rsidR="008B0C91" w:rsidRPr="004F2441">
        <w:rPr>
          <w:sz w:val="24"/>
          <w:szCs w:val="24"/>
        </w:rPr>
        <w:t xml:space="preserve">- </w:t>
      </w:r>
      <w:r w:rsidRPr="004F2441">
        <w:rPr>
          <w:sz w:val="24"/>
          <w:szCs w:val="24"/>
        </w:rPr>
        <w:t>Type</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w:t>
      </w:r>
    </w:p>
    <w:p w:rsidR="00B36318" w:rsidRPr="004F2441" w:rsidRDefault="00B36318" w:rsidP="00C6758D">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006F55B0">
        <w:rPr>
          <w:sz w:val="24"/>
          <w:szCs w:val="24"/>
        </w:rPr>
        <w:t xml:space="preserve"> </w:t>
      </w:r>
      <w:r w:rsidRPr="004F2441">
        <w:rPr>
          <w:sz w:val="24"/>
          <w:szCs w:val="24"/>
        </w:rPr>
        <w:t>……..…………………………</w:t>
      </w:r>
    </w:p>
    <w:p w:rsidR="00B36318" w:rsidRPr="004F2441" w:rsidRDefault="004F1B81" w:rsidP="00C6758D">
      <w:pPr>
        <w:jc w:val="both"/>
        <w:rPr>
          <w:sz w:val="24"/>
          <w:szCs w:val="24"/>
        </w:rPr>
      </w:pPr>
      <w:r w:rsidRPr="004F2441">
        <w:rPr>
          <w:sz w:val="24"/>
          <w:szCs w:val="24"/>
        </w:rPr>
        <w:tab/>
      </w:r>
      <w:r w:rsidR="008B0C91" w:rsidRPr="004F2441">
        <w:rPr>
          <w:sz w:val="24"/>
          <w:szCs w:val="24"/>
        </w:rPr>
        <w:t xml:space="preserve">- </w:t>
      </w:r>
      <w:r w:rsidRPr="004F2441">
        <w:rPr>
          <w:sz w:val="24"/>
          <w:szCs w:val="24"/>
        </w:rPr>
        <w:t>Use</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w:t>
      </w:r>
    </w:p>
    <w:p w:rsidR="00B36318" w:rsidRPr="004F2441" w:rsidRDefault="00B36318" w:rsidP="00C6758D">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006F55B0">
        <w:rPr>
          <w:sz w:val="24"/>
          <w:szCs w:val="24"/>
        </w:rPr>
        <w:t xml:space="preserve"> </w:t>
      </w:r>
      <w:r w:rsidRPr="004F2441">
        <w:rPr>
          <w:sz w:val="24"/>
          <w:szCs w:val="24"/>
        </w:rPr>
        <w:t>……..………………………</w:t>
      </w:r>
      <w:r w:rsidR="006F55B0">
        <w:rPr>
          <w:sz w:val="24"/>
          <w:szCs w:val="24"/>
        </w:rPr>
        <w:t>…</w:t>
      </w:r>
    </w:p>
    <w:p w:rsidR="00BE5EDD" w:rsidRPr="004F2441" w:rsidRDefault="00B36318" w:rsidP="00C6758D">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006F55B0">
        <w:rPr>
          <w:sz w:val="24"/>
          <w:szCs w:val="24"/>
        </w:rPr>
        <w:t xml:space="preserve"> </w:t>
      </w:r>
      <w:r w:rsidRPr="004F2441">
        <w:rPr>
          <w:sz w:val="24"/>
          <w:szCs w:val="24"/>
        </w:rPr>
        <w:t>……..………………………</w:t>
      </w:r>
      <w:r w:rsidR="006F55B0">
        <w:rPr>
          <w:sz w:val="24"/>
          <w:szCs w:val="24"/>
        </w:rPr>
        <w:t>…</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004F1B81" w:rsidRPr="004F2441">
        <w:rPr>
          <w:sz w:val="24"/>
          <w:szCs w:val="24"/>
        </w:rPr>
        <w:tab/>
      </w:r>
      <w:r w:rsidR="004F1B81" w:rsidRPr="004F2441">
        <w:rPr>
          <w:sz w:val="24"/>
          <w:szCs w:val="24"/>
        </w:rPr>
        <w:tab/>
      </w:r>
    </w:p>
    <w:p w:rsidR="00A917BF" w:rsidRPr="004F2441" w:rsidRDefault="003F34FD" w:rsidP="00120930">
      <w:pPr>
        <w:jc w:val="both"/>
        <w:rPr>
          <w:sz w:val="24"/>
          <w:szCs w:val="24"/>
        </w:rPr>
      </w:pPr>
      <w:r>
        <w:rPr>
          <w:sz w:val="24"/>
          <w:szCs w:val="24"/>
        </w:rPr>
        <w:t>4</w:t>
      </w:r>
      <w:r w:rsidR="00024FBB">
        <w:rPr>
          <w:sz w:val="24"/>
          <w:szCs w:val="24"/>
        </w:rPr>
        <w:t>8</w:t>
      </w:r>
      <w:r w:rsidR="00BE5EDD" w:rsidRPr="004F2441">
        <w:rPr>
          <w:sz w:val="24"/>
          <w:szCs w:val="24"/>
        </w:rPr>
        <w:t>.</w:t>
      </w:r>
      <w:r w:rsidR="00A917BF" w:rsidRPr="004F2441">
        <w:rPr>
          <w:sz w:val="24"/>
          <w:szCs w:val="24"/>
        </w:rPr>
        <w:tab/>
      </w:r>
      <w:r w:rsidR="00B36318" w:rsidRPr="004F2441">
        <w:rPr>
          <w:sz w:val="24"/>
          <w:szCs w:val="24"/>
        </w:rPr>
        <w:t xml:space="preserve">Oil of the autotransformer </w:t>
      </w:r>
      <w:r w:rsidR="00A917BF" w:rsidRPr="004F2441">
        <w:rPr>
          <w:sz w:val="24"/>
          <w:szCs w:val="24"/>
        </w:rPr>
        <w:tab/>
      </w:r>
      <w:r w:rsidR="00A917BF" w:rsidRPr="004F2441">
        <w:rPr>
          <w:sz w:val="24"/>
          <w:szCs w:val="24"/>
        </w:rPr>
        <w:tab/>
      </w:r>
      <w:proofErr w:type="gramStart"/>
      <w:r w:rsidR="00A917BF" w:rsidRPr="004F2441">
        <w:rPr>
          <w:sz w:val="24"/>
          <w:szCs w:val="24"/>
        </w:rPr>
        <w:tab/>
        <w:t xml:space="preserve">            :……………………………….</w:t>
      </w:r>
      <w:proofErr w:type="gramEnd"/>
      <w:r w:rsidR="00A917BF" w:rsidRPr="004F2441">
        <w:rPr>
          <w:sz w:val="24"/>
          <w:szCs w:val="24"/>
        </w:rPr>
        <w:t xml:space="preserve"> </w:t>
      </w:r>
    </w:p>
    <w:p w:rsidR="00A917BF" w:rsidRPr="004F2441" w:rsidRDefault="00A917BF" w:rsidP="00A917BF">
      <w:pPr>
        <w:jc w:val="both"/>
        <w:rPr>
          <w:sz w:val="24"/>
          <w:szCs w:val="24"/>
        </w:rPr>
      </w:pPr>
      <w:r w:rsidRPr="004F2441">
        <w:rPr>
          <w:sz w:val="24"/>
          <w:szCs w:val="24"/>
        </w:rPr>
        <w:tab/>
      </w:r>
      <w:r w:rsidR="00B36318" w:rsidRPr="004F2441">
        <w:rPr>
          <w:sz w:val="24"/>
          <w:szCs w:val="24"/>
        </w:rPr>
        <w:t>a. Type and manufacturer</w:t>
      </w:r>
      <w:r w:rsidR="00B36318" w:rsidRPr="004F2441">
        <w:rPr>
          <w:sz w:val="24"/>
          <w:szCs w:val="24"/>
        </w:rPr>
        <w:tab/>
      </w:r>
      <w:r w:rsidR="00B36318" w:rsidRPr="004F2441">
        <w:rPr>
          <w:sz w:val="24"/>
          <w:szCs w:val="24"/>
        </w:rPr>
        <w:tab/>
      </w:r>
      <w:proofErr w:type="gramStart"/>
      <w:r w:rsidR="00B36318" w:rsidRPr="004F2441">
        <w:rPr>
          <w:sz w:val="24"/>
          <w:szCs w:val="24"/>
        </w:rPr>
        <w:tab/>
      </w:r>
      <w:r w:rsidRPr="004F2441">
        <w:rPr>
          <w:sz w:val="24"/>
          <w:szCs w:val="24"/>
        </w:rPr>
        <w:tab/>
        <w:t>:……………………………….</w:t>
      </w:r>
      <w:proofErr w:type="gramEnd"/>
      <w:r w:rsidRPr="004F2441">
        <w:rPr>
          <w:sz w:val="24"/>
          <w:szCs w:val="24"/>
        </w:rPr>
        <w:t xml:space="preserve"> </w:t>
      </w:r>
    </w:p>
    <w:p w:rsidR="00A917BF" w:rsidRPr="004F2441" w:rsidRDefault="00B36318" w:rsidP="00CF2DCF">
      <w:pPr>
        <w:rPr>
          <w:sz w:val="24"/>
          <w:szCs w:val="24"/>
        </w:rPr>
      </w:pPr>
      <w:r w:rsidRPr="004F2441">
        <w:rPr>
          <w:sz w:val="24"/>
          <w:szCs w:val="24"/>
        </w:rPr>
        <w:tab/>
        <w:t>b. Does the oil contain any PCBs</w:t>
      </w:r>
      <w:r w:rsidR="00CE4690">
        <w:rPr>
          <w:sz w:val="24"/>
          <w:szCs w:val="24"/>
        </w:rPr>
        <w:t>,</w:t>
      </w:r>
      <w:r w:rsidRPr="004F2441">
        <w:rPr>
          <w:sz w:val="24"/>
          <w:szCs w:val="24"/>
        </w:rPr>
        <w:t xml:space="preserve"> PCTs</w:t>
      </w:r>
      <w:r w:rsidR="00CE4690">
        <w:rPr>
          <w:sz w:val="24"/>
          <w:szCs w:val="24"/>
        </w:rPr>
        <w:br/>
      </w:r>
      <w:r w:rsidR="00CE4690">
        <w:rPr>
          <w:sz w:val="24"/>
          <w:szCs w:val="24"/>
        </w:rPr>
        <w:tab/>
        <w:t xml:space="preserve">    or corrosive </w:t>
      </w:r>
      <w:r w:rsidR="00770C3D">
        <w:rPr>
          <w:sz w:val="24"/>
          <w:szCs w:val="24"/>
        </w:rPr>
        <w:t>Sulphur</w:t>
      </w:r>
      <w:r w:rsidR="0027627B">
        <w:rPr>
          <w:sz w:val="24"/>
          <w:szCs w:val="24"/>
        </w:rPr>
        <w:t>?</w:t>
      </w:r>
      <w:r w:rsidR="00CE4690">
        <w:rPr>
          <w:sz w:val="24"/>
          <w:szCs w:val="24"/>
        </w:rPr>
        <w:tab/>
      </w:r>
      <w:r w:rsidR="00CE4690">
        <w:rPr>
          <w:sz w:val="24"/>
          <w:szCs w:val="24"/>
        </w:rPr>
        <w:tab/>
      </w:r>
      <w:r w:rsidRPr="004F2441">
        <w:rPr>
          <w:sz w:val="24"/>
          <w:szCs w:val="24"/>
        </w:rPr>
        <w:tab/>
      </w:r>
      <w:r w:rsidR="00A917BF" w:rsidRPr="004F2441">
        <w:rPr>
          <w:sz w:val="24"/>
          <w:szCs w:val="24"/>
        </w:rPr>
        <w:tab/>
        <w:t xml:space="preserve">:………………………………. </w:t>
      </w:r>
    </w:p>
    <w:p w:rsidR="00B36318" w:rsidRPr="004F2441" w:rsidRDefault="00B36318" w:rsidP="00A917BF">
      <w:pPr>
        <w:jc w:val="both"/>
        <w:rPr>
          <w:sz w:val="24"/>
          <w:szCs w:val="24"/>
        </w:rPr>
      </w:pPr>
      <w:r w:rsidRPr="004F2441">
        <w:rPr>
          <w:sz w:val="24"/>
          <w:szCs w:val="24"/>
        </w:rPr>
        <w:tab/>
        <w:t xml:space="preserve">c. Is the oil </w:t>
      </w:r>
      <w:r w:rsidR="00CE4690">
        <w:rPr>
          <w:sz w:val="24"/>
          <w:szCs w:val="24"/>
        </w:rPr>
        <w:t>of the “inhibited transformer</w:t>
      </w:r>
      <w:r w:rsidRPr="004F2441">
        <w:rPr>
          <w:sz w:val="24"/>
          <w:szCs w:val="24"/>
        </w:rPr>
        <w:t xml:space="preserve"> </w:t>
      </w:r>
      <w:r w:rsidR="00CE4690">
        <w:rPr>
          <w:sz w:val="24"/>
          <w:szCs w:val="24"/>
        </w:rPr>
        <w:t>oil (I)</w:t>
      </w:r>
      <w:proofErr w:type="gramStart"/>
      <w:r w:rsidR="00CE4690">
        <w:rPr>
          <w:sz w:val="24"/>
          <w:szCs w:val="24"/>
        </w:rPr>
        <w:t>”</w:t>
      </w:r>
      <w:proofErr w:type="gramEnd"/>
    </w:p>
    <w:p w:rsidR="00A917BF" w:rsidRPr="004F2441" w:rsidRDefault="0027627B" w:rsidP="00A917BF">
      <w:pPr>
        <w:jc w:val="both"/>
        <w:rPr>
          <w:sz w:val="24"/>
          <w:szCs w:val="24"/>
        </w:rPr>
      </w:pPr>
      <w:r>
        <w:rPr>
          <w:sz w:val="24"/>
          <w:szCs w:val="24"/>
        </w:rPr>
        <w:tab/>
        <w:t xml:space="preserve">  </w:t>
      </w:r>
      <w:r w:rsidR="00965097">
        <w:rPr>
          <w:sz w:val="24"/>
          <w:szCs w:val="24"/>
        </w:rPr>
        <w:t xml:space="preserve"> </w:t>
      </w:r>
      <w:r>
        <w:rPr>
          <w:sz w:val="24"/>
          <w:szCs w:val="24"/>
        </w:rPr>
        <w:t xml:space="preserve"> </w:t>
      </w:r>
      <w:proofErr w:type="gramStart"/>
      <w:r w:rsidR="00CE4690">
        <w:rPr>
          <w:sz w:val="24"/>
          <w:szCs w:val="24"/>
        </w:rPr>
        <w:t>class</w:t>
      </w:r>
      <w:proofErr w:type="gramEnd"/>
      <w:r w:rsidR="00415B46" w:rsidRPr="004F2441">
        <w:rPr>
          <w:sz w:val="24"/>
          <w:szCs w:val="24"/>
        </w:rPr>
        <w:t xml:space="preserve"> in accordance </w:t>
      </w:r>
      <w:r w:rsidR="00965097" w:rsidRPr="004F2441">
        <w:rPr>
          <w:sz w:val="24"/>
          <w:szCs w:val="24"/>
        </w:rPr>
        <w:t>with</w:t>
      </w:r>
      <w:r w:rsidR="00965097">
        <w:rPr>
          <w:sz w:val="24"/>
          <w:szCs w:val="24"/>
        </w:rPr>
        <w:t xml:space="preserve"> </w:t>
      </w:r>
      <w:r>
        <w:rPr>
          <w:sz w:val="24"/>
          <w:szCs w:val="24"/>
        </w:rPr>
        <w:t>IEC</w:t>
      </w:r>
      <w:r w:rsidR="00CE4690">
        <w:rPr>
          <w:sz w:val="24"/>
          <w:szCs w:val="24"/>
        </w:rPr>
        <w:t xml:space="preserve"> </w:t>
      </w:r>
      <w:r>
        <w:rPr>
          <w:sz w:val="24"/>
          <w:szCs w:val="24"/>
        </w:rPr>
        <w:t>60296?</w:t>
      </w:r>
      <w:r w:rsidR="00CE4690">
        <w:rPr>
          <w:sz w:val="24"/>
          <w:szCs w:val="24"/>
        </w:rPr>
        <w:tab/>
      </w:r>
      <w:r w:rsidR="0031193A">
        <w:rPr>
          <w:sz w:val="24"/>
          <w:szCs w:val="24"/>
        </w:rPr>
        <w:t xml:space="preserve">     </w:t>
      </w:r>
      <w:r w:rsidR="00A917BF" w:rsidRPr="004F2441">
        <w:rPr>
          <w:sz w:val="24"/>
          <w:szCs w:val="24"/>
        </w:rPr>
        <w:tab/>
        <w:t xml:space="preserve">:………………………………. </w:t>
      </w:r>
    </w:p>
    <w:p w:rsidR="00A917BF" w:rsidRDefault="00A917BF" w:rsidP="00120930">
      <w:pPr>
        <w:jc w:val="both"/>
        <w:rPr>
          <w:sz w:val="24"/>
          <w:szCs w:val="24"/>
        </w:rPr>
      </w:pPr>
    </w:p>
    <w:p w:rsidR="00B36BD1" w:rsidRPr="004F2441" w:rsidRDefault="00B36BD1" w:rsidP="00120930">
      <w:pPr>
        <w:jc w:val="both"/>
        <w:rPr>
          <w:sz w:val="24"/>
          <w:szCs w:val="24"/>
        </w:rPr>
      </w:pPr>
    </w:p>
    <w:p w:rsidR="00120930" w:rsidRPr="004F2441" w:rsidRDefault="003F34FD" w:rsidP="00F44422">
      <w:pPr>
        <w:tabs>
          <w:tab w:val="left" w:pos="720"/>
          <w:tab w:val="left" w:pos="1440"/>
          <w:tab w:val="left" w:pos="5911"/>
        </w:tabs>
        <w:jc w:val="both"/>
        <w:rPr>
          <w:sz w:val="24"/>
          <w:szCs w:val="24"/>
        </w:rPr>
      </w:pPr>
      <w:r>
        <w:rPr>
          <w:sz w:val="24"/>
          <w:szCs w:val="24"/>
          <w:lang w:val="en-GB"/>
        </w:rPr>
        <w:t>4</w:t>
      </w:r>
      <w:r w:rsidR="00024FBB">
        <w:rPr>
          <w:sz w:val="24"/>
          <w:szCs w:val="24"/>
          <w:lang w:val="en-GB"/>
        </w:rPr>
        <w:t>9</w:t>
      </w:r>
      <w:r w:rsidR="00120930" w:rsidRPr="004F2441">
        <w:rPr>
          <w:sz w:val="24"/>
          <w:szCs w:val="24"/>
          <w:lang w:val="en-GB"/>
        </w:rPr>
        <w:t>.</w:t>
      </w:r>
      <w:r w:rsidR="00120930" w:rsidRPr="004F2441">
        <w:rPr>
          <w:sz w:val="24"/>
          <w:szCs w:val="24"/>
          <w:lang w:val="en-GB"/>
        </w:rPr>
        <w:tab/>
      </w:r>
      <w:r w:rsidR="00120930" w:rsidRPr="004F2441">
        <w:rPr>
          <w:sz w:val="24"/>
          <w:szCs w:val="24"/>
        </w:rPr>
        <w:t xml:space="preserve">Bushings </w:t>
      </w:r>
      <w:r w:rsidR="00F44422">
        <w:rPr>
          <w:sz w:val="24"/>
          <w:szCs w:val="24"/>
        </w:rPr>
        <w:tab/>
      </w:r>
      <w:r w:rsidR="00F44422" w:rsidRPr="004F2441">
        <w:rPr>
          <w:sz w:val="24"/>
          <w:szCs w:val="24"/>
        </w:rPr>
        <w:t>H.V</w:t>
      </w:r>
      <w:r w:rsidR="00F44422" w:rsidRPr="004F2441">
        <w:rPr>
          <w:sz w:val="24"/>
          <w:szCs w:val="24"/>
          <w:lang w:val="en-GB"/>
        </w:rPr>
        <w:t xml:space="preserve">     </w:t>
      </w:r>
      <w:r w:rsidR="00F44422" w:rsidRPr="004F2441">
        <w:rPr>
          <w:sz w:val="24"/>
          <w:szCs w:val="24"/>
          <w:lang w:val="el-GR"/>
        </w:rPr>
        <w:t>Μ</w:t>
      </w:r>
      <w:r w:rsidR="00F44422" w:rsidRPr="004F2441">
        <w:rPr>
          <w:sz w:val="24"/>
          <w:szCs w:val="24"/>
          <w:lang w:val="en-GB"/>
        </w:rPr>
        <w:t>.V      L.V.  Neutral</w:t>
      </w:r>
    </w:p>
    <w:p w:rsidR="00120930" w:rsidRPr="004F2441" w:rsidRDefault="00B36318" w:rsidP="00F44422">
      <w:pPr>
        <w:jc w:val="both"/>
        <w:rPr>
          <w:i/>
          <w:iCs/>
          <w:sz w:val="24"/>
          <w:szCs w:val="24"/>
          <w:lang w:val="en-GB"/>
        </w:rPr>
      </w:pPr>
      <w:r w:rsidRPr="004F2441">
        <w:rPr>
          <w:sz w:val="24"/>
          <w:szCs w:val="24"/>
          <w:lang w:val="en-GB"/>
        </w:rPr>
        <w:tab/>
      </w:r>
      <w:r w:rsidR="00F44422">
        <w:rPr>
          <w:sz w:val="24"/>
          <w:szCs w:val="24"/>
          <w:lang w:val="en-GB"/>
        </w:rPr>
        <w:t xml:space="preserve"> </w:t>
      </w:r>
      <w:r w:rsidR="00C0711E">
        <w:rPr>
          <w:sz w:val="24"/>
          <w:szCs w:val="24"/>
        </w:rPr>
        <w:t xml:space="preserve">a.         </w:t>
      </w:r>
      <w:proofErr w:type="gramStart"/>
      <w:r w:rsidR="00120930" w:rsidRPr="004F2441">
        <w:rPr>
          <w:sz w:val="24"/>
          <w:szCs w:val="24"/>
        </w:rPr>
        <w:t>Type</w:t>
      </w:r>
      <w:r w:rsidR="00120930" w:rsidRPr="004F2441">
        <w:rPr>
          <w:sz w:val="24"/>
          <w:szCs w:val="24"/>
          <w:lang w:val="en-GB"/>
        </w:rPr>
        <w:t xml:space="preserve">                          </w:t>
      </w:r>
      <w:r w:rsidR="00120930" w:rsidRPr="004F2441">
        <w:rPr>
          <w:sz w:val="24"/>
          <w:szCs w:val="24"/>
        </w:rPr>
        <w:t xml:space="preserve">   </w:t>
      </w:r>
      <w:r w:rsidR="00120930" w:rsidRPr="004F2441">
        <w:rPr>
          <w:sz w:val="24"/>
          <w:szCs w:val="24"/>
          <w:lang w:val="en-GB"/>
        </w:rPr>
        <w:t xml:space="preserve">   </w:t>
      </w:r>
      <w:r w:rsidRPr="004F2441">
        <w:rPr>
          <w:sz w:val="24"/>
          <w:szCs w:val="24"/>
          <w:lang w:val="en-GB"/>
        </w:rPr>
        <w:t xml:space="preserve">                   </w:t>
      </w:r>
      <w:r w:rsidR="00120930" w:rsidRPr="004F2441">
        <w:rPr>
          <w:sz w:val="24"/>
          <w:szCs w:val="24"/>
          <w:lang w:val="en-GB"/>
        </w:rPr>
        <w:t xml:space="preserve">     </w:t>
      </w:r>
      <w:r w:rsidR="00120930" w:rsidRPr="004F2441">
        <w:rPr>
          <w:sz w:val="24"/>
          <w:szCs w:val="24"/>
        </w:rPr>
        <w:t xml:space="preserve">         </w:t>
      </w:r>
      <w:r w:rsidR="00120930" w:rsidRPr="004F2441">
        <w:rPr>
          <w:sz w:val="24"/>
          <w:szCs w:val="24"/>
          <w:lang w:val="en-GB"/>
        </w:rPr>
        <w:t xml:space="preserve"> </w:t>
      </w:r>
      <w:r w:rsidR="006F55B0">
        <w:rPr>
          <w:sz w:val="24"/>
          <w:szCs w:val="24"/>
          <w:lang w:val="en-GB"/>
        </w:rPr>
        <w:t xml:space="preserve"> </w:t>
      </w:r>
      <w:r w:rsidR="00120930" w:rsidRPr="004F2441">
        <w:rPr>
          <w:sz w:val="24"/>
          <w:szCs w:val="24"/>
          <w:lang w:val="en-GB"/>
        </w:rPr>
        <w:t xml:space="preserve">.........  ..........  .......... </w:t>
      </w:r>
      <w:r w:rsidR="00CA6E9A" w:rsidRPr="004F2441">
        <w:rPr>
          <w:sz w:val="24"/>
          <w:szCs w:val="24"/>
          <w:lang w:val="en-GB"/>
        </w:rPr>
        <w:t xml:space="preserve"> ……</w:t>
      </w:r>
      <w:proofErr w:type="gramEnd"/>
      <w:r w:rsidR="00CA6E9A" w:rsidRPr="004F2441">
        <w:rPr>
          <w:sz w:val="24"/>
          <w:szCs w:val="24"/>
          <w:lang w:val="en-GB"/>
        </w:rPr>
        <w:t>..</w:t>
      </w:r>
    </w:p>
    <w:p w:rsidR="00120930" w:rsidRPr="004F2441" w:rsidRDefault="00C0711E" w:rsidP="00C0711E">
      <w:pPr>
        <w:ind w:left="360"/>
        <w:jc w:val="both"/>
        <w:rPr>
          <w:i/>
          <w:iCs/>
          <w:sz w:val="24"/>
          <w:szCs w:val="24"/>
          <w:lang w:val="en-GB"/>
        </w:rPr>
      </w:pPr>
      <w:r>
        <w:rPr>
          <w:sz w:val="24"/>
          <w:szCs w:val="24"/>
        </w:rPr>
        <w:lastRenderedPageBreak/>
        <w:t xml:space="preserve">      b.         </w:t>
      </w:r>
      <w:r w:rsidR="00231E39" w:rsidRPr="004F2441">
        <w:rPr>
          <w:sz w:val="24"/>
          <w:szCs w:val="24"/>
        </w:rPr>
        <w:t>Manufacturer</w:t>
      </w:r>
      <w:r w:rsidR="00120930" w:rsidRPr="004F2441">
        <w:rPr>
          <w:sz w:val="24"/>
          <w:szCs w:val="24"/>
          <w:lang w:val="en-GB"/>
        </w:rPr>
        <w:t xml:space="preserve">                                    </w:t>
      </w:r>
      <w:r w:rsidR="00120930" w:rsidRPr="004F2441">
        <w:rPr>
          <w:sz w:val="24"/>
          <w:szCs w:val="24"/>
          <w:lang w:val="en-GB"/>
        </w:rPr>
        <w:tab/>
        <w:t xml:space="preserve">           </w:t>
      </w:r>
      <w:proofErr w:type="gramStart"/>
      <w:r w:rsidR="00120930" w:rsidRPr="004F2441">
        <w:rPr>
          <w:sz w:val="24"/>
          <w:szCs w:val="24"/>
          <w:lang w:val="en-GB"/>
        </w:rPr>
        <w:tab/>
        <w:t xml:space="preserve">  </w:t>
      </w:r>
      <w:r w:rsidR="006F55B0">
        <w:rPr>
          <w:sz w:val="24"/>
          <w:szCs w:val="24"/>
          <w:lang w:val="en-GB"/>
        </w:rPr>
        <w:t xml:space="preserve"> </w:t>
      </w:r>
      <w:r w:rsidR="00120930" w:rsidRPr="004F2441">
        <w:rPr>
          <w:sz w:val="24"/>
          <w:szCs w:val="24"/>
          <w:lang w:val="en-GB"/>
        </w:rPr>
        <w:t xml:space="preserve">.........  ..........  .......... </w:t>
      </w:r>
      <w:r w:rsidR="00CA6E9A" w:rsidRPr="004F2441">
        <w:rPr>
          <w:sz w:val="24"/>
          <w:szCs w:val="24"/>
        </w:rPr>
        <w:t xml:space="preserve"> ……</w:t>
      </w:r>
      <w:proofErr w:type="gramEnd"/>
      <w:r w:rsidR="00CA6E9A" w:rsidRPr="004F2441">
        <w:rPr>
          <w:sz w:val="24"/>
          <w:szCs w:val="24"/>
        </w:rPr>
        <w:t>..</w:t>
      </w:r>
    </w:p>
    <w:p w:rsidR="00120930" w:rsidRPr="004F2441" w:rsidRDefault="00C0711E" w:rsidP="00C0711E">
      <w:pPr>
        <w:ind w:left="360"/>
        <w:jc w:val="both"/>
        <w:rPr>
          <w:sz w:val="24"/>
          <w:szCs w:val="24"/>
          <w:lang w:val="en-GB"/>
        </w:rPr>
      </w:pPr>
      <w:r>
        <w:rPr>
          <w:sz w:val="24"/>
          <w:szCs w:val="24"/>
        </w:rPr>
        <w:t xml:space="preserve">      c.         </w:t>
      </w:r>
      <w:r w:rsidR="00231E39" w:rsidRPr="004F2441">
        <w:rPr>
          <w:sz w:val="24"/>
          <w:szCs w:val="24"/>
        </w:rPr>
        <w:t>Max phase-phase operating</w:t>
      </w:r>
      <w:r w:rsidR="005A76B5" w:rsidRPr="004F2441">
        <w:rPr>
          <w:sz w:val="24"/>
          <w:szCs w:val="24"/>
        </w:rPr>
        <w:t xml:space="preserve"> voltage</w:t>
      </w:r>
      <w:r w:rsidR="00231E39" w:rsidRPr="004F2441">
        <w:rPr>
          <w:sz w:val="24"/>
          <w:szCs w:val="24"/>
        </w:rPr>
        <w:t xml:space="preserve"> (</w:t>
      </w:r>
      <w:proofErr w:type="spellStart"/>
      <w:r w:rsidR="00231E39" w:rsidRPr="004F2441">
        <w:rPr>
          <w:sz w:val="24"/>
          <w:szCs w:val="24"/>
        </w:rPr>
        <w:t>rms</w:t>
      </w:r>
      <w:proofErr w:type="spellEnd"/>
      <w:proofErr w:type="gramStart"/>
      <w:r w:rsidR="00231E39" w:rsidRPr="004F2441">
        <w:rPr>
          <w:sz w:val="24"/>
          <w:szCs w:val="24"/>
        </w:rPr>
        <w:t>)</w:t>
      </w:r>
      <w:r w:rsidR="00120930" w:rsidRPr="004F2441">
        <w:rPr>
          <w:sz w:val="24"/>
          <w:szCs w:val="24"/>
          <w:lang w:val="en-GB"/>
        </w:rPr>
        <w:t xml:space="preserve">       </w:t>
      </w:r>
      <w:r w:rsidR="00120930" w:rsidRPr="004F2441">
        <w:rPr>
          <w:sz w:val="24"/>
          <w:szCs w:val="24"/>
        </w:rPr>
        <w:t xml:space="preserve"> </w:t>
      </w:r>
      <w:r w:rsidR="006F55B0">
        <w:rPr>
          <w:sz w:val="24"/>
          <w:szCs w:val="24"/>
        </w:rPr>
        <w:t xml:space="preserve"> </w:t>
      </w:r>
      <w:r w:rsidR="00120930" w:rsidRPr="004F2441">
        <w:rPr>
          <w:sz w:val="24"/>
          <w:szCs w:val="24"/>
          <w:lang w:val="en-GB"/>
        </w:rPr>
        <w:t>.........  ..........  ..........</w:t>
      </w:r>
      <w:r w:rsidR="00CA6E9A" w:rsidRPr="004F2441">
        <w:rPr>
          <w:sz w:val="24"/>
          <w:szCs w:val="24"/>
          <w:lang w:val="en-GB"/>
        </w:rPr>
        <w:t xml:space="preserve">  ……</w:t>
      </w:r>
      <w:proofErr w:type="gramEnd"/>
      <w:r w:rsidR="00CA6E9A" w:rsidRPr="004F2441">
        <w:rPr>
          <w:sz w:val="24"/>
          <w:szCs w:val="24"/>
          <w:lang w:val="en-GB"/>
        </w:rPr>
        <w:t>..</w:t>
      </w:r>
    </w:p>
    <w:p w:rsidR="00120930" w:rsidRPr="004F2441" w:rsidRDefault="00C0711E" w:rsidP="00C0711E">
      <w:pPr>
        <w:ind w:left="360"/>
        <w:jc w:val="both"/>
        <w:rPr>
          <w:sz w:val="24"/>
          <w:szCs w:val="24"/>
          <w:lang w:val="en-GB"/>
        </w:rPr>
      </w:pPr>
      <w:r>
        <w:rPr>
          <w:sz w:val="24"/>
          <w:szCs w:val="24"/>
        </w:rPr>
        <w:t xml:space="preserve">      d.         </w:t>
      </w:r>
      <w:r w:rsidR="00231E39" w:rsidRPr="004F2441">
        <w:rPr>
          <w:sz w:val="24"/>
          <w:szCs w:val="24"/>
        </w:rPr>
        <w:t>Rated phase to earth</w:t>
      </w:r>
      <w:r w:rsidR="005A76B5" w:rsidRPr="004F2441">
        <w:rPr>
          <w:sz w:val="24"/>
          <w:szCs w:val="24"/>
        </w:rPr>
        <w:t xml:space="preserve"> operati</w:t>
      </w:r>
      <w:r w:rsidR="00231E39" w:rsidRPr="004F2441">
        <w:rPr>
          <w:sz w:val="24"/>
          <w:szCs w:val="24"/>
        </w:rPr>
        <w:t>ng</w:t>
      </w:r>
      <w:r w:rsidR="005A76B5" w:rsidRPr="004F2441">
        <w:rPr>
          <w:sz w:val="24"/>
          <w:szCs w:val="24"/>
        </w:rPr>
        <w:t xml:space="preserve"> voltage</w:t>
      </w:r>
      <w:r w:rsidR="00231E39" w:rsidRPr="004F2441">
        <w:rPr>
          <w:sz w:val="24"/>
          <w:szCs w:val="24"/>
        </w:rPr>
        <w:t xml:space="preserve"> (</w:t>
      </w:r>
      <w:proofErr w:type="spellStart"/>
      <w:r w:rsidR="00231E39" w:rsidRPr="004F2441">
        <w:rPr>
          <w:sz w:val="24"/>
          <w:szCs w:val="24"/>
        </w:rPr>
        <w:t>rms</w:t>
      </w:r>
      <w:proofErr w:type="spellEnd"/>
      <w:proofErr w:type="gramStart"/>
      <w:r w:rsidR="00231E39" w:rsidRPr="004F2441">
        <w:rPr>
          <w:sz w:val="24"/>
          <w:szCs w:val="24"/>
        </w:rPr>
        <w:t>)</w:t>
      </w:r>
      <w:r w:rsidR="00B36318" w:rsidRPr="004F2441">
        <w:rPr>
          <w:sz w:val="24"/>
          <w:szCs w:val="24"/>
          <w:lang w:val="en-GB"/>
        </w:rPr>
        <w:t xml:space="preserve">    </w:t>
      </w:r>
      <w:r w:rsidR="00120930" w:rsidRPr="004F2441">
        <w:rPr>
          <w:sz w:val="24"/>
          <w:szCs w:val="24"/>
          <w:lang w:val="en-GB"/>
        </w:rPr>
        <w:t>.........  ..........  ..........</w:t>
      </w:r>
      <w:r w:rsidR="00CA6E9A" w:rsidRPr="004F2441">
        <w:rPr>
          <w:sz w:val="24"/>
          <w:szCs w:val="24"/>
          <w:lang w:val="en-GB"/>
        </w:rPr>
        <w:t xml:space="preserve">  ……</w:t>
      </w:r>
      <w:proofErr w:type="gramEnd"/>
      <w:r w:rsidR="00CA6E9A" w:rsidRPr="004F2441">
        <w:rPr>
          <w:sz w:val="24"/>
          <w:szCs w:val="24"/>
          <w:lang w:val="en-GB"/>
        </w:rPr>
        <w:t>..</w:t>
      </w:r>
    </w:p>
    <w:p w:rsidR="00120930" w:rsidRPr="004F2441" w:rsidRDefault="00C0711E" w:rsidP="00C0711E">
      <w:pPr>
        <w:ind w:left="360"/>
        <w:jc w:val="both"/>
        <w:rPr>
          <w:sz w:val="24"/>
          <w:szCs w:val="24"/>
          <w:lang w:val="en-GB"/>
        </w:rPr>
      </w:pPr>
      <w:r>
        <w:rPr>
          <w:sz w:val="24"/>
          <w:szCs w:val="24"/>
        </w:rPr>
        <w:t xml:space="preserve">      e.         </w:t>
      </w:r>
      <w:r w:rsidR="00642CE3" w:rsidRPr="004F2441">
        <w:rPr>
          <w:sz w:val="24"/>
          <w:szCs w:val="24"/>
        </w:rPr>
        <w:t xml:space="preserve">Rated </w:t>
      </w:r>
      <w:r w:rsidR="006F55B0" w:rsidRPr="004F2441">
        <w:rPr>
          <w:sz w:val="24"/>
          <w:szCs w:val="24"/>
        </w:rPr>
        <w:t>current</w:t>
      </w:r>
      <w:r w:rsidR="00642CE3" w:rsidRPr="004F2441">
        <w:rPr>
          <w:sz w:val="24"/>
          <w:szCs w:val="24"/>
        </w:rPr>
        <w:tab/>
      </w:r>
      <w:r w:rsidR="00231E39" w:rsidRPr="004F2441">
        <w:rPr>
          <w:sz w:val="24"/>
          <w:szCs w:val="24"/>
        </w:rPr>
        <w:t>(A)</w:t>
      </w:r>
      <w:r w:rsidR="00642CE3" w:rsidRPr="004F2441">
        <w:rPr>
          <w:sz w:val="24"/>
          <w:szCs w:val="24"/>
        </w:rPr>
        <w:tab/>
      </w:r>
      <w:proofErr w:type="gramStart"/>
      <w:r w:rsidR="00642CE3" w:rsidRPr="004F2441">
        <w:rPr>
          <w:sz w:val="24"/>
          <w:szCs w:val="24"/>
        </w:rPr>
        <w:tab/>
        <w:t xml:space="preserve"> </w:t>
      </w:r>
      <w:r w:rsidR="00120930" w:rsidRPr="004F2441">
        <w:rPr>
          <w:sz w:val="24"/>
          <w:szCs w:val="24"/>
        </w:rPr>
        <w:t xml:space="preserve">                          </w:t>
      </w:r>
      <w:r w:rsidR="00120930" w:rsidRPr="004F2441">
        <w:rPr>
          <w:sz w:val="24"/>
          <w:szCs w:val="24"/>
          <w:lang w:val="en-GB"/>
        </w:rPr>
        <w:t>.........  ..........  ..........</w:t>
      </w:r>
      <w:r w:rsidR="00CA6E9A" w:rsidRPr="004F2441">
        <w:rPr>
          <w:sz w:val="24"/>
          <w:szCs w:val="24"/>
          <w:lang w:val="en-GB"/>
        </w:rPr>
        <w:t xml:space="preserve">  ……</w:t>
      </w:r>
      <w:proofErr w:type="gramEnd"/>
      <w:r w:rsidR="00CA6E9A" w:rsidRPr="004F2441">
        <w:rPr>
          <w:sz w:val="24"/>
          <w:szCs w:val="24"/>
          <w:lang w:val="en-GB"/>
        </w:rPr>
        <w:t>..</w:t>
      </w:r>
    </w:p>
    <w:p w:rsidR="00120930" w:rsidRPr="004F2441" w:rsidRDefault="00C0711E" w:rsidP="00C0711E">
      <w:pPr>
        <w:ind w:left="360"/>
        <w:jc w:val="both"/>
        <w:rPr>
          <w:sz w:val="24"/>
          <w:szCs w:val="24"/>
          <w:lang w:val="en-GB"/>
        </w:rPr>
      </w:pPr>
      <w:r>
        <w:rPr>
          <w:sz w:val="24"/>
          <w:szCs w:val="24"/>
        </w:rPr>
        <w:t xml:space="preserve">      f.          R</w:t>
      </w:r>
      <w:r w:rsidR="00231E39" w:rsidRPr="004F2441">
        <w:rPr>
          <w:sz w:val="24"/>
          <w:szCs w:val="24"/>
        </w:rPr>
        <w:t>ated t</w:t>
      </w:r>
      <w:r w:rsidR="00120930" w:rsidRPr="004F2441">
        <w:rPr>
          <w:sz w:val="24"/>
          <w:szCs w:val="24"/>
        </w:rPr>
        <w:t xml:space="preserve">hermal current </w:t>
      </w:r>
      <w:r w:rsidR="00231E39" w:rsidRPr="004F2441">
        <w:rPr>
          <w:sz w:val="24"/>
          <w:szCs w:val="24"/>
        </w:rPr>
        <w:t>(A)</w:t>
      </w:r>
      <w:proofErr w:type="gramStart"/>
      <w:r w:rsidR="00231E39" w:rsidRPr="004F2441">
        <w:rPr>
          <w:sz w:val="24"/>
          <w:szCs w:val="24"/>
        </w:rPr>
        <w:tab/>
      </w:r>
      <w:r w:rsidR="00120930" w:rsidRPr="004F2441">
        <w:rPr>
          <w:sz w:val="24"/>
          <w:szCs w:val="24"/>
        </w:rPr>
        <w:t xml:space="preserve">                           </w:t>
      </w:r>
      <w:r w:rsidR="00120930" w:rsidRPr="004F2441">
        <w:rPr>
          <w:sz w:val="24"/>
          <w:szCs w:val="24"/>
          <w:lang w:val="en-GB"/>
        </w:rPr>
        <w:t>.........  ..........  ..........</w:t>
      </w:r>
      <w:r w:rsidR="00CA6E9A" w:rsidRPr="004F2441">
        <w:rPr>
          <w:sz w:val="24"/>
          <w:szCs w:val="24"/>
          <w:lang w:val="en-GB"/>
        </w:rPr>
        <w:t xml:space="preserve">  ……</w:t>
      </w:r>
      <w:proofErr w:type="gramEnd"/>
      <w:r w:rsidR="00CA6E9A" w:rsidRPr="004F2441">
        <w:rPr>
          <w:sz w:val="24"/>
          <w:szCs w:val="24"/>
          <w:lang w:val="en-GB"/>
        </w:rPr>
        <w:t>..</w:t>
      </w:r>
    </w:p>
    <w:p w:rsidR="00120930" w:rsidRPr="004F2441" w:rsidRDefault="00C0711E" w:rsidP="00C0711E">
      <w:pPr>
        <w:ind w:left="360"/>
        <w:jc w:val="both"/>
        <w:rPr>
          <w:sz w:val="24"/>
          <w:szCs w:val="24"/>
          <w:lang w:val="en-GB"/>
        </w:rPr>
      </w:pPr>
      <w:r>
        <w:rPr>
          <w:sz w:val="24"/>
          <w:szCs w:val="24"/>
        </w:rPr>
        <w:t xml:space="preserve">      g.         </w:t>
      </w:r>
      <w:r w:rsidR="00231E39" w:rsidRPr="004F2441">
        <w:rPr>
          <w:sz w:val="24"/>
          <w:szCs w:val="24"/>
        </w:rPr>
        <w:t>Rated d</w:t>
      </w:r>
      <w:r w:rsidR="006F55B0">
        <w:rPr>
          <w:sz w:val="24"/>
          <w:szCs w:val="24"/>
        </w:rPr>
        <w:t xml:space="preserve">ynamic current </w:t>
      </w:r>
      <w:r w:rsidR="00231E39" w:rsidRPr="004F2441">
        <w:rPr>
          <w:sz w:val="24"/>
          <w:szCs w:val="24"/>
        </w:rPr>
        <w:t>(A</w:t>
      </w:r>
      <w:proofErr w:type="gramStart"/>
      <w:r w:rsidR="00231E39" w:rsidRPr="004F2441">
        <w:rPr>
          <w:sz w:val="24"/>
          <w:szCs w:val="24"/>
        </w:rPr>
        <w:t>)</w:t>
      </w:r>
      <w:r w:rsidR="00120930" w:rsidRPr="004F2441">
        <w:rPr>
          <w:sz w:val="24"/>
          <w:szCs w:val="24"/>
        </w:rPr>
        <w:t xml:space="preserve"> </w:t>
      </w:r>
      <w:r w:rsidR="00231E39" w:rsidRPr="004F2441">
        <w:rPr>
          <w:sz w:val="24"/>
          <w:szCs w:val="24"/>
        </w:rPr>
        <w:t xml:space="preserve"> </w:t>
      </w:r>
      <w:r w:rsidR="00120930" w:rsidRPr="004F2441">
        <w:rPr>
          <w:sz w:val="24"/>
          <w:szCs w:val="24"/>
        </w:rPr>
        <w:t xml:space="preserve">                           </w:t>
      </w:r>
      <w:r w:rsidR="00120930" w:rsidRPr="004F2441">
        <w:rPr>
          <w:sz w:val="24"/>
          <w:szCs w:val="24"/>
          <w:lang w:val="en-GB"/>
        </w:rPr>
        <w:t xml:space="preserve">  .........  ..........  .......... </w:t>
      </w:r>
      <w:r w:rsidR="00120930" w:rsidRPr="004F2441">
        <w:rPr>
          <w:sz w:val="24"/>
          <w:szCs w:val="24"/>
        </w:rPr>
        <w:t xml:space="preserve"> </w:t>
      </w:r>
      <w:r w:rsidR="00CA6E9A" w:rsidRPr="004F2441">
        <w:rPr>
          <w:sz w:val="24"/>
          <w:szCs w:val="24"/>
          <w:lang w:val="en-GB"/>
        </w:rPr>
        <w:t>……</w:t>
      </w:r>
      <w:proofErr w:type="gramEnd"/>
      <w:r w:rsidR="00CA6E9A" w:rsidRPr="004F2441">
        <w:rPr>
          <w:sz w:val="24"/>
          <w:szCs w:val="24"/>
          <w:lang w:val="en-GB"/>
        </w:rPr>
        <w:t>..</w:t>
      </w:r>
    </w:p>
    <w:p w:rsidR="00120930" w:rsidRPr="004F2441" w:rsidRDefault="00C0711E" w:rsidP="00C0711E">
      <w:pPr>
        <w:ind w:left="360"/>
        <w:jc w:val="both"/>
        <w:rPr>
          <w:sz w:val="24"/>
          <w:szCs w:val="24"/>
          <w:lang w:val="en-GB"/>
        </w:rPr>
      </w:pPr>
      <w:r>
        <w:rPr>
          <w:sz w:val="24"/>
          <w:szCs w:val="24"/>
        </w:rPr>
        <w:t xml:space="preserve">      h.         </w:t>
      </w:r>
      <w:r w:rsidR="00231E39" w:rsidRPr="004F2441">
        <w:rPr>
          <w:sz w:val="24"/>
          <w:szCs w:val="24"/>
        </w:rPr>
        <w:t>Cantilever withstand load</w:t>
      </w:r>
      <w:r w:rsidR="00120930" w:rsidRPr="004F2441">
        <w:rPr>
          <w:sz w:val="24"/>
          <w:szCs w:val="24"/>
        </w:rPr>
        <w:t xml:space="preserve"> </w:t>
      </w:r>
      <w:r w:rsidR="0049016C" w:rsidRPr="004F2441">
        <w:rPr>
          <w:sz w:val="24"/>
          <w:szCs w:val="24"/>
        </w:rPr>
        <w:t>(N</w:t>
      </w:r>
      <w:proofErr w:type="gramStart"/>
      <w:r w:rsidR="0049016C" w:rsidRPr="004F2441">
        <w:rPr>
          <w:sz w:val="24"/>
          <w:szCs w:val="24"/>
        </w:rPr>
        <w:t>)</w:t>
      </w:r>
      <w:r w:rsidR="00120930" w:rsidRPr="004F2441">
        <w:rPr>
          <w:sz w:val="24"/>
          <w:szCs w:val="24"/>
        </w:rPr>
        <w:t xml:space="preserve">                          </w:t>
      </w:r>
      <w:r w:rsidR="00120930" w:rsidRPr="004F2441">
        <w:rPr>
          <w:sz w:val="24"/>
          <w:szCs w:val="24"/>
          <w:lang w:val="en-GB"/>
        </w:rPr>
        <w:t xml:space="preserve"> .........  ..........  ..........</w:t>
      </w:r>
      <w:r w:rsidR="00CA6E9A" w:rsidRPr="004F2441">
        <w:rPr>
          <w:sz w:val="24"/>
          <w:szCs w:val="24"/>
        </w:rPr>
        <w:t xml:space="preserve">  </w:t>
      </w:r>
      <w:r w:rsidR="00CA6E9A" w:rsidRPr="004F2441">
        <w:rPr>
          <w:sz w:val="24"/>
          <w:szCs w:val="24"/>
          <w:lang w:val="en-GB"/>
        </w:rPr>
        <w:t>……</w:t>
      </w:r>
      <w:proofErr w:type="gramEnd"/>
      <w:r w:rsidR="00CA6E9A" w:rsidRPr="004F2441">
        <w:rPr>
          <w:sz w:val="24"/>
          <w:szCs w:val="24"/>
          <w:lang w:val="en-GB"/>
        </w:rPr>
        <w:t>..</w:t>
      </w:r>
    </w:p>
    <w:p w:rsidR="00120930" w:rsidRPr="004F2441" w:rsidRDefault="00C0711E" w:rsidP="00C0711E">
      <w:pPr>
        <w:ind w:left="360"/>
        <w:jc w:val="both"/>
        <w:rPr>
          <w:sz w:val="24"/>
          <w:szCs w:val="24"/>
          <w:lang w:val="en-GB"/>
        </w:rPr>
      </w:pPr>
      <w:r>
        <w:rPr>
          <w:sz w:val="24"/>
          <w:szCs w:val="24"/>
        </w:rPr>
        <w:t xml:space="preserve">      </w:t>
      </w:r>
      <w:proofErr w:type="spellStart"/>
      <w:r>
        <w:rPr>
          <w:sz w:val="24"/>
          <w:szCs w:val="24"/>
        </w:rPr>
        <w:t>i</w:t>
      </w:r>
      <w:proofErr w:type="spellEnd"/>
      <w:r>
        <w:rPr>
          <w:sz w:val="24"/>
          <w:szCs w:val="24"/>
        </w:rPr>
        <w:t xml:space="preserve">.          </w:t>
      </w:r>
      <w:proofErr w:type="spellStart"/>
      <w:r w:rsidR="00231E39" w:rsidRPr="004F2441">
        <w:rPr>
          <w:sz w:val="24"/>
          <w:szCs w:val="24"/>
        </w:rPr>
        <w:t>Creepage</w:t>
      </w:r>
      <w:proofErr w:type="spellEnd"/>
      <w:r w:rsidR="00231E39" w:rsidRPr="004F2441">
        <w:rPr>
          <w:sz w:val="24"/>
          <w:szCs w:val="24"/>
        </w:rPr>
        <w:t xml:space="preserve"> </w:t>
      </w:r>
      <w:proofErr w:type="gramStart"/>
      <w:r w:rsidR="00231E39" w:rsidRPr="004F2441">
        <w:rPr>
          <w:sz w:val="24"/>
          <w:szCs w:val="24"/>
        </w:rPr>
        <w:t>distance</w:t>
      </w:r>
      <w:r w:rsidR="00120930" w:rsidRPr="004F2441">
        <w:rPr>
          <w:sz w:val="24"/>
          <w:szCs w:val="24"/>
        </w:rPr>
        <w:t xml:space="preserve">                                         </w:t>
      </w:r>
      <w:r w:rsidR="00120930" w:rsidRPr="004F2441">
        <w:rPr>
          <w:sz w:val="24"/>
          <w:szCs w:val="24"/>
          <w:lang w:val="en-GB"/>
        </w:rPr>
        <w:t xml:space="preserve">    </w:t>
      </w:r>
      <w:r w:rsidR="00120930" w:rsidRPr="004F2441">
        <w:rPr>
          <w:sz w:val="24"/>
          <w:szCs w:val="24"/>
        </w:rPr>
        <w:t xml:space="preserve"> </w:t>
      </w:r>
      <w:r w:rsidR="00120930" w:rsidRPr="004F2441">
        <w:rPr>
          <w:sz w:val="24"/>
          <w:szCs w:val="24"/>
          <w:lang w:val="en-GB"/>
        </w:rPr>
        <w:t>.........  ..........  ..........</w:t>
      </w:r>
      <w:r w:rsidR="00CA6E9A" w:rsidRPr="004F2441">
        <w:rPr>
          <w:sz w:val="24"/>
          <w:szCs w:val="24"/>
          <w:lang w:val="en-GB"/>
        </w:rPr>
        <w:t xml:space="preserve">  ……</w:t>
      </w:r>
      <w:proofErr w:type="gramEnd"/>
      <w:r w:rsidR="00CA6E9A" w:rsidRPr="004F2441">
        <w:rPr>
          <w:sz w:val="24"/>
          <w:szCs w:val="24"/>
          <w:lang w:val="en-GB"/>
        </w:rPr>
        <w:t>..</w:t>
      </w:r>
    </w:p>
    <w:p w:rsidR="00120930" w:rsidRPr="004F2441" w:rsidRDefault="00C0711E" w:rsidP="00C0711E">
      <w:pPr>
        <w:ind w:left="360"/>
        <w:jc w:val="both"/>
        <w:rPr>
          <w:sz w:val="24"/>
          <w:szCs w:val="24"/>
          <w:lang w:val="en-GB"/>
        </w:rPr>
      </w:pPr>
      <w:r>
        <w:rPr>
          <w:sz w:val="24"/>
          <w:szCs w:val="24"/>
        </w:rPr>
        <w:t xml:space="preserve">      j.          </w:t>
      </w:r>
      <w:r w:rsidR="00231E39" w:rsidRPr="004F2441">
        <w:rPr>
          <w:sz w:val="24"/>
          <w:szCs w:val="24"/>
        </w:rPr>
        <w:t>A</w:t>
      </w:r>
      <w:r w:rsidR="005A76B5" w:rsidRPr="004F2441">
        <w:rPr>
          <w:sz w:val="24"/>
          <w:szCs w:val="24"/>
        </w:rPr>
        <w:t>ngle</w:t>
      </w:r>
      <w:r w:rsidR="00120930" w:rsidRPr="004F2441">
        <w:rPr>
          <w:sz w:val="24"/>
          <w:szCs w:val="24"/>
        </w:rPr>
        <w:t xml:space="preserve"> </w:t>
      </w:r>
      <w:r w:rsidR="00231E39" w:rsidRPr="004F2441">
        <w:rPr>
          <w:sz w:val="24"/>
          <w:szCs w:val="24"/>
        </w:rPr>
        <w:t xml:space="preserve">of </w:t>
      </w:r>
      <w:proofErr w:type="gramStart"/>
      <w:r w:rsidR="00231E39" w:rsidRPr="004F2441">
        <w:rPr>
          <w:sz w:val="24"/>
          <w:szCs w:val="24"/>
        </w:rPr>
        <w:t>mounting</w:t>
      </w:r>
      <w:r w:rsidR="00120930" w:rsidRPr="004F2441">
        <w:rPr>
          <w:sz w:val="24"/>
          <w:szCs w:val="24"/>
        </w:rPr>
        <w:t xml:space="preserve">                                             </w:t>
      </w:r>
      <w:r w:rsidR="00120930" w:rsidRPr="004F2441">
        <w:rPr>
          <w:sz w:val="24"/>
          <w:szCs w:val="24"/>
          <w:lang w:val="en-GB"/>
        </w:rPr>
        <w:t xml:space="preserve">.........  ..........  .......... </w:t>
      </w:r>
      <w:r w:rsidR="00120930" w:rsidRPr="004F2441">
        <w:rPr>
          <w:sz w:val="24"/>
          <w:szCs w:val="24"/>
        </w:rPr>
        <w:t xml:space="preserve"> </w:t>
      </w:r>
      <w:r w:rsidR="00CA6E9A" w:rsidRPr="004F2441">
        <w:rPr>
          <w:sz w:val="24"/>
          <w:szCs w:val="24"/>
          <w:lang w:val="en-GB"/>
        </w:rPr>
        <w:t>……</w:t>
      </w:r>
      <w:proofErr w:type="gramEnd"/>
      <w:r w:rsidR="00CA6E9A" w:rsidRPr="004F2441">
        <w:rPr>
          <w:sz w:val="24"/>
          <w:szCs w:val="24"/>
          <w:lang w:val="en-GB"/>
        </w:rPr>
        <w:t>.</w:t>
      </w:r>
      <w:r w:rsidR="004317D3">
        <w:rPr>
          <w:sz w:val="24"/>
          <w:szCs w:val="24"/>
          <w:lang w:val="en-GB"/>
        </w:rPr>
        <w:t>.</w:t>
      </w:r>
    </w:p>
    <w:p w:rsidR="00120930" w:rsidRPr="004F2441" w:rsidRDefault="004317D3" w:rsidP="00C0711E">
      <w:pPr>
        <w:ind w:left="360"/>
        <w:jc w:val="both"/>
        <w:rPr>
          <w:sz w:val="24"/>
          <w:szCs w:val="24"/>
          <w:lang w:val="en-GB"/>
        </w:rPr>
      </w:pPr>
      <w:r>
        <w:rPr>
          <w:sz w:val="24"/>
          <w:szCs w:val="24"/>
        </w:rPr>
        <w:t xml:space="preserve">  </w:t>
      </w:r>
      <w:r w:rsidR="00C0711E">
        <w:rPr>
          <w:sz w:val="24"/>
          <w:szCs w:val="24"/>
        </w:rPr>
        <w:t xml:space="preserve">    k.         </w:t>
      </w:r>
      <w:r w:rsidR="00642CE3" w:rsidRPr="004F2441">
        <w:rPr>
          <w:sz w:val="24"/>
          <w:szCs w:val="24"/>
        </w:rPr>
        <w:t xml:space="preserve">Thermal limits </w:t>
      </w:r>
      <w:r w:rsidR="00642CE3" w:rsidRPr="004F2441">
        <w:rPr>
          <w:sz w:val="24"/>
          <w:szCs w:val="24"/>
          <w:lang w:val="en-GB"/>
        </w:rPr>
        <w:t>–</w:t>
      </w:r>
      <w:r w:rsidR="00642CE3" w:rsidRPr="004F2441">
        <w:rPr>
          <w:sz w:val="24"/>
          <w:szCs w:val="24"/>
        </w:rPr>
        <w:t xml:space="preserve"> class</w:t>
      </w:r>
      <w:r w:rsidR="00120930" w:rsidRPr="004F2441">
        <w:rPr>
          <w:sz w:val="24"/>
          <w:szCs w:val="24"/>
        </w:rPr>
        <w:t xml:space="preserve">                 </w:t>
      </w:r>
      <w:proofErr w:type="gramStart"/>
      <w:r w:rsidR="00231E39" w:rsidRPr="004F2441">
        <w:rPr>
          <w:sz w:val="24"/>
          <w:szCs w:val="24"/>
        </w:rPr>
        <w:tab/>
      </w:r>
      <w:r w:rsidR="00120930" w:rsidRPr="004F2441">
        <w:rPr>
          <w:sz w:val="24"/>
          <w:szCs w:val="24"/>
        </w:rPr>
        <w:t xml:space="preserve">            </w:t>
      </w:r>
      <w:r w:rsidR="00120930" w:rsidRPr="004F2441">
        <w:rPr>
          <w:sz w:val="24"/>
          <w:szCs w:val="24"/>
          <w:lang w:val="en-GB"/>
        </w:rPr>
        <w:t xml:space="preserve">   .........  ..........  ........</w:t>
      </w:r>
      <w:r w:rsidR="00120930" w:rsidRPr="004F2441">
        <w:rPr>
          <w:sz w:val="24"/>
          <w:szCs w:val="24"/>
        </w:rPr>
        <w:t>..</w:t>
      </w:r>
      <w:r w:rsidR="00CA6E9A" w:rsidRPr="004F2441">
        <w:rPr>
          <w:sz w:val="24"/>
          <w:szCs w:val="24"/>
        </w:rPr>
        <w:t xml:space="preserve">  </w:t>
      </w:r>
      <w:r w:rsidR="00CA6E9A" w:rsidRPr="004F2441">
        <w:rPr>
          <w:sz w:val="24"/>
          <w:szCs w:val="24"/>
          <w:lang w:val="en-GB"/>
        </w:rPr>
        <w:t>……</w:t>
      </w:r>
      <w:proofErr w:type="gramEnd"/>
      <w:r w:rsidR="00CA6E9A" w:rsidRPr="004F2441">
        <w:rPr>
          <w:sz w:val="24"/>
          <w:szCs w:val="24"/>
          <w:lang w:val="en-GB"/>
        </w:rPr>
        <w:t>..</w:t>
      </w:r>
    </w:p>
    <w:p w:rsidR="00120930" w:rsidRPr="004F2441" w:rsidRDefault="00C0711E" w:rsidP="00C0711E">
      <w:pPr>
        <w:ind w:left="360"/>
        <w:jc w:val="both"/>
        <w:rPr>
          <w:sz w:val="24"/>
          <w:szCs w:val="24"/>
          <w:lang w:val="en-GB"/>
        </w:rPr>
      </w:pPr>
      <w:r>
        <w:rPr>
          <w:sz w:val="24"/>
          <w:szCs w:val="24"/>
          <w:lang w:val="en-GB"/>
        </w:rPr>
        <w:t xml:space="preserve">    </w:t>
      </w:r>
      <w:r w:rsidR="004317D3">
        <w:rPr>
          <w:sz w:val="24"/>
          <w:szCs w:val="24"/>
          <w:lang w:val="en-GB"/>
        </w:rPr>
        <w:t xml:space="preserve">  </w:t>
      </w:r>
      <w:r>
        <w:rPr>
          <w:sz w:val="24"/>
          <w:szCs w:val="24"/>
          <w:lang w:val="en-GB"/>
        </w:rPr>
        <w:t xml:space="preserve">l.          </w:t>
      </w:r>
      <w:r w:rsidR="00642CE3" w:rsidRPr="004F2441">
        <w:rPr>
          <w:sz w:val="24"/>
          <w:szCs w:val="24"/>
          <w:lang w:val="en-GB"/>
        </w:rPr>
        <w:t xml:space="preserve">Dielectric dissipation factor </w:t>
      </w:r>
      <w:r w:rsidR="00120930" w:rsidRPr="004F2441">
        <w:rPr>
          <w:sz w:val="24"/>
          <w:szCs w:val="24"/>
        </w:rPr>
        <w:t xml:space="preserve">              </w:t>
      </w:r>
      <w:r w:rsidR="00120930" w:rsidRPr="004F2441">
        <w:rPr>
          <w:sz w:val="24"/>
          <w:szCs w:val="24"/>
          <w:lang w:val="en-GB"/>
        </w:rPr>
        <w:t xml:space="preserve">    </w:t>
      </w:r>
      <w:proofErr w:type="gramStart"/>
      <w:r w:rsidR="005A76B5" w:rsidRPr="004F2441">
        <w:rPr>
          <w:sz w:val="24"/>
          <w:szCs w:val="24"/>
        </w:rPr>
        <w:tab/>
      </w:r>
      <w:r w:rsidR="00B36318" w:rsidRPr="004F2441">
        <w:rPr>
          <w:sz w:val="24"/>
          <w:szCs w:val="24"/>
        </w:rPr>
        <w:t xml:space="preserve"> </w:t>
      </w:r>
      <w:r w:rsidR="00965097">
        <w:rPr>
          <w:sz w:val="24"/>
          <w:szCs w:val="24"/>
        </w:rPr>
        <w:t xml:space="preserve"> </w:t>
      </w:r>
      <w:r w:rsidR="00B36318" w:rsidRPr="004F2441">
        <w:rPr>
          <w:sz w:val="24"/>
          <w:szCs w:val="24"/>
        </w:rPr>
        <w:t xml:space="preserve"> </w:t>
      </w:r>
      <w:r w:rsidR="005A76B5" w:rsidRPr="004F2441">
        <w:rPr>
          <w:sz w:val="24"/>
          <w:szCs w:val="24"/>
        </w:rPr>
        <w:t xml:space="preserve"> .</w:t>
      </w:r>
      <w:r w:rsidR="00120930" w:rsidRPr="004F2441">
        <w:rPr>
          <w:sz w:val="24"/>
          <w:szCs w:val="24"/>
          <w:lang w:val="en-GB"/>
        </w:rPr>
        <w:t xml:space="preserve">........  ..........  .......... </w:t>
      </w:r>
      <w:r w:rsidR="00120930" w:rsidRPr="004F2441">
        <w:rPr>
          <w:sz w:val="24"/>
          <w:szCs w:val="24"/>
        </w:rPr>
        <w:t xml:space="preserve"> </w:t>
      </w:r>
      <w:r w:rsidR="00CA6E9A" w:rsidRPr="004F2441">
        <w:rPr>
          <w:sz w:val="24"/>
          <w:szCs w:val="24"/>
          <w:lang w:val="en-GB"/>
        </w:rPr>
        <w:t>……</w:t>
      </w:r>
      <w:proofErr w:type="gramEnd"/>
      <w:r w:rsidR="00CA6E9A" w:rsidRPr="004F2441">
        <w:rPr>
          <w:sz w:val="24"/>
          <w:szCs w:val="24"/>
          <w:lang w:val="en-GB"/>
        </w:rPr>
        <w:t>..</w:t>
      </w:r>
      <w:r w:rsidR="00120930" w:rsidRPr="004F2441">
        <w:rPr>
          <w:sz w:val="24"/>
          <w:szCs w:val="24"/>
        </w:rPr>
        <w:t xml:space="preserve">   </w:t>
      </w:r>
    </w:p>
    <w:p w:rsidR="00231E39" w:rsidRPr="004F2441" w:rsidRDefault="004317D3" w:rsidP="004317D3">
      <w:pPr>
        <w:ind w:left="360"/>
        <w:jc w:val="both"/>
        <w:rPr>
          <w:sz w:val="24"/>
          <w:szCs w:val="24"/>
          <w:lang w:val="en-GB"/>
        </w:rPr>
      </w:pPr>
      <w:r>
        <w:rPr>
          <w:sz w:val="24"/>
          <w:szCs w:val="24"/>
        </w:rPr>
        <w:t xml:space="preserve">     m.        </w:t>
      </w:r>
      <w:r w:rsidR="00965097">
        <w:rPr>
          <w:sz w:val="24"/>
          <w:szCs w:val="24"/>
        </w:rPr>
        <w:t xml:space="preserve"> </w:t>
      </w:r>
      <w:r w:rsidR="00231E39" w:rsidRPr="004F2441">
        <w:rPr>
          <w:sz w:val="24"/>
          <w:szCs w:val="24"/>
        </w:rPr>
        <w:t xml:space="preserve">Partial </w:t>
      </w:r>
      <w:r w:rsidR="005A76B5" w:rsidRPr="004F2441">
        <w:rPr>
          <w:sz w:val="24"/>
          <w:szCs w:val="24"/>
        </w:rPr>
        <w:t xml:space="preserve">discharges </w:t>
      </w:r>
      <w:r w:rsidR="00231E39" w:rsidRPr="004F2441">
        <w:rPr>
          <w:sz w:val="24"/>
          <w:szCs w:val="24"/>
        </w:rPr>
        <w:t xml:space="preserve">at max operating </w:t>
      </w:r>
    </w:p>
    <w:p w:rsidR="00120930" w:rsidRPr="004F2441" w:rsidRDefault="00965097" w:rsidP="00231E39">
      <w:pPr>
        <w:ind w:left="1429" w:firstLine="11"/>
        <w:jc w:val="both"/>
        <w:rPr>
          <w:sz w:val="24"/>
          <w:szCs w:val="24"/>
          <w:lang w:val="en-GB"/>
        </w:rPr>
      </w:pPr>
      <w:proofErr w:type="gramStart"/>
      <w:r w:rsidRPr="004F2441">
        <w:rPr>
          <w:sz w:val="24"/>
          <w:szCs w:val="24"/>
        </w:rPr>
        <w:t>phase-phase</w:t>
      </w:r>
      <w:proofErr w:type="gramEnd"/>
      <w:r w:rsidRPr="004F2441">
        <w:rPr>
          <w:sz w:val="24"/>
          <w:szCs w:val="24"/>
        </w:rPr>
        <w:t xml:space="preserve"> </w:t>
      </w:r>
      <w:r>
        <w:rPr>
          <w:sz w:val="24"/>
          <w:szCs w:val="24"/>
        </w:rPr>
        <w:t>v</w:t>
      </w:r>
      <w:r w:rsidR="005A76B5" w:rsidRPr="004F2441">
        <w:rPr>
          <w:sz w:val="24"/>
          <w:szCs w:val="24"/>
        </w:rPr>
        <w:t>oltage</w:t>
      </w:r>
      <w:r w:rsidR="002628B8">
        <w:rPr>
          <w:sz w:val="24"/>
          <w:szCs w:val="24"/>
        </w:rPr>
        <w:tab/>
      </w:r>
      <w:r w:rsidR="005A76B5" w:rsidRPr="004F2441">
        <w:rPr>
          <w:sz w:val="24"/>
          <w:szCs w:val="24"/>
        </w:rPr>
        <w:tab/>
      </w:r>
      <w:r w:rsidR="00231E39" w:rsidRPr="004F2441">
        <w:rPr>
          <w:sz w:val="24"/>
          <w:szCs w:val="24"/>
        </w:rPr>
        <w:tab/>
      </w:r>
      <w:r w:rsidR="00231E39" w:rsidRPr="004F2441">
        <w:rPr>
          <w:sz w:val="24"/>
          <w:szCs w:val="24"/>
        </w:rPr>
        <w:tab/>
      </w:r>
      <w:r w:rsidR="00B36318" w:rsidRPr="004F2441">
        <w:rPr>
          <w:sz w:val="24"/>
          <w:szCs w:val="24"/>
        </w:rPr>
        <w:t xml:space="preserve">  </w:t>
      </w:r>
      <w:r w:rsidR="00120930" w:rsidRPr="004F2441">
        <w:rPr>
          <w:sz w:val="24"/>
          <w:szCs w:val="24"/>
          <w:lang w:val="en-GB"/>
        </w:rPr>
        <w:t xml:space="preserve">  ........  ..........  ...........</w:t>
      </w:r>
      <w:r w:rsidR="00CA6E9A" w:rsidRPr="004F2441">
        <w:rPr>
          <w:sz w:val="24"/>
          <w:szCs w:val="24"/>
          <w:lang w:val="en-GB"/>
        </w:rPr>
        <w:t xml:space="preserve"> ……..</w:t>
      </w:r>
    </w:p>
    <w:p w:rsidR="00120930" w:rsidRPr="004F2441" w:rsidRDefault="00151849" w:rsidP="00151849">
      <w:pPr>
        <w:ind w:left="360"/>
        <w:jc w:val="both"/>
        <w:rPr>
          <w:iCs/>
          <w:sz w:val="24"/>
          <w:szCs w:val="24"/>
          <w:lang w:val="en-GB"/>
        </w:rPr>
      </w:pPr>
      <w:r>
        <w:rPr>
          <w:sz w:val="24"/>
          <w:szCs w:val="24"/>
        </w:rPr>
        <w:t xml:space="preserve">      n.        </w:t>
      </w:r>
      <w:r w:rsidR="00120930" w:rsidRPr="004F2441">
        <w:rPr>
          <w:sz w:val="24"/>
          <w:szCs w:val="24"/>
        </w:rPr>
        <w:t>Insulation level</w:t>
      </w:r>
      <w:r w:rsidR="00231E39" w:rsidRPr="004F2441">
        <w:rPr>
          <w:sz w:val="24"/>
          <w:szCs w:val="24"/>
        </w:rPr>
        <w:t>s</w:t>
      </w:r>
      <w:r w:rsidR="00F565E7">
        <w:rPr>
          <w:sz w:val="24"/>
          <w:szCs w:val="24"/>
        </w:rPr>
        <w:tab/>
      </w:r>
      <w:r w:rsidR="00F565E7">
        <w:rPr>
          <w:sz w:val="24"/>
          <w:szCs w:val="24"/>
        </w:rPr>
        <w:tab/>
      </w:r>
      <w:proofErr w:type="gramStart"/>
      <w:r w:rsidR="00F565E7">
        <w:rPr>
          <w:sz w:val="24"/>
          <w:szCs w:val="24"/>
        </w:rPr>
        <w:tab/>
        <w:t xml:space="preserve">          </w:t>
      </w:r>
      <w:r w:rsidR="00B36BD1">
        <w:rPr>
          <w:sz w:val="24"/>
          <w:szCs w:val="24"/>
        </w:rPr>
        <w:t xml:space="preserve"> </w:t>
      </w:r>
      <w:r w:rsidR="00120930" w:rsidRPr="004F2441">
        <w:rPr>
          <w:iCs/>
          <w:sz w:val="24"/>
          <w:szCs w:val="24"/>
          <w:lang w:val="en-GB"/>
        </w:rPr>
        <w:t xml:space="preserve"> </w:t>
      </w:r>
      <w:r w:rsidR="0027627B">
        <w:rPr>
          <w:sz w:val="24"/>
          <w:szCs w:val="24"/>
          <w:lang w:val="en-GB"/>
        </w:rPr>
        <w:t xml:space="preserve">    </w:t>
      </w:r>
      <w:r w:rsidR="00120930" w:rsidRPr="004F2441">
        <w:rPr>
          <w:sz w:val="24"/>
          <w:szCs w:val="24"/>
          <w:lang w:val="en-GB"/>
        </w:rPr>
        <w:t>.......</w:t>
      </w:r>
      <w:r w:rsidR="00965097">
        <w:rPr>
          <w:sz w:val="24"/>
          <w:szCs w:val="24"/>
          <w:lang w:val="en-GB"/>
        </w:rPr>
        <w:t>.</w:t>
      </w:r>
      <w:proofErr w:type="gramEnd"/>
      <w:r w:rsidR="00120930" w:rsidRPr="004F2441">
        <w:rPr>
          <w:sz w:val="24"/>
          <w:szCs w:val="24"/>
          <w:lang w:val="en-GB"/>
        </w:rPr>
        <w:t xml:space="preserve">  ..........  ........... </w:t>
      </w:r>
      <w:r w:rsidR="00CA6E9A" w:rsidRPr="004F2441">
        <w:rPr>
          <w:sz w:val="24"/>
          <w:szCs w:val="24"/>
          <w:lang w:val="en-GB"/>
        </w:rPr>
        <w:t xml:space="preserve"> ……..</w:t>
      </w:r>
    </w:p>
    <w:p w:rsidR="00661241" w:rsidRPr="004F2441" w:rsidRDefault="00661241" w:rsidP="00661241">
      <w:pPr>
        <w:ind w:left="360"/>
        <w:jc w:val="both"/>
        <w:rPr>
          <w:iCs/>
          <w:sz w:val="24"/>
          <w:szCs w:val="24"/>
          <w:lang w:val="en-GB"/>
        </w:rPr>
      </w:pPr>
      <w:r>
        <w:rPr>
          <w:sz w:val="24"/>
          <w:szCs w:val="24"/>
        </w:rPr>
        <w:t xml:space="preserve">      o.        Cross-section of drawn lead or rod</w:t>
      </w:r>
      <w:proofErr w:type="gramStart"/>
      <w:r>
        <w:rPr>
          <w:sz w:val="24"/>
          <w:szCs w:val="24"/>
        </w:rPr>
        <w:tab/>
        <w:t xml:space="preserve">          </w:t>
      </w:r>
      <w:r w:rsidR="00B36BD1">
        <w:rPr>
          <w:sz w:val="24"/>
          <w:szCs w:val="24"/>
        </w:rPr>
        <w:t xml:space="preserve"> </w:t>
      </w:r>
      <w:r w:rsidRPr="004F2441">
        <w:rPr>
          <w:iCs/>
          <w:sz w:val="24"/>
          <w:szCs w:val="24"/>
          <w:lang w:val="en-GB"/>
        </w:rPr>
        <w:t xml:space="preserve"> </w:t>
      </w:r>
      <w:r>
        <w:rPr>
          <w:sz w:val="24"/>
          <w:szCs w:val="24"/>
          <w:lang w:val="en-GB"/>
        </w:rPr>
        <w:t xml:space="preserve">    </w:t>
      </w:r>
      <w:r w:rsidRPr="004F2441">
        <w:rPr>
          <w:sz w:val="24"/>
          <w:szCs w:val="24"/>
          <w:lang w:val="en-GB"/>
        </w:rPr>
        <w:t>.......</w:t>
      </w:r>
      <w:r>
        <w:rPr>
          <w:sz w:val="24"/>
          <w:szCs w:val="24"/>
          <w:lang w:val="en-GB"/>
        </w:rPr>
        <w:t>.</w:t>
      </w:r>
      <w:proofErr w:type="gramEnd"/>
      <w:r w:rsidRPr="004F2441">
        <w:rPr>
          <w:sz w:val="24"/>
          <w:szCs w:val="24"/>
          <w:lang w:val="en-GB"/>
        </w:rPr>
        <w:t xml:space="preserve">  ..........  </w:t>
      </w:r>
      <w:r w:rsidR="00B36BD1">
        <w:rPr>
          <w:sz w:val="24"/>
          <w:szCs w:val="24"/>
          <w:lang w:val="en-GB"/>
        </w:rPr>
        <w:t xml:space="preserve"> </w:t>
      </w:r>
      <w:r>
        <w:rPr>
          <w:sz w:val="24"/>
          <w:szCs w:val="24"/>
          <w:lang w:val="en-GB"/>
        </w:rPr>
        <w:t xml:space="preserve">          </w:t>
      </w:r>
      <w:r w:rsidRPr="004F2441">
        <w:rPr>
          <w:sz w:val="24"/>
          <w:szCs w:val="24"/>
          <w:lang w:val="en-GB"/>
        </w:rPr>
        <w:t xml:space="preserve">  ……..</w:t>
      </w:r>
    </w:p>
    <w:p w:rsidR="00161F09" w:rsidRDefault="004317D3" w:rsidP="00161F09">
      <w:pPr>
        <w:ind w:left="349"/>
        <w:jc w:val="both"/>
        <w:rPr>
          <w:sz w:val="24"/>
          <w:szCs w:val="24"/>
          <w:lang w:val="en-GB"/>
        </w:rPr>
      </w:pPr>
      <w:r>
        <w:rPr>
          <w:sz w:val="24"/>
          <w:szCs w:val="24"/>
          <w:lang w:val="en-GB"/>
        </w:rPr>
        <w:tab/>
      </w:r>
      <w:proofErr w:type="gramStart"/>
      <w:r>
        <w:rPr>
          <w:sz w:val="24"/>
          <w:szCs w:val="24"/>
          <w:lang w:val="en-GB"/>
        </w:rPr>
        <w:t>o</w:t>
      </w:r>
      <w:proofErr w:type="gramEnd"/>
      <w:r w:rsidR="00161F09" w:rsidRPr="004F2441">
        <w:rPr>
          <w:sz w:val="24"/>
          <w:szCs w:val="24"/>
          <w:lang w:val="en-GB"/>
        </w:rPr>
        <w:t>.</w:t>
      </w:r>
      <w:r w:rsidR="00161F09" w:rsidRPr="004F2441">
        <w:rPr>
          <w:sz w:val="24"/>
          <w:szCs w:val="24"/>
          <w:lang w:val="en-GB"/>
        </w:rPr>
        <w:tab/>
        <w:t>Seismic withstand capability</w:t>
      </w:r>
      <w:r w:rsidR="00161F09" w:rsidRPr="004F2441">
        <w:rPr>
          <w:sz w:val="24"/>
          <w:szCs w:val="24"/>
          <w:lang w:val="en-GB"/>
        </w:rPr>
        <w:tab/>
      </w:r>
      <w:r w:rsidR="00161F09" w:rsidRPr="004F2441">
        <w:rPr>
          <w:sz w:val="24"/>
          <w:szCs w:val="24"/>
          <w:lang w:val="en-GB"/>
        </w:rPr>
        <w:tab/>
      </w:r>
      <w:r w:rsidR="00161F09" w:rsidRPr="004F2441">
        <w:rPr>
          <w:sz w:val="24"/>
          <w:szCs w:val="24"/>
          <w:lang w:val="en-GB"/>
        </w:rPr>
        <w:tab/>
        <w:t xml:space="preserve">    .......</w:t>
      </w:r>
      <w:r w:rsidR="006F55B0">
        <w:rPr>
          <w:sz w:val="24"/>
          <w:szCs w:val="24"/>
          <w:lang w:val="en-GB"/>
        </w:rPr>
        <w:t>.</w:t>
      </w:r>
      <w:r w:rsidR="00161F09" w:rsidRPr="004F2441">
        <w:rPr>
          <w:sz w:val="24"/>
          <w:szCs w:val="24"/>
          <w:lang w:val="en-GB"/>
        </w:rPr>
        <w:t xml:space="preserve">  .........</w:t>
      </w:r>
      <w:r w:rsidR="006F55B0">
        <w:rPr>
          <w:sz w:val="24"/>
          <w:szCs w:val="24"/>
          <w:lang w:val="en-GB"/>
        </w:rPr>
        <w:t>.</w:t>
      </w:r>
      <w:r w:rsidR="00B36BD1">
        <w:rPr>
          <w:sz w:val="24"/>
          <w:szCs w:val="24"/>
          <w:lang w:val="en-GB"/>
        </w:rPr>
        <w:t xml:space="preserve"> </w:t>
      </w:r>
      <w:r w:rsidR="00161F09" w:rsidRPr="004F2441">
        <w:rPr>
          <w:sz w:val="24"/>
          <w:szCs w:val="24"/>
          <w:lang w:val="en-GB"/>
        </w:rPr>
        <w:t xml:space="preserve">  .....</w:t>
      </w:r>
      <w:r w:rsidR="006F55B0">
        <w:rPr>
          <w:sz w:val="24"/>
          <w:szCs w:val="24"/>
          <w:lang w:val="en-GB"/>
        </w:rPr>
        <w:t>.</w:t>
      </w:r>
      <w:r w:rsidR="00161F09" w:rsidRPr="004F2441">
        <w:rPr>
          <w:sz w:val="24"/>
          <w:szCs w:val="24"/>
          <w:lang w:val="en-GB"/>
        </w:rPr>
        <w:t xml:space="preserve">... </w:t>
      </w:r>
      <w:r w:rsidR="00B36BD1">
        <w:rPr>
          <w:sz w:val="24"/>
          <w:szCs w:val="24"/>
          <w:lang w:val="en-GB"/>
        </w:rPr>
        <w:t xml:space="preserve"> </w:t>
      </w:r>
      <w:r w:rsidR="00161F09" w:rsidRPr="004F2441">
        <w:rPr>
          <w:sz w:val="24"/>
          <w:szCs w:val="24"/>
          <w:lang w:val="en-GB"/>
        </w:rPr>
        <w:t xml:space="preserve"> ……</w:t>
      </w:r>
      <w:r w:rsidR="006F55B0">
        <w:rPr>
          <w:sz w:val="24"/>
          <w:szCs w:val="24"/>
          <w:lang w:val="en-GB"/>
        </w:rPr>
        <w:t>...</w:t>
      </w:r>
    </w:p>
    <w:p w:rsidR="00161F09" w:rsidRPr="004F2441" w:rsidRDefault="004317D3" w:rsidP="00161F09">
      <w:pPr>
        <w:ind w:left="349"/>
        <w:jc w:val="both"/>
        <w:rPr>
          <w:iCs/>
          <w:sz w:val="24"/>
          <w:szCs w:val="24"/>
          <w:lang w:val="en-GB"/>
        </w:rPr>
      </w:pPr>
      <w:r>
        <w:rPr>
          <w:iCs/>
          <w:sz w:val="24"/>
          <w:szCs w:val="24"/>
          <w:lang w:val="en-GB"/>
        </w:rPr>
        <w:tab/>
        <w:t>p</w:t>
      </w:r>
      <w:r w:rsidR="00161F09" w:rsidRPr="004F2441">
        <w:rPr>
          <w:iCs/>
          <w:sz w:val="24"/>
          <w:szCs w:val="24"/>
          <w:lang w:val="en-GB"/>
        </w:rPr>
        <w:t>.</w:t>
      </w:r>
      <w:r w:rsidR="00161F09" w:rsidRPr="004F2441">
        <w:rPr>
          <w:iCs/>
          <w:sz w:val="24"/>
          <w:szCs w:val="24"/>
          <w:lang w:val="en-GB"/>
        </w:rPr>
        <w:tab/>
      </w:r>
      <w:r w:rsidR="00F31C01">
        <w:rPr>
          <w:iCs/>
          <w:sz w:val="24"/>
          <w:szCs w:val="24"/>
          <w:lang w:val="en-GB"/>
        </w:rPr>
        <w:t xml:space="preserve">Do </w:t>
      </w:r>
      <w:r w:rsidR="00161F09" w:rsidRPr="004F2441">
        <w:rPr>
          <w:iCs/>
          <w:sz w:val="24"/>
          <w:szCs w:val="24"/>
          <w:lang w:val="en-GB"/>
        </w:rPr>
        <w:t xml:space="preserve">the bushings meet </w:t>
      </w:r>
      <w:r w:rsidR="00F31C01" w:rsidRPr="004F2441">
        <w:rPr>
          <w:iCs/>
          <w:sz w:val="24"/>
          <w:szCs w:val="24"/>
          <w:lang w:val="en-GB"/>
        </w:rPr>
        <w:t xml:space="preserve">the </w:t>
      </w:r>
      <w:proofErr w:type="gramStart"/>
      <w:r w:rsidR="00F31C01" w:rsidRPr="004F2441">
        <w:rPr>
          <w:iCs/>
          <w:sz w:val="24"/>
          <w:szCs w:val="24"/>
          <w:lang w:val="en-GB"/>
        </w:rPr>
        <w:t>requirements</w:t>
      </w:r>
      <w:proofErr w:type="gramEnd"/>
    </w:p>
    <w:p w:rsidR="00161F09" w:rsidRDefault="00161F09" w:rsidP="00161F09">
      <w:pPr>
        <w:ind w:left="720" w:firstLine="720"/>
        <w:jc w:val="both"/>
        <w:rPr>
          <w:sz w:val="24"/>
          <w:szCs w:val="24"/>
          <w:lang w:val="en-GB"/>
        </w:rPr>
      </w:pPr>
      <w:proofErr w:type="gramStart"/>
      <w:r w:rsidRPr="004F2441">
        <w:rPr>
          <w:iCs/>
          <w:sz w:val="24"/>
          <w:szCs w:val="24"/>
          <w:lang w:val="en-GB"/>
        </w:rPr>
        <w:t>of</w:t>
      </w:r>
      <w:proofErr w:type="gramEnd"/>
      <w:r w:rsidRPr="004F2441">
        <w:rPr>
          <w:iCs/>
          <w:sz w:val="24"/>
          <w:szCs w:val="24"/>
          <w:lang w:val="en-GB"/>
        </w:rPr>
        <w:t xml:space="preserve"> paragraph IX-</w:t>
      </w:r>
      <w:r w:rsidR="00F31C01">
        <w:rPr>
          <w:iCs/>
          <w:sz w:val="24"/>
          <w:szCs w:val="24"/>
          <w:lang w:val="en-GB"/>
        </w:rPr>
        <w:t>8</w:t>
      </w:r>
      <w:r w:rsidRPr="004F2441">
        <w:rPr>
          <w:iCs/>
          <w:sz w:val="24"/>
          <w:szCs w:val="24"/>
          <w:lang w:val="en-GB"/>
        </w:rPr>
        <w:t xml:space="preserve">.5 and </w:t>
      </w:r>
      <w:r w:rsidR="00F31C01">
        <w:rPr>
          <w:iCs/>
          <w:sz w:val="24"/>
          <w:szCs w:val="24"/>
          <w:lang w:val="en-GB"/>
        </w:rPr>
        <w:t>8</w:t>
      </w:r>
      <w:r w:rsidRPr="004F2441">
        <w:rPr>
          <w:iCs/>
          <w:sz w:val="24"/>
          <w:szCs w:val="24"/>
          <w:lang w:val="en-GB"/>
        </w:rPr>
        <w:t>.6</w:t>
      </w:r>
      <w:r w:rsidR="00F31C01">
        <w:rPr>
          <w:iCs/>
          <w:sz w:val="24"/>
          <w:szCs w:val="24"/>
          <w:lang w:val="en-GB"/>
        </w:rPr>
        <w:t>?</w:t>
      </w:r>
      <w:r w:rsidR="00F31C01">
        <w:rPr>
          <w:iCs/>
          <w:sz w:val="24"/>
          <w:szCs w:val="24"/>
          <w:lang w:val="en-GB"/>
        </w:rPr>
        <w:tab/>
      </w:r>
      <w:r w:rsidR="00F31C01">
        <w:rPr>
          <w:iCs/>
          <w:sz w:val="24"/>
          <w:szCs w:val="24"/>
          <w:lang w:val="en-GB"/>
        </w:rPr>
        <w:tab/>
      </w:r>
      <w:r w:rsidR="00F31C01">
        <w:rPr>
          <w:iCs/>
          <w:sz w:val="24"/>
          <w:szCs w:val="24"/>
          <w:lang w:val="en-GB"/>
        </w:rPr>
        <w:tab/>
      </w:r>
      <w:r w:rsidRPr="004F2441">
        <w:rPr>
          <w:iCs/>
          <w:sz w:val="24"/>
          <w:szCs w:val="24"/>
          <w:lang w:val="en-GB"/>
        </w:rPr>
        <w:t xml:space="preserve"> </w:t>
      </w:r>
      <w:r w:rsidR="00B36BD1">
        <w:rPr>
          <w:iCs/>
          <w:sz w:val="24"/>
          <w:szCs w:val="24"/>
          <w:lang w:val="en-GB"/>
        </w:rPr>
        <w:t xml:space="preserve"> </w:t>
      </w:r>
      <w:r w:rsidR="0027627B">
        <w:rPr>
          <w:iCs/>
          <w:sz w:val="24"/>
          <w:szCs w:val="24"/>
          <w:lang w:val="en-GB"/>
        </w:rPr>
        <w:t xml:space="preserve"> </w:t>
      </w:r>
      <w:r w:rsidRPr="004F2441">
        <w:rPr>
          <w:iCs/>
          <w:sz w:val="24"/>
          <w:szCs w:val="24"/>
          <w:lang w:val="en-GB"/>
        </w:rPr>
        <w:t xml:space="preserve"> </w:t>
      </w:r>
      <w:r w:rsidRPr="004F2441">
        <w:rPr>
          <w:sz w:val="24"/>
          <w:szCs w:val="24"/>
          <w:lang w:val="en-GB"/>
        </w:rPr>
        <w:t xml:space="preserve">........  ..........  </w:t>
      </w:r>
      <w:r w:rsidR="00B36BD1">
        <w:rPr>
          <w:sz w:val="24"/>
          <w:szCs w:val="24"/>
          <w:lang w:val="en-GB"/>
        </w:rPr>
        <w:t xml:space="preserve"> </w:t>
      </w:r>
      <w:r w:rsidRPr="004F2441">
        <w:rPr>
          <w:sz w:val="24"/>
          <w:szCs w:val="24"/>
          <w:lang w:val="en-GB"/>
        </w:rPr>
        <w:t>........</w:t>
      </w:r>
      <w:r w:rsidR="00B36BD1">
        <w:rPr>
          <w:sz w:val="24"/>
          <w:szCs w:val="24"/>
          <w:lang w:val="en-GB"/>
        </w:rPr>
        <w:t xml:space="preserve">  </w:t>
      </w:r>
      <w:r w:rsidRPr="004F2441">
        <w:rPr>
          <w:sz w:val="24"/>
          <w:szCs w:val="24"/>
          <w:lang w:val="en-GB"/>
        </w:rPr>
        <w:t xml:space="preserve">  ……..</w:t>
      </w:r>
    </w:p>
    <w:p w:rsidR="00F31C01" w:rsidRPr="00F31C01" w:rsidRDefault="00F31C01" w:rsidP="00F31C01">
      <w:pPr>
        <w:ind w:left="349"/>
        <w:jc w:val="both"/>
        <w:rPr>
          <w:iCs/>
          <w:sz w:val="24"/>
          <w:szCs w:val="24"/>
        </w:rPr>
      </w:pPr>
      <w:r>
        <w:rPr>
          <w:iCs/>
          <w:sz w:val="24"/>
          <w:szCs w:val="24"/>
          <w:lang w:val="en-GB"/>
        </w:rPr>
        <w:tab/>
        <w:t>q</w:t>
      </w:r>
      <w:r w:rsidRPr="004F2441">
        <w:rPr>
          <w:iCs/>
          <w:sz w:val="24"/>
          <w:szCs w:val="24"/>
          <w:lang w:val="en-GB"/>
        </w:rPr>
        <w:t>.</w:t>
      </w:r>
      <w:r w:rsidRPr="004F2441">
        <w:rPr>
          <w:iCs/>
          <w:sz w:val="24"/>
          <w:szCs w:val="24"/>
          <w:lang w:val="en-GB"/>
        </w:rPr>
        <w:tab/>
      </w:r>
      <w:r w:rsidRPr="00F31C01">
        <w:rPr>
          <w:iCs/>
          <w:sz w:val="24"/>
          <w:szCs w:val="24"/>
        </w:rPr>
        <w:t xml:space="preserve">Are the bushings </w:t>
      </w:r>
      <w:proofErr w:type="gramStart"/>
      <w:r w:rsidRPr="00F31C01">
        <w:rPr>
          <w:iCs/>
          <w:sz w:val="24"/>
          <w:szCs w:val="24"/>
        </w:rPr>
        <w:t>interchangeable</w:t>
      </w:r>
      <w:proofErr w:type="gramEnd"/>
      <w:r w:rsidRPr="00F31C01">
        <w:rPr>
          <w:iCs/>
          <w:sz w:val="24"/>
          <w:szCs w:val="24"/>
        </w:rPr>
        <w:t xml:space="preserve"> </w:t>
      </w:r>
    </w:p>
    <w:p w:rsidR="00F31C01" w:rsidRPr="00F31C01" w:rsidRDefault="00F31C01" w:rsidP="00CF2DCF">
      <w:pPr>
        <w:ind w:left="1069" w:firstLine="371"/>
        <w:jc w:val="both"/>
        <w:rPr>
          <w:iCs/>
          <w:sz w:val="24"/>
          <w:szCs w:val="24"/>
        </w:rPr>
      </w:pPr>
      <w:proofErr w:type="gramStart"/>
      <w:r w:rsidRPr="00F31C01">
        <w:rPr>
          <w:iCs/>
          <w:sz w:val="24"/>
          <w:szCs w:val="24"/>
        </w:rPr>
        <w:t>with</w:t>
      </w:r>
      <w:proofErr w:type="gramEnd"/>
      <w:r w:rsidRPr="00F31C01">
        <w:rPr>
          <w:iCs/>
          <w:sz w:val="24"/>
          <w:szCs w:val="24"/>
        </w:rPr>
        <w:t xml:space="preserve"> any other having the same type,</w:t>
      </w:r>
    </w:p>
    <w:p w:rsidR="00F31C01" w:rsidRDefault="00F31C01" w:rsidP="00CF2DCF">
      <w:pPr>
        <w:ind w:left="1069" w:firstLine="371"/>
        <w:jc w:val="both"/>
        <w:rPr>
          <w:sz w:val="24"/>
          <w:szCs w:val="24"/>
          <w:lang w:val="en-GB"/>
        </w:rPr>
      </w:pPr>
      <w:proofErr w:type="gramStart"/>
      <w:r w:rsidRPr="00F31C01">
        <w:rPr>
          <w:iCs/>
          <w:sz w:val="24"/>
          <w:szCs w:val="24"/>
        </w:rPr>
        <w:t>according</w:t>
      </w:r>
      <w:proofErr w:type="gramEnd"/>
      <w:r w:rsidRPr="00F31C01">
        <w:rPr>
          <w:iCs/>
          <w:sz w:val="24"/>
          <w:szCs w:val="24"/>
        </w:rPr>
        <w:t xml:space="preserve"> EN 50458?</w:t>
      </w:r>
      <w:r>
        <w:rPr>
          <w:iCs/>
          <w:sz w:val="24"/>
          <w:szCs w:val="24"/>
        </w:rPr>
        <w:tab/>
      </w:r>
      <w:r>
        <w:rPr>
          <w:iCs/>
          <w:sz w:val="24"/>
          <w:szCs w:val="24"/>
          <w:lang w:val="en-GB"/>
        </w:rPr>
        <w:tab/>
      </w:r>
      <w:r>
        <w:rPr>
          <w:iCs/>
          <w:sz w:val="24"/>
          <w:szCs w:val="24"/>
          <w:lang w:val="en-GB"/>
        </w:rPr>
        <w:tab/>
      </w:r>
      <w:r>
        <w:rPr>
          <w:iCs/>
          <w:sz w:val="24"/>
          <w:szCs w:val="24"/>
          <w:lang w:val="en-GB"/>
        </w:rPr>
        <w:tab/>
      </w:r>
      <w:r w:rsidRPr="004F2441">
        <w:rPr>
          <w:iCs/>
          <w:sz w:val="24"/>
          <w:szCs w:val="24"/>
          <w:lang w:val="en-GB"/>
        </w:rPr>
        <w:t xml:space="preserve"> </w:t>
      </w:r>
      <w:r w:rsidR="00B36BD1">
        <w:rPr>
          <w:iCs/>
          <w:sz w:val="24"/>
          <w:szCs w:val="24"/>
          <w:lang w:val="en-GB"/>
        </w:rPr>
        <w:t xml:space="preserve"> </w:t>
      </w:r>
      <w:r>
        <w:rPr>
          <w:iCs/>
          <w:sz w:val="24"/>
          <w:szCs w:val="24"/>
          <w:lang w:val="en-GB"/>
        </w:rPr>
        <w:t xml:space="preserve">  </w:t>
      </w:r>
      <w:r w:rsidRPr="004F2441">
        <w:rPr>
          <w:iCs/>
          <w:sz w:val="24"/>
          <w:szCs w:val="24"/>
          <w:lang w:val="en-GB"/>
        </w:rPr>
        <w:t xml:space="preserve"> </w:t>
      </w:r>
      <w:r w:rsidRPr="004F2441">
        <w:rPr>
          <w:sz w:val="24"/>
          <w:szCs w:val="24"/>
          <w:lang w:val="en-GB"/>
        </w:rPr>
        <w:t>........  ..........</w:t>
      </w:r>
      <w:r w:rsidR="00B36BD1">
        <w:rPr>
          <w:sz w:val="24"/>
          <w:szCs w:val="24"/>
          <w:lang w:val="en-GB"/>
        </w:rPr>
        <w:t xml:space="preserve"> </w:t>
      </w:r>
      <w:r w:rsidRPr="004F2441">
        <w:rPr>
          <w:sz w:val="24"/>
          <w:szCs w:val="24"/>
          <w:lang w:val="en-GB"/>
        </w:rPr>
        <w:t xml:space="preserve">  ........  </w:t>
      </w:r>
      <w:r w:rsidR="00B36BD1">
        <w:rPr>
          <w:sz w:val="24"/>
          <w:szCs w:val="24"/>
          <w:lang w:val="en-GB"/>
        </w:rPr>
        <w:t xml:space="preserve">  </w:t>
      </w:r>
      <w:r w:rsidRPr="004F2441">
        <w:rPr>
          <w:sz w:val="24"/>
          <w:szCs w:val="24"/>
          <w:lang w:val="en-GB"/>
        </w:rPr>
        <w:t>……..</w:t>
      </w:r>
    </w:p>
    <w:p w:rsidR="00AF3221" w:rsidRPr="004F2441" w:rsidRDefault="00AF3221" w:rsidP="00151849">
      <w:pPr>
        <w:jc w:val="both"/>
        <w:rPr>
          <w:iCs/>
          <w:sz w:val="24"/>
          <w:szCs w:val="24"/>
          <w:lang w:val="en-GB"/>
        </w:rPr>
      </w:pPr>
    </w:p>
    <w:p w:rsidR="000914C9" w:rsidRPr="004F2441" w:rsidRDefault="00024FBB" w:rsidP="000914C9">
      <w:pPr>
        <w:jc w:val="both"/>
        <w:rPr>
          <w:sz w:val="24"/>
          <w:szCs w:val="24"/>
        </w:rPr>
      </w:pPr>
      <w:r>
        <w:rPr>
          <w:sz w:val="24"/>
          <w:szCs w:val="24"/>
        </w:rPr>
        <w:t>50</w:t>
      </w:r>
      <w:r w:rsidR="00BE5EDD" w:rsidRPr="004F2441">
        <w:rPr>
          <w:sz w:val="24"/>
          <w:szCs w:val="24"/>
        </w:rPr>
        <w:t>.</w:t>
      </w:r>
      <w:r w:rsidR="00A917BF" w:rsidRPr="004F2441">
        <w:rPr>
          <w:sz w:val="24"/>
          <w:szCs w:val="24"/>
        </w:rPr>
        <w:tab/>
      </w:r>
      <w:r w:rsidR="000914C9" w:rsidRPr="0035430F">
        <w:rPr>
          <w:sz w:val="24"/>
          <w:szCs w:val="24"/>
        </w:rPr>
        <w:t>Bushing</w:t>
      </w:r>
      <w:r w:rsidR="008B0C91" w:rsidRPr="0035430F">
        <w:rPr>
          <w:sz w:val="24"/>
          <w:szCs w:val="24"/>
        </w:rPr>
        <w:t>s</w:t>
      </w:r>
      <w:r w:rsidR="000914C9" w:rsidRPr="0035430F">
        <w:rPr>
          <w:sz w:val="24"/>
          <w:szCs w:val="24"/>
        </w:rPr>
        <w:t xml:space="preserve"> current transformers</w:t>
      </w:r>
    </w:p>
    <w:p w:rsidR="00A917BF" w:rsidRPr="004F2441" w:rsidRDefault="000914C9" w:rsidP="000914C9">
      <w:pPr>
        <w:ind w:firstLine="720"/>
        <w:jc w:val="both"/>
        <w:rPr>
          <w:sz w:val="24"/>
          <w:szCs w:val="24"/>
        </w:rPr>
      </w:pPr>
      <w:r w:rsidRPr="004F2441">
        <w:rPr>
          <w:sz w:val="24"/>
          <w:szCs w:val="24"/>
        </w:rPr>
        <w:t xml:space="preserve">(Ratio, accuracy class, burden) </w:t>
      </w:r>
      <w:r w:rsidR="00A917BF" w:rsidRPr="004F2441">
        <w:rPr>
          <w:sz w:val="24"/>
          <w:szCs w:val="24"/>
        </w:rPr>
        <w:t xml:space="preserve"> </w:t>
      </w:r>
    </w:p>
    <w:p w:rsidR="00A917BF" w:rsidRPr="004F2441" w:rsidRDefault="00A917BF" w:rsidP="00A917BF">
      <w:pPr>
        <w:jc w:val="both"/>
        <w:rPr>
          <w:sz w:val="24"/>
          <w:szCs w:val="24"/>
        </w:rPr>
      </w:pPr>
      <w:r w:rsidRPr="004F2441">
        <w:rPr>
          <w:sz w:val="24"/>
          <w:szCs w:val="24"/>
        </w:rPr>
        <w:tab/>
        <w:t>- HV</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w:t>
      </w:r>
    </w:p>
    <w:p w:rsidR="00551DEF" w:rsidRPr="004F2441" w:rsidRDefault="00551DEF" w:rsidP="00A917BF">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p>
    <w:p w:rsidR="00A917BF" w:rsidRPr="004F2441" w:rsidRDefault="00A917BF" w:rsidP="00A917BF">
      <w:pPr>
        <w:jc w:val="both"/>
        <w:rPr>
          <w:sz w:val="24"/>
          <w:szCs w:val="24"/>
        </w:rPr>
      </w:pPr>
      <w:r w:rsidRPr="004F2441">
        <w:rPr>
          <w:sz w:val="24"/>
          <w:szCs w:val="24"/>
        </w:rPr>
        <w:tab/>
        <w:t>- MV</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w:t>
      </w:r>
    </w:p>
    <w:p w:rsidR="00551DEF" w:rsidRPr="004F2441" w:rsidRDefault="00551DEF" w:rsidP="00A917BF">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p>
    <w:p w:rsidR="00A917BF" w:rsidRPr="004F2441" w:rsidRDefault="00A917BF" w:rsidP="00A917BF">
      <w:pPr>
        <w:jc w:val="both"/>
        <w:rPr>
          <w:sz w:val="24"/>
          <w:szCs w:val="24"/>
        </w:rPr>
      </w:pPr>
      <w:r w:rsidRPr="004F2441">
        <w:rPr>
          <w:sz w:val="24"/>
          <w:szCs w:val="24"/>
        </w:rPr>
        <w:tab/>
        <w:t>- LV</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w:t>
      </w:r>
    </w:p>
    <w:p w:rsidR="000914C9" w:rsidRDefault="00551DEF" w:rsidP="00C6758D">
      <w:pPr>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p>
    <w:p w:rsidR="00965097" w:rsidRPr="00151849" w:rsidRDefault="00965097" w:rsidP="00C6758D">
      <w:pPr>
        <w:jc w:val="both"/>
        <w:rPr>
          <w:sz w:val="24"/>
          <w:szCs w:val="24"/>
        </w:rPr>
      </w:pPr>
    </w:p>
    <w:p w:rsidR="00B75A75" w:rsidRPr="004F2441" w:rsidRDefault="0031461F" w:rsidP="00B75A75">
      <w:pPr>
        <w:jc w:val="both"/>
        <w:rPr>
          <w:sz w:val="24"/>
          <w:szCs w:val="24"/>
        </w:rPr>
      </w:pPr>
      <w:r>
        <w:rPr>
          <w:sz w:val="24"/>
          <w:szCs w:val="24"/>
        </w:rPr>
        <w:t>5</w:t>
      </w:r>
      <w:r w:rsidR="00024FBB">
        <w:rPr>
          <w:sz w:val="24"/>
          <w:szCs w:val="24"/>
        </w:rPr>
        <w:t>1</w:t>
      </w:r>
      <w:r w:rsidR="00BE5EDD" w:rsidRPr="004F2441">
        <w:rPr>
          <w:sz w:val="24"/>
          <w:szCs w:val="24"/>
        </w:rPr>
        <w:t>.</w:t>
      </w:r>
      <w:r w:rsidR="00B75A75" w:rsidRPr="004F2441">
        <w:rPr>
          <w:sz w:val="24"/>
          <w:szCs w:val="24"/>
        </w:rPr>
        <w:tab/>
        <w:t xml:space="preserve">Are all </w:t>
      </w:r>
      <w:proofErr w:type="gramStart"/>
      <w:r w:rsidR="0049016C" w:rsidRPr="004F2441">
        <w:rPr>
          <w:sz w:val="24"/>
          <w:szCs w:val="24"/>
        </w:rPr>
        <w:t>cables</w:t>
      </w:r>
      <w:r w:rsidR="00B75A75" w:rsidRPr="004F2441">
        <w:rPr>
          <w:sz w:val="24"/>
          <w:szCs w:val="24"/>
        </w:rPr>
        <w:t xml:space="preserve"> which</w:t>
      </w:r>
      <w:proofErr w:type="gramEnd"/>
      <w:r w:rsidR="00B75A75" w:rsidRPr="004F2441">
        <w:rPr>
          <w:sz w:val="24"/>
          <w:szCs w:val="24"/>
        </w:rPr>
        <w:t xml:space="preserve"> run on the autotransformer</w:t>
      </w:r>
    </w:p>
    <w:p w:rsidR="00B75A75" w:rsidRPr="004F2441" w:rsidRDefault="00151849" w:rsidP="00B75A75">
      <w:pPr>
        <w:jc w:val="both"/>
        <w:rPr>
          <w:sz w:val="24"/>
          <w:szCs w:val="24"/>
        </w:rPr>
      </w:pPr>
      <w:r>
        <w:rPr>
          <w:sz w:val="24"/>
          <w:szCs w:val="24"/>
        </w:rPr>
        <w:tab/>
      </w:r>
      <w:proofErr w:type="gramStart"/>
      <w:r>
        <w:rPr>
          <w:sz w:val="24"/>
          <w:szCs w:val="24"/>
        </w:rPr>
        <w:t>inside</w:t>
      </w:r>
      <w:proofErr w:type="gramEnd"/>
      <w:r>
        <w:rPr>
          <w:sz w:val="24"/>
          <w:szCs w:val="24"/>
        </w:rPr>
        <w:t xml:space="preserve"> cable trays</w:t>
      </w:r>
      <w:r w:rsidR="00B75A75" w:rsidRPr="004F2441">
        <w:rPr>
          <w:sz w:val="24"/>
          <w:szCs w:val="24"/>
        </w:rPr>
        <w:t>?</w:t>
      </w:r>
      <w:r w:rsidR="00B75A75" w:rsidRPr="004F2441">
        <w:rPr>
          <w:sz w:val="24"/>
          <w:szCs w:val="24"/>
        </w:rPr>
        <w:tab/>
      </w:r>
      <w:r w:rsidR="00551DEF" w:rsidRPr="004F2441">
        <w:rPr>
          <w:sz w:val="24"/>
          <w:szCs w:val="24"/>
        </w:rPr>
        <w:tab/>
      </w:r>
      <w:r w:rsidR="00551DEF" w:rsidRPr="004F2441">
        <w:rPr>
          <w:sz w:val="24"/>
          <w:szCs w:val="24"/>
        </w:rPr>
        <w:tab/>
      </w:r>
      <w:r w:rsidR="00C0015C" w:rsidRPr="004F2441">
        <w:rPr>
          <w:sz w:val="24"/>
          <w:szCs w:val="24"/>
        </w:rPr>
        <w:tab/>
      </w:r>
      <w:r w:rsidR="00B75A75" w:rsidRPr="004F2441">
        <w:rPr>
          <w:sz w:val="24"/>
          <w:szCs w:val="24"/>
        </w:rPr>
        <w:tab/>
        <w:t>: …………………………</w:t>
      </w:r>
    </w:p>
    <w:p w:rsidR="008878B3" w:rsidRPr="004F2441" w:rsidRDefault="008878B3" w:rsidP="00B75A75">
      <w:pPr>
        <w:jc w:val="both"/>
        <w:rPr>
          <w:sz w:val="24"/>
          <w:szCs w:val="24"/>
        </w:rPr>
      </w:pPr>
    </w:p>
    <w:p w:rsidR="002531F0" w:rsidRPr="004F2441" w:rsidRDefault="0031461F" w:rsidP="008878B3">
      <w:pPr>
        <w:jc w:val="both"/>
        <w:rPr>
          <w:sz w:val="24"/>
          <w:szCs w:val="24"/>
        </w:rPr>
      </w:pPr>
      <w:r>
        <w:rPr>
          <w:sz w:val="24"/>
          <w:szCs w:val="24"/>
        </w:rPr>
        <w:t>5</w:t>
      </w:r>
      <w:r w:rsidR="00024FBB">
        <w:rPr>
          <w:sz w:val="24"/>
          <w:szCs w:val="24"/>
        </w:rPr>
        <w:t>2</w:t>
      </w:r>
      <w:r w:rsidR="00BE5EDD" w:rsidRPr="004F2441">
        <w:rPr>
          <w:sz w:val="24"/>
          <w:szCs w:val="24"/>
        </w:rPr>
        <w:t>.</w:t>
      </w:r>
      <w:r w:rsidR="00175050" w:rsidRPr="004F2441">
        <w:rPr>
          <w:sz w:val="24"/>
          <w:szCs w:val="24"/>
        </w:rPr>
        <w:tab/>
      </w:r>
      <w:r w:rsidR="002531F0" w:rsidRPr="004F2441">
        <w:rPr>
          <w:sz w:val="24"/>
          <w:szCs w:val="24"/>
        </w:rPr>
        <w:t xml:space="preserve">Type of material of the winding </w:t>
      </w:r>
      <w:r w:rsidR="0027627B" w:rsidRPr="004F2441">
        <w:rPr>
          <w:sz w:val="24"/>
          <w:szCs w:val="24"/>
        </w:rPr>
        <w:t>conductors</w:t>
      </w:r>
      <w:r w:rsidR="002628B8">
        <w:rPr>
          <w:sz w:val="24"/>
          <w:szCs w:val="24"/>
        </w:rPr>
        <w:tab/>
      </w:r>
      <w:r w:rsidR="002628B8">
        <w:rPr>
          <w:sz w:val="24"/>
          <w:szCs w:val="24"/>
        </w:rPr>
        <w:tab/>
      </w:r>
      <w:r w:rsidR="002628B8" w:rsidRPr="004F2441">
        <w:rPr>
          <w:sz w:val="24"/>
          <w:szCs w:val="24"/>
        </w:rPr>
        <w:t>: …………………………</w:t>
      </w:r>
    </w:p>
    <w:p w:rsidR="008878B3" w:rsidRPr="004F2441" w:rsidRDefault="008878B3" w:rsidP="008878B3">
      <w:pPr>
        <w:jc w:val="both"/>
        <w:rPr>
          <w:sz w:val="24"/>
          <w:szCs w:val="24"/>
        </w:rPr>
      </w:pPr>
    </w:p>
    <w:p w:rsidR="00BE5EDD" w:rsidRPr="004F2441" w:rsidRDefault="00214DE7" w:rsidP="00C6758D">
      <w:pPr>
        <w:jc w:val="both"/>
        <w:rPr>
          <w:sz w:val="24"/>
          <w:szCs w:val="24"/>
        </w:rPr>
      </w:pPr>
      <w:r>
        <w:rPr>
          <w:sz w:val="24"/>
          <w:szCs w:val="24"/>
        </w:rPr>
        <w:t>5</w:t>
      </w:r>
      <w:r w:rsidR="00024FBB">
        <w:rPr>
          <w:sz w:val="24"/>
          <w:szCs w:val="24"/>
        </w:rPr>
        <w:t>3</w:t>
      </w:r>
      <w:r w:rsidR="00BE5EDD" w:rsidRPr="004F2441">
        <w:rPr>
          <w:sz w:val="24"/>
          <w:szCs w:val="24"/>
        </w:rPr>
        <w:t>.</w:t>
      </w:r>
      <w:r w:rsidR="00B1341A" w:rsidRPr="004F2441">
        <w:rPr>
          <w:sz w:val="24"/>
          <w:szCs w:val="24"/>
        </w:rPr>
        <w:t xml:space="preserve"> </w:t>
      </w:r>
      <w:r w:rsidR="00B1341A" w:rsidRPr="004F2441">
        <w:rPr>
          <w:sz w:val="24"/>
          <w:szCs w:val="24"/>
        </w:rPr>
        <w:tab/>
        <w:t xml:space="preserve">Type and manufacturer of </w:t>
      </w:r>
      <w:r w:rsidR="00F90141" w:rsidRPr="004F2441">
        <w:rPr>
          <w:sz w:val="24"/>
          <w:szCs w:val="24"/>
        </w:rPr>
        <w:t>B</w:t>
      </w:r>
      <w:r w:rsidR="00F90141">
        <w:rPr>
          <w:sz w:val="24"/>
          <w:szCs w:val="24"/>
        </w:rPr>
        <w:t>uchholz</w:t>
      </w:r>
      <w:r w:rsidR="00F90141">
        <w:rPr>
          <w:sz w:val="24"/>
          <w:szCs w:val="24"/>
        </w:rPr>
        <w:tab/>
      </w:r>
      <w:r w:rsidR="00B1341A" w:rsidRPr="004F2441">
        <w:rPr>
          <w:sz w:val="24"/>
          <w:szCs w:val="24"/>
        </w:rPr>
        <w:tab/>
      </w:r>
      <w:r w:rsidR="00C0015C" w:rsidRPr="004F2441">
        <w:rPr>
          <w:sz w:val="24"/>
          <w:szCs w:val="24"/>
        </w:rPr>
        <w:tab/>
      </w:r>
      <w:r w:rsidR="00B1341A" w:rsidRPr="004F2441">
        <w:rPr>
          <w:sz w:val="24"/>
          <w:szCs w:val="24"/>
        </w:rPr>
        <w:t>: …………………………</w:t>
      </w:r>
    </w:p>
    <w:p w:rsidR="00B1341A" w:rsidRPr="004F2441" w:rsidRDefault="00B1341A" w:rsidP="00C6758D">
      <w:pPr>
        <w:jc w:val="both"/>
        <w:rPr>
          <w:sz w:val="24"/>
          <w:szCs w:val="24"/>
        </w:rPr>
      </w:pPr>
      <w:r w:rsidRPr="004F2441">
        <w:rPr>
          <w:sz w:val="24"/>
          <w:szCs w:val="24"/>
        </w:rPr>
        <w:tab/>
        <w:t>-</w:t>
      </w:r>
      <w:r w:rsidRPr="004F2441">
        <w:rPr>
          <w:sz w:val="24"/>
          <w:szCs w:val="24"/>
        </w:rPr>
        <w:tab/>
      </w:r>
      <w:r w:rsidR="008B0C91" w:rsidRPr="004F2441">
        <w:rPr>
          <w:sz w:val="24"/>
          <w:szCs w:val="24"/>
        </w:rPr>
        <w:t>Location</w:t>
      </w:r>
      <w:r w:rsidRPr="004F2441">
        <w:rPr>
          <w:sz w:val="24"/>
          <w:szCs w:val="24"/>
          <w:lang w:val="en-GB"/>
        </w:rPr>
        <w:tab/>
      </w:r>
      <w:r w:rsidRPr="004F2441">
        <w:rPr>
          <w:sz w:val="24"/>
          <w:szCs w:val="24"/>
          <w:lang w:val="en-GB"/>
        </w:rPr>
        <w:tab/>
      </w:r>
      <w:r w:rsidRPr="004F2441">
        <w:rPr>
          <w:sz w:val="24"/>
          <w:szCs w:val="24"/>
          <w:lang w:val="en-GB"/>
        </w:rPr>
        <w:tab/>
      </w:r>
      <w:r w:rsidRPr="004F2441">
        <w:rPr>
          <w:sz w:val="24"/>
          <w:szCs w:val="24"/>
          <w:lang w:val="en-GB"/>
        </w:rPr>
        <w:tab/>
      </w:r>
      <w:r w:rsidR="00C0015C" w:rsidRPr="004F2441">
        <w:rPr>
          <w:sz w:val="24"/>
          <w:szCs w:val="24"/>
          <w:lang w:val="en-GB"/>
        </w:rPr>
        <w:tab/>
      </w:r>
      <w:r w:rsidRPr="004F2441">
        <w:rPr>
          <w:sz w:val="24"/>
          <w:szCs w:val="24"/>
        </w:rPr>
        <w:t>: …………………………</w:t>
      </w:r>
    </w:p>
    <w:p w:rsidR="00D26542" w:rsidRPr="004F2441" w:rsidRDefault="00D26542" w:rsidP="00C6758D">
      <w:pPr>
        <w:jc w:val="both"/>
        <w:rPr>
          <w:sz w:val="24"/>
          <w:szCs w:val="24"/>
        </w:rPr>
      </w:pPr>
      <w:r w:rsidRPr="004F2441">
        <w:rPr>
          <w:sz w:val="24"/>
          <w:szCs w:val="24"/>
        </w:rPr>
        <w:tab/>
        <w:t>-</w:t>
      </w:r>
      <w:r w:rsidRPr="004F2441">
        <w:rPr>
          <w:sz w:val="24"/>
          <w:szCs w:val="24"/>
        </w:rPr>
        <w:tab/>
      </w:r>
      <w:r w:rsidR="002531F0" w:rsidRPr="004F2441">
        <w:rPr>
          <w:sz w:val="24"/>
          <w:szCs w:val="24"/>
        </w:rPr>
        <w:t>Characteristic</w:t>
      </w:r>
      <w:r w:rsidR="0027627B">
        <w:rPr>
          <w:sz w:val="24"/>
          <w:szCs w:val="24"/>
        </w:rPr>
        <w:t>s</w:t>
      </w:r>
      <w:r w:rsidR="002531F0" w:rsidRPr="004F2441">
        <w:rPr>
          <w:sz w:val="24"/>
          <w:szCs w:val="24"/>
        </w:rPr>
        <w:t xml:space="preserve"> of a</w:t>
      </w:r>
      <w:r w:rsidR="008B0C91" w:rsidRPr="004F2441">
        <w:rPr>
          <w:sz w:val="24"/>
          <w:szCs w:val="24"/>
        </w:rPr>
        <w:t>larm</w:t>
      </w:r>
      <w:r w:rsidRPr="004F2441">
        <w:rPr>
          <w:sz w:val="24"/>
          <w:szCs w:val="24"/>
        </w:rPr>
        <w:t xml:space="preserve"> contacts</w:t>
      </w:r>
      <w:r w:rsidRPr="004F2441">
        <w:rPr>
          <w:sz w:val="24"/>
          <w:szCs w:val="24"/>
        </w:rPr>
        <w:tab/>
      </w:r>
      <w:r w:rsidR="00C0015C" w:rsidRPr="004F2441">
        <w:rPr>
          <w:sz w:val="24"/>
          <w:szCs w:val="24"/>
        </w:rPr>
        <w:tab/>
      </w:r>
      <w:r w:rsidRPr="004F2441">
        <w:rPr>
          <w:sz w:val="24"/>
          <w:szCs w:val="24"/>
        </w:rPr>
        <w:t>: …………………………</w:t>
      </w:r>
    </w:p>
    <w:p w:rsidR="002531F0" w:rsidRPr="004F2441" w:rsidRDefault="002531F0" w:rsidP="002531F0">
      <w:pPr>
        <w:jc w:val="both"/>
        <w:rPr>
          <w:sz w:val="24"/>
          <w:szCs w:val="24"/>
        </w:rPr>
      </w:pPr>
      <w:r w:rsidRPr="004F2441">
        <w:rPr>
          <w:sz w:val="24"/>
          <w:szCs w:val="24"/>
        </w:rPr>
        <w:tab/>
        <w:t>-</w:t>
      </w:r>
      <w:r w:rsidRPr="004F2441">
        <w:rPr>
          <w:sz w:val="24"/>
          <w:szCs w:val="24"/>
        </w:rPr>
        <w:tab/>
        <w:t>Characteristic</w:t>
      </w:r>
      <w:r w:rsidR="0027627B">
        <w:rPr>
          <w:sz w:val="24"/>
          <w:szCs w:val="24"/>
        </w:rPr>
        <w:t>s</w:t>
      </w:r>
      <w:r w:rsidRPr="004F2441">
        <w:rPr>
          <w:sz w:val="24"/>
          <w:szCs w:val="24"/>
        </w:rPr>
        <w:t xml:space="preserve"> of trip contacts</w:t>
      </w:r>
      <w:r w:rsidRPr="004F2441">
        <w:rPr>
          <w:sz w:val="24"/>
          <w:szCs w:val="24"/>
        </w:rPr>
        <w:tab/>
      </w:r>
      <w:r w:rsidRPr="004F2441">
        <w:rPr>
          <w:sz w:val="24"/>
          <w:szCs w:val="24"/>
        </w:rPr>
        <w:tab/>
        <w:t>: …………………………</w:t>
      </w:r>
    </w:p>
    <w:p w:rsidR="008878B3" w:rsidRPr="004F2441" w:rsidRDefault="008878B3" w:rsidP="00C6758D">
      <w:pPr>
        <w:jc w:val="both"/>
        <w:rPr>
          <w:sz w:val="24"/>
          <w:szCs w:val="24"/>
          <w:lang w:val="en-GB"/>
        </w:rPr>
      </w:pPr>
    </w:p>
    <w:p w:rsidR="00646F13" w:rsidRPr="004F2441" w:rsidRDefault="00214DE7" w:rsidP="008878B3">
      <w:pPr>
        <w:jc w:val="both"/>
        <w:rPr>
          <w:sz w:val="24"/>
          <w:szCs w:val="24"/>
        </w:rPr>
      </w:pPr>
      <w:r>
        <w:rPr>
          <w:sz w:val="24"/>
          <w:szCs w:val="24"/>
        </w:rPr>
        <w:t>5</w:t>
      </w:r>
      <w:r w:rsidR="00024FBB">
        <w:rPr>
          <w:sz w:val="24"/>
          <w:szCs w:val="24"/>
        </w:rPr>
        <w:t>4</w:t>
      </w:r>
      <w:r w:rsidR="00210201" w:rsidRPr="004F2441">
        <w:rPr>
          <w:sz w:val="24"/>
          <w:szCs w:val="24"/>
        </w:rPr>
        <w:t>.</w:t>
      </w:r>
      <w:r w:rsidR="008878B3" w:rsidRPr="004F2441">
        <w:rPr>
          <w:sz w:val="24"/>
          <w:szCs w:val="24"/>
        </w:rPr>
        <w:t xml:space="preserve"> </w:t>
      </w:r>
      <w:r w:rsidR="008878B3" w:rsidRPr="004F2441">
        <w:rPr>
          <w:sz w:val="24"/>
          <w:szCs w:val="24"/>
        </w:rPr>
        <w:tab/>
      </w:r>
      <w:r w:rsidR="00646F13" w:rsidRPr="004F2441">
        <w:rPr>
          <w:sz w:val="24"/>
          <w:szCs w:val="24"/>
        </w:rPr>
        <w:t>Type and manufacturer of oil temperature</w:t>
      </w:r>
      <w:r w:rsidR="002628B8">
        <w:rPr>
          <w:sz w:val="24"/>
          <w:szCs w:val="24"/>
        </w:rPr>
        <w:tab/>
      </w:r>
      <w:r w:rsidR="002628B8">
        <w:rPr>
          <w:sz w:val="24"/>
          <w:szCs w:val="24"/>
        </w:rPr>
        <w:tab/>
      </w:r>
      <w:r w:rsidR="002628B8" w:rsidRPr="004F2441">
        <w:rPr>
          <w:sz w:val="24"/>
          <w:szCs w:val="24"/>
        </w:rPr>
        <w:t>: …………………………</w:t>
      </w:r>
    </w:p>
    <w:p w:rsidR="008B0C91" w:rsidRPr="004F2441" w:rsidRDefault="008B0C91" w:rsidP="00646F13">
      <w:pPr>
        <w:ind w:firstLine="720"/>
        <w:jc w:val="both"/>
        <w:rPr>
          <w:sz w:val="24"/>
          <w:szCs w:val="24"/>
        </w:rPr>
      </w:pPr>
      <w:proofErr w:type="gramStart"/>
      <w:r w:rsidRPr="004F2441">
        <w:rPr>
          <w:sz w:val="24"/>
          <w:szCs w:val="24"/>
        </w:rPr>
        <w:t>indicator</w:t>
      </w:r>
      <w:proofErr w:type="gramEnd"/>
      <w:r w:rsidRPr="004F2441">
        <w:rPr>
          <w:sz w:val="24"/>
          <w:szCs w:val="24"/>
        </w:rPr>
        <w:t>.</w:t>
      </w:r>
    </w:p>
    <w:p w:rsidR="002531F0" w:rsidRPr="004F2441" w:rsidRDefault="008878B3" w:rsidP="00646F13">
      <w:pPr>
        <w:ind w:firstLine="720"/>
        <w:jc w:val="both"/>
        <w:rPr>
          <w:sz w:val="24"/>
          <w:szCs w:val="24"/>
        </w:rPr>
      </w:pPr>
      <w:r w:rsidRPr="004F2441">
        <w:rPr>
          <w:sz w:val="24"/>
          <w:szCs w:val="24"/>
        </w:rPr>
        <w:t>-</w:t>
      </w:r>
      <w:r w:rsidRPr="004F2441">
        <w:rPr>
          <w:sz w:val="24"/>
          <w:szCs w:val="24"/>
        </w:rPr>
        <w:tab/>
      </w:r>
      <w:r w:rsidR="002531F0" w:rsidRPr="004F2441">
        <w:rPr>
          <w:sz w:val="24"/>
          <w:szCs w:val="24"/>
        </w:rPr>
        <w:t>Characteristic</w:t>
      </w:r>
      <w:r w:rsidR="0027627B">
        <w:rPr>
          <w:sz w:val="24"/>
          <w:szCs w:val="24"/>
        </w:rPr>
        <w:t>s</w:t>
      </w:r>
      <w:r w:rsidR="006F55B0">
        <w:rPr>
          <w:sz w:val="24"/>
          <w:szCs w:val="24"/>
        </w:rPr>
        <w:t xml:space="preserve"> of </w:t>
      </w:r>
      <w:r w:rsidR="002531F0" w:rsidRPr="004F2441">
        <w:rPr>
          <w:sz w:val="24"/>
          <w:szCs w:val="24"/>
        </w:rPr>
        <w:t>a</w:t>
      </w:r>
      <w:r w:rsidR="008B0C91" w:rsidRPr="004F2441">
        <w:rPr>
          <w:sz w:val="24"/>
          <w:szCs w:val="24"/>
        </w:rPr>
        <w:t>larm</w:t>
      </w:r>
      <w:r w:rsidRPr="004F2441">
        <w:rPr>
          <w:sz w:val="24"/>
          <w:szCs w:val="24"/>
        </w:rPr>
        <w:t xml:space="preserve"> contacts and trip </w:t>
      </w:r>
    </w:p>
    <w:p w:rsidR="008878B3" w:rsidRPr="004F2441" w:rsidRDefault="002531F0" w:rsidP="002531F0">
      <w:pPr>
        <w:ind w:left="720" w:firstLine="720"/>
        <w:jc w:val="both"/>
        <w:rPr>
          <w:sz w:val="24"/>
          <w:szCs w:val="24"/>
          <w:lang w:val="en-GB"/>
        </w:rPr>
      </w:pPr>
      <w:proofErr w:type="gramStart"/>
      <w:r w:rsidRPr="004F2441">
        <w:rPr>
          <w:sz w:val="24"/>
          <w:szCs w:val="24"/>
        </w:rPr>
        <w:t>c</w:t>
      </w:r>
      <w:r w:rsidR="008878B3" w:rsidRPr="004F2441">
        <w:rPr>
          <w:sz w:val="24"/>
          <w:szCs w:val="24"/>
        </w:rPr>
        <w:t>ontacts</w:t>
      </w:r>
      <w:proofErr w:type="gramEnd"/>
      <w:r w:rsidRPr="004F2441">
        <w:rPr>
          <w:sz w:val="24"/>
          <w:szCs w:val="24"/>
        </w:rPr>
        <w:tab/>
      </w:r>
      <w:r w:rsidRPr="004F2441">
        <w:rPr>
          <w:sz w:val="24"/>
          <w:szCs w:val="24"/>
        </w:rPr>
        <w:tab/>
      </w:r>
      <w:r w:rsidRPr="004F2441">
        <w:rPr>
          <w:sz w:val="24"/>
          <w:szCs w:val="24"/>
        </w:rPr>
        <w:tab/>
      </w:r>
      <w:r w:rsidR="008878B3" w:rsidRPr="004F2441">
        <w:rPr>
          <w:sz w:val="24"/>
          <w:szCs w:val="24"/>
        </w:rPr>
        <w:tab/>
      </w:r>
      <w:r w:rsidR="00C0015C" w:rsidRPr="004F2441">
        <w:rPr>
          <w:sz w:val="24"/>
          <w:szCs w:val="24"/>
        </w:rPr>
        <w:tab/>
      </w:r>
      <w:r w:rsidR="008878B3" w:rsidRPr="004F2441">
        <w:rPr>
          <w:sz w:val="24"/>
          <w:szCs w:val="24"/>
        </w:rPr>
        <w:t>: …………………………</w:t>
      </w:r>
    </w:p>
    <w:p w:rsidR="008878B3" w:rsidRPr="004F2441" w:rsidRDefault="008878B3" w:rsidP="008878B3">
      <w:pPr>
        <w:jc w:val="both"/>
        <w:rPr>
          <w:sz w:val="24"/>
          <w:szCs w:val="24"/>
        </w:rPr>
      </w:pPr>
      <w:r w:rsidRPr="004F2441">
        <w:rPr>
          <w:sz w:val="24"/>
          <w:szCs w:val="24"/>
          <w:lang w:val="en-GB"/>
        </w:rPr>
        <w:tab/>
        <w:t>-</w:t>
      </w:r>
      <w:r w:rsidRPr="004F2441">
        <w:rPr>
          <w:sz w:val="24"/>
          <w:szCs w:val="24"/>
          <w:lang w:val="en-GB"/>
        </w:rPr>
        <w:tab/>
        <w:t>Measurement</w:t>
      </w:r>
      <w:r w:rsidR="0027627B">
        <w:rPr>
          <w:sz w:val="24"/>
          <w:szCs w:val="24"/>
          <w:lang w:val="en-GB"/>
        </w:rPr>
        <w:t>s</w:t>
      </w:r>
      <w:r w:rsidRPr="004F2441">
        <w:rPr>
          <w:sz w:val="24"/>
          <w:szCs w:val="24"/>
          <w:lang w:val="en-GB"/>
        </w:rPr>
        <w:t xml:space="preserve"> </w:t>
      </w:r>
      <w:proofErr w:type="spellStart"/>
      <w:r w:rsidRPr="004F2441">
        <w:rPr>
          <w:sz w:val="24"/>
          <w:szCs w:val="24"/>
        </w:rPr>
        <w:t>teletransmission</w:t>
      </w:r>
      <w:proofErr w:type="spellEnd"/>
      <w:r w:rsidRPr="004F2441">
        <w:rPr>
          <w:sz w:val="24"/>
          <w:szCs w:val="24"/>
        </w:rPr>
        <w:t xml:space="preserve"> </w:t>
      </w:r>
    </w:p>
    <w:p w:rsidR="008878B3" w:rsidRPr="004F2441" w:rsidRDefault="008878B3" w:rsidP="008878B3">
      <w:pPr>
        <w:ind w:left="720" w:firstLine="720"/>
        <w:jc w:val="both"/>
        <w:rPr>
          <w:sz w:val="24"/>
          <w:szCs w:val="24"/>
        </w:rPr>
      </w:pPr>
      <w:proofErr w:type="gramStart"/>
      <w:r w:rsidRPr="004F2441">
        <w:rPr>
          <w:sz w:val="24"/>
          <w:szCs w:val="24"/>
        </w:rPr>
        <w:t>capability</w:t>
      </w:r>
      <w:proofErr w:type="gramEnd"/>
      <w:r w:rsidRPr="004F2441">
        <w:rPr>
          <w:sz w:val="24"/>
          <w:szCs w:val="24"/>
        </w:rPr>
        <w:t xml:space="preserve"> </w:t>
      </w:r>
      <w:r w:rsidRPr="004F2441">
        <w:rPr>
          <w:sz w:val="24"/>
          <w:szCs w:val="24"/>
        </w:rPr>
        <w:tab/>
      </w:r>
      <w:r w:rsidRPr="004F2441">
        <w:rPr>
          <w:sz w:val="24"/>
          <w:szCs w:val="24"/>
        </w:rPr>
        <w:tab/>
      </w:r>
      <w:r w:rsidRPr="004F2441">
        <w:rPr>
          <w:sz w:val="24"/>
          <w:szCs w:val="24"/>
        </w:rPr>
        <w:tab/>
      </w:r>
      <w:r w:rsidRPr="004F2441">
        <w:rPr>
          <w:sz w:val="24"/>
          <w:szCs w:val="24"/>
        </w:rPr>
        <w:tab/>
      </w:r>
      <w:r w:rsidR="00C0015C" w:rsidRPr="004F2441">
        <w:rPr>
          <w:sz w:val="24"/>
          <w:szCs w:val="24"/>
        </w:rPr>
        <w:tab/>
      </w:r>
      <w:r w:rsidRPr="004F2441">
        <w:rPr>
          <w:sz w:val="24"/>
          <w:szCs w:val="24"/>
        </w:rPr>
        <w:t>: …………………………</w:t>
      </w:r>
    </w:p>
    <w:p w:rsidR="00210201" w:rsidRPr="004F2441" w:rsidRDefault="00210201" w:rsidP="00C6758D">
      <w:pPr>
        <w:jc w:val="both"/>
        <w:rPr>
          <w:sz w:val="24"/>
          <w:szCs w:val="24"/>
        </w:rPr>
      </w:pPr>
    </w:p>
    <w:p w:rsidR="00987EED" w:rsidRPr="004F2441" w:rsidRDefault="00214DE7" w:rsidP="00987EED">
      <w:pPr>
        <w:jc w:val="both"/>
        <w:rPr>
          <w:sz w:val="24"/>
          <w:szCs w:val="24"/>
        </w:rPr>
      </w:pPr>
      <w:r>
        <w:rPr>
          <w:sz w:val="24"/>
          <w:szCs w:val="24"/>
        </w:rPr>
        <w:t>5</w:t>
      </w:r>
      <w:r w:rsidR="00024FBB">
        <w:rPr>
          <w:sz w:val="24"/>
          <w:szCs w:val="24"/>
        </w:rPr>
        <w:t>5</w:t>
      </w:r>
      <w:r w:rsidR="00210201" w:rsidRPr="004F2441">
        <w:rPr>
          <w:sz w:val="24"/>
          <w:szCs w:val="24"/>
        </w:rPr>
        <w:t>.</w:t>
      </w:r>
      <w:r w:rsidR="008878B3" w:rsidRPr="004F2441">
        <w:rPr>
          <w:sz w:val="24"/>
          <w:szCs w:val="24"/>
        </w:rPr>
        <w:tab/>
      </w:r>
      <w:r w:rsidR="00987EED" w:rsidRPr="004F2441">
        <w:rPr>
          <w:sz w:val="24"/>
          <w:szCs w:val="24"/>
        </w:rPr>
        <w:t>Type and manufacturer of winding temperature</w:t>
      </w:r>
      <w:r w:rsidR="00452F4D">
        <w:rPr>
          <w:sz w:val="24"/>
          <w:szCs w:val="24"/>
        </w:rPr>
        <w:tab/>
      </w:r>
      <w:r w:rsidR="00452F4D" w:rsidRPr="004F2441">
        <w:rPr>
          <w:sz w:val="24"/>
          <w:szCs w:val="24"/>
        </w:rPr>
        <w:t>: …………………………</w:t>
      </w:r>
    </w:p>
    <w:p w:rsidR="008B0C91" w:rsidRPr="004F2441" w:rsidRDefault="008B0C91" w:rsidP="00987EED">
      <w:pPr>
        <w:ind w:firstLine="720"/>
        <w:jc w:val="both"/>
        <w:rPr>
          <w:sz w:val="24"/>
          <w:szCs w:val="24"/>
        </w:rPr>
      </w:pPr>
      <w:proofErr w:type="gramStart"/>
      <w:r w:rsidRPr="004F2441">
        <w:rPr>
          <w:sz w:val="24"/>
          <w:szCs w:val="24"/>
        </w:rPr>
        <w:t>indicator</w:t>
      </w:r>
      <w:proofErr w:type="gramEnd"/>
      <w:r w:rsidRPr="004F2441">
        <w:rPr>
          <w:sz w:val="24"/>
          <w:szCs w:val="24"/>
        </w:rPr>
        <w:t xml:space="preserve">. </w:t>
      </w:r>
    </w:p>
    <w:p w:rsidR="002531F0" w:rsidRPr="004F2441" w:rsidRDefault="008878B3" w:rsidP="00987EED">
      <w:pPr>
        <w:ind w:firstLine="720"/>
        <w:jc w:val="both"/>
        <w:rPr>
          <w:sz w:val="24"/>
          <w:szCs w:val="24"/>
        </w:rPr>
      </w:pPr>
      <w:r w:rsidRPr="004F2441">
        <w:rPr>
          <w:sz w:val="24"/>
          <w:szCs w:val="24"/>
        </w:rPr>
        <w:lastRenderedPageBreak/>
        <w:t>-</w:t>
      </w:r>
      <w:r w:rsidRPr="004F2441">
        <w:rPr>
          <w:sz w:val="24"/>
          <w:szCs w:val="24"/>
        </w:rPr>
        <w:tab/>
      </w:r>
      <w:r w:rsidR="002531F0" w:rsidRPr="004F2441">
        <w:rPr>
          <w:sz w:val="24"/>
          <w:szCs w:val="24"/>
        </w:rPr>
        <w:t>Characteristic</w:t>
      </w:r>
      <w:r w:rsidR="0027627B">
        <w:rPr>
          <w:sz w:val="24"/>
          <w:szCs w:val="24"/>
        </w:rPr>
        <w:t>s</w:t>
      </w:r>
      <w:r w:rsidR="000622D9">
        <w:rPr>
          <w:sz w:val="24"/>
          <w:szCs w:val="24"/>
        </w:rPr>
        <w:t xml:space="preserve"> of </w:t>
      </w:r>
      <w:r w:rsidR="002531F0" w:rsidRPr="004F2441">
        <w:rPr>
          <w:sz w:val="24"/>
          <w:szCs w:val="24"/>
        </w:rPr>
        <w:t>a</w:t>
      </w:r>
      <w:r w:rsidR="008B0C91" w:rsidRPr="004F2441">
        <w:rPr>
          <w:sz w:val="24"/>
          <w:szCs w:val="24"/>
        </w:rPr>
        <w:t>larm</w:t>
      </w:r>
      <w:r w:rsidRPr="004F2441">
        <w:rPr>
          <w:sz w:val="24"/>
          <w:szCs w:val="24"/>
        </w:rPr>
        <w:t xml:space="preserve"> contacts and </w:t>
      </w:r>
    </w:p>
    <w:p w:rsidR="008878B3" w:rsidRPr="004F2441" w:rsidRDefault="008878B3" w:rsidP="002531F0">
      <w:pPr>
        <w:ind w:left="720" w:firstLine="720"/>
        <w:jc w:val="both"/>
        <w:rPr>
          <w:sz w:val="24"/>
          <w:szCs w:val="24"/>
          <w:lang w:val="en-GB"/>
        </w:rPr>
      </w:pPr>
      <w:proofErr w:type="gramStart"/>
      <w:r w:rsidRPr="004F2441">
        <w:rPr>
          <w:sz w:val="24"/>
          <w:szCs w:val="24"/>
        </w:rPr>
        <w:t>trip</w:t>
      </w:r>
      <w:proofErr w:type="gramEnd"/>
      <w:r w:rsidRPr="004F2441">
        <w:rPr>
          <w:sz w:val="24"/>
          <w:szCs w:val="24"/>
        </w:rPr>
        <w:t xml:space="preserve"> contacts</w:t>
      </w:r>
      <w:r w:rsidRPr="004F2441">
        <w:rPr>
          <w:sz w:val="24"/>
          <w:szCs w:val="24"/>
        </w:rPr>
        <w:tab/>
      </w:r>
      <w:r w:rsidR="00C0015C" w:rsidRPr="004F2441">
        <w:rPr>
          <w:sz w:val="24"/>
          <w:szCs w:val="24"/>
        </w:rPr>
        <w:tab/>
      </w:r>
      <w:r w:rsidR="002531F0" w:rsidRPr="004F2441">
        <w:rPr>
          <w:sz w:val="24"/>
          <w:szCs w:val="24"/>
        </w:rPr>
        <w:tab/>
      </w:r>
      <w:r w:rsidR="002531F0" w:rsidRPr="004F2441">
        <w:rPr>
          <w:sz w:val="24"/>
          <w:szCs w:val="24"/>
        </w:rPr>
        <w:tab/>
      </w:r>
      <w:r w:rsidR="002531F0" w:rsidRPr="004F2441">
        <w:rPr>
          <w:sz w:val="24"/>
          <w:szCs w:val="24"/>
        </w:rPr>
        <w:tab/>
      </w:r>
      <w:r w:rsidRPr="004F2441">
        <w:rPr>
          <w:sz w:val="24"/>
          <w:szCs w:val="24"/>
        </w:rPr>
        <w:t>: …………………………</w:t>
      </w:r>
    </w:p>
    <w:p w:rsidR="008878B3" w:rsidRPr="004F2441" w:rsidRDefault="008878B3" w:rsidP="008878B3">
      <w:pPr>
        <w:jc w:val="both"/>
        <w:rPr>
          <w:sz w:val="24"/>
          <w:szCs w:val="24"/>
        </w:rPr>
      </w:pPr>
      <w:r w:rsidRPr="004F2441">
        <w:rPr>
          <w:sz w:val="24"/>
          <w:szCs w:val="24"/>
          <w:lang w:val="en-GB"/>
        </w:rPr>
        <w:tab/>
        <w:t>-</w:t>
      </w:r>
      <w:r w:rsidRPr="004F2441">
        <w:rPr>
          <w:sz w:val="24"/>
          <w:szCs w:val="24"/>
          <w:lang w:val="en-GB"/>
        </w:rPr>
        <w:tab/>
        <w:t>Measurement</w:t>
      </w:r>
      <w:r w:rsidR="0027627B">
        <w:rPr>
          <w:sz w:val="24"/>
          <w:szCs w:val="24"/>
          <w:lang w:val="en-GB"/>
        </w:rPr>
        <w:t>s</w:t>
      </w:r>
      <w:r w:rsidRPr="004F2441">
        <w:rPr>
          <w:sz w:val="24"/>
          <w:szCs w:val="24"/>
          <w:lang w:val="en-GB"/>
        </w:rPr>
        <w:t xml:space="preserve"> </w:t>
      </w:r>
      <w:proofErr w:type="spellStart"/>
      <w:r w:rsidRPr="004F2441">
        <w:rPr>
          <w:sz w:val="24"/>
          <w:szCs w:val="24"/>
        </w:rPr>
        <w:t>teletransmission</w:t>
      </w:r>
      <w:proofErr w:type="spellEnd"/>
      <w:r w:rsidRPr="004F2441">
        <w:rPr>
          <w:sz w:val="24"/>
          <w:szCs w:val="24"/>
        </w:rPr>
        <w:t xml:space="preserve"> </w:t>
      </w:r>
    </w:p>
    <w:p w:rsidR="008878B3" w:rsidRPr="004F2441" w:rsidRDefault="008878B3" w:rsidP="008878B3">
      <w:pPr>
        <w:ind w:left="720" w:firstLine="720"/>
        <w:jc w:val="both"/>
        <w:rPr>
          <w:sz w:val="24"/>
          <w:szCs w:val="24"/>
        </w:rPr>
      </w:pPr>
      <w:proofErr w:type="gramStart"/>
      <w:r w:rsidRPr="004F2441">
        <w:rPr>
          <w:sz w:val="24"/>
          <w:szCs w:val="24"/>
        </w:rPr>
        <w:t>capability</w:t>
      </w:r>
      <w:proofErr w:type="gramEnd"/>
      <w:r w:rsidRPr="004F2441">
        <w:rPr>
          <w:sz w:val="24"/>
          <w:szCs w:val="24"/>
        </w:rPr>
        <w:t xml:space="preserve"> </w:t>
      </w:r>
      <w:r w:rsidR="002628B8">
        <w:rPr>
          <w:sz w:val="24"/>
          <w:szCs w:val="24"/>
        </w:rPr>
        <w:t>(Yes or No)</w:t>
      </w:r>
      <w:r w:rsidRPr="004F2441">
        <w:rPr>
          <w:sz w:val="24"/>
          <w:szCs w:val="24"/>
        </w:rPr>
        <w:tab/>
      </w:r>
      <w:r w:rsidRPr="004F2441">
        <w:rPr>
          <w:sz w:val="24"/>
          <w:szCs w:val="24"/>
        </w:rPr>
        <w:tab/>
      </w:r>
      <w:r w:rsidRPr="004F2441">
        <w:rPr>
          <w:sz w:val="24"/>
          <w:szCs w:val="24"/>
        </w:rPr>
        <w:tab/>
      </w:r>
      <w:r w:rsidR="00C0015C" w:rsidRPr="004F2441">
        <w:rPr>
          <w:sz w:val="24"/>
          <w:szCs w:val="24"/>
        </w:rPr>
        <w:tab/>
      </w:r>
      <w:r w:rsidRPr="004F2441">
        <w:rPr>
          <w:sz w:val="24"/>
          <w:szCs w:val="24"/>
        </w:rPr>
        <w:t>: …………………………</w:t>
      </w:r>
    </w:p>
    <w:p w:rsidR="00210201" w:rsidRPr="004F2441" w:rsidRDefault="00210201" w:rsidP="00C6758D">
      <w:pPr>
        <w:jc w:val="both"/>
        <w:rPr>
          <w:sz w:val="24"/>
          <w:szCs w:val="24"/>
        </w:rPr>
      </w:pPr>
    </w:p>
    <w:p w:rsidR="00987EED" w:rsidRPr="004F2441" w:rsidRDefault="00214DE7" w:rsidP="00987EED">
      <w:pPr>
        <w:jc w:val="both"/>
        <w:rPr>
          <w:sz w:val="24"/>
          <w:szCs w:val="24"/>
        </w:rPr>
      </w:pPr>
      <w:r>
        <w:rPr>
          <w:sz w:val="24"/>
          <w:szCs w:val="24"/>
        </w:rPr>
        <w:t>5</w:t>
      </w:r>
      <w:r w:rsidR="00024FBB">
        <w:rPr>
          <w:sz w:val="24"/>
          <w:szCs w:val="24"/>
        </w:rPr>
        <w:t>6</w:t>
      </w:r>
      <w:r w:rsidR="00210201" w:rsidRPr="004F2441">
        <w:rPr>
          <w:sz w:val="24"/>
          <w:szCs w:val="24"/>
        </w:rPr>
        <w:t>.</w:t>
      </w:r>
      <w:r w:rsidR="008878B3" w:rsidRPr="004F2441">
        <w:rPr>
          <w:sz w:val="24"/>
          <w:szCs w:val="24"/>
        </w:rPr>
        <w:tab/>
      </w:r>
      <w:r w:rsidR="00987EED" w:rsidRPr="004F2441">
        <w:rPr>
          <w:sz w:val="24"/>
          <w:szCs w:val="24"/>
        </w:rPr>
        <w:t>Type and manufacturer of oil flow</w:t>
      </w:r>
      <w:r w:rsidR="00AF3221">
        <w:rPr>
          <w:sz w:val="24"/>
          <w:szCs w:val="24"/>
        </w:rPr>
        <w:tab/>
      </w:r>
      <w:r w:rsidR="00AF3221">
        <w:rPr>
          <w:sz w:val="24"/>
          <w:szCs w:val="24"/>
        </w:rPr>
        <w:tab/>
      </w:r>
      <w:r w:rsidR="00AF3221">
        <w:rPr>
          <w:sz w:val="24"/>
          <w:szCs w:val="24"/>
        </w:rPr>
        <w:tab/>
      </w:r>
      <w:r w:rsidR="00AF3221" w:rsidRPr="004F2441">
        <w:rPr>
          <w:sz w:val="24"/>
          <w:szCs w:val="24"/>
        </w:rPr>
        <w:t>: …………………………</w:t>
      </w:r>
    </w:p>
    <w:p w:rsidR="00987EED" w:rsidRPr="004F2441" w:rsidRDefault="008B0C91" w:rsidP="00987EED">
      <w:pPr>
        <w:ind w:firstLine="720"/>
        <w:jc w:val="both"/>
        <w:rPr>
          <w:sz w:val="24"/>
          <w:szCs w:val="24"/>
        </w:rPr>
      </w:pPr>
      <w:proofErr w:type="gramStart"/>
      <w:r w:rsidRPr="004F2441">
        <w:rPr>
          <w:sz w:val="24"/>
          <w:szCs w:val="24"/>
        </w:rPr>
        <w:t>indicator</w:t>
      </w:r>
      <w:proofErr w:type="gramEnd"/>
      <w:r w:rsidRPr="004F2441">
        <w:rPr>
          <w:sz w:val="24"/>
          <w:szCs w:val="24"/>
        </w:rPr>
        <w:t>.</w:t>
      </w:r>
    </w:p>
    <w:p w:rsidR="002531F0" w:rsidRPr="004F2441" w:rsidRDefault="008878B3" w:rsidP="00987EED">
      <w:pPr>
        <w:ind w:firstLine="720"/>
        <w:jc w:val="both"/>
        <w:rPr>
          <w:sz w:val="24"/>
          <w:szCs w:val="24"/>
        </w:rPr>
      </w:pPr>
      <w:r w:rsidRPr="004F2441">
        <w:rPr>
          <w:sz w:val="24"/>
          <w:szCs w:val="24"/>
        </w:rPr>
        <w:t>-</w:t>
      </w:r>
      <w:r w:rsidRPr="004F2441">
        <w:rPr>
          <w:sz w:val="24"/>
          <w:szCs w:val="24"/>
        </w:rPr>
        <w:tab/>
      </w:r>
      <w:r w:rsidR="002531F0" w:rsidRPr="004F2441">
        <w:rPr>
          <w:sz w:val="24"/>
          <w:szCs w:val="24"/>
        </w:rPr>
        <w:t>Characteristic</w:t>
      </w:r>
      <w:r w:rsidR="0027627B">
        <w:rPr>
          <w:sz w:val="24"/>
          <w:szCs w:val="24"/>
        </w:rPr>
        <w:t>s</w:t>
      </w:r>
      <w:r w:rsidR="000622D9">
        <w:rPr>
          <w:sz w:val="24"/>
          <w:szCs w:val="24"/>
        </w:rPr>
        <w:t xml:space="preserve"> of </w:t>
      </w:r>
      <w:r w:rsidR="002531F0" w:rsidRPr="004F2441">
        <w:rPr>
          <w:sz w:val="24"/>
          <w:szCs w:val="24"/>
        </w:rPr>
        <w:t>a</w:t>
      </w:r>
      <w:r w:rsidR="00C57289" w:rsidRPr="004F2441">
        <w:rPr>
          <w:sz w:val="24"/>
          <w:szCs w:val="24"/>
        </w:rPr>
        <w:t>larm</w:t>
      </w:r>
      <w:r w:rsidRPr="004F2441">
        <w:rPr>
          <w:sz w:val="24"/>
          <w:szCs w:val="24"/>
        </w:rPr>
        <w:t xml:space="preserve"> contacts and </w:t>
      </w:r>
    </w:p>
    <w:p w:rsidR="00210201" w:rsidRPr="004F2441" w:rsidRDefault="008878B3" w:rsidP="002531F0">
      <w:pPr>
        <w:ind w:left="720" w:firstLine="720"/>
        <w:jc w:val="both"/>
        <w:rPr>
          <w:sz w:val="24"/>
          <w:szCs w:val="24"/>
        </w:rPr>
      </w:pPr>
      <w:proofErr w:type="gramStart"/>
      <w:r w:rsidRPr="004F2441">
        <w:rPr>
          <w:sz w:val="24"/>
          <w:szCs w:val="24"/>
        </w:rPr>
        <w:t>trip</w:t>
      </w:r>
      <w:proofErr w:type="gramEnd"/>
      <w:r w:rsidRPr="004F2441">
        <w:rPr>
          <w:sz w:val="24"/>
          <w:szCs w:val="24"/>
        </w:rPr>
        <w:t xml:space="preserve"> contacts</w:t>
      </w:r>
      <w:r w:rsidRPr="004F2441">
        <w:rPr>
          <w:sz w:val="24"/>
          <w:szCs w:val="24"/>
        </w:rPr>
        <w:tab/>
      </w:r>
      <w:r w:rsidR="00C0015C" w:rsidRPr="004F2441">
        <w:rPr>
          <w:sz w:val="24"/>
          <w:szCs w:val="24"/>
        </w:rPr>
        <w:tab/>
      </w:r>
      <w:r w:rsidR="002531F0" w:rsidRPr="004F2441">
        <w:rPr>
          <w:sz w:val="24"/>
          <w:szCs w:val="24"/>
        </w:rPr>
        <w:tab/>
      </w:r>
      <w:r w:rsidR="002531F0" w:rsidRPr="004F2441">
        <w:rPr>
          <w:sz w:val="24"/>
          <w:szCs w:val="24"/>
        </w:rPr>
        <w:tab/>
      </w:r>
      <w:r w:rsidR="002531F0" w:rsidRPr="004F2441">
        <w:rPr>
          <w:sz w:val="24"/>
          <w:szCs w:val="24"/>
        </w:rPr>
        <w:tab/>
      </w:r>
      <w:r w:rsidRPr="004F2441">
        <w:rPr>
          <w:sz w:val="24"/>
          <w:szCs w:val="24"/>
        </w:rPr>
        <w:t>: …………………………</w:t>
      </w:r>
    </w:p>
    <w:p w:rsidR="00987EED" w:rsidRPr="004F2441" w:rsidRDefault="00987EED" w:rsidP="00987EED">
      <w:pPr>
        <w:ind w:firstLine="720"/>
        <w:jc w:val="both"/>
        <w:rPr>
          <w:sz w:val="24"/>
          <w:szCs w:val="24"/>
        </w:rPr>
      </w:pPr>
    </w:p>
    <w:p w:rsidR="00987EED" w:rsidRPr="004F2441" w:rsidRDefault="00214DE7" w:rsidP="00987EED">
      <w:pPr>
        <w:jc w:val="both"/>
        <w:rPr>
          <w:sz w:val="24"/>
          <w:szCs w:val="24"/>
        </w:rPr>
      </w:pPr>
      <w:r>
        <w:rPr>
          <w:sz w:val="24"/>
          <w:szCs w:val="24"/>
        </w:rPr>
        <w:t>5</w:t>
      </w:r>
      <w:r w:rsidR="00024FBB">
        <w:rPr>
          <w:sz w:val="24"/>
          <w:szCs w:val="24"/>
        </w:rPr>
        <w:t>7</w:t>
      </w:r>
      <w:r w:rsidR="00210201" w:rsidRPr="004F2441">
        <w:rPr>
          <w:sz w:val="24"/>
          <w:szCs w:val="24"/>
        </w:rPr>
        <w:t>.</w:t>
      </w:r>
      <w:r w:rsidR="008878B3" w:rsidRPr="004F2441">
        <w:rPr>
          <w:sz w:val="24"/>
          <w:szCs w:val="24"/>
        </w:rPr>
        <w:tab/>
      </w:r>
      <w:r w:rsidR="00987EED" w:rsidRPr="004F2441">
        <w:rPr>
          <w:sz w:val="24"/>
          <w:szCs w:val="24"/>
        </w:rPr>
        <w:t>Type and manufacturer of oil level</w:t>
      </w:r>
      <w:r w:rsidR="00DF59F7">
        <w:rPr>
          <w:sz w:val="24"/>
          <w:szCs w:val="24"/>
        </w:rPr>
        <w:tab/>
      </w:r>
      <w:r w:rsidR="00DF59F7">
        <w:rPr>
          <w:sz w:val="24"/>
          <w:szCs w:val="24"/>
        </w:rPr>
        <w:tab/>
      </w:r>
      <w:r w:rsidR="00DF59F7">
        <w:rPr>
          <w:sz w:val="24"/>
          <w:szCs w:val="24"/>
        </w:rPr>
        <w:tab/>
      </w:r>
      <w:r w:rsidR="00DF59F7" w:rsidRPr="004F2441">
        <w:rPr>
          <w:sz w:val="24"/>
          <w:szCs w:val="24"/>
        </w:rPr>
        <w:t>: …………………………</w:t>
      </w:r>
    </w:p>
    <w:p w:rsidR="00987EED" w:rsidRPr="004F2441" w:rsidRDefault="00C57289" w:rsidP="00987EED">
      <w:pPr>
        <w:ind w:firstLine="720"/>
        <w:jc w:val="both"/>
        <w:rPr>
          <w:sz w:val="24"/>
          <w:szCs w:val="24"/>
        </w:rPr>
      </w:pPr>
      <w:proofErr w:type="gramStart"/>
      <w:r w:rsidRPr="004F2441">
        <w:rPr>
          <w:sz w:val="24"/>
          <w:szCs w:val="24"/>
        </w:rPr>
        <w:t>indicator</w:t>
      </w:r>
      <w:proofErr w:type="gramEnd"/>
      <w:r w:rsidRPr="004F2441">
        <w:rPr>
          <w:sz w:val="24"/>
          <w:szCs w:val="24"/>
        </w:rPr>
        <w:t>.</w:t>
      </w:r>
    </w:p>
    <w:p w:rsidR="002531F0" w:rsidRPr="004F2441" w:rsidRDefault="008878B3" w:rsidP="00987EED">
      <w:pPr>
        <w:ind w:firstLine="720"/>
        <w:jc w:val="both"/>
        <w:rPr>
          <w:sz w:val="24"/>
          <w:szCs w:val="24"/>
        </w:rPr>
      </w:pPr>
      <w:r w:rsidRPr="004F2441">
        <w:rPr>
          <w:sz w:val="24"/>
          <w:szCs w:val="24"/>
        </w:rPr>
        <w:t>-</w:t>
      </w:r>
      <w:r w:rsidRPr="004F2441">
        <w:rPr>
          <w:sz w:val="24"/>
          <w:szCs w:val="24"/>
        </w:rPr>
        <w:tab/>
      </w:r>
      <w:r w:rsidR="002531F0" w:rsidRPr="004F2441">
        <w:rPr>
          <w:sz w:val="24"/>
          <w:szCs w:val="24"/>
        </w:rPr>
        <w:t>Characteristic</w:t>
      </w:r>
      <w:r w:rsidR="0027627B">
        <w:rPr>
          <w:sz w:val="24"/>
          <w:szCs w:val="24"/>
        </w:rPr>
        <w:t>s</w:t>
      </w:r>
      <w:r w:rsidR="002531F0" w:rsidRPr="004F2441">
        <w:rPr>
          <w:sz w:val="24"/>
          <w:szCs w:val="24"/>
        </w:rPr>
        <w:t xml:space="preserve"> of a</w:t>
      </w:r>
      <w:r w:rsidR="00C57289" w:rsidRPr="004F2441">
        <w:rPr>
          <w:sz w:val="24"/>
          <w:szCs w:val="24"/>
        </w:rPr>
        <w:t>larm</w:t>
      </w:r>
      <w:r w:rsidRPr="004F2441">
        <w:rPr>
          <w:sz w:val="24"/>
          <w:szCs w:val="24"/>
        </w:rPr>
        <w:t xml:space="preserve"> contacts and </w:t>
      </w:r>
    </w:p>
    <w:p w:rsidR="00210201" w:rsidRPr="004F2441" w:rsidRDefault="008878B3" w:rsidP="002531F0">
      <w:pPr>
        <w:ind w:left="1440"/>
        <w:jc w:val="both"/>
        <w:rPr>
          <w:sz w:val="24"/>
          <w:szCs w:val="24"/>
        </w:rPr>
      </w:pPr>
      <w:proofErr w:type="gramStart"/>
      <w:r w:rsidRPr="004F2441">
        <w:rPr>
          <w:sz w:val="24"/>
          <w:szCs w:val="24"/>
        </w:rPr>
        <w:t>trip</w:t>
      </w:r>
      <w:proofErr w:type="gramEnd"/>
      <w:r w:rsidRPr="004F2441">
        <w:rPr>
          <w:sz w:val="24"/>
          <w:szCs w:val="24"/>
        </w:rPr>
        <w:t xml:space="preserve"> contacts</w:t>
      </w:r>
      <w:r w:rsidRPr="004F2441">
        <w:rPr>
          <w:sz w:val="24"/>
          <w:szCs w:val="24"/>
        </w:rPr>
        <w:tab/>
      </w:r>
      <w:r w:rsidR="00C0015C" w:rsidRPr="004F2441">
        <w:rPr>
          <w:sz w:val="24"/>
          <w:szCs w:val="24"/>
        </w:rPr>
        <w:tab/>
      </w:r>
      <w:r w:rsidR="002531F0" w:rsidRPr="004F2441">
        <w:rPr>
          <w:sz w:val="24"/>
          <w:szCs w:val="24"/>
        </w:rPr>
        <w:tab/>
      </w:r>
      <w:r w:rsidR="002531F0" w:rsidRPr="004F2441">
        <w:rPr>
          <w:sz w:val="24"/>
          <w:szCs w:val="24"/>
        </w:rPr>
        <w:tab/>
      </w:r>
      <w:r w:rsidR="002531F0" w:rsidRPr="004F2441">
        <w:rPr>
          <w:sz w:val="24"/>
          <w:szCs w:val="24"/>
        </w:rPr>
        <w:tab/>
      </w:r>
      <w:r w:rsidRPr="004F2441">
        <w:rPr>
          <w:sz w:val="24"/>
          <w:szCs w:val="24"/>
        </w:rPr>
        <w:t>: …………………………</w:t>
      </w:r>
    </w:p>
    <w:p w:rsidR="00175FD8" w:rsidRPr="004F2441" w:rsidRDefault="00175FD8" w:rsidP="00151849">
      <w:pPr>
        <w:jc w:val="both"/>
        <w:rPr>
          <w:sz w:val="24"/>
          <w:szCs w:val="24"/>
        </w:rPr>
      </w:pPr>
    </w:p>
    <w:p w:rsidR="00210201" w:rsidRPr="004F2441" w:rsidRDefault="00214DE7" w:rsidP="00C6758D">
      <w:pPr>
        <w:jc w:val="both"/>
        <w:rPr>
          <w:sz w:val="24"/>
          <w:szCs w:val="24"/>
        </w:rPr>
      </w:pPr>
      <w:r>
        <w:rPr>
          <w:sz w:val="24"/>
          <w:szCs w:val="24"/>
        </w:rPr>
        <w:t>5</w:t>
      </w:r>
      <w:r w:rsidR="00024FBB">
        <w:rPr>
          <w:sz w:val="24"/>
          <w:szCs w:val="24"/>
        </w:rPr>
        <w:t>8</w:t>
      </w:r>
      <w:r w:rsidR="00210201" w:rsidRPr="004F2441">
        <w:rPr>
          <w:sz w:val="24"/>
          <w:szCs w:val="24"/>
        </w:rPr>
        <w:t>.</w:t>
      </w:r>
      <w:r w:rsidR="00F5698D" w:rsidRPr="004F2441">
        <w:rPr>
          <w:sz w:val="24"/>
          <w:szCs w:val="24"/>
        </w:rPr>
        <w:tab/>
        <w:t>Autotransformers mass</w:t>
      </w:r>
      <w:r w:rsidR="00987EED" w:rsidRPr="004F2441">
        <w:rPr>
          <w:sz w:val="24"/>
          <w:szCs w:val="24"/>
        </w:rPr>
        <w:t xml:space="preserve"> protection system</w:t>
      </w:r>
      <w:r w:rsidR="00987EED" w:rsidRPr="004F2441">
        <w:rPr>
          <w:sz w:val="24"/>
          <w:szCs w:val="24"/>
        </w:rPr>
        <w:tab/>
      </w:r>
      <w:r w:rsidR="00C0015C" w:rsidRPr="004F2441">
        <w:rPr>
          <w:sz w:val="24"/>
          <w:szCs w:val="24"/>
        </w:rPr>
        <w:tab/>
      </w:r>
    </w:p>
    <w:p w:rsidR="0078473D" w:rsidRPr="004F2441" w:rsidRDefault="002531F0" w:rsidP="00C6758D">
      <w:pPr>
        <w:jc w:val="both"/>
        <w:rPr>
          <w:sz w:val="24"/>
          <w:szCs w:val="24"/>
        </w:rPr>
      </w:pPr>
      <w:r w:rsidRPr="004F2441">
        <w:rPr>
          <w:sz w:val="24"/>
          <w:szCs w:val="24"/>
        </w:rPr>
        <w:tab/>
        <w:t>-</w:t>
      </w:r>
      <w:r w:rsidRPr="004F2441">
        <w:rPr>
          <w:sz w:val="24"/>
          <w:szCs w:val="24"/>
        </w:rPr>
        <w:tab/>
        <w:t>Current transformer</w:t>
      </w:r>
      <w:r w:rsidR="00987EED" w:rsidRPr="004F2441">
        <w:rPr>
          <w:sz w:val="24"/>
          <w:szCs w:val="24"/>
        </w:rPr>
        <w:t xml:space="preserve"> </w:t>
      </w:r>
      <w:r w:rsidR="0078473D" w:rsidRPr="004F2441">
        <w:rPr>
          <w:sz w:val="24"/>
          <w:szCs w:val="24"/>
        </w:rPr>
        <w:tab/>
      </w:r>
      <w:r w:rsidR="0078473D" w:rsidRPr="004F2441">
        <w:rPr>
          <w:sz w:val="24"/>
          <w:szCs w:val="24"/>
        </w:rPr>
        <w:tab/>
      </w:r>
      <w:r w:rsidR="0078473D" w:rsidRPr="004F2441">
        <w:rPr>
          <w:sz w:val="24"/>
          <w:szCs w:val="24"/>
        </w:rPr>
        <w:tab/>
      </w:r>
    </w:p>
    <w:p w:rsidR="00987EED" w:rsidRPr="004F2441" w:rsidRDefault="0078473D" w:rsidP="0078473D">
      <w:pPr>
        <w:ind w:left="720" w:firstLine="720"/>
        <w:jc w:val="both"/>
        <w:rPr>
          <w:sz w:val="24"/>
          <w:szCs w:val="24"/>
        </w:rPr>
      </w:pPr>
      <w:r w:rsidRPr="004F2441">
        <w:rPr>
          <w:sz w:val="24"/>
          <w:szCs w:val="24"/>
        </w:rPr>
        <w:t>(</w:t>
      </w:r>
      <w:proofErr w:type="gramStart"/>
      <w:r w:rsidRPr="004F2441">
        <w:rPr>
          <w:sz w:val="24"/>
          <w:szCs w:val="24"/>
        </w:rPr>
        <w:t>ratio</w:t>
      </w:r>
      <w:proofErr w:type="gramEnd"/>
      <w:r w:rsidRPr="004F2441">
        <w:rPr>
          <w:sz w:val="24"/>
          <w:szCs w:val="24"/>
        </w:rPr>
        <w:t xml:space="preserve">, burden, class) </w:t>
      </w:r>
      <w:r w:rsidRPr="004F2441">
        <w:rPr>
          <w:sz w:val="24"/>
          <w:szCs w:val="24"/>
        </w:rPr>
        <w:tab/>
      </w:r>
      <w:r w:rsidRPr="004F2441">
        <w:rPr>
          <w:sz w:val="24"/>
          <w:szCs w:val="24"/>
        </w:rPr>
        <w:tab/>
      </w:r>
      <w:r w:rsidRPr="004F2441">
        <w:rPr>
          <w:sz w:val="24"/>
          <w:szCs w:val="24"/>
        </w:rPr>
        <w:tab/>
      </w:r>
      <w:r w:rsidR="00C0015C" w:rsidRPr="004F2441">
        <w:rPr>
          <w:sz w:val="24"/>
          <w:szCs w:val="24"/>
        </w:rPr>
        <w:tab/>
      </w:r>
      <w:r w:rsidRPr="004F2441">
        <w:rPr>
          <w:sz w:val="24"/>
          <w:szCs w:val="24"/>
        </w:rPr>
        <w:t>: …………………………</w:t>
      </w:r>
    </w:p>
    <w:p w:rsidR="00151849" w:rsidRDefault="00151849" w:rsidP="00210201">
      <w:pPr>
        <w:jc w:val="both"/>
        <w:rPr>
          <w:sz w:val="24"/>
          <w:szCs w:val="24"/>
        </w:rPr>
      </w:pPr>
    </w:p>
    <w:p w:rsidR="00151849" w:rsidRDefault="005253B9" w:rsidP="00210201">
      <w:pPr>
        <w:jc w:val="both"/>
        <w:rPr>
          <w:sz w:val="24"/>
          <w:szCs w:val="24"/>
        </w:rPr>
      </w:pPr>
      <w:r>
        <w:rPr>
          <w:sz w:val="24"/>
          <w:szCs w:val="24"/>
        </w:rPr>
        <w:t>5</w:t>
      </w:r>
      <w:r w:rsidR="00024FBB">
        <w:rPr>
          <w:sz w:val="24"/>
          <w:szCs w:val="24"/>
        </w:rPr>
        <w:t>9</w:t>
      </w:r>
      <w:r w:rsidRPr="004F2441">
        <w:rPr>
          <w:sz w:val="24"/>
          <w:szCs w:val="24"/>
        </w:rPr>
        <w:t>.</w:t>
      </w:r>
      <w:r>
        <w:rPr>
          <w:sz w:val="24"/>
          <w:szCs w:val="24"/>
        </w:rPr>
        <w:tab/>
        <w:t xml:space="preserve">Type and manufacturer of </w:t>
      </w:r>
      <w:r w:rsidR="007F2D6B">
        <w:rPr>
          <w:sz w:val="24"/>
          <w:szCs w:val="24"/>
        </w:rPr>
        <w:t>rapid</w:t>
      </w:r>
      <w:r>
        <w:rPr>
          <w:sz w:val="24"/>
          <w:szCs w:val="24"/>
        </w:rPr>
        <w:t xml:space="preserve"> pressure</w:t>
      </w:r>
      <w:r w:rsidR="007F2D6B">
        <w:rPr>
          <w:sz w:val="24"/>
          <w:szCs w:val="24"/>
        </w:rPr>
        <w:t xml:space="preserve"> rise</w:t>
      </w:r>
      <w:r>
        <w:rPr>
          <w:sz w:val="24"/>
          <w:szCs w:val="24"/>
        </w:rPr>
        <w:t xml:space="preserve"> relay</w:t>
      </w:r>
      <w:r>
        <w:rPr>
          <w:sz w:val="24"/>
          <w:szCs w:val="24"/>
        </w:rPr>
        <w:tab/>
      </w:r>
      <w:r w:rsidRPr="004F2441">
        <w:rPr>
          <w:sz w:val="24"/>
          <w:szCs w:val="24"/>
        </w:rPr>
        <w:t>: …………………………</w:t>
      </w:r>
    </w:p>
    <w:p w:rsidR="005253B9" w:rsidRDefault="005253B9" w:rsidP="00210201">
      <w:pPr>
        <w:jc w:val="both"/>
        <w:rPr>
          <w:sz w:val="24"/>
          <w:szCs w:val="24"/>
        </w:rPr>
      </w:pPr>
      <w:r>
        <w:rPr>
          <w:sz w:val="24"/>
          <w:szCs w:val="24"/>
        </w:rPr>
        <w:tab/>
        <w:t>-</w:t>
      </w:r>
      <w:r>
        <w:rPr>
          <w:sz w:val="24"/>
          <w:szCs w:val="24"/>
        </w:rPr>
        <w:tab/>
        <w:t>Location of installation</w:t>
      </w:r>
      <w:r>
        <w:rPr>
          <w:sz w:val="24"/>
          <w:szCs w:val="24"/>
        </w:rPr>
        <w:tab/>
      </w:r>
      <w:r>
        <w:rPr>
          <w:sz w:val="24"/>
          <w:szCs w:val="24"/>
        </w:rPr>
        <w:tab/>
      </w:r>
      <w:r>
        <w:rPr>
          <w:sz w:val="24"/>
          <w:szCs w:val="24"/>
        </w:rPr>
        <w:tab/>
      </w:r>
      <w:r w:rsidRPr="004F2441">
        <w:rPr>
          <w:sz w:val="24"/>
          <w:szCs w:val="24"/>
        </w:rPr>
        <w:t>: …………………………</w:t>
      </w:r>
    </w:p>
    <w:p w:rsidR="005253B9" w:rsidRDefault="005253B9" w:rsidP="00210201">
      <w:pPr>
        <w:jc w:val="both"/>
        <w:rPr>
          <w:sz w:val="24"/>
          <w:szCs w:val="24"/>
        </w:rPr>
      </w:pPr>
      <w:r>
        <w:rPr>
          <w:sz w:val="24"/>
          <w:szCs w:val="24"/>
        </w:rPr>
        <w:tab/>
        <w:t>-</w:t>
      </w:r>
      <w:r>
        <w:rPr>
          <w:sz w:val="24"/>
          <w:szCs w:val="24"/>
        </w:rPr>
        <w:tab/>
        <w:t>Characteristics of alarm contacts</w:t>
      </w:r>
      <w:r>
        <w:rPr>
          <w:sz w:val="24"/>
          <w:szCs w:val="24"/>
        </w:rPr>
        <w:tab/>
      </w:r>
      <w:r>
        <w:rPr>
          <w:sz w:val="24"/>
          <w:szCs w:val="24"/>
        </w:rPr>
        <w:tab/>
      </w:r>
      <w:r w:rsidRPr="004F2441">
        <w:rPr>
          <w:sz w:val="24"/>
          <w:szCs w:val="24"/>
        </w:rPr>
        <w:t>: …………………………</w:t>
      </w:r>
    </w:p>
    <w:p w:rsidR="000D29F7" w:rsidRDefault="000D29F7" w:rsidP="00210201">
      <w:pPr>
        <w:jc w:val="both"/>
        <w:rPr>
          <w:sz w:val="24"/>
          <w:szCs w:val="24"/>
        </w:rPr>
      </w:pPr>
    </w:p>
    <w:p w:rsidR="000D29F7" w:rsidRDefault="00024FBB" w:rsidP="000D29F7">
      <w:pPr>
        <w:jc w:val="both"/>
        <w:rPr>
          <w:sz w:val="24"/>
          <w:szCs w:val="24"/>
        </w:rPr>
      </w:pPr>
      <w:r>
        <w:rPr>
          <w:sz w:val="24"/>
          <w:szCs w:val="24"/>
        </w:rPr>
        <w:t>60</w:t>
      </w:r>
      <w:r w:rsidR="000D29F7">
        <w:rPr>
          <w:sz w:val="24"/>
          <w:szCs w:val="24"/>
        </w:rPr>
        <w:t xml:space="preserve">. </w:t>
      </w:r>
      <w:r w:rsidR="000D29F7">
        <w:rPr>
          <w:sz w:val="24"/>
          <w:szCs w:val="24"/>
        </w:rPr>
        <w:tab/>
        <w:t xml:space="preserve">Type and manufacturer of </w:t>
      </w:r>
      <w:r w:rsidR="00561CC9">
        <w:rPr>
          <w:sz w:val="24"/>
          <w:szCs w:val="24"/>
        </w:rPr>
        <w:t>on-line</w:t>
      </w:r>
      <w:r w:rsidR="000D29F7">
        <w:rPr>
          <w:sz w:val="24"/>
          <w:szCs w:val="24"/>
        </w:rPr>
        <w:tab/>
      </w:r>
      <w:r w:rsidR="000D29F7">
        <w:rPr>
          <w:sz w:val="24"/>
          <w:szCs w:val="24"/>
        </w:rPr>
        <w:tab/>
      </w:r>
    </w:p>
    <w:p w:rsidR="0015632F" w:rsidRDefault="00B81DD0" w:rsidP="00B81DD0">
      <w:pPr>
        <w:jc w:val="both"/>
        <w:rPr>
          <w:sz w:val="24"/>
          <w:szCs w:val="24"/>
        </w:rPr>
      </w:pPr>
      <w:r>
        <w:rPr>
          <w:sz w:val="24"/>
          <w:szCs w:val="24"/>
        </w:rPr>
        <w:tab/>
      </w:r>
      <w:proofErr w:type="gramStart"/>
      <w:r w:rsidR="00561CC9">
        <w:rPr>
          <w:sz w:val="24"/>
          <w:szCs w:val="24"/>
        </w:rPr>
        <w:t>m</w:t>
      </w:r>
      <w:r>
        <w:rPr>
          <w:sz w:val="24"/>
          <w:szCs w:val="24"/>
        </w:rPr>
        <w:t>oisture</w:t>
      </w:r>
      <w:proofErr w:type="gramEnd"/>
      <w:r>
        <w:rPr>
          <w:sz w:val="24"/>
          <w:szCs w:val="24"/>
        </w:rPr>
        <w:t xml:space="preserve"> and</w:t>
      </w:r>
      <w:r w:rsidR="00561CC9">
        <w:rPr>
          <w:sz w:val="24"/>
          <w:szCs w:val="24"/>
        </w:rPr>
        <w:t xml:space="preserve"> dissolved</w:t>
      </w:r>
      <w:r>
        <w:rPr>
          <w:sz w:val="24"/>
          <w:szCs w:val="24"/>
        </w:rPr>
        <w:t xml:space="preserve"> gas monitoring</w:t>
      </w:r>
    </w:p>
    <w:p w:rsidR="00B81DD0" w:rsidRDefault="0015632F" w:rsidP="00B81DD0">
      <w:pPr>
        <w:jc w:val="both"/>
        <w:rPr>
          <w:sz w:val="24"/>
          <w:szCs w:val="24"/>
        </w:rPr>
      </w:pPr>
      <w:r>
        <w:rPr>
          <w:sz w:val="24"/>
          <w:szCs w:val="24"/>
        </w:rPr>
        <w:tab/>
      </w:r>
      <w:proofErr w:type="gramStart"/>
      <w:r w:rsidR="00BA6E6F">
        <w:rPr>
          <w:sz w:val="24"/>
          <w:szCs w:val="24"/>
        </w:rPr>
        <w:t>s</w:t>
      </w:r>
      <w:r>
        <w:rPr>
          <w:sz w:val="24"/>
          <w:szCs w:val="24"/>
        </w:rPr>
        <w:t>ystem</w:t>
      </w:r>
      <w:proofErr w:type="gramEnd"/>
      <w:r>
        <w:rPr>
          <w:sz w:val="24"/>
          <w:szCs w:val="24"/>
        </w:rPr>
        <w:tab/>
      </w:r>
      <w:r w:rsidR="0077485E">
        <w:rPr>
          <w:sz w:val="24"/>
          <w:szCs w:val="24"/>
        </w:rPr>
        <w:t>§12.9</w:t>
      </w:r>
      <w:r>
        <w:rPr>
          <w:sz w:val="24"/>
          <w:szCs w:val="24"/>
        </w:rPr>
        <w:tab/>
      </w:r>
      <w:r>
        <w:rPr>
          <w:sz w:val="24"/>
          <w:szCs w:val="24"/>
        </w:rPr>
        <w:tab/>
      </w:r>
      <w:r>
        <w:rPr>
          <w:sz w:val="24"/>
          <w:szCs w:val="24"/>
        </w:rPr>
        <w:tab/>
      </w:r>
      <w:r>
        <w:rPr>
          <w:sz w:val="24"/>
          <w:szCs w:val="24"/>
        </w:rPr>
        <w:tab/>
      </w:r>
      <w:r w:rsidR="00B81DD0">
        <w:rPr>
          <w:sz w:val="24"/>
          <w:szCs w:val="24"/>
        </w:rPr>
        <w:tab/>
      </w:r>
      <w:r w:rsidR="00B81DD0">
        <w:rPr>
          <w:sz w:val="24"/>
          <w:szCs w:val="24"/>
        </w:rPr>
        <w:tab/>
      </w:r>
      <w:r w:rsidR="00B81DD0" w:rsidRPr="004F2441">
        <w:rPr>
          <w:sz w:val="24"/>
          <w:szCs w:val="24"/>
        </w:rPr>
        <w:t>: …………………………</w:t>
      </w:r>
    </w:p>
    <w:p w:rsidR="000961A8" w:rsidRDefault="000961A8" w:rsidP="00B81DD0">
      <w:pPr>
        <w:jc w:val="both"/>
        <w:rPr>
          <w:sz w:val="24"/>
          <w:szCs w:val="24"/>
        </w:rPr>
      </w:pPr>
    </w:p>
    <w:p w:rsidR="00210201" w:rsidRPr="004F2441" w:rsidRDefault="000D29F7" w:rsidP="00210201">
      <w:pPr>
        <w:jc w:val="both"/>
        <w:rPr>
          <w:sz w:val="24"/>
          <w:szCs w:val="24"/>
        </w:rPr>
      </w:pPr>
      <w:r>
        <w:rPr>
          <w:sz w:val="24"/>
          <w:szCs w:val="24"/>
        </w:rPr>
        <w:t>6</w:t>
      </w:r>
      <w:r w:rsidR="008507CC" w:rsidRPr="00CF2DCF">
        <w:rPr>
          <w:sz w:val="24"/>
          <w:szCs w:val="24"/>
        </w:rPr>
        <w:t>1</w:t>
      </w:r>
      <w:r w:rsidR="00210201" w:rsidRPr="004F2441">
        <w:rPr>
          <w:sz w:val="24"/>
          <w:szCs w:val="24"/>
        </w:rPr>
        <w:t xml:space="preserve">. </w:t>
      </w:r>
      <w:r w:rsidR="00210201" w:rsidRPr="004F2441">
        <w:rPr>
          <w:sz w:val="24"/>
          <w:szCs w:val="24"/>
        </w:rPr>
        <w:tab/>
      </w:r>
      <w:r w:rsidR="00210201" w:rsidRPr="0035430F">
        <w:rPr>
          <w:sz w:val="24"/>
          <w:szCs w:val="24"/>
        </w:rPr>
        <w:t>Net weights and dimensions</w:t>
      </w:r>
    </w:p>
    <w:p w:rsidR="00210201" w:rsidRPr="004F2441" w:rsidRDefault="00210201" w:rsidP="00210201">
      <w:pPr>
        <w:jc w:val="both"/>
        <w:rPr>
          <w:sz w:val="24"/>
          <w:szCs w:val="24"/>
        </w:rPr>
      </w:pPr>
      <w:r w:rsidRPr="004F2441">
        <w:rPr>
          <w:sz w:val="24"/>
          <w:szCs w:val="24"/>
        </w:rPr>
        <w:tab/>
        <w:t>-</w:t>
      </w:r>
      <w:r w:rsidRPr="004F2441">
        <w:rPr>
          <w:sz w:val="24"/>
          <w:szCs w:val="24"/>
        </w:rPr>
        <w:tab/>
        <w:t>Transportation weight</w:t>
      </w:r>
      <w:r w:rsidRPr="004F2441">
        <w:rPr>
          <w:sz w:val="24"/>
          <w:szCs w:val="24"/>
        </w:rPr>
        <w:tab/>
      </w:r>
      <w:r w:rsidRPr="004F2441">
        <w:rPr>
          <w:sz w:val="24"/>
          <w:szCs w:val="24"/>
        </w:rPr>
        <w:tab/>
      </w:r>
      <w:r w:rsidRPr="004F2441">
        <w:rPr>
          <w:sz w:val="24"/>
          <w:szCs w:val="24"/>
        </w:rPr>
        <w:tab/>
      </w:r>
      <w:r w:rsidRPr="004F2441">
        <w:rPr>
          <w:sz w:val="24"/>
          <w:szCs w:val="24"/>
        </w:rPr>
        <w:tab/>
        <w:t xml:space="preserve">: </w:t>
      </w:r>
      <w:proofErr w:type="gramStart"/>
      <w:r w:rsidRPr="004F2441">
        <w:rPr>
          <w:sz w:val="24"/>
          <w:szCs w:val="24"/>
        </w:rPr>
        <w:t>…………………..…</w:t>
      </w:r>
      <w:proofErr w:type="gramEnd"/>
      <w:r w:rsidRPr="004F2441">
        <w:rPr>
          <w:sz w:val="24"/>
          <w:szCs w:val="24"/>
        </w:rPr>
        <w:t xml:space="preserve"> kg</w:t>
      </w:r>
    </w:p>
    <w:p w:rsidR="00210201" w:rsidRPr="004F2441" w:rsidRDefault="00210201" w:rsidP="00210201">
      <w:pPr>
        <w:jc w:val="both"/>
        <w:rPr>
          <w:sz w:val="24"/>
          <w:szCs w:val="24"/>
        </w:rPr>
      </w:pPr>
      <w:r w:rsidRPr="004F2441">
        <w:rPr>
          <w:sz w:val="24"/>
          <w:szCs w:val="24"/>
        </w:rPr>
        <w:tab/>
        <w:t>-</w:t>
      </w:r>
      <w:r w:rsidRPr="004F2441">
        <w:rPr>
          <w:sz w:val="24"/>
          <w:szCs w:val="24"/>
        </w:rPr>
        <w:tab/>
        <w:t>Core</w:t>
      </w:r>
      <w:r w:rsidR="002D459D">
        <w:rPr>
          <w:sz w:val="24"/>
          <w:szCs w:val="24"/>
        </w:rPr>
        <w:t xml:space="preserve"> (steel)</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proofErr w:type="gramStart"/>
      <w:r w:rsidRPr="004F2441">
        <w:rPr>
          <w:sz w:val="24"/>
          <w:szCs w:val="24"/>
        </w:rPr>
        <w:t>…………………..…</w:t>
      </w:r>
      <w:proofErr w:type="gramEnd"/>
      <w:r w:rsidRPr="004F2441">
        <w:rPr>
          <w:sz w:val="24"/>
          <w:szCs w:val="24"/>
        </w:rPr>
        <w:t xml:space="preserve"> kg</w:t>
      </w:r>
    </w:p>
    <w:p w:rsidR="002D459D" w:rsidRPr="004F2441" w:rsidRDefault="002D459D" w:rsidP="002D459D">
      <w:pPr>
        <w:jc w:val="both"/>
        <w:rPr>
          <w:sz w:val="24"/>
          <w:szCs w:val="24"/>
        </w:rPr>
      </w:pPr>
      <w:r w:rsidRPr="004F2441">
        <w:rPr>
          <w:sz w:val="24"/>
          <w:szCs w:val="24"/>
        </w:rPr>
        <w:tab/>
        <w:t>-</w:t>
      </w:r>
      <w:r w:rsidRPr="004F2441">
        <w:rPr>
          <w:sz w:val="24"/>
          <w:szCs w:val="24"/>
        </w:rPr>
        <w:tab/>
      </w:r>
      <w:r>
        <w:rPr>
          <w:sz w:val="24"/>
          <w:szCs w:val="24"/>
        </w:rPr>
        <w:t>C</w:t>
      </w:r>
      <w:r w:rsidRPr="004F2441">
        <w:rPr>
          <w:sz w:val="24"/>
          <w:szCs w:val="24"/>
        </w:rPr>
        <w:t>oils</w:t>
      </w:r>
      <w:r>
        <w:rPr>
          <w:sz w:val="24"/>
          <w:szCs w:val="24"/>
        </w:rPr>
        <w:t xml:space="preserve"> (copper)</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proofErr w:type="gramStart"/>
      <w:r w:rsidRPr="004F2441">
        <w:rPr>
          <w:sz w:val="24"/>
          <w:szCs w:val="24"/>
        </w:rPr>
        <w:t>…………………..…</w:t>
      </w:r>
      <w:proofErr w:type="gramEnd"/>
      <w:r w:rsidRPr="004F2441">
        <w:rPr>
          <w:sz w:val="24"/>
          <w:szCs w:val="24"/>
        </w:rPr>
        <w:t xml:space="preserve"> kg</w:t>
      </w:r>
    </w:p>
    <w:p w:rsidR="00210201" w:rsidRPr="004F2441" w:rsidRDefault="00210201" w:rsidP="00210201">
      <w:pPr>
        <w:jc w:val="both"/>
        <w:rPr>
          <w:sz w:val="24"/>
          <w:szCs w:val="24"/>
        </w:rPr>
      </w:pPr>
      <w:r w:rsidRPr="004F2441">
        <w:rPr>
          <w:sz w:val="24"/>
          <w:szCs w:val="24"/>
        </w:rPr>
        <w:tab/>
        <w:t>-</w:t>
      </w:r>
      <w:r w:rsidRPr="004F2441">
        <w:rPr>
          <w:sz w:val="24"/>
          <w:szCs w:val="24"/>
        </w:rPr>
        <w:tab/>
      </w:r>
      <w:r w:rsidR="002531F0" w:rsidRPr="004F2441">
        <w:rPr>
          <w:sz w:val="24"/>
          <w:szCs w:val="24"/>
        </w:rPr>
        <w:t>Tank</w:t>
      </w:r>
      <w:r w:rsidRPr="004F2441">
        <w:rPr>
          <w:sz w:val="24"/>
          <w:szCs w:val="24"/>
        </w:rPr>
        <w:t xml:space="preserve"> and fittings</w:t>
      </w:r>
      <w:r w:rsidRPr="004F2441">
        <w:rPr>
          <w:sz w:val="24"/>
          <w:szCs w:val="24"/>
        </w:rPr>
        <w:tab/>
      </w:r>
      <w:r w:rsidRPr="004F2441">
        <w:rPr>
          <w:sz w:val="24"/>
          <w:szCs w:val="24"/>
        </w:rPr>
        <w:tab/>
      </w:r>
      <w:r w:rsidRPr="004F2441">
        <w:rPr>
          <w:sz w:val="24"/>
          <w:szCs w:val="24"/>
        </w:rPr>
        <w:tab/>
      </w:r>
      <w:r w:rsidRPr="004F2441">
        <w:rPr>
          <w:sz w:val="24"/>
          <w:szCs w:val="24"/>
        </w:rPr>
        <w:tab/>
        <w:t xml:space="preserve">: </w:t>
      </w:r>
      <w:proofErr w:type="gramStart"/>
      <w:r w:rsidRPr="004F2441">
        <w:rPr>
          <w:sz w:val="24"/>
          <w:szCs w:val="24"/>
        </w:rPr>
        <w:t>…………………..…</w:t>
      </w:r>
      <w:proofErr w:type="gramEnd"/>
      <w:r w:rsidRPr="004F2441">
        <w:rPr>
          <w:sz w:val="24"/>
          <w:szCs w:val="24"/>
        </w:rPr>
        <w:t xml:space="preserve"> kg</w:t>
      </w:r>
    </w:p>
    <w:p w:rsidR="00210201" w:rsidRPr="004F2441" w:rsidRDefault="00210201" w:rsidP="00210201">
      <w:pPr>
        <w:jc w:val="both"/>
        <w:rPr>
          <w:sz w:val="24"/>
          <w:szCs w:val="24"/>
        </w:rPr>
      </w:pPr>
      <w:r w:rsidRPr="004F2441">
        <w:rPr>
          <w:sz w:val="24"/>
          <w:szCs w:val="24"/>
        </w:rPr>
        <w:tab/>
        <w:t>-</w:t>
      </w:r>
      <w:r w:rsidRPr="004F2441">
        <w:rPr>
          <w:sz w:val="24"/>
          <w:szCs w:val="24"/>
        </w:rPr>
        <w:tab/>
        <w:t>Oil</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proofErr w:type="gramStart"/>
      <w:r w:rsidRPr="004F2441">
        <w:rPr>
          <w:sz w:val="24"/>
          <w:szCs w:val="24"/>
        </w:rPr>
        <w:t>…………………..…</w:t>
      </w:r>
      <w:proofErr w:type="gramEnd"/>
      <w:r w:rsidRPr="004F2441">
        <w:rPr>
          <w:sz w:val="24"/>
          <w:szCs w:val="24"/>
        </w:rPr>
        <w:t xml:space="preserve"> kg</w:t>
      </w:r>
    </w:p>
    <w:p w:rsidR="00210201" w:rsidRPr="004F2441" w:rsidRDefault="00210201" w:rsidP="00210201">
      <w:pPr>
        <w:jc w:val="both"/>
        <w:rPr>
          <w:sz w:val="24"/>
          <w:szCs w:val="24"/>
        </w:rPr>
      </w:pPr>
      <w:r w:rsidRPr="004F2441">
        <w:rPr>
          <w:sz w:val="24"/>
          <w:szCs w:val="24"/>
        </w:rPr>
        <w:tab/>
        <w:t>-</w:t>
      </w:r>
      <w:r w:rsidRPr="004F2441">
        <w:rPr>
          <w:sz w:val="24"/>
          <w:szCs w:val="24"/>
        </w:rPr>
        <w:tab/>
        <w:t>Total weight</w:t>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xml:space="preserve">: </w:t>
      </w:r>
      <w:proofErr w:type="gramStart"/>
      <w:r w:rsidRPr="004F2441">
        <w:rPr>
          <w:sz w:val="24"/>
          <w:szCs w:val="24"/>
        </w:rPr>
        <w:t>…………………..…</w:t>
      </w:r>
      <w:proofErr w:type="gramEnd"/>
      <w:r w:rsidRPr="004F2441">
        <w:rPr>
          <w:sz w:val="24"/>
          <w:szCs w:val="24"/>
        </w:rPr>
        <w:t xml:space="preserve"> kg</w:t>
      </w:r>
    </w:p>
    <w:p w:rsidR="00210201" w:rsidRPr="004F2441" w:rsidRDefault="00210201" w:rsidP="00210201">
      <w:pPr>
        <w:ind w:firstLine="720"/>
        <w:jc w:val="both"/>
        <w:rPr>
          <w:sz w:val="24"/>
          <w:szCs w:val="24"/>
        </w:rPr>
      </w:pPr>
      <w:r w:rsidRPr="004F2441">
        <w:rPr>
          <w:sz w:val="24"/>
          <w:szCs w:val="24"/>
        </w:rPr>
        <w:t>-</w:t>
      </w:r>
      <w:r w:rsidRPr="004F2441">
        <w:rPr>
          <w:sz w:val="24"/>
          <w:szCs w:val="24"/>
        </w:rPr>
        <w:tab/>
      </w:r>
      <w:proofErr w:type="spellStart"/>
      <w:r w:rsidRPr="004F2441">
        <w:rPr>
          <w:sz w:val="24"/>
          <w:szCs w:val="24"/>
        </w:rPr>
        <w:t>Untanking</w:t>
      </w:r>
      <w:proofErr w:type="spellEnd"/>
      <w:r w:rsidRPr="004F2441">
        <w:rPr>
          <w:sz w:val="24"/>
          <w:szCs w:val="24"/>
        </w:rPr>
        <w:t xml:space="preserve"> weight</w:t>
      </w:r>
      <w:r w:rsidRPr="004F2441">
        <w:rPr>
          <w:sz w:val="24"/>
          <w:szCs w:val="24"/>
        </w:rPr>
        <w:tab/>
      </w:r>
      <w:r w:rsidRPr="004F2441">
        <w:rPr>
          <w:sz w:val="24"/>
          <w:szCs w:val="24"/>
        </w:rPr>
        <w:tab/>
      </w:r>
      <w:r w:rsidRPr="004F2441">
        <w:rPr>
          <w:sz w:val="24"/>
          <w:szCs w:val="24"/>
        </w:rPr>
        <w:tab/>
      </w:r>
      <w:r w:rsidRPr="004F2441">
        <w:rPr>
          <w:sz w:val="24"/>
          <w:szCs w:val="24"/>
        </w:rPr>
        <w:tab/>
        <w:t xml:space="preserve">: </w:t>
      </w:r>
      <w:proofErr w:type="gramStart"/>
      <w:r w:rsidRPr="004F2441">
        <w:rPr>
          <w:sz w:val="24"/>
          <w:szCs w:val="24"/>
        </w:rPr>
        <w:t>…………………..…</w:t>
      </w:r>
      <w:proofErr w:type="gramEnd"/>
      <w:r w:rsidRPr="004F2441">
        <w:rPr>
          <w:sz w:val="24"/>
          <w:szCs w:val="24"/>
        </w:rPr>
        <w:t xml:space="preserve"> kg</w:t>
      </w:r>
    </w:p>
    <w:p w:rsidR="002D459D" w:rsidRPr="004F2441" w:rsidRDefault="002D459D" w:rsidP="002D459D">
      <w:pPr>
        <w:ind w:firstLine="720"/>
        <w:jc w:val="both"/>
        <w:rPr>
          <w:sz w:val="24"/>
          <w:szCs w:val="24"/>
        </w:rPr>
      </w:pPr>
      <w:r>
        <w:rPr>
          <w:sz w:val="24"/>
          <w:szCs w:val="24"/>
        </w:rPr>
        <w:t>-</w:t>
      </w:r>
      <w:r>
        <w:rPr>
          <w:sz w:val="24"/>
          <w:szCs w:val="24"/>
        </w:rPr>
        <w:tab/>
        <w:t>Active part</w:t>
      </w:r>
      <w:r w:rsidRPr="004F2441">
        <w:rPr>
          <w:sz w:val="24"/>
          <w:szCs w:val="24"/>
        </w:rPr>
        <w:t xml:space="preserve"> weight</w:t>
      </w:r>
      <w:r w:rsidRPr="004F2441">
        <w:rPr>
          <w:sz w:val="24"/>
          <w:szCs w:val="24"/>
        </w:rPr>
        <w:tab/>
      </w:r>
      <w:r w:rsidRPr="004F2441">
        <w:rPr>
          <w:sz w:val="24"/>
          <w:szCs w:val="24"/>
        </w:rPr>
        <w:tab/>
      </w:r>
      <w:r w:rsidRPr="004F2441">
        <w:rPr>
          <w:sz w:val="24"/>
          <w:szCs w:val="24"/>
        </w:rPr>
        <w:tab/>
      </w:r>
      <w:r w:rsidRPr="004F2441">
        <w:rPr>
          <w:sz w:val="24"/>
          <w:szCs w:val="24"/>
        </w:rPr>
        <w:tab/>
        <w:t xml:space="preserve">: </w:t>
      </w:r>
      <w:proofErr w:type="gramStart"/>
      <w:r w:rsidRPr="004F2441">
        <w:rPr>
          <w:sz w:val="24"/>
          <w:szCs w:val="24"/>
        </w:rPr>
        <w:t>…………………..…</w:t>
      </w:r>
      <w:proofErr w:type="gramEnd"/>
      <w:r w:rsidRPr="004F2441">
        <w:rPr>
          <w:sz w:val="24"/>
          <w:szCs w:val="24"/>
        </w:rPr>
        <w:t xml:space="preserve"> kg</w:t>
      </w:r>
    </w:p>
    <w:p w:rsidR="00210201" w:rsidRPr="004F2441" w:rsidRDefault="00210201" w:rsidP="00210201">
      <w:pPr>
        <w:jc w:val="both"/>
        <w:rPr>
          <w:sz w:val="24"/>
          <w:szCs w:val="24"/>
        </w:rPr>
      </w:pPr>
      <w:r w:rsidRPr="004F2441">
        <w:rPr>
          <w:sz w:val="24"/>
          <w:szCs w:val="24"/>
        </w:rPr>
        <w:tab/>
        <w:t>-</w:t>
      </w:r>
      <w:r w:rsidRPr="004F2441">
        <w:rPr>
          <w:sz w:val="24"/>
          <w:szCs w:val="24"/>
        </w:rPr>
        <w:tab/>
        <w:t>Overall height</w:t>
      </w:r>
      <w:r w:rsidRPr="004F2441">
        <w:rPr>
          <w:sz w:val="24"/>
          <w:szCs w:val="24"/>
        </w:rPr>
        <w:tab/>
      </w:r>
      <w:r w:rsidR="002531F0" w:rsidRPr="004F2441">
        <w:rPr>
          <w:sz w:val="24"/>
          <w:szCs w:val="24"/>
        </w:rPr>
        <w:t>(including bushings)</w:t>
      </w:r>
      <w:r w:rsidRPr="004F2441">
        <w:rPr>
          <w:sz w:val="24"/>
          <w:szCs w:val="24"/>
        </w:rPr>
        <w:tab/>
      </w:r>
      <w:r w:rsidRPr="004F2441">
        <w:rPr>
          <w:sz w:val="24"/>
          <w:szCs w:val="24"/>
        </w:rPr>
        <w:tab/>
        <w:t>: ………………………m</w:t>
      </w:r>
    </w:p>
    <w:p w:rsidR="00210201" w:rsidRPr="004F2441" w:rsidRDefault="00210201" w:rsidP="00210201">
      <w:pPr>
        <w:jc w:val="both"/>
        <w:rPr>
          <w:sz w:val="24"/>
          <w:szCs w:val="24"/>
        </w:rPr>
      </w:pPr>
      <w:r w:rsidRPr="004F2441">
        <w:rPr>
          <w:sz w:val="24"/>
          <w:szCs w:val="24"/>
        </w:rPr>
        <w:tab/>
        <w:t>-</w:t>
      </w:r>
      <w:r w:rsidRPr="004F2441">
        <w:rPr>
          <w:sz w:val="24"/>
          <w:szCs w:val="24"/>
        </w:rPr>
        <w:tab/>
        <w:t xml:space="preserve">Height over </w:t>
      </w:r>
      <w:r w:rsidR="002531F0" w:rsidRPr="004F2441">
        <w:rPr>
          <w:sz w:val="24"/>
          <w:szCs w:val="24"/>
        </w:rPr>
        <w:t>tank</w:t>
      </w:r>
      <w:r w:rsidRPr="004F2441">
        <w:rPr>
          <w:sz w:val="24"/>
          <w:szCs w:val="24"/>
        </w:rPr>
        <w:tab/>
      </w:r>
      <w:r w:rsidRPr="004F2441">
        <w:rPr>
          <w:sz w:val="24"/>
          <w:szCs w:val="24"/>
        </w:rPr>
        <w:tab/>
      </w:r>
      <w:r w:rsidRPr="004F2441">
        <w:rPr>
          <w:sz w:val="24"/>
          <w:szCs w:val="24"/>
        </w:rPr>
        <w:tab/>
      </w:r>
      <w:r w:rsidRPr="004F2441">
        <w:rPr>
          <w:sz w:val="24"/>
          <w:szCs w:val="24"/>
        </w:rPr>
        <w:tab/>
        <w:t>: ………………………m</w:t>
      </w:r>
    </w:p>
    <w:p w:rsidR="00210201" w:rsidRPr="004F2441" w:rsidRDefault="00210201" w:rsidP="00210201">
      <w:pPr>
        <w:jc w:val="both"/>
        <w:rPr>
          <w:sz w:val="24"/>
          <w:szCs w:val="24"/>
        </w:rPr>
      </w:pPr>
      <w:r w:rsidRPr="004F2441">
        <w:rPr>
          <w:sz w:val="24"/>
          <w:szCs w:val="24"/>
        </w:rPr>
        <w:tab/>
        <w:t>-</w:t>
      </w:r>
      <w:r w:rsidRPr="004F2441">
        <w:rPr>
          <w:sz w:val="24"/>
          <w:szCs w:val="24"/>
        </w:rPr>
        <w:tab/>
        <w:t>Projected floor dimensions</w:t>
      </w:r>
      <w:r w:rsidR="002D459D">
        <w:rPr>
          <w:sz w:val="24"/>
          <w:szCs w:val="24"/>
        </w:rPr>
        <w:t>:</w:t>
      </w:r>
    </w:p>
    <w:p w:rsidR="00210201" w:rsidRPr="004F2441" w:rsidRDefault="00210201" w:rsidP="00210201">
      <w:pPr>
        <w:jc w:val="both"/>
        <w:rPr>
          <w:sz w:val="24"/>
          <w:szCs w:val="24"/>
        </w:rPr>
      </w:pPr>
      <w:r w:rsidRPr="004F2441">
        <w:rPr>
          <w:sz w:val="24"/>
          <w:szCs w:val="24"/>
        </w:rPr>
        <w:tab/>
      </w:r>
      <w:r w:rsidRPr="004F2441">
        <w:rPr>
          <w:sz w:val="24"/>
          <w:szCs w:val="24"/>
        </w:rPr>
        <w:tab/>
      </w:r>
      <w:r w:rsidR="002D459D">
        <w:rPr>
          <w:sz w:val="24"/>
          <w:szCs w:val="24"/>
        </w:rPr>
        <w:t>Length</w:t>
      </w:r>
      <w:r w:rsidR="002D459D">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………………………m</w:t>
      </w:r>
    </w:p>
    <w:p w:rsidR="00210201" w:rsidRPr="004F2441" w:rsidRDefault="00210201" w:rsidP="00210201">
      <w:pPr>
        <w:jc w:val="both"/>
        <w:rPr>
          <w:sz w:val="24"/>
          <w:szCs w:val="24"/>
        </w:rPr>
      </w:pPr>
      <w:r w:rsidRPr="004F2441">
        <w:rPr>
          <w:sz w:val="24"/>
          <w:szCs w:val="24"/>
        </w:rPr>
        <w:tab/>
      </w:r>
      <w:r w:rsidRPr="004F2441">
        <w:rPr>
          <w:sz w:val="24"/>
          <w:szCs w:val="24"/>
        </w:rPr>
        <w:tab/>
      </w:r>
      <w:r w:rsidR="002D459D">
        <w:rPr>
          <w:sz w:val="24"/>
          <w:szCs w:val="24"/>
        </w:rPr>
        <w:t>Width</w:t>
      </w:r>
      <w:r w:rsidR="002D459D">
        <w:rPr>
          <w:sz w:val="24"/>
          <w:szCs w:val="24"/>
        </w:rPr>
        <w:tab/>
      </w:r>
      <w:r w:rsidR="002D459D">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 ………………………m</w:t>
      </w:r>
    </w:p>
    <w:p w:rsidR="00210201" w:rsidRDefault="00210201" w:rsidP="00210201">
      <w:pPr>
        <w:jc w:val="both"/>
        <w:rPr>
          <w:sz w:val="24"/>
          <w:szCs w:val="24"/>
        </w:rPr>
      </w:pPr>
      <w:r w:rsidRPr="004F2441">
        <w:rPr>
          <w:sz w:val="24"/>
          <w:szCs w:val="24"/>
        </w:rPr>
        <w:tab/>
        <w:t>-</w:t>
      </w:r>
      <w:r w:rsidRPr="004F2441">
        <w:rPr>
          <w:sz w:val="24"/>
          <w:szCs w:val="24"/>
        </w:rPr>
        <w:tab/>
        <w:t xml:space="preserve">Description of the </w:t>
      </w:r>
      <w:r w:rsidR="002D459D">
        <w:rPr>
          <w:sz w:val="24"/>
          <w:szCs w:val="24"/>
        </w:rPr>
        <w:t>movement</w:t>
      </w:r>
      <w:r w:rsidRPr="004F2441">
        <w:rPr>
          <w:sz w:val="24"/>
          <w:szCs w:val="24"/>
        </w:rPr>
        <w:t xml:space="preserve"> system</w:t>
      </w:r>
      <w:r w:rsidRPr="004F2441">
        <w:rPr>
          <w:sz w:val="24"/>
          <w:szCs w:val="24"/>
        </w:rPr>
        <w:tab/>
      </w:r>
      <w:r w:rsidRPr="004F2441">
        <w:rPr>
          <w:sz w:val="24"/>
          <w:szCs w:val="24"/>
        </w:rPr>
        <w:tab/>
        <w:t>: …………………………</w:t>
      </w:r>
    </w:p>
    <w:p w:rsidR="00AF3221" w:rsidRPr="004F2441" w:rsidRDefault="00AF3221" w:rsidP="00210201">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w:t>
      </w:r>
    </w:p>
    <w:p w:rsidR="003F75B3" w:rsidRPr="004F2441" w:rsidRDefault="003F75B3" w:rsidP="003F75B3">
      <w:pPr>
        <w:jc w:val="both"/>
        <w:rPr>
          <w:sz w:val="24"/>
          <w:szCs w:val="24"/>
        </w:rPr>
      </w:pPr>
      <w:r w:rsidRPr="004F2441">
        <w:rPr>
          <w:sz w:val="24"/>
          <w:szCs w:val="24"/>
        </w:rPr>
        <w:tab/>
        <w:t>-</w:t>
      </w:r>
      <w:r w:rsidRPr="004F2441">
        <w:rPr>
          <w:sz w:val="24"/>
          <w:szCs w:val="24"/>
        </w:rPr>
        <w:tab/>
        <w:t xml:space="preserve">Description of the unloading and </w:t>
      </w:r>
    </w:p>
    <w:p w:rsidR="003F75B3" w:rsidRDefault="003F75B3" w:rsidP="003F75B3">
      <w:pPr>
        <w:ind w:left="720" w:firstLine="720"/>
        <w:jc w:val="both"/>
        <w:rPr>
          <w:sz w:val="24"/>
          <w:szCs w:val="24"/>
        </w:rPr>
      </w:pPr>
      <w:proofErr w:type="gramStart"/>
      <w:r w:rsidRPr="004F2441">
        <w:rPr>
          <w:sz w:val="24"/>
          <w:szCs w:val="24"/>
        </w:rPr>
        <w:t>transportation</w:t>
      </w:r>
      <w:proofErr w:type="gramEnd"/>
      <w:r w:rsidRPr="004F2441">
        <w:rPr>
          <w:sz w:val="24"/>
          <w:szCs w:val="24"/>
        </w:rPr>
        <w:t xml:space="preserve"> way</w:t>
      </w:r>
      <w:r w:rsidRPr="004F2441">
        <w:rPr>
          <w:sz w:val="24"/>
          <w:szCs w:val="24"/>
        </w:rPr>
        <w:tab/>
      </w:r>
      <w:r w:rsidRPr="004F2441">
        <w:rPr>
          <w:sz w:val="24"/>
          <w:szCs w:val="24"/>
        </w:rPr>
        <w:tab/>
      </w:r>
      <w:r w:rsidRPr="004F2441">
        <w:rPr>
          <w:sz w:val="24"/>
          <w:szCs w:val="24"/>
        </w:rPr>
        <w:tab/>
      </w:r>
      <w:r w:rsidRPr="004F2441">
        <w:rPr>
          <w:sz w:val="24"/>
          <w:szCs w:val="24"/>
        </w:rPr>
        <w:tab/>
        <w:t>: …………………………</w:t>
      </w:r>
    </w:p>
    <w:p w:rsidR="00AF3221" w:rsidRPr="004F2441" w:rsidRDefault="00AF3221" w:rsidP="00AF3221">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w:t>
      </w:r>
      <w:r w:rsidRPr="004F2441">
        <w:rPr>
          <w:sz w:val="24"/>
          <w:szCs w:val="24"/>
        </w:rPr>
        <w:t>…………………………</w:t>
      </w:r>
    </w:p>
    <w:p w:rsidR="00210201" w:rsidRPr="004F2441" w:rsidRDefault="00210201" w:rsidP="00C6758D">
      <w:pPr>
        <w:jc w:val="both"/>
        <w:rPr>
          <w:sz w:val="24"/>
          <w:szCs w:val="24"/>
        </w:rPr>
      </w:pPr>
    </w:p>
    <w:p w:rsidR="00661241" w:rsidRDefault="00302B05" w:rsidP="00C6758D">
      <w:pPr>
        <w:jc w:val="both"/>
        <w:rPr>
          <w:sz w:val="24"/>
          <w:szCs w:val="24"/>
        </w:rPr>
      </w:pPr>
      <w:r>
        <w:rPr>
          <w:sz w:val="24"/>
          <w:szCs w:val="24"/>
        </w:rPr>
        <w:t>6</w:t>
      </w:r>
      <w:r w:rsidR="008507CC" w:rsidRPr="00CF2DCF">
        <w:rPr>
          <w:sz w:val="24"/>
          <w:szCs w:val="24"/>
        </w:rPr>
        <w:t>2</w:t>
      </w:r>
      <w:r w:rsidR="00210201" w:rsidRPr="004F2441">
        <w:rPr>
          <w:sz w:val="24"/>
          <w:szCs w:val="24"/>
        </w:rPr>
        <w:t>.</w:t>
      </w:r>
      <w:r w:rsidR="000526C0" w:rsidRPr="004F2441">
        <w:rPr>
          <w:sz w:val="24"/>
          <w:szCs w:val="24"/>
        </w:rPr>
        <w:tab/>
        <w:t>Tests (accepta</w:t>
      </w:r>
      <w:r w:rsidR="003F75B3" w:rsidRPr="004F2441">
        <w:rPr>
          <w:sz w:val="24"/>
          <w:szCs w:val="24"/>
        </w:rPr>
        <w:t xml:space="preserve">nce </w:t>
      </w:r>
      <w:r w:rsidR="000526C0" w:rsidRPr="004F2441">
        <w:rPr>
          <w:sz w:val="24"/>
          <w:szCs w:val="24"/>
        </w:rPr>
        <w:t>of the specifi</w:t>
      </w:r>
      <w:r w:rsidR="003F75B3" w:rsidRPr="004F2441">
        <w:rPr>
          <w:sz w:val="24"/>
          <w:szCs w:val="24"/>
        </w:rPr>
        <w:t xml:space="preserve">ed </w:t>
      </w:r>
      <w:r w:rsidR="000526C0" w:rsidRPr="004F2441">
        <w:rPr>
          <w:sz w:val="24"/>
          <w:szCs w:val="24"/>
        </w:rPr>
        <w:t>tests)</w:t>
      </w:r>
      <w:r w:rsidR="002531F0" w:rsidRPr="004F2441">
        <w:rPr>
          <w:sz w:val="24"/>
          <w:szCs w:val="24"/>
        </w:rPr>
        <w:t xml:space="preserve"> </w:t>
      </w:r>
    </w:p>
    <w:p w:rsidR="00210201" w:rsidRDefault="002531F0" w:rsidP="0029388F">
      <w:pPr>
        <w:ind w:firstLine="720"/>
        <w:jc w:val="both"/>
        <w:rPr>
          <w:sz w:val="24"/>
          <w:szCs w:val="24"/>
        </w:rPr>
      </w:pPr>
      <w:r w:rsidRPr="004F2441">
        <w:rPr>
          <w:sz w:val="24"/>
          <w:szCs w:val="24"/>
        </w:rPr>
        <w:t>(Yes or No)</w:t>
      </w:r>
      <w:r w:rsidR="00661241">
        <w:rPr>
          <w:sz w:val="24"/>
          <w:szCs w:val="24"/>
        </w:rPr>
        <w:tab/>
      </w:r>
      <w:r w:rsidR="00661241">
        <w:rPr>
          <w:sz w:val="24"/>
          <w:szCs w:val="24"/>
        </w:rPr>
        <w:tab/>
      </w:r>
      <w:r w:rsidR="00661241">
        <w:rPr>
          <w:sz w:val="24"/>
          <w:szCs w:val="24"/>
        </w:rPr>
        <w:tab/>
      </w:r>
      <w:r w:rsidR="00661241">
        <w:rPr>
          <w:sz w:val="24"/>
          <w:szCs w:val="24"/>
        </w:rPr>
        <w:tab/>
      </w:r>
      <w:r w:rsidR="00661241">
        <w:rPr>
          <w:sz w:val="24"/>
          <w:szCs w:val="24"/>
        </w:rPr>
        <w:tab/>
      </w:r>
      <w:r w:rsidR="000526C0" w:rsidRPr="004F2441">
        <w:rPr>
          <w:sz w:val="24"/>
          <w:szCs w:val="24"/>
        </w:rPr>
        <w:tab/>
        <w:t xml:space="preserve">: ………………………… </w:t>
      </w:r>
    </w:p>
    <w:p w:rsidR="00AF3221" w:rsidRPr="004F2441" w:rsidRDefault="00AF3221" w:rsidP="00C6758D">
      <w:pPr>
        <w:jc w:val="both"/>
        <w:rPr>
          <w:sz w:val="24"/>
          <w:szCs w:val="24"/>
        </w:rPr>
      </w:pPr>
    </w:p>
    <w:p w:rsidR="00561CC9" w:rsidRDefault="00214DE7" w:rsidP="00C6758D">
      <w:pPr>
        <w:jc w:val="both"/>
        <w:rPr>
          <w:sz w:val="24"/>
          <w:szCs w:val="24"/>
        </w:rPr>
      </w:pPr>
      <w:r>
        <w:rPr>
          <w:sz w:val="24"/>
          <w:szCs w:val="24"/>
        </w:rPr>
        <w:lastRenderedPageBreak/>
        <w:t>6</w:t>
      </w:r>
      <w:r w:rsidR="008507CC" w:rsidRPr="00CF2DCF">
        <w:rPr>
          <w:sz w:val="24"/>
          <w:szCs w:val="24"/>
        </w:rPr>
        <w:t>3</w:t>
      </w:r>
      <w:r w:rsidR="00210201" w:rsidRPr="004F2441">
        <w:rPr>
          <w:sz w:val="24"/>
          <w:szCs w:val="24"/>
        </w:rPr>
        <w:t>.</w:t>
      </w:r>
      <w:r w:rsidR="000526C0" w:rsidRPr="004F2441">
        <w:rPr>
          <w:sz w:val="24"/>
          <w:szCs w:val="24"/>
        </w:rPr>
        <w:tab/>
        <w:t xml:space="preserve">Type </w:t>
      </w:r>
      <w:r w:rsidR="002C5934">
        <w:rPr>
          <w:sz w:val="24"/>
          <w:szCs w:val="24"/>
        </w:rPr>
        <w:t xml:space="preserve">and manufacturer </w:t>
      </w:r>
      <w:r w:rsidR="000526C0" w:rsidRPr="004F2441">
        <w:rPr>
          <w:sz w:val="24"/>
          <w:szCs w:val="24"/>
        </w:rPr>
        <w:t xml:space="preserve">of the </w:t>
      </w:r>
      <w:r w:rsidR="00561CC9">
        <w:rPr>
          <w:sz w:val="24"/>
          <w:szCs w:val="24"/>
        </w:rPr>
        <w:t xml:space="preserve">explosion </w:t>
      </w:r>
    </w:p>
    <w:p w:rsidR="00210201" w:rsidRDefault="00561CC9" w:rsidP="00CF2DCF">
      <w:pPr>
        <w:ind w:firstLine="720"/>
        <w:jc w:val="both"/>
        <w:rPr>
          <w:sz w:val="24"/>
          <w:szCs w:val="24"/>
        </w:rPr>
      </w:pPr>
      <w:r>
        <w:rPr>
          <w:sz w:val="24"/>
          <w:szCs w:val="24"/>
        </w:rPr>
        <w:t xml:space="preserve"> </w:t>
      </w:r>
      <w:proofErr w:type="gramStart"/>
      <w:r w:rsidR="002C5934">
        <w:rPr>
          <w:sz w:val="24"/>
          <w:szCs w:val="24"/>
        </w:rPr>
        <w:t>and</w:t>
      </w:r>
      <w:proofErr w:type="gramEnd"/>
      <w:r w:rsidR="002C5934">
        <w:rPr>
          <w:sz w:val="24"/>
          <w:szCs w:val="24"/>
        </w:rPr>
        <w:t xml:space="preserve"> fire</w:t>
      </w:r>
      <w:r w:rsidR="002C5934" w:rsidRPr="004F2441" w:rsidDel="00561CC9">
        <w:rPr>
          <w:sz w:val="24"/>
          <w:szCs w:val="24"/>
        </w:rPr>
        <w:t xml:space="preserve"> </w:t>
      </w:r>
      <w:r>
        <w:rPr>
          <w:sz w:val="24"/>
          <w:szCs w:val="24"/>
        </w:rPr>
        <w:t>prevention</w:t>
      </w:r>
      <w:r w:rsidR="000526C0" w:rsidRPr="004F2441">
        <w:rPr>
          <w:sz w:val="24"/>
          <w:szCs w:val="24"/>
        </w:rPr>
        <w:t xml:space="preserve"> system (description)</w:t>
      </w:r>
      <w:r>
        <w:rPr>
          <w:sz w:val="24"/>
          <w:szCs w:val="24"/>
        </w:rPr>
        <w:tab/>
      </w:r>
      <w:r w:rsidR="000526C0" w:rsidRPr="004F2441">
        <w:rPr>
          <w:sz w:val="24"/>
          <w:szCs w:val="24"/>
        </w:rPr>
        <w:tab/>
        <w:t>: …………………………</w:t>
      </w:r>
    </w:p>
    <w:p w:rsidR="00AF3221" w:rsidRPr="004F2441" w:rsidRDefault="00AF3221" w:rsidP="00AF3221">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w:t>
      </w:r>
      <w:r w:rsidRPr="004F2441">
        <w:rPr>
          <w:sz w:val="24"/>
          <w:szCs w:val="24"/>
        </w:rPr>
        <w:t>…………………………</w:t>
      </w:r>
    </w:p>
    <w:p w:rsidR="002D459D" w:rsidRPr="004F2441" w:rsidRDefault="002D459D" w:rsidP="002D459D">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w:t>
      </w:r>
      <w:r w:rsidRPr="004F2441">
        <w:rPr>
          <w:sz w:val="24"/>
          <w:szCs w:val="24"/>
        </w:rPr>
        <w:t>…………………………</w:t>
      </w:r>
    </w:p>
    <w:p w:rsidR="002D459D" w:rsidRPr="004F2441" w:rsidRDefault="002D459D" w:rsidP="002D459D">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w:t>
      </w:r>
      <w:r w:rsidRPr="004F2441">
        <w:rPr>
          <w:sz w:val="24"/>
          <w:szCs w:val="24"/>
        </w:rPr>
        <w:t>…………………………</w:t>
      </w:r>
    </w:p>
    <w:p w:rsidR="00AF3221" w:rsidRDefault="00AF3221" w:rsidP="0027627B">
      <w:pPr>
        <w:jc w:val="both"/>
        <w:rPr>
          <w:sz w:val="24"/>
          <w:szCs w:val="24"/>
        </w:rPr>
      </w:pPr>
    </w:p>
    <w:p w:rsidR="00396C86" w:rsidRDefault="00396C86" w:rsidP="00396C86">
      <w:pPr>
        <w:jc w:val="both"/>
        <w:rPr>
          <w:sz w:val="24"/>
          <w:szCs w:val="24"/>
        </w:rPr>
      </w:pPr>
      <w:r>
        <w:rPr>
          <w:sz w:val="24"/>
          <w:szCs w:val="24"/>
        </w:rPr>
        <w:t>6</w:t>
      </w:r>
      <w:r w:rsidR="008507CC" w:rsidRPr="00CF2DCF">
        <w:rPr>
          <w:sz w:val="24"/>
          <w:szCs w:val="24"/>
        </w:rPr>
        <w:t>4</w:t>
      </w:r>
      <w:r w:rsidRPr="004F2441">
        <w:rPr>
          <w:sz w:val="24"/>
          <w:szCs w:val="24"/>
        </w:rPr>
        <w:t>.</w:t>
      </w:r>
      <w:r w:rsidRPr="004F2441">
        <w:rPr>
          <w:sz w:val="24"/>
          <w:szCs w:val="24"/>
        </w:rPr>
        <w:tab/>
        <w:t xml:space="preserve">Type </w:t>
      </w:r>
      <w:r w:rsidR="002C5934">
        <w:rPr>
          <w:sz w:val="24"/>
          <w:szCs w:val="24"/>
        </w:rPr>
        <w:t xml:space="preserve">and manufacturer </w:t>
      </w:r>
      <w:r w:rsidRPr="004F2441">
        <w:rPr>
          <w:sz w:val="24"/>
          <w:szCs w:val="24"/>
        </w:rPr>
        <w:t xml:space="preserve">of the </w:t>
      </w:r>
      <w:r w:rsidR="002C5934">
        <w:rPr>
          <w:sz w:val="24"/>
          <w:szCs w:val="24"/>
        </w:rPr>
        <w:t xml:space="preserve">direct </w:t>
      </w:r>
      <w:proofErr w:type="gramStart"/>
      <w:r>
        <w:rPr>
          <w:sz w:val="24"/>
          <w:szCs w:val="24"/>
        </w:rPr>
        <w:t>hot-spot</w:t>
      </w:r>
      <w:proofErr w:type="gramEnd"/>
      <w:r>
        <w:rPr>
          <w:sz w:val="24"/>
          <w:szCs w:val="24"/>
        </w:rPr>
        <w:t xml:space="preserve"> </w:t>
      </w:r>
    </w:p>
    <w:p w:rsidR="00396C86" w:rsidRDefault="002C5934" w:rsidP="00396C86">
      <w:pPr>
        <w:ind w:firstLine="720"/>
        <w:jc w:val="both"/>
        <w:rPr>
          <w:sz w:val="24"/>
          <w:szCs w:val="24"/>
        </w:rPr>
      </w:pPr>
      <w:proofErr w:type="gramStart"/>
      <w:r>
        <w:rPr>
          <w:sz w:val="24"/>
          <w:szCs w:val="24"/>
        </w:rPr>
        <w:t>temperature</w:t>
      </w:r>
      <w:proofErr w:type="gramEnd"/>
      <w:r w:rsidRPr="00396C86">
        <w:rPr>
          <w:sz w:val="24"/>
          <w:szCs w:val="24"/>
        </w:rPr>
        <w:t xml:space="preserve"> </w:t>
      </w:r>
      <w:r>
        <w:rPr>
          <w:sz w:val="24"/>
          <w:szCs w:val="24"/>
        </w:rPr>
        <w:t xml:space="preserve">measurement </w:t>
      </w:r>
      <w:r w:rsidR="00396C86">
        <w:rPr>
          <w:sz w:val="24"/>
          <w:szCs w:val="24"/>
        </w:rPr>
        <w:t xml:space="preserve">system and number </w:t>
      </w:r>
    </w:p>
    <w:p w:rsidR="00396C86" w:rsidRDefault="002C5934" w:rsidP="00396C86">
      <w:pPr>
        <w:ind w:firstLine="720"/>
        <w:jc w:val="both"/>
        <w:rPr>
          <w:sz w:val="24"/>
          <w:szCs w:val="24"/>
        </w:rPr>
      </w:pPr>
      <w:proofErr w:type="gramStart"/>
      <w:r>
        <w:rPr>
          <w:sz w:val="24"/>
          <w:szCs w:val="24"/>
        </w:rPr>
        <w:t>of</w:t>
      </w:r>
      <w:proofErr w:type="gramEnd"/>
      <w:r>
        <w:rPr>
          <w:sz w:val="24"/>
          <w:szCs w:val="24"/>
        </w:rPr>
        <w:t xml:space="preserve"> sensors per winding</w:t>
      </w:r>
      <w:r w:rsidRPr="004F2441">
        <w:rPr>
          <w:sz w:val="24"/>
          <w:szCs w:val="24"/>
        </w:rPr>
        <w:t xml:space="preserve"> </w:t>
      </w:r>
      <w:r w:rsidR="00396C86" w:rsidRPr="004F2441">
        <w:rPr>
          <w:sz w:val="24"/>
          <w:szCs w:val="24"/>
        </w:rPr>
        <w:t>(description)</w:t>
      </w:r>
      <w:r w:rsidR="00396C86">
        <w:rPr>
          <w:sz w:val="24"/>
          <w:szCs w:val="24"/>
        </w:rPr>
        <w:tab/>
      </w:r>
      <w:r w:rsidR="00396C86">
        <w:rPr>
          <w:sz w:val="24"/>
          <w:szCs w:val="24"/>
        </w:rPr>
        <w:tab/>
      </w:r>
      <w:r w:rsidR="00396C86" w:rsidRPr="004F2441">
        <w:rPr>
          <w:sz w:val="24"/>
          <w:szCs w:val="24"/>
        </w:rPr>
        <w:tab/>
        <w:t>: …………………………</w:t>
      </w:r>
    </w:p>
    <w:p w:rsidR="00396C86" w:rsidRPr="004F2441" w:rsidRDefault="00396C86" w:rsidP="00396C86">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w:t>
      </w:r>
      <w:r w:rsidRPr="004F2441">
        <w:rPr>
          <w:sz w:val="24"/>
          <w:szCs w:val="24"/>
        </w:rPr>
        <w:t>…………………………</w:t>
      </w:r>
    </w:p>
    <w:p w:rsidR="00B8651D" w:rsidRPr="004F2441" w:rsidRDefault="00B8651D" w:rsidP="00B8651D">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w:t>
      </w:r>
      <w:r w:rsidRPr="004F2441">
        <w:rPr>
          <w:sz w:val="24"/>
          <w:szCs w:val="24"/>
        </w:rPr>
        <w:t>…………………………</w:t>
      </w:r>
    </w:p>
    <w:p w:rsidR="00396C86" w:rsidRDefault="00396C86" w:rsidP="00396C86">
      <w:pPr>
        <w:jc w:val="both"/>
        <w:rPr>
          <w:sz w:val="24"/>
          <w:szCs w:val="24"/>
        </w:rPr>
      </w:pPr>
    </w:p>
    <w:p w:rsidR="005253B9" w:rsidRDefault="005253B9" w:rsidP="0027627B">
      <w:pPr>
        <w:jc w:val="both"/>
        <w:rPr>
          <w:sz w:val="24"/>
          <w:szCs w:val="24"/>
        </w:rPr>
      </w:pPr>
      <w:r>
        <w:rPr>
          <w:sz w:val="24"/>
          <w:szCs w:val="24"/>
        </w:rPr>
        <w:t>6</w:t>
      </w:r>
      <w:r w:rsidR="0031461F">
        <w:rPr>
          <w:sz w:val="24"/>
          <w:szCs w:val="24"/>
        </w:rPr>
        <w:t>5</w:t>
      </w:r>
      <w:r>
        <w:rPr>
          <w:sz w:val="24"/>
          <w:szCs w:val="24"/>
        </w:rPr>
        <w:t>.</w:t>
      </w:r>
      <w:r>
        <w:rPr>
          <w:sz w:val="24"/>
          <w:szCs w:val="24"/>
        </w:rPr>
        <w:tab/>
        <w:t>Color of the autotransformer</w:t>
      </w:r>
      <w:r>
        <w:rPr>
          <w:sz w:val="24"/>
          <w:szCs w:val="24"/>
        </w:rPr>
        <w:tab/>
      </w:r>
      <w:r>
        <w:rPr>
          <w:sz w:val="24"/>
          <w:szCs w:val="24"/>
        </w:rPr>
        <w:tab/>
      </w:r>
      <w:r>
        <w:rPr>
          <w:sz w:val="24"/>
          <w:szCs w:val="24"/>
        </w:rPr>
        <w:tab/>
      </w:r>
      <w:r>
        <w:rPr>
          <w:sz w:val="24"/>
          <w:szCs w:val="24"/>
        </w:rPr>
        <w:tab/>
      </w:r>
      <w:r w:rsidRPr="004F2441">
        <w:rPr>
          <w:sz w:val="24"/>
          <w:szCs w:val="24"/>
        </w:rPr>
        <w:t>: …………………………</w:t>
      </w:r>
    </w:p>
    <w:p w:rsidR="005253B9" w:rsidRDefault="005253B9" w:rsidP="0027627B">
      <w:pPr>
        <w:jc w:val="both"/>
        <w:rPr>
          <w:sz w:val="24"/>
          <w:szCs w:val="24"/>
        </w:rPr>
      </w:pPr>
    </w:p>
    <w:p w:rsidR="009A16EF" w:rsidRDefault="009A16EF" w:rsidP="00CF2DCF">
      <w:pPr>
        <w:rPr>
          <w:sz w:val="24"/>
          <w:szCs w:val="24"/>
        </w:rPr>
      </w:pPr>
      <w:r>
        <w:rPr>
          <w:sz w:val="24"/>
          <w:szCs w:val="24"/>
        </w:rPr>
        <w:t>6</w:t>
      </w:r>
      <w:r w:rsidR="008507CC" w:rsidRPr="00CF2DCF">
        <w:rPr>
          <w:sz w:val="24"/>
          <w:szCs w:val="24"/>
        </w:rPr>
        <w:t>6</w:t>
      </w:r>
      <w:r>
        <w:rPr>
          <w:sz w:val="24"/>
          <w:szCs w:val="24"/>
        </w:rPr>
        <w:t>.</w:t>
      </w:r>
      <w:r>
        <w:rPr>
          <w:sz w:val="24"/>
          <w:szCs w:val="24"/>
        </w:rPr>
        <w:tab/>
      </w:r>
      <w:proofErr w:type="spellStart"/>
      <w:r w:rsidRPr="009A16EF">
        <w:rPr>
          <w:sz w:val="24"/>
          <w:szCs w:val="24"/>
        </w:rPr>
        <w:t>Corrosivity</w:t>
      </w:r>
      <w:proofErr w:type="spellEnd"/>
      <w:r w:rsidRPr="009A16EF">
        <w:rPr>
          <w:sz w:val="24"/>
          <w:szCs w:val="24"/>
        </w:rPr>
        <w:t xml:space="preserve"> category and durability</w:t>
      </w:r>
      <w:r w:rsidRPr="009A16EF">
        <w:rPr>
          <w:sz w:val="24"/>
          <w:szCs w:val="24"/>
        </w:rPr>
        <w:br/>
      </w:r>
      <w:r w:rsidRPr="009A16EF">
        <w:rPr>
          <w:sz w:val="24"/>
          <w:szCs w:val="24"/>
        </w:rPr>
        <w:tab/>
        <w:t xml:space="preserve">category of the </w:t>
      </w:r>
      <w:r w:rsidR="00457F6C">
        <w:rPr>
          <w:sz w:val="24"/>
          <w:szCs w:val="24"/>
        </w:rPr>
        <w:t>autotransformer</w:t>
      </w:r>
      <w:r w:rsidRPr="009A16EF">
        <w:rPr>
          <w:sz w:val="24"/>
          <w:szCs w:val="24"/>
        </w:rPr>
        <w:t>’s painting,</w:t>
      </w:r>
      <w:r w:rsidRPr="009A16EF">
        <w:rPr>
          <w:sz w:val="24"/>
          <w:szCs w:val="24"/>
        </w:rPr>
        <w:br/>
      </w:r>
      <w:r w:rsidRPr="009A16EF">
        <w:rPr>
          <w:sz w:val="24"/>
          <w:szCs w:val="24"/>
        </w:rPr>
        <w:tab/>
        <w:t>according ISO 12944</w:t>
      </w:r>
      <w:r>
        <w:rPr>
          <w:sz w:val="24"/>
          <w:szCs w:val="24"/>
        </w:rPr>
        <w:tab/>
      </w:r>
      <w:r>
        <w:rPr>
          <w:sz w:val="24"/>
          <w:szCs w:val="24"/>
        </w:rPr>
        <w:tab/>
      </w:r>
      <w:r>
        <w:rPr>
          <w:sz w:val="24"/>
          <w:szCs w:val="24"/>
        </w:rPr>
        <w:tab/>
      </w:r>
      <w:r>
        <w:rPr>
          <w:sz w:val="24"/>
          <w:szCs w:val="24"/>
        </w:rPr>
        <w:tab/>
      </w:r>
      <w:r>
        <w:rPr>
          <w:sz w:val="24"/>
          <w:szCs w:val="24"/>
        </w:rPr>
        <w:tab/>
      </w:r>
      <w:r w:rsidRPr="004F2441">
        <w:rPr>
          <w:sz w:val="24"/>
          <w:szCs w:val="24"/>
        </w:rPr>
        <w:t>: …………………………</w:t>
      </w:r>
    </w:p>
    <w:p w:rsidR="009A16EF" w:rsidRDefault="009A16EF" w:rsidP="009A16EF">
      <w:pPr>
        <w:jc w:val="both"/>
        <w:rPr>
          <w:sz w:val="24"/>
          <w:szCs w:val="24"/>
        </w:rPr>
      </w:pPr>
    </w:p>
    <w:p w:rsidR="0027627B" w:rsidRDefault="00214DE7" w:rsidP="0027627B">
      <w:pPr>
        <w:jc w:val="both"/>
        <w:rPr>
          <w:sz w:val="24"/>
          <w:szCs w:val="24"/>
        </w:rPr>
      </w:pPr>
      <w:r>
        <w:rPr>
          <w:sz w:val="24"/>
          <w:szCs w:val="24"/>
        </w:rPr>
        <w:t>6</w:t>
      </w:r>
      <w:r w:rsidR="008507CC" w:rsidRPr="00CF2DCF">
        <w:rPr>
          <w:sz w:val="24"/>
          <w:szCs w:val="24"/>
        </w:rPr>
        <w:t>7</w:t>
      </w:r>
      <w:r w:rsidR="002531F0" w:rsidRPr="004F2441">
        <w:rPr>
          <w:sz w:val="24"/>
          <w:szCs w:val="24"/>
        </w:rPr>
        <w:t>.</w:t>
      </w:r>
      <w:r w:rsidR="002531F0" w:rsidRPr="004F2441">
        <w:rPr>
          <w:sz w:val="24"/>
          <w:szCs w:val="24"/>
        </w:rPr>
        <w:tab/>
        <w:t>Describe with what the autotransformer</w:t>
      </w:r>
      <w:r w:rsidR="0027627B">
        <w:rPr>
          <w:sz w:val="24"/>
          <w:szCs w:val="24"/>
        </w:rPr>
        <w:t xml:space="preserve"> </w:t>
      </w:r>
    </w:p>
    <w:p w:rsidR="002531F0" w:rsidRDefault="0027627B" w:rsidP="002531F0">
      <w:pPr>
        <w:ind w:firstLine="720"/>
        <w:jc w:val="both"/>
        <w:rPr>
          <w:sz w:val="24"/>
          <w:szCs w:val="24"/>
        </w:rPr>
      </w:pPr>
      <w:proofErr w:type="gramStart"/>
      <w:r>
        <w:rPr>
          <w:sz w:val="24"/>
          <w:szCs w:val="24"/>
        </w:rPr>
        <w:t>tank</w:t>
      </w:r>
      <w:proofErr w:type="gramEnd"/>
      <w:r>
        <w:rPr>
          <w:sz w:val="24"/>
          <w:szCs w:val="24"/>
        </w:rPr>
        <w:t xml:space="preserve"> will be filled for transport purposes</w:t>
      </w:r>
      <w:r w:rsidR="002531F0" w:rsidRPr="004F2441">
        <w:rPr>
          <w:sz w:val="24"/>
          <w:szCs w:val="24"/>
        </w:rPr>
        <w:tab/>
      </w:r>
      <w:r>
        <w:rPr>
          <w:sz w:val="24"/>
          <w:szCs w:val="24"/>
        </w:rPr>
        <w:tab/>
      </w:r>
      <w:r w:rsidR="002531F0" w:rsidRPr="004F2441">
        <w:rPr>
          <w:sz w:val="24"/>
          <w:szCs w:val="24"/>
        </w:rPr>
        <w:t>: …………………………</w:t>
      </w:r>
    </w:p>
    <w:p w:rsidR="0027627B" w:rsidRPr="00151849" w:rsidRDefault="0027627B" w:rsidP="00151849">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w:t>
      </w:r>
      <w:r w:rsidRPr="004F2441">
        <w:rPr>
          <w:sz w:val="24"/>
          <w:szCs w:val="24"/>
        </w:rPr>
        <w:t>…………………………</w:t>
      </w:r>
      <w:r w:rsidRPr="004F2441">
        <w:rPr>
          <w:sz w:val="24"/>
          <w:szCs w:val="24"/>
        </w:rPr>
        <w:tab/>
      </w:r>
      <w:r w:rsidRPr="004F2441">
        <w:rPr>
          <w:sz w:val="24"/>
          <w:szCs w:val="24"/>
        </w:rPr>
        <w:tab/>
      </w:r>
      <w:r w:rsidRPr="004F2441">
        <w:rPr>
          <w:sz w:val="24"/>
          <w:szCs w:val="24"/>
        </w:rPr>
        <w:tab/>
        <w:t xml:space="preserve"> </w:t>
      </w:r>
      <w:r w:rsidRPr="004F2441">
        <w:rPr>
          <w:sz w:val="24"/>
          <w:szCs w:val="24"/>
        </w:rPr>
        <w:tab/>
      </w:r>
    </w:p>
    <w:p w:rsidR="002531F0" w:rsidRPr="004F2441" w:rsidRDefault="00214DE7" w:rsidP="002531F0">
      <w:pPr>
        <w:jc w:val="both"/>
        <w:rPr>
          <w:sz w:val="24"/>
          <w:szCs w:val="24"/>
        </w:rPr>
      </w:pPr>
      <w:r>
        <w:rPr>
          <w:sz w:val="24"/>
          <w:szCs w:val="24"/>
        </w:rPr>
        <w:t>6</w:t>
      </w:r>
      <w:r w:rsidR="008507CC" w:rsidRPr="00CF2DCF">
        <w:rPr>
          <w:sz w:val="24"/>
          <w:szCs w:val="24"/>
        </w:rPr>
        <w:t>8</w:t>
      </w:r>
      <w:r w:rsidR="0027627B">
        <w:rPr>
          <w:sz w:val="24"/>
          <w:szCs w:val="24"/>
        </w:rPr>
        <w:t>.</w:t>
      </w:r>
      <w:r w:rsidR="0027627B">
        <w:rPr>
          <w:sz w:val="24"/>
          <w:szCs w:val="24"/>
        </w:rPr>
        <w:tab/>
        <w:t>Type of m</w:t>
      </w:r>
      <w:r w:rsidR="002531F0" w:rsidRPr="004F2441">
        <w:rPr>
          <w:sz w:val="24"/>
          <w:szCs w:val="24"/>
        </w:rPr>
        <w:t xml:space="preserve">aterial, manufacturer and country of </w:t>
      </w:r>
    </w:p>
    <w:p w:rsidR="002531F0" w:rsidRPr="004F2441" w:rsidRDefault="002531F0" w:rsidP="002531F0">
      <w:pPr>
        <w:ind w:firstLine="720"/>
        <w:jc w:val="both"/>
        <w:rPr>
          <w:sz w:val="24"/>
          <w:szCs w:val="24"/>
        </w:rPr>
      </w:pPr>
      <w:proofErr w:type="gramStart"/>
      <w:r w:rsidRPr="004F2441">
        <w:rPr>
          <w:sz w:val="24"/>
          <w:szCs w:val="24"/>
        </w:rPr>
        <w:t>orig</w:t>
      </w:r>
      <w:r w:rsidR="0027627B">
        <w:rPr>
          <w:sz w:val="24"/>
          <w:szCs w:val="24"/>
        </w:rPr>
        <w:t>in</w:t>
      </w:r>
      <w:proofErr w:type="gramEnd"/>
      <w:r w:rsidR="0027627B">
        <w:rPr>
          <w:sz w:val="24"/>
          <w:szCs w:val="24"/>
        </w:rPr>
        <w:t xml:space="preserve"> of the autotransformer core m</w:t>
      </w:r>
      <w:r w:rsidRPr="004F2441">
        <w:rPr>
          <w:sz w:val="24"/>
          <w:szCs w:val="24"/>
        </w:rPr>
        <w:t>aterial</w:t>
      </w:r>
      <w:r w:rsidRPr="004F2441">
        <w:rPr>
          <w:sz w:val="24"/>
          <w:szCs w:val="24"/>
        </w:rPr>
        <w:tab/>
      </w:r>
      <w:r w:rsidRPr="004F2441">
        <w:rPr>
          <w:sz w:val="24"/>
          <w:szCs w:val="24"/>
        </w:rPr>
        <w:tab/>
        <w:t>: …………………………</w:t>
      </w:r>
    </w:p>
    <w:p w:rsidR="002531F0" w:rsidRPr="004F2441" w:rsidRDefault="002531F0" w:rsidP="002531F0">
      <w:pPr>
        <w:ind w:firstLine="720"/>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t>..…………………………</w:t>
      </w:r>
    </w:p>
    <w:p w:rsidR="00151849" w:rsidRPr="004F2441" w:rsidRDefault="002531F0" w:rsidP="002531F0">
      <w:pPr>
        <w:ind w:firstLine="720"/>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p>
    <w:p w:rsidR="002531F0" w:rsidRPr="004F2441" w:rsidRDefault="008507CC" w:rsidP="002531F0">
      <w:pPr>
        <w:jc w:val="both"/>
        <w:rPr>
          <w:sz w:val="24"/>
          <w:szCs w:val="24"/>
        </w:rPr>
      </w:pPr>
      <w:r w:rsidRPr="00CF2DCF">
        <w:rPr>
          <w:sz w:val="24"/>
          <w:szCs w:val="24"/>
        </w:rPr>
        <w:t>69</w:t>
      </w:r>
      <w:r w:rsidR="002531F0" w:rsidRPr="004F2441">
        <w:rPr>
          <w:sz w:val="24"/>
          <w:szCs w:val="24"/>
        </w:rPr>
        <w:t>.</w:t>
      </w:r>
      <w:r w:rsidR="002531F0" w:rsidRPr="004F2441">
        <w:rPr>
          <w:sz w:val="24"/>
          <w:szCs w:val="24"/>
        </w:rPr>
        <w:tab/>
      </w:r>
      <w:r w:rsidR="00231390">
        <w:rPr>
          <w:sz w:val="24"/>
          <w:szCs w:val="24"/>
        </w:rPr>
        <w:t xml:space="preserve">Does the autotransformer layout </w:t>
      </w:r>
      <w:proofErr w:type="gramStart"/>
      <w:r w:rsidR="00231390">
        <w:rPr>
          <w:sz w:val="24"/>
          <w:szCs w:val="24"/>
        </w:rPr>
        <w:t>follow</w:t>
      </w:r>
      <w:proofErr w:type="gramEnd"/>
    </w:p>
    <w:p w:rsidR="00231390" w:rsidRPr="004F2441" w:rsidRDefault="00A84068" w:rsidP="00231390">
      <w:pPr>
        <w:ind w:firstLine="720"/>
        <w:jc w:val="both"/>
        <w:rPr>
          <w:sz w:val="24"/>
          <w:szCs w:val="24"/>
        </w:rPr>
      </w:pPr>
      <w:proofErr w:type="gramStart"/>
      <w:r>
        <w:rPr>
          <w:sz w:val="24"/>
          <w:szCs w:val="24"/>
        </w:rPr>
        <w:t>the</w:t>
      </w:r>
      <w:proofErr w:type="gramEnd"/>
      <w:r>
        <w:rPr>
          <w:sz w:val="24"/>
          <w:szCs w:val="24"/>
        </w:rPr>
        <w:t xml:space="preserve"> drawing of </w:t>
      </w:r>
      <w:proofErr w:type="spellStart"/>
      <w:r>
        <w:rPr>
          <w:sz w:val="24"/>
          <w:szCs w:val="24"/>
        </w:rPr>
        <w:t>par.XIII</w:t>
      </w:r>
      <w:proofErr w:type="spellEnd"/>
      <w:r w:rsidR="00231390">
        <w:rPr>
          <w:sz w:val="24"/>
          <w:szCs w:val="24"/>
        </w:rPr>
        <w:t>?</w:t>
      </w:r>
      <w:r w:rsidR="00231390">
        <w:rPr>
          <w:sz w:val="24"/>
          <w:szCs w:val="24"/>
        </w:rPr>
        <w:tab/>
      </w:r>
      <w:r w:rsidR="00231390">
        <w:rPr>
          <w:sz w:val="24"/>
          <w:szCs w:val="24"/>
        </w:rPr>
        <w:tab/>
      </w:r>
      <w:r w:rsidR="00231390" w:rsidRPr="004F2441">
        <w:rPr>
          <w:sz w:val="24"/>
          <w:szCs w:val="24"/>
        </w:rPr>
        <w:tab/>
      </w:r>
      <w:r w:rsidR="00231390" w:rsidRPr="004F2441">
        <w:rPr>
          <w:sz w:val="24"/>
          <w:szCs w:val="24"/>
        </w:rPr>
        <w:tab/>
        <w:t>: …………………………</w:t>
      </w:r>
    </w:p>
    <w:p w:rsidR="00231390" w:rsidRPr="004F2441" w:rsidRDefault="00231390" w:rsidP="00231390">
      <w:pPr>
        <w:ind w:firstLine="720"/>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p>
    <w:p w:rsidR="00231390" w:rsidRPr="004F2441" w:rsidRDefault="00396C86" w:rsidP="00231390">
      <w:pPr>
        <w:jc w:val="both"/>
        <w:rPr>
          <w:sz w:val="24"/>
          <w:szCs w:val="24"/>
        </w:rPr>
      </w:pPr>
      <w:r>
        <w:rPr>
          <w:sz w:val="24"/>
          <w:szCs w:val="24"/>
        </w:rPr>
        <w:t>7</w:t>
      </w:r>
      <w:r w:rsidR="008507CC" w:rsidRPr="00CF2DCF">
        <w:rPr>
          <w:sz w:val="24"/>
          <w:szCs w:val="24"/>
        </w:rPr>
        <w:t>0</w:t>
      </w:r>
      <w:r w:rsidR="00231390" w:rsidRPr="004F2441">
        <w:rPr>
          <w:sz w:val="24"/>
          <w:szCs w:val="24"/>
        </w:rPr>
        <w:t>.</w:t>
      </w:r>
      <w:r w:rsidR="00231390" w:rsidRPr="004F2441">
        <w:rPr>
          <w:sz w:val="24"/>
          <w:szCs w:val="24"/>
        </w:rPr>
        <w:tab/>
      </w:r>
      <w:r w:rsidR="00231390">
        <w:rPr>
          <w:sz w:val="24"/>
          <w:szCs w:val="24"/>
        </w:rPr>
        <w:t xml:space="preserve">Does the autotransformer tank layout </w:t>
      </w:r>
      <w:proofErr w:type="gramStart"/>
      <w:r w:rsidR="00231390">
        <w:rPr>
          <w:sz w:val="24"/>
          <w:szCs w:val="24"/>
        </w:rPr>
        <w:t>follow</w:t>
      </w:r>
      <w:proofErr w:type="gramEnd"/>
    </w:p>
    <w:p w:rsidR="00231390" w:rsidRPr="004F2441" w:rsidRDefault="00231390" w:rsidP="00231390">
      <w:pPr>
        <w:ind w:firstLine="720"/>
        <w:jc w:val="both"/>
        <w:rPr>
          <w:sz w:val="24"/>
          <w:szCs w:val="24"/>
        </w:rPr>
      </w:pPr>
      <w:proofErr w:type="gramStart"/>
      <w:r>
        <w:rPr>
          <w:sz w:val="24"/>
          <w:szCs w:val="24"/>
        </w:rPr>
        <w:t>the</w:t>
      </w:r>
      <w:proofErr w:type="gramEnd"/>
      <w:r>
        <w:rPr>
          <w:sz w:val="24"/>
          <w:szCs w:val="24"/>
        </w:rPr>
        <w:t xml:space="preserve"> drawings SK-883B, C and D, </w:t>
      </w:r>
    </w:p>
    <w:p w:rsidR="00231390" w:rsidRPr="004F2441" w:rsidRDefault="00231390" w:rsidP="00231390">
      <w:pPr>
        <w:ind w:firstLine="720"/>
        <w:jc w:val="both"/>
        <w:rPr>
          <w:sz w:val="24"/>
          <w:szCs w:val="24"/>
        </w:rPr>
      </w:pPr>
      <w:proofErr w:type="gramStart"/>
      <w:r>
        <w:rPr>
          <w:sz w:val="24"/>
          <w:szCs w:val="24"/>
        </w:rPr>
        <w:t>as</w:t>
      </w:r>
      <w:proofErr w:type="gramEnd"/>
      <w:r>
        <w:rPr>
          <w:sz w:val="24"/>
          <w:szCs w:val="24"/>
        </w:rPr>
        <w:t xml:space="preserve"> well as </w:t>
      </w:r>
      <w:proofErr w:type="spellStart"/>
      <w:r>
        <w:rPr>
          <w:sz w:val="24"/>
          <w:szCs w:val="24"/>
        </w:rPr>
        <w:t>par.</w:t>
      </w:r>
      <w:r w:rsidR="00A84068">
        <w:rPr>
          <w:sz w:val="24"/>
          <w:szCs w:val="24"/>
        </w:rPr>
        <w:t>XV</w:t>
      </w:r>
      <w:proofErr w:type="spellEnd"/>
      <w:r>
        <w:rPr>
          <w:sz w:val="24"/>
          <w:szCs w:val="24"/>
        </w:rPr>
        <w:t xml:space="preserve"> ?</w:t>
      </w:r>
      <w:r w:rsidR="0084594A">
        <w:rPr>
          <w:sz w:val="24"/>
          <w:szCs w:val="24"/>
        </w:rPr>
        <w:tab/>
      </w:r>
      <w:r w:rsidR="0084594A">
        <w:rPr>
          <w:sz w:val="24"/>
          <w:szCs w:val="24"/>
        </w:rPr>
        <w:tab/>
      </w:r>
      <w:r>
        <w:rPr>
          <w:sz w:val="24"/>
          <w:szCs w:val="24"/>
        </w:rPr>
        <w:tab/>
      </w:r>
      <w:r w:rsidRPr="004F2441">
        <w:rPr>
          <w:sz w:val="24"/>
          <w:szCs w:val="24"/>
        </w:rPr>
        <w:tab/>
      </w:r>
      <w:r w:rsidRPr="004F2441">
        <w:rPr>
          <w:sz w:val="24"/>
          <w:szCs w:val="24"/>
        </w:rPr>
        <w:tab/>
        <w:t>: …………………………</w:t>
      </w:r>
    </w:p>
    <w:p w:rsidR="0084594A" w:rsidRPr="004F2441" w:rsidRDefault="0084594A" w:rsidP="0084594A">
      <w:pPr>
        <w:ind w:firstLine="720"/>
        <w:jc w:val="both"/>
        <w:rPr>
          <w:sz w:val="24"/>
          <w:szCs w:val="24"/>
        </w:rPr>
      </w:pP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r w:rsidRPr="004F2441">
        <w:rPr>
          <w:sz w:val="24"/>
          <w:szCs w:val="24"/>
        </w:rPr>
        <w:tab/>
      </w:r>
    </w:p>
    <w:p w:rsidR="0084594A" w:rsidRPr="004F2441" w:rsidRDefault="008507CC" w:rsidP="0084594A">
      <w:pPr>
        <w:jc w:val="both"/>
        <w:rPr>
          <w:sz w:val="24"/>
          <w:szCs w:val="24"/>
        </w:rPr>
      </w:pPr>
      <w:r>
        <w:rPr>
          <w:sz w:val="24"/>
          <w:szCs w:val="24"/>
        </w:rPr>
        <w:t>7</w:t>
      </w:r>
      <w:r w:rsidRPr="00CF2DCF">
        <w:rPr>
          <w:sz w:val="24"/>
          <w:szCs w:val="24"/>
        </w:rPr>
        <w:t>1</w:t>
      </w:r>
      <w:r w:rsidR="0084594A" w:rsidRPr="004F2441">
        <w:rPr>
          <w:sz w:val="24"/>
          <w:szCs w:val="24"/>
        </w:rPr>
        <w:t>.</w:t>
      </w:r>
      <w:r w:rsidR="0084594A" w:rsidRPr="004F2441">
        <w:rPr>
          <w:sz w:val="24"/>
          <w:szCs w:val="24"/>
        </w:rPr>
        <w:tab/>
      </w:r>
      <w:r w:rsidR="0084594A">
        <w:rPr>
          <w:sz w:val="24"/>
          <w:szCs w:val="24"/>
        </w:rPr>
        <w:t>Does the autotransformer accessories</w:t>
      </w:r>
    </w:p>
    <w:p w:rsidR="0084594A" w:rsidRPr="004F2441" w:rsidRDefault="00A84068" w:rsidP="0084594A">
      <w:pPr>
        <w:ind w:firstLine="720"/>
        <w:jc w:val="both"/>
        <w:rPr>
          <w:sz w:val="24"/>
          <w:szCs w:val="24"/>
        </w:rPr>
      </w:pPr>
      <w:proofErr w:type="gramStart"/>
      <w:r>
        <w:rPr>
          <w:sz w:val="24"/>
          <w:szCs w:val="24"/>
        </w:rPr>
        <w:t>packing</w:t>
      </w:r>
      <w:proofErr w:type="gramEnd"/>
      <w:r>
        <w:rPr>
          <w:sz w:val="24"/>
          <w:szCs w:val="24"/>
        </w:rPr>
        <w:t xml:space="preserve"> follow </w:t>
      </w:r>
      <w:proofErr w:type="spellStart"/>
      <w:r>
        <w:rPr>
          <w:sz w:val="24"/>
          <w:szCs w:val="24"/>
        </w:rPr>
        <w:t>par.XX</w:t>
      </w:r>
      <w:proofErr w:type="spellEnd"/>
      <w:r w:rsidR="0084594A">
        <w:rPr>
          <w:sz w:val="24"/>
          <w:szCs w:val="24"/>
        </w:rPr>
        <w:t>?</w:t>
      </w:r>
      <w:r w:rsidR="0084594A">
        <w:rPr>
          <w:sz w:val="24"/>
          <w:szCs w:val="24"/>
        </w:rPr>
        <w:tab/>
      </w:r>
      <w:r w:rsidR="0084594A">
        <w:rPr>
          <w:sz w:val="24"/>
          <w:szCs w:val="24"/>
        </w:rPr>
        <w:tab/>
      </w:r>
      <w:r w:rsidR="0084594A" w:rsidRPr="004F2441">
        <w:rPr>
          <w:sz w:val="24"/>
          <w:szCs w:val="24"/>
        </w:rPr>
        <w:tab/>
      </w:r>
      <w:r w:rsidR="0084594A" w:rsidRPr="004F2441">
        <w:rPr>
          <w:sz w:val="24"/>
          <w:szCs w:val="24"/>
        </w:rPr>
        <w:tab/>
        <w:t>: …………………………</w:t>
      </w:r>
    </w:p>
    <w:p w:rsidR="0084594A" w:rsidRDefault="0084594A" w:rsidP="005253B9">
      <w:pPr>
        <w:jc w:val="both"/>
        <w:rPr>
          <w:sz w:val="24"/>
          <w:szCs w:val="24"/>
        </w:rPr>
      </w:pPr>
    </w:p>
    <w:p w:rsidR="00770157" w:rsidRDefault="00770157" w:rsidP="00770157">
      <w:pPr>
        <w:jc w:val="both"/>
        <w:rPr>
          <w:sz w:val="24"/>
          <w:szCs w:val="24"/>
        </w:rPr>
      </w:pPr>
      <w:r w:rsidRPr="0069794E">
        <w:rPr>
          <w:sz w:val="24"/>
          <w:szCs w:val="24"/>
          <w:rPrChange w:id="2581" w:author="Καρμίρης Αγγελος" w:date="2020-01-03T10:45:00Z">
            <w:rPr>
              <w:sz w:val="24"/>
              <w:szCs w:val="24"/>
              <w:lang w:val="el-GR"/>
            </w:rPr>
          </w:rPrChange>
        </w:rPr>
        <w:t>72</w:t>
      </w:r>
      <w:r>
        <w:rPr>
          <w:sz w:val="24"/>
          <w:szCs w:val="24"/>
        </w:rPr>
        <w:t xml:space="preserve">. </w:t>
      </w:r>
      <w:r>
        <w:rPr>
          <w:sz w:val="24"/>
          <w:szCs w:val="24"/>
        </w:rPr>
        <w:tab/>
        <w:t xml:space="preserve">Is the Condition Monitoring </w:t>
      </w:r>
      <w:proofErr w:type="gramStart"/>
      <w:r>
        <w:rPr>
          <w:sz w:val="24"/>
          <w:szCs w:val="24"/>
        </w:rPr>
        <w:t>System</w:t>
      </w:r>
      <w:proofErr w:type="gramEnd"/>
      <w:r>
        <w:rPr>
          <w:sz w:val="24"/>
          <w:szCs w:val="24"/>
        </w:rPr>
        <w:t xml:space="preserve"> </w:t>
      </w:r>
    </w:p>
    <w:p w:rsidR="00770157" w:rsidRDefault="00770157" w:rsidP="00770157">
      <w:pPr>
        <w:ind w:firstLine="720"/>
        <w:jc w:val="both"/>
        <w:rPr>
          <w:sz w:val="24"/>
          <w:szCs w:val="24"/>
        </w:rPr>
      </w:pPr>
      <w:proofErr w:type="gramStart"/>
      <w:r>
        <w:rPr>
          <w:sz w:val="24"/>
          <w:szCs w:val="24"/>
        </w:rPr>
        <w:t>according</w:t>
      </w:r>
      <w:proofErr w:type="gramEnd"/>
      <w:r>
        <w:rPr>
          <w:sz w:val="24"/>
          <w:szCs w:val="24"/>
        </w:rPr>
        <w:t xml:space="preserve"> to Annex A?                                              </w:t>
      </w:r>
      <w:r w:rsidRPr="004F2441">
        <w:rPr>
          <w:sz w:val="24"/>
          <w:szCs w:val="24"/>
        </w:rPr>
        <w:t>: …………………………</w:t>
      </w:r>
    </w:p>
    <w:p w:rsidR="00770157" w:rsidRDefault="00770157" w:rsidP="00770157">
      <w:pPr>
        <w:jc w:val="both"/>
        <w:rPr>
          <w:sz w:val="24"/>
          <w:szCs w:val="24"/>
        </w:rPr>
      </w:pPr>
      <w:r>
        <w:rPr>
          <w:sz w:val="24"/>
          <w:szCs w:val="24"/>
        </w:rPr>
        <w:tab/>
        <w:t>(If required in the Inquiry)</w:t>
      </w:r>
    </w:p>
    <w:p w:rsidR="00661241" w:rsidRPr="004F2441" w:rsidRDefault="00661241" w:rsidP="005253B9">
      <w:pPr>
        <w:jc w:val="both"/>
        <w:rPr>
          <w:sz w:val="24"/>
          <w:szCs w:val="24"/>
        </w:rPr>
      </w:pPr>
      <w:r>
        <w:rPr>
          <w:sz w:val="24"/>
          <w:szCs w:val="24"/>
        </w:rPr>
        <w:br w:type="page"/>
      </w:r>
    </w:p>
    <w:p w:rsidR="00BF3125" w:rsidRPr="004F2441" w:rsidRDefault="00BF3125">
      <w:pPr>
        <w:jc w:val="center"/>
        <w:rPr>
          <w:b/>
          <w:bCs/>
          <w:sz w:val="24"/>
          <w:szCs w:val="24"/>
          <w:u w:val="single"/>
        </w:rPr>
      </w:pPr>
      <w:r w:rsidRPr="004F2441">
        <w:rPr>
          <w:b/>
          <w:bCs/>
          <w:sz w:val="24"/>
          <w:szCs w:val="24"/>
          <w:u w:val="single"/>
        </w:rPr>
        <w:lastRenderedPageBreak/>
        <w:t>280MVA, 400 / 157</w:t>
      </w:r>
      <w:r w:rsidRPr="004F2441">
        <w:rPr>
          <w:b/>
          <w:bCs/>
          <w:sz w:val="24"/>
          <w:szCs w:val="24"/>
          <w:u w:val="single"/>
          <w:lang w:val="en-GB"/>
        </w:rPr>
        <w:t>.</w:t>
      </w:r>
      <w:r w:rsidRPr="004F2441">
        <w:rPr>
          <w:b/>
          <w:bCs/>
          <w:sz w:val="24"/>
          <w:szCs w:val="24"/>
          <w:u w:val="single"/>
        </w:rPr>
        <w:t>5 / 30kV THREE-PHASE AUTOTRANSFORMERS</w:t>
      </w:r>
    </w:p>
    <w:p w:rsidR="00BF3125" w:rsidRPr="004F2441" w:rsidRDefault="00BF3125">
      <w:pPr>
        <w:jc w:val="center"/>
        <w:rPr>
          <w:sz w:val="24"/>
          <w:szCs w:val="24"/>
        </w:rPr>
      </w:pPr>
    </w:p>
    <w:p w:rsidR="0010277B" w:rsidRPr="00CF2DCF" w:rsidRDefault="004A7F16" w:rsidP="00D63F4C">
      <w:pPr>
        <w:jc w:val="center"/>
        <w:rPr>
          <w:b/>
          <w:bCs/>
          <w:sz w:val="24"/>
          <w:szCs w:val="24"/>
          <w:u w:val="single"/>
        </w:rPr>
      </w:pPr>
      <w:r w:rsidRPr="004F2441">
        <w:rPr>
          <w:b/>
          <w:bCs/>
          <w:sz w:val="24"/>
          <w:szCs w:val="24"/>
          <w:u w:val="single"/>
        </w:rPr>
        <w:t xml:space="preserve">ATTACHMENT </w:t>
      </w:r>
      <w:r w:rsidR="00BF3125" w:rsidRPr="004F2441">
        <w:rPr>
          <w:b/>
          <w:bCs/>
          <w:sz w:val="24"/>
          <w:szCs w:val="24"/>
          <w:u w:val="single"/>
        </w:rPr>
        <w:t>"</w:t>
      </w:r>
      <w:r w:rsidRPr="004F2441">
        <w:rPr>
          <w:b/>
          <w:bCs/>
          <w:sz w:val="24"/>
          <w:szCs w:val="24"/>
          <w:u w:val="single"/>
        </w:rPr>
        <w:t>B</w:t>
      </w:r>
      <w:r w:rsidR="00BF3125" w:rsidRPr="004F2441">
        <w:rPr>
          <w:b/>
          <w:bCs/>
          <w:sz w:val="24"/>
          <w:szCs w:val="24"/>
          <w:u w:val="single"/>
        </w:rPr>
        <w:t>"</w:t>
      </w:r>
    </w:p>
    <w:p w:rsidR="00BF3125" w:rsidRPr="004F2441" w:rsidRDefault="00636D12">
      <w:pPr>
        <w:jc w:val="center"/>
        <w:rPr>
          <w:b/>
          <w:bCs/>
          <w:sz w:val="24"/>
          <w:szCs w:val="24"/>
          <w:u w:val="single"/>
        </w:rPr>
      </w:pPr>
      <w:r>
        <w:rPr>
          <w:b/>
          <w:bCs/>
          <w:sz w:val="24"/>
          <w:szCs w:val="24"/>
          <w:u w:val="single"/>
        </w:rPr>
        <w:t>CAPITALIZ</w:t>
      </w:r>
      <w:r w:rsidR="003810A0">
        <w:rPr>
          <w:b/>
          <w:bCs/>
          <w:sz w:val="24"/>
          <w:szCs w:val="24"/>
          <w:u w:val="single"/>
        </w:rPr>
        <w:t>ATION</w:t>
      </w:r>
      <w:r w:rsidR="00BF3125" w:rsidRPr="004F2441">
        <w:rPr>
          <w:b/>
          <w:bCs/>
          <w:sz w:val="24"/>
          <w:szCs w:val="24"/>
          <w:u w:val="single"/>
        </w:rPr>
        <w:t xml:space="preserve"> OF LOSSES </w:t>
      </w:r>
    </w:p>
    <w:p w:rsidR="00054211" w:rsidRDefault="00054211" w:rsidP="00054211">
      <w:pPr>
        <w:jc w:val="center"/>
        <w:rPr>
          <w:b/>
          <w:bCs/>
          <w:sz w:val="24"/>
          <w:szCs w:val="24"/>
          <w:u w:val="single"/>
        </w:rPr>
      </w:pPr>
    </w:p>
    <w:p w:rsidR="00054211" w:rsidRPr="004F2441" w:rsidRDefault="00054211" w:rsidP="00054211">
      <w:pPr>
        <w:jc w:val="center"/>
        <w:rPr>
          <w:b/>
          <w:bCs/>
          <w:sz w:val="24"/>
          <w:szCs w:val="24"/>
          <w:u w:val="single"/>
        </w:rPr>
      </w:pPr>
      <w:r w:rsidRPr="004F2441">
        <w:rPr>
          <w:b/>
          <w:bCs/>
          <w:sz w:val="24"/>
          <w:szCs w:val="24"/>
          <w:u w:val="single"/>
        </w:rPr>
        <w:t xml:space="preserve">INFORMATION BY SELLER </w:t>
      </w:r>
    </w:p>
    <w:p w:rsidR="00BF3125" w:rsidRPr="004F2441" w:rsidRDefault="00BF3125">
      <w:pPr>
        <w:jc w:val="center"/>
        <w:rPr>
          <w:b/>
          <w:bCs/>
          <w:sz w:val="24"/>
          <w:szCs w:val="24"/>
          <w:u w:val="single"/>
        </w:rPr>
      </w:pPr>
    </w:p>
    <w:p w:rsidR="00BF3125" w:rsidRPr="004F2441" w:rsidRDefault="00BF3125">
      <w:pPr>
        <w:jc w:val="both"/>
        <w:rPr>
          <w:sz w:val="24"/>
          <w:szCs w:val="24"/>
        </w:rPr>
      </w:pPr>
    </w:p>
    <w:p w:rsidR="00BF3125" w:rsidRPr="004F2441" w:rsidRDefault="00BF3125">
      <w:pPr>
        <w:jc w:val="both"/>
        <w:rPr>
          <w:sz w:val="24"/>
          <w:szCs w:val="24"/>
        </w:rPr>
      </w:pPr>
    </w:p>
    <w:p w:rsidR="00BF3125" w:rsidRDefault="00FE707B">
      <w:pPr>
        <w:jc w:val="both"/>
        <w:rPr>
          <w:sz w:val="24"/>
          <w:szCs w:val="24"/>
        </w:rPr>
      </w:pPr>
      <w:r>
        <w:rPr>
          <w:sz w:val="24"/>
          <w:szCs w:val="24"/>
        </w:rPr>
        <w:t>For the capitalization of losses, t</w:t>
      </w:r>
      <w:r w:rsidR="003810A0">
        <w:rPr>
          <w:sz w:val="24"/>
          <w:szCs w:val="24"/>
        </w:rPr>
        <w:t xml:space="preserve">he method of EN 50629, Annex </w:t>
      </w:r>
      <w:r w:rsidR="0084729E">
        <w:rPr>
          <w:sz w:val="24"/>
          <w:szCs w:val="24"/>
        </w:rPr>
        <w:t>E is used</w:t>
      </w:r>
      <w:r w:rsidR="00BF33F3">
        <w:rPr>
          <w:sz w:val="24"/>
          <w:szCs w:val="24"/>
        </w:rPr>
        <w:t>.</w:t>
      </w:r>
      <w:r w:rsidR="0084729E">
        <w:rPr>
          <w:sz w:val="24"/>
          <w:szCs w:val="24"/>
        </w:rPr>
        <w:t xml:space="preserve"> </w:t>
      </w:r>
    </w:p>
    <w:p w:rsidR="003810A0" w:rsidRPr="004F2441" w:rsidRDefault="003810A0">
      <w:pPr>
        <w:jc w:val="both"/>
        <w:rPr>
          <w:sz w:val="24"/>
          <w:szCs w:val="24"/>
        </w:rPr>
      </w:pPr>
    </w:p>
    <w:p w:rsidR="00BF3125" w:rsidRPr="00CF2DCF" w:rsidRDefault="009B030F">
      <w:pPr>
        <w:jc w:val="both"/>
        <w:rPr>
          <w:b/>
          <w:sz w:val="24"/>
          <w:szCs w:val="24"/>
        </w:rPr>
      </w:pPr>
      <w:r w:rsidRPr="00956A4C">
        <w:rPr>
          <w:b/>
          <w:sz w:val="24"/>
          <w:szCs w:val="24"/>
        </w:rPr>
        <w:t>1.</w:t>
      </w:r>
      <w:r w:rsidRPr="00CF2DCF">
        <w:rPr>
          <w:b/>
          <w:sz w:val="24"/>
          <w:szCs w:val="24"/>
          <w:u w:val="single"/>
        </w:rPr>
        <w:t xml:space="preserve"> </w:t>
      </w:r>
      <w:r w:rsidR="00BF3125" w:rsidRPr="00CF2DCF">
        <w:rPr>
          <w:b/>
          <w:sz w:val="24"/>
          <w:szCs w:val="24"/>
          <w:u w:val="single"/>
        </w:rPr>
        <w:t xml:space="preserve">Autotransformer </w:t>
      </w:r>
      <w:r w:rsidR="003810A0" w:rsidRPr="00CF2DCF">
        <w:rPr>
          <w:b/>
          <w:sz w:val="24"/>
          <w:szCs w:val="24"/>
          <w:u w:val="single"/>
        </w:rPr>
        <w:t>initial</w:t>
      </w:r>
      <w:r w:rsidR="00BF3125" w:rsidRPr="00CF2DCF">
        <w:rPr>
          <w:b/>
          <w:sz w:val="24"/>
          <w:szCs w:val="24"/>
          <w:u w:val="single"/>
        </w:rPr>
        <w:t xml:space="preserve"> cost and losses</w:t>
      </w:r>
      <w:r w:rsidR="00BF3125" w:rsidRPr="00CF2DCF">
        <w:rPr>
          <w:b/>
          <w:sz w:val="24"/>
          <w:szCs w:val="24"/>
        </w:rPr>
        <w:t>:</w:t>
      </w:r>
    </w:p>
    <w:p w:rsidR="00BF3125" w:rsidRPr="004F2441" w:rsidRDefault="00BF3125">
      <w:pPr>
        <w:jc w:val="both"/>
        <w:rPr>
          <w:sz w:val="24"/>
          <w:szCs w:val="24"/>
        </w:rPr>
      </w:pPr>
    </w:p>
    <w:p w:rsidR="00BF3125" w:rsidRPr="004F2441" w:rsidRDefault="00B537F7">
      <w:pPr>
        <w:jc w:val="both"/>
        <w:rPr>
          <w:sz w:val="24"/>
          <w:szCs w:val="24"/>
        </w:rPr>
      </w:pPr>
      <w:r>
        <w:rPr>
          <w:sz w:val="24"/>
          <w:szCs w:val="24"/>
        </w:rPr>
        <w:t>a</w:t>
      </w:r>
      <w:r w:rsidR="009B030F">
        <w:rPr>
          <w:sz w:val="24"/>
          <w:szCs w:val="24"/>
        </w:rPr>
        <w:t xml:space="preserve">. </w:t>
      </w:r>
      <w:r w:rsidR="00BF3125" w:rsidRPr="004F2441">
        <w:rPr>
          <w:sz w:val="24"/>
          <w:szCs w:val="24"/>
        </w:rPr>
        <w:t xml:space="preserve">Autotransformer </w:t>
      </w:r>
      <w:r w:rsidR="003810A0">
        <w:rPr>
          <w:sz w:val="24"/>
          <w:szCs w:val="24"/>
        </w:rPr>
        <w:t>initial</w:t>
      </w:r>
      <w:r w:rsidR="00BF3125" w:rsidRPr="004F2441">
        <w:rPr>
          <w:sz w:val="24"/>
          <w:szCs w:val="24"/>
        </w:rPr>
        <w:t xml:space="preserve"> cost</w:t>
      </w:r>
    </w:p>
    <w:p w:rsidR="00BF3125" w:rsidRPr="004F2441" w:rsidRDefault="00BF3125">
      <w:pPr>
        <w:jc w:val="both"/>
        <w:rPr>
          <w:sz w:val="24"/>
          <w:szCs w:val="24"/>
        </w:rPr>
      </w:pPr>
      <w:r w:rsidRPr="004F2441">
        <w:rPr>
          <w:sz w:val="24"/>
          <w:szCs w:val="24"/>
        </w:rPr>
        <w:t xml:space="preserve">(The </w:t>
      </w:r>
      <w:proofErr w:type="gramStart"/>
      <w:r w:rsidRPr="004F2441">
        <w:rPr>
          <w:sz w:val="24"/>
          <w:szCs w:val="24"/>
        </w:rPr>
        <w:t>auto-transformer</w:t>
      </w:r>
      <w:proofErr w:type="gramEnd"/>
      <w:r w:rsidRPr="004F2441">
        <w:rPr>
          <w:sz w:val="24"/>
          <w:szCs w:val="24"/>
        </w:rPr>
        <w:t xml:space="preserve"> total </w:t>
      </w:r>
      <w:r w:rsidR="003810A0">
        <w:rPr>
          <w:sz w:val="24"/>
          <w:szCs w:val="24"/>
        </w:rPr>
        <w:t>initial</w:t>
      </w:r>
      <w:r w:rsidRPr="004F2441">
        <w:rPr>
          <w:sz w:val="24"/>
          <w:szCs w:val="24"/>
        </w:rPr>
        <w:t xml:space="preserve"> cost will be</w:t>
      </w:r>
    </w:p>
    <w:p w:rsidR="00BF3125" w:rsidRPr="004F2441" w:rsidRDefault="00D80887">
      <w:pPr>
        <w:jc w:val="both"/>
        <w:rPr>
          <w:sz w:val="24"/>
          <w:szCs w:val="24"/>
        </w:rPr>
      </w:pPr>
      <w:proofErr w:type="gramStart"/>
      <w:r>
        <w:rPr>
          <w:sz w:val="24"/>
          <w:szCs w:val="24"/>
        </w:rPr>
        <w:t>calculated</w:t>
      </w:r>
      <w:proofErr w:type="gramEnd"/>
      <w:r w:rsidRPr="004F2441">
        <w:rPr>
          <w:sz w:val="24"/>
          <w:szCs w:val="24"/>
        </w:rPr>
        <w:t xml:space="preserve"> </w:t>
      </w:r>
      <w:r w:rsidR="00BF3125" w:rsidRPr="004F2441">
        <w:rPr>
          <w:sz w:val="24"/>
          <w:szCs w:val="24"/>
        </w:rPr>
        <w:t xml:space="preserve">by the Purchaser </w:t>
      </w:r>
      <w:r>
        <w:rPr>
          <w:sz w:val="24"/>
          <w:szCs w:val="24"/>
        </w:rPr>
        <w:t>according to the</w:t>
      </w:r>
    </w:p>
    <w:p w:rsidR="00BF3125" w:rsidRPr="004F2441" w:rsidRDefault="00D80887" w:rsidP="004A7F16">
      <w:pPr>
        <w:jc w:val="both"/>
        <w:rPr>
          <w:sz w:val="24"/>
          <w:szCs w:val="24"/>
        </w:rPr>
      </w:pPr>
      <w:r>
        <w:rPr>
          <w:sz w:val="24"/>
          <w:szCs w:val="24"/>
        </w:rPr>
        <w:t>Special Terms of the Inquiry – evaluation of the Bids</w:t>
      </w:r>
      <w:r w:rsidR="005253B9">
        <w:rPr>
          <w:sz w:val="24"/>
          <w:szCs w:val="24"/>
        </w:rPr>
        <w:t>)</w:t>
      </w:r>
      <w:r w:rsidR="005253B9">
        <w:rPr>
          <w:sz w:val="24"/>
          <w:szCs w:val="24"/>
        </w:rPr>
        <w:tab/>
        <w:t>:</w:t>
      </w:r>
      <w:r w:rsidR="005253B9">
        <w:rPr>
          <w:sz w:val="24"/>
          <w:szCs w:val="24"/>
        </w:rPr>
        <w:tab/>
      </w:r>
      <w:r w:rsidR="003810A0">
        <w:rPr>
          <w:sz w:val="24"/>
          <w:szCs w:val="24"/>
        </w:rPr>
        <w:t>IC</w:t>
      </w:r>
      <w:r w:rsidR="005253B9">
        <w:rPr>
          <w:sz w:val="24"/>
          <w:szCs w:val="24"/>
        </w:rPr>
        <w:t xml:space="preserve"> </w:t>
      </w:r>
      <w:r w:rsidR="00BF3125" w:rsidRPr="004F2441">
        <w:rPr>
          <w:sz w:val="24"/>
          <w:szCs w:val="24"/>
        </w:rPr>
        <w:t>=</w:t>
      </w:r>
      <w:r w:rsidR="003810A0">
        <w:rPr>
          <w:sz w:val="24"/>
          <w:szCs w:val="24"/>
        </w:rPr>
        <w:t xml:space="preserve"> </w:t>
      </w:r>
      <w:r w:rsidR="00BF3125" w:rsidRPr="004F2441">
        <w:rPr>
          <w:sz w:val="24"/>
          <w:szCs w:val="24"/>
        </w:rPr>
        <w:t>…………</w:t>
      </w:r>
      <w:r w:rsidR="003810A0">
        <w:rPr>
          <w:sz w:val="24"/>
          <w:szCs w:val="24"/>
        </w:rPr>
        <w:t>……</w:t>
      </w:r>
      <w:r w:rsidR="007528B0">
        <w:rPr>
          <w:sz w:val="24"/>
          <w:szCs w:val="24"/>
        </w:rPr>
        <w:t>….</w:t>
      </w:r>
      <w:r w:rsidR="00BF3125" w:rsidRPr="004F2441">
        <w:rPr>
          <w:sz w:val="24"/>
          <w:szCs w:val="24"/>
        </w:rPr>
        <w:t xml:space="preserve"> </w:t>
      </w:r>
      <w:r w:rsidR="003810A0" w:rsidRPr="00CF2DCF">
        <w:rPr>
          <w:sz w:val="24"/>
          <w:szCs w:val="24"/>
        </w:rPr>
        <w:t>€</w:t>
      </w:r>
    </w:p>
    <w:p w:rsidR="00BF3125" w:rsidRPr="004F2441" w:rsidRDefault="00BF3125">
      <w:pPr>
        <w:jc w:val="both"/>
        <w:rPr>
          <w:sz w:val="24"/>
          <w:szCs w:val="24"/>
        </w:rPr>
      </w:pPr>
    </w:p>
    <w:p w:rsidR="00B537F7" w:rsidRDefault="0084729E">
      <w:pPr>
        <w:jc w:val="both"/>
        <w:rPr>
          <w:sz w:val="24"/>
          <w:szCs w:val="24"/>
        </w:rPr>
      </w:pPr>
      <w:r>
        <w:rPr>
          <w:sz w:val="24"/>
          <w:szCs w:val="24"/>
        </w:rPr>
        <w:t>b</w:t>
      </w:r>
      <w:r w:rsidR="009B030F">
        <w:rPr>
          <w:sz w:val="24"/>
          <w:szCs w:val="24"/>
        </w:rPr>
        <w:t xml:space="preserve">. </w:t>
      </w:r>
      <w:r w:rsidR="00BF3125" w:rsidRPr="004F2441">
        <w:rPr>
          <w:sz w:val="24"/>
          <w:szCs w:val="24"/>
        </w:rPr>
        <w:t>No-load loss</w:t>
      </w:r>
      <w:r w:rsidR="00260FE4" w:rsidRPr="00260FE4">
        <w:rPr>
          <w:sz w:val="24"/>
          <w:szCs w:val="24"/>
        </w:rPr>
        <w:t xml:space="preserve"> </w:t>
      </w:r>
      <w:r w:rsidR="00260FE4" w:rsidRPr="004F2441">
        <w:rPr>
          <w:sz w:val="24"/>
          <w:szCs w:val="24"/>
        </w:rPr>
        <w:t xml:space="preserve">at rated voltage </w:t>
      </w:r>
      <w:r w:rsidR="00B537F7">
        <w:rPr>
          <w:sz w:val="24"/>
          <w:szCs w:val="24"/>
        </w:rPr>
        <w:t>and</w:t>
      </w:r>
      <w:r w:rsidR="000A7DAB">
        <w:rPr>
          <w:sz w:val="24"/>
          <w:szCs w:val="24"/>
        </w:rPr>
        <w:t xml:space="preserve"> principal tapping</w:t>
      </w:r>
      <w:r w:rsidR="000A7DAB" w:rsidRPr="004F2441">
        <w:rPr>
          <w:sz w:val="24"/>
          <w:szCs w:val="24"/>
        </w:rPr>
        <w:t xml:space="preserve"> </w:t>
      </w:r>
    </w:p>
    <w:p w:rsidR="00BF3125" w:rsidRPr="004F2441" w:rsidRDefault="00B537F7" w:rsidP="00B537F7">
      <w:pPr>
        <w:jc w:val="both"/>
        <w:rPr>
          <w:sz w:val="24"/>
          <w:szCs w:val="24"/>
        </w:rPr>
      </w:pPr>
      <w:r>
        <w:rPr>
          <w:sz w:val="24"/>
          <w:szCs w:val="24"/>
        </w:rPr>
        <w:t xml:space="preserve">    </w:t>
      </w:r>
      <w:r w:rsidR="00BF3125" w:rsidRPr="004F2441">
        <w:rPr>
          <w:sz w:val="24"/>
          <w:szCs w:val="24"/>
        </w:rPr>
        <w:t>(</w:t>
      </w:r>
      <w:proofErr w:type="gramStart"/>
      <w:r w:rsidR="000A7DAB">
        <w:rPr>
          <w:sz w:val="24"/>
          <w:szCs w:val="24"/>
        </w:rPr>
        <w:t>guaranteed</w:t>
      </w:r>
      <w:proofErr w:type="gramEnd"/>
      <w:r w:rsidR="000A7DAB">
        <w:rPr>
          <w:sz w:val="24"/>
          <w:szCs w:val="24"/>
        </w:rPr>
        <w:t xml:space="preserve"> value</w:t>
      </w:r>
      <w:r w:rsidR="00BF3125" w:rsidRPr="004F2441">
        <w:rPr>
          <w:sz w:val="24"/>
          <w:szCs w:val="24"/>
        </w:rPr>
        <w:t>)</w:t>
      </w:r>
      <w:r>
        <w:rPr>
          <w:sz w:val="24"/>
          <w:szCs w:val="24"/>
        </w:rPr>
        <w:tab/>
      </w:r>
      <w:r>
        <w:rPr>
          <w:sz w:val="24"/>
          <w:szCs w:val="24"/>
        </w:rPr>
        <w:tab/>
      </w:r>
      <w:r>
        <w:rPr>
          <w:sz w:val="24"/>
          <w:szCs w:val="24"/>
        </w:rPr>
        <w:tab/>
      </w:r>
      <w:r w:rsidR="00BF3125" w:rsidRPr="004F2441">
        <w:rPr>
          <w:sz w:val="24"/>
          <w:szCs w:val="24"/>
        </w:rPr>
        <w:tab/>
      </w:r>
      <w:r w:rsidR="00BF3125" w:rsidRPr="004F2441">
        <w:rPr>
          <w:sz w:val="24"/>
          <w:szCs w:val="24"/>
        </w:rPr>
        <w:tab/>
      </w:r>
      <w:r w:rsidR="00BF3125" w:rsidRPr="004F2441">
        <w:rPr>
          <w:sz w:val="24"/>
          <w:szCs w:val="24"/>
        </w:rPr>
        <w:tab/>
        <w:t>:</w:t>
      </w:r>
      <w:r w:rsidR="0084729E">
        <w:rPr>
          <w:sz w:val="24"/>
          <w:szCs w:val="24"/>
        </w:rPr>
        <w:tab/>
        <w:t>P</w:t>
      </w:r>
      <w:r w:rsidR="0084729E">
        <w:rPr>
          <w:sz w:val="24"/>
          <w:szCs w:val="24"/>
          <w:vertAlign w:val="subscript"/>
        </w:rPr>
        <w:t>0</w:t>
      </w:r>
      <w:r w:rsidR="00BF3125" w:rsidRPr="004F2441">
        <w:rPr>
          <w:sz w:val="24"/>
          <w:szCs w:val="24"/>
        </w:rPr>
        <w:t xml:space="preserve"> = …………</w:t>
      </w:r>
      <w:r>
        <w:rPr>
          <w:sz w:val="24"/>
          <w:szCs w:val="24"/>
        </w:rPr>
        <w:t xml:space="preserve">……. </w:t>
      </w:r>
      <w:r w:rsidR="00BF3125" w:rsidRPr="004F2441">
        <w:rPr>
          <w:sz w:val="24"/>
          <w:szCs w:val="24"/>
        </w:rPr>
        <w:t>kW</w:t>
      </w:r>
    </w:p>
    <w:p w:rsidR="00BF3125" w:rsidRPr="004F2441" w:rsidRDefault="00BF3125">
      <w:pPr>
        <w:jc w:val="both"/>
        <w:rPr>
          <w:sz w:val="24"/>
          <w:szCs w:val="24"/>
        </w:rPr>
      </w:pPr>
    </w:p>
    <w:p w:rsidR="00BF3125" w:rsidRPr="00CF2DCF" w:rsidRDefault="0084729E" w:rsidP="00260FE4">
      <w:pPr>
        <w:jc w:val="both"/>
        <w:rPr>
          <w:sz w:val="24"/>
          <w:szCs w:val="24"/>
        </w:rPr>
      </w:pPr>
      <w:r>
        <w:rPr>
          <w:sz w:val="24"/>
          <w:szCs w:val="24"/>
        </w:rPr>
        <w:t>c</w:t>
      </w:r>
      <w:r w:rsidR="00260FE4" w:rsidRPr="00260FE4">
        <w:rPr>
          <w:sz w:val="24"/>
          <w:szCs w:val="24"/>
        </w:rPr>
        <w:t>.</w:t>
      </w:r>
      <w:r w:rsidR="00260FE4">
        <w:rPr>
          <w:sz w:val="24"/>
          <w:szCs w:val="24"/>
        </w:rPr>
        <w:t xml:space="preserve"> </w:t>
      </w:r>
      <w:r w:rsidR="00B537F7">
        <w:rPr>
          <w:sz w:val="24"/>
          <w:szCs w:val="24"/>
        </w:rPr>
        <w:t>Load</w:t>
      </w:r>
      <w:r w:rsidR="00BF3125" w:rsidRPr="00CF2DCF">
        <w:rPr>
          <w:sz w:val="24"/>
          <w:szCs w:val="24"/>
        </w:rPr>
        <w:t xml:space="preserve"> loss at </w:t>
      </w:r>
      <w:r w:rsidR="00260FE4">
        <w:rPr>
          <w:sz w:val="24"/>
          <w:szCs w:val="24"/>
        </w:rPr>
        <w:t xml:space="preserve">rated load </w:t>
      </w:r>
      <w:r w:rsidR="00BF3125" w:rsidRPr="00CF2DCF">
        <w:rPr>
          <w:sz w:val="24"/>
          <w:szCs w:val="24"/>
        </w:rPr>
        <w:t>280</w:t>
      </w:r>
      <w:r w:rsidR="00713487">
        <w:rPr>
          <w:sz w:val="24"/>
          <w:szCs w:val="24"/>
        </w:rPr>
        <w:t xml:space="preserve"> </w:t>
      </w:r>
      <w:r w:rsidR="00260FE4" w:rsidRPr="00CF2DCF">
        <w:rPr>
          <w:sz w:val="24"/>
          <w:szCs w:val="24"/>
        </w:rPr>
        <w:t>M</w:t>
      </w:r>
      <w:r w:rsidR="00BF3125" w:rsidRPr="00CF2DCF">
        <w:rPr>
          <w:sz w:val="24"/>
          <w:szCs w:val="24"/>
        </w:rPr>
        <w:t>VA</w:t>
      </w:r>
      <w:r w:rsidR="00713487">
        <w:rPr>
          <w:sz w:val="24"/>
          <w:szCs w:val="24"/>
        </w:rPr>
        <w:t xml:space="preserve"> on</w:t>
      </w:r>
      <w:r w:rsidR="009413C5" w:rsidRPr="009413C5">
        <w:rPr>
          <w:sz w:val="24"/>
          <w:szCs w:val="24"/>
        </w:rPr>
        <w:t xml:space="preserve"> HV</w:t>
      </w:r>
      <w:r w:rsidR="00CF33DB">
        <w:rPr>
          <w:sz w:val="24"/>
          <w:szCs w:val="24"/>
        </w:rPr>
        <w:t xml:space="preserve"> </w:t>
      </w:r>
      <w:r w:rsidR="009413C5">
        <w:rPr>
          <w:sz w:val="24"/>
          <w:szCs w:val="24"/>
        </w:rPr>
        <w:t xml:space="preserve">and </w:t>
      </w:r>
      <w:r w:rsidR="00260FE4" w:rsidRPr="00CF2DCF">
        <w:rPr>
          <w:sz w:val="24"/>
          <w:szCs w:val="24"/>
        </w:rPr>
        <w:t xml:space="preserve">MV </w:t>
      </w:r>
      <w:r w:rsidR="00CF33DB">
        <w:rPr>
          <w:sz w:val="24"/>
          <w:szCs w:val="24"/>
        </w:rPr>
        <w:t>sides</w:t>
      </w:r>
    </w:p>
    <w:p w:rsidR="00260FE4" w:rsidRPr="00CF2DCF" w:rsidRDefault="00F705F2" w:rsidP="00CF2DCF">
      <w:pPr>
        <w:rPr>
          <w:sz w:val="24"/>
          <w:szCs w:val="24"/>
        </w:rPr>
      </w:pPr>
      <w:r>
        <w:rPr>
          <w:sz w:val="24"/>
          <w:szCs w:val="24"/>
        </w:rPr>
        <w:t xml:space="preserve">   </w:t>
      </w:r>
      <w:r w:rsidR="00CF33DB">
        <w:rPr>
          <w:sz w:val="24"/>
          <w:szCs w:val="24"/>
        </w:rPr>
        <w:t>(HV = MV)</w:t>
      </w:r>
      <w:r w:rsidR="00713487">
        <w:rPr>
          <w:sz w:val="24"/>
          <w:szCs w:val="24"/>
        </w:rPr>
        <w:t>,</w:t>
      </w:r>
      <w:r w:rsidR="00CF33DB">
        <w:rPr>
          <w:sz w:val="24"/>
          <w:szCs w:val="24"/>
        </w:rPr>
        <w:t xml:space="preserve"> </w:t>
      </w:r>
      <w:r w:rsidR="00713487">
        <w:rPr>
          <w:sz w:val="24"/>
          <w:szCs w:val="24"/>
        </w:rPr>
        <w:t>no</w:t>
      </w:r>
      <w:r w:rsidR="00260FE4">
        <w:rPr>
          <w:sz w:val="24"/>
          <w:szCs w:val="24"/>
        </w:rPr>
        <w:t xml:space="preserve"> </w:t>
      </w:r>
      <w:r w:rsidR="00713487">
        <w:rPr>
          <w:sz w:val="24"/>
          <w:szCs w:val="24"/>
        </w:rPr>
        <w:t>load on LV side</w:t>
      </w:r>
      <w:r w:rsidR="00260FE4">
        <w:rPr>
          <w:sz w:val="24"/>
          <w:szCs w:val="24"/>
        </w:rPr>
        <w:t xml:space="preserve">, </w:t>
      </w:r>
      <w:r w:rsidR="00713487" w:rsidRPr="004F2441">
        <w:rPr>
          <w:sz w:val="24"/>
          <w:szCs w:val="24"/>
        </w:rPr>
        <w:t xml:space="preserve">at </w:t>
      </w:r>
      <w:r w:rsidR="00713487">
        <w:rPr>
          <w:sz w:val="24"/>
          <w:szCs w:val="24"/>
        </w:rPr>
        <w:t xml:space="preserve">principal tapping </w:t>
      </w:r>
    </w:p>
    <w:p w:rsidR="00BF3125" w:rsidRPr="004F2441" w:rsidRDefault="00713487">
      <w:pPr>
        <w:jc w:val="both"/>
        <w:rPr>
          <w:sz w:val="24"/>
          <w:szCs w:val="24"/>
        </w:rPr>
      </w:pPr>
      <w:r>
        <w:rPr>
          <w:sz w:val="24"/>
          <w:szCs w:val="24"/>
        </w:rPr>
        <w:t xml:space="preserve"> </w:t>
      </w:r>
      <w:r w:rsidR="00F705F2">
        <w:rPr>
          <w:sz w:val="24"/>
          <w:szCs w:val="24"/>
        </w:rPr>
        <w:t xml:space="preserve">  </w:t>
      </w:r>
      <w:proofErr w:type="gramStart"/>
      <w:r w:rsidR="0005403B">
        <w:rPr>
          <w:sz w:val="24"/>
          <w:szCs w:val="24"/>
        </w:rPr>
        <w:t>and</w:t>
      </w:r>
      <w:proofErr w:type="gramEnd"/>
      <w:r w:rsidR="0005403B">
        <w:rPr>
          <w:sz w:val="24"/>
          <w:szCs w:val="24"/>
        </w:rPr>
        <w:t xml:space="preserve"> </w:t>
      </w:r>
      <w:r w:rsidR="00920389">
        <w:rPr>
          <w:sz w:val="24"/>
          <w:szCs w:val="24"/>
        </w:rPr>
        <w:t>at</w:t>
      </w:r>
      <w:r>
        <w:rPr>
          <w:sz w:val="24"/>
          <w:szCs w:val="24"/>
        </w:rPr>
        <w:t xml:space="preserve"> </w:t>
      </w:r>
      <w:r w:rsidR="0005403B">
        <w:rPr>
          <w:sz w:val="24"/>
          <w:szCs w:val="24"/>
        </w:rPr>
        <w:t xml:space="preserve">reference </w:t>
      </w:r>
      <w:r w:rsidR="00CF33DB">
        <w:rPr>
          <w:sz w:val="24"/>
          <w:szCs w:val="24"/>
        </w:rPr>
        <w:t>temperature</w:t>
      </w:r>
      <w:r w:rsidR="0005403B">
        <w:rPr>
          <w:sz w:val="24"/>
          <w:szCs w:val="24"/>
        </w:rPr>
        <w:t xml:space="preserve"> 75</w:t>
      </w:r>
      <w:r w:rsidR="0005403B" w:rsidRPr="007F16C1">
        <w:rPr>
          <w:sz w:val="24"/>
          <w:szCs w:val="24"/>
        </w:rPr>
        <w:t>°</w:t>
      </w:r>
      <w:r w:rsidR="0005403B">
        <w:rPr>
          <w:sz w:val="24"/>
          <w:szCs w:val="24"/>
        </w:rPr>
        <w:t>C</w:t>
      </w:r>
      <w:r w:rsidR="00FB16BC">
        <w:rPr>
          <w:sz w:val="24"/>
          <w:szCs w:val="24"/>
        </w:rPr>
        <w:t>,</w:t>
      </w:r>
      <w:r w:rsidR="00CF33DB" w:rsidRPr="004F2441">
        <w:rPr>
          <w:sz w:val="24"/>
          <w:szCs w:val="24"/>
        </w:rPr>
        <w:t xml:space="preserve"> </w:t>
      </w:r>
      <w:r w:rsidR="00BF3125" w:rsidRPr="004F2441">
        <w:rPr>
          <w:sz w:val="24"/>
          <w:szCs w:val="24"/>
        </w:rPr>
        <w:t>(</w:t>
      </w:r>
      <w:r w:rsidR="000A7DAB">
        <w:rPr>
          <w:sz w:val="24"/>
          <w:szCs w:val="24"/>
        </w:rPr>
        <w:t>guaranteed value</w:t>
      </w:r>
      <w:r w:rsidR="00BF3125" w:rsidRPr="004F2441">
        <w:rPr>
          <w:sz w:val="24"/>
          <w:szCs w:val="24"/>
        </w:rPr>
        <w:t>)</w:t>
      </w:r>
      <w:r w:rsidR="00BF3125" w:rsidRPr="004F2441">
        <w:rPr>
          <w:sz w:val="24"/>
          <w:szCs w:val="24"/>
        </w:rPr>
        <w:tab/>
        <w:t>:</w:t>
      </w:r>
      <w:r w:rsidR="00BF3125" w:rsidRPr="004F2441">
        <w:rPr>
          <w:sz w:val="24"/>
          <w:szCs w:val="24"/>
        </w:rPr>
        <w:tab/>
      </w:r>
      <w:r w:rsidR="0084729E">
        <w:rPr>
          <w:sz w:val="24"/>
          <w:szCs w:val="24"/>
        </w:rPr>
        <w:t>P</w:t>
      </w:r>
      <w:r w:rsidR="007528B0">
        <w:rPr>
          <w:sz w:val="24"/>
          <w:szCs w:val="24"/>
          <w:vertAlign w:val="subscript"/>
        </w:rPr>
        <w:t>HM</w:t>
      </w:r>
      <w:r w:rsidR="00BF3125" w:rsidRPr="004F2441">
        <w:rPr>
          <w:sz w:val="24"/>
          <w:szCs w:val="24"/>
        </w:rPr>
        <w:t xml:space="preserve"> = …………</w:t>
      </w:r>
      <w:r w:rsidR="007528B0">
        <w:rPr>
          <w:sz w:val="24"/>
          <w:szCs w:val="24"/>
        </w:rPr>
        <w:t>……</w:t>
      </w:r>
      <w:r w:rsidR="0084729E">
        <w:rPr>
          <w:sz w:val="24"/>
          <w:szCs w:val="24"/>
        </w:rPr>
        <w:t xml:space="preserve"> </w:t>
      </w:r>
      <w:r w:rsidR="00BF3125" w:rsidRPr="004F2441">
        <w:rPr>
          <w:sz w:val="24"/>
          <w:szCs w:val="24"/>
        </w:rPr>
        <w:t>kW</w:t>
      </w:r>
    </w:p>
    <w:p w:rsidR="0084729E" w:rsidRPr="004F2441" w:rsidRDefault="0084729E" w:rsidP="0084729E">
      <w:pPr>
        <w:jc w:val="both"/>
        <w:rPr>
          <w:sz w:val="24"/>
          <w:szCs w:val="24"/>
        </w:rPr>
      </w:pPr>
    </w:p>
    <w:p w:rsidR="007528B0" w:rsidRPr="00D077E6" w:rsidRDefault="007528B0" w:rsidP="007528B0">
      <w:pPr>
        <w:jc w:val="both"/>
        <w:rPr>
          <w:sz w:val="24"/>
          <w:szCs w:val="24"/>
        </w:rPr>
      </w:pPr>
      <w:r>
        <w:rPr>
          <w:sz w:val="24"/>
          <w:szCs w:val="24"/>
        </w:rPr>
        <w:t>d</w:t>
      </w:r>
      <w:r w:rsidRPr="00260FE4">
        <w:rPr>
          <w:sz w:val="24"/>
          <w:szCs w:val="24"/>
        </w:rPr>
        <w:t>.</w:t>
      </w:r>
      <w:r>
        <w:rPr>
          <w:sz w:val="24"/>
          <w:szCs w:val="24"/>
        </w:rPr>
        <w:t xml:space="preserve"> Load</w:t>
      </w:r>
      <w:r w:rsidRPr="00D077E6">
        <w:rPr>
          <w:sz w:val="24"/>
          <w:szCs w:val="24"/>
        </w:rPr>
        <w:t xml:space="preserve"> loss at </w:t>
      </w:r>
      <w:r>
        <w:rPr>
          <w:sz w:val="24"/>
          <w:szCs w:val="24"/>
        </w:rPr>
        <w:t xml:space="preserve">load </w:t>
      </w:r>
      <w:r w:rsidRPr="00CF2DCF">
        <w:rPr>
          <w:sz w:val="24"/>
          <w:szCs w:val="24"/>
        </w:rPr>
        <w:t>60</w:t>
      </w:r>
      <w:r>
        <w:rPr>
          <w:sz w:val="24"/>
          <w:szCs w:val="24"/>
        </w:rPr>
        <w:t xml:space="preserve"> </w:t>
      </w:r>
      <w:r w:rsidRPr="00D077E6">
        <w:rPr>
          <w:sz w:val="24"/>
          <w:szCs w:val="24"/>
        </w:rPr>
        <w:t>MVA</w:t>
      </w:r>
      <w:r>
        <w:rPr>
          <w:sz w:val="24"/>
          <w:szCs w:val="24"/>
        </w:rPr>
        <w:t xml:space="preserve"> on</w:t>
      </w:r>
      <w:r w:rsidRPr="009413C5">
        <w:rPr>
          <w:sz w:val="24"/>
          <w:szCs w:val="24"/>
        </w:rPr>
        <w:t xml:space="preserve"> HV</w:t>
      </w:r>
      <w:r>
        <w:rPr>
          <w:sz w:val="24"/>
          <w:szCs w:val="24"/>
        </w:rPr>
        <w:t xml:space="preserve"> and L</w:t>
      </w:r>
      <w:r w:rsidRPr="00D077E6">
        <w:rPr>
          <w:sz w:val="24"/>
          <w:szCs w:val="24"/>
        </w:rPr>
        <w:t xml:space="preserve">V </w:t>
      </w:r>
      <w:r>
        <w:rPr>
          <w:sz w:val="24"/>
          <w:szCs w:val="24"/>
        </w:rPr>
        <w:t>sides</w:t>
      </w:r>
    </w:p>
    <w:p w:rsidR="007528B0" w:rsidRPr="00D077E6" w:rsidRDefault="007528B0" w:rsidP="007528B0">
      <w:pPr>
        <w:rPr>
          <w:sz w:val="24"/>
          <w:szCs w:val="24"/>
        </w:rPr>
      </w:pPr>
      <w:r>
        <w:rPr>
          <w:sz w:val="24"/>
          <w:szCs w:val="24"/>
        </w:rPr>
        <w:t xml:space="preserve">   (HV = LV), no load on MV side, </w:t>
      </w:r>
      <w:r w:rsidRPr="004F2441">
        <w:rPr>
          <w:sz w:val="24"/>
          <w:szCs w:val="24"/>
        </w:rPr>
        <w:t xml:space="preserve">at </w:t>
      </w:r>
      <w:r>
        <w:rPr>
          <w:sz w:val="24"/>
          <w:szCs w:val="24"/>
        </w:rPr>
        <w:t xml:space="preserve">principal tapping </w:t>
      </w:r>
    </w:p>
    <w:p w:rsidR="007528B0" w:rsidRPr="004F2441" w:rsidRDefault="007528B0" w:rsidP="007528B0">
      <w:pPr>
        <w:jc w:val="both"/>
        <w:rPr>
          <w:sz w:val="24"/>
          <w:szCs w:val="24"/>
        </w:rPr>
      </w:pPr>
      <w:r>
        <w:rPr>
          <w:sz w:val="24"/>
          <w:szCs w:val="24"/>
        </w:rPr>
        <w:t xml:space="preserve">   </w:t>
      </w:r>
      <w:proofErr w:type="gramStart"/>
      <w:r>
        <w:rPr>
          <w:sz w:val="24"/>
          <w:szCs w:val="24"/>
        </w:rPr>
        <w:t>and</w:t>
      </w:r>
      <w:proofErr w:type="gramEnd"/>
      <w:r>
        <w:rPr>
          <w:sz w:val="24"/>
          <w:szCs w:val="24"/>
        </w:rPr>
        <w:t xml:space="preserve"> at reference temperature 75</w:t>
      </w:r>
      <w:r w:rsidRPr="007F16C1">
        <w:rPr>
          <w:sz w:val="24"/>
          <w:szCs w:val="24"/>
        </w:rPr>
        <w:t>°</w:t>
      </w:r>
      <w:r>
        <w:rPr>
          <w:sz w:val="24"/>
          <w:szCs w:val="24"/>
        </w:rPr>
        <w:t>C,</w:t>
      </w:r>
      <w:r w:rsidRPr="004F2441">
        <w:rPr>
          <w:sz w:val="24"/>
          <w:szCs w:val="24"/>
        </w:rPr>
        <w:t xml:space="preserve"> (</w:t>
      </w:r>
      <w:r>
        <w:rPr>
          <w:sz w:val="24"/>
          <w:szCs w:val="24"/>
        </w:rPr>
        <w:t>guaranteed value</w:t>
      </w:r>
      <w:r w:rsidRPr="004F2441">
        <w:rPr>
          <w:sz w:val="24"/>
          <w:szCs w:val="24"/>
        </w:rPr>
        <w:t>)</w:t>
      </w:r>
      <w:r w:rsidRPr="004F2441">
        <w:rPr>
          <w:sz w:val="24"/>
          <w:szCs w:val="24"/>
        </w:rPr>
        <w:tab/>
        <w:t>:</w:t>
      </w:r>
      <w:r w:rsidRPr="004F2441">
        <w:rPr>
          <w:sz w:val="24"/>
          <w:szCs w:val="24"/>
        </w:rPr>
        <w:tab/>
      </w:r>
      <w:r>
        <w:rPr>
          <w:sz w:val="24"/>
          <w:szCs w:val="24"/>
        </w:rPr>
        <w:t>P</w:t>
      </w:r>
      <w:r>
        <w:rPr>
          <w:sz w:val="24"/>
          <w:szCs w:val="24"/>
          <w:vertAlign w:val="subscript"/>
        </w:rPr>
        <w:t>HL</w:t>
      </w:r>
      <w:r w:rsidRPr="004F2441">
        <w:rPr>
          <w:sz w:val="24"/>
          <w:szCs w:val="24"/>
        </w:rPr>
        <w:t xml:space="preserve"> = …………</w:t>
      </w:r>
      <w:r>
        <w:rPr>
          <w:sz w:val="24"/>
          <w:szCs w:val="24"/>
        </w:rPr>
        <w:t xml:space="preserve">…… </w:t>
      </w:r>
      <w:r w:rsidRPr="004F2441">
        <w:rPr>
          <w:sz w:val="24"/>
          <w:szCs w:val="24"/>
        </w:rPr>
        <w:t>kW</w:t>
      </w:r>
    </w:p>
    <w:p w:rsidR="007528B0" w:rsidRPr="004F2441" w:rsidRDefault="007528B0" w:rsidP="007528B0">
      <w:pPr>
        <w:jc w:val="both"/>
        <w:rPr>
          <w:sz w:val="24"/>
          <w:szCs w:val="24"/>
        </w:rPr>
      </w:pPr>
    </w:p>
    <w:p w:rsidR="007528B0" w:rsidRPr="00D077E6" w:rsidRDefault="007528B0" w:rsidP="007528B0">
      <w:pPr>
        <w:jc w:val="both"/>
        <w:rPr>
          <w:sz w:val="24"/>
          <w:szCs w:val="24"/>
        </w:rPr>
      </w:pPr>
      <w:r>
        <w:rPr>
          <w:sz w:val="24"/>
          <w:szCs w:val="24"/>
        </w:rPr>
        <w:t>e</w:t>
      </w:r>
      <w:r w:rsidRPr="00260FE4">
        <w:rPr>
          <w:sz w:val="24"/>
          <w:szCs w:val="24"/>
        </w:rPr>
        <w:t>.</w:t>
      </w:r>
      <w:r>
        <w:rPr>
          <w:sz w:val="24"/>
          <w:szCs w:val="24"/>
        </w:rPr>
        <w:t xml:space="preserve"> Load</w:t>
      </w:r>
      <w:r w:rsidRPr="00D077E6">
        <w:rPr>
          <w:sz w:val="24"/>
          <w:szCs w:val="24"/>
        </w:rPr>
        <w:t xml:space="preserve"> loss at </w:t>
      </w:r>
      <w:r>
        <w:rPr>
          <w:sz w:val="24"/>
          <w:szCs w:val="24"/>
        </w:rPr>
        <w:t xml:space="preserve">load </w:t>
      </w:r>
      <w:r w:rsidRPr="00D077E6">
        <w:rPr>
          <w:sz w:val="24"/>
          <w:szCs w:val="24"/>
        </w:rPr>
        <w:t>60</w:t>
      </w:r>
      <w:r>
        <w:rPr>
          <w:sz w:val="24"/>
          <w:szCs w:val="24"/>
        </w:rPr>
        <w:t xml:space="preserve"> </w:t>
      </w:r>
      <w:r w:rsidRPr="00D077E6">
        <w:rPr>
          <w:sz w:val="24"/>
          <w:szCs w:val="24"/>
        </w:rPr>
        <w:t>MVA</w:t>
      </w:r>
      <w:r>
        <w:rPr>
          <w:sz w:val="24"/>
          <w:szCs w:val="24"/>
        </w:rPr>
        <w:t xml:space="preserve"> on M</w:t>
      </w:r>
      <w:r w:rsidRPr="009413C5">
        <w:rPr>
          <w:sz w:val="24"/>
          <w:szCs w:val="24"/>
        </w:rPr>
        <w:t>V</w:t>
      </w:r>
      <w:r>
        <w:rPr>
          <w:sz w:val="24"/>
          <w:szCs w:val="24"/>
        </w:rPr>
        <w:t xml:space="preserve"> and L</w:t>
      </w:r>
      <w:r w:rsidRPr="00D077E6">
        <w:rPr>
          <w:sz w:val="24"/>
          <w:szCs w:val="24"/>
        </w:rPr>
        <w:t xml:space="preserve">V </w:t>
      </w:r>
      <w:r>
        <w:rPr>
          <w:sz w:val="24"/>
          <w:szCs w:val="24"/>
        </w:rPr>
        <w:t>sides</w:t>
      </w:r>
    </w:p>
    <w:p w:rsidR="007528B0" w:rsidRPr="00D077E6" w:rsidRDefault="007528B0" w:rsidP="007528B0">
      <w:pPr>
        <w:rPr>
          <w:sz w:val="24"/>
          <w:szCs w:val="24"/>
        </w:rPr>
      </w:pPr>
      <w:r>
        <w:rPr>
          <w:sz w:val="24"/>
          <w:szCs w:val="24"/>
        </w:rPr>
        <w:t xml:space="preserve">   (MV = LV), no load on HV side, </w:t>
      </w:r>
      <w:r w:rsidRPr="004F2441">
        <w:rPr>
          <w:sz w:val="24"/>
          <w:szCs w:val="24"/>
        </w:rPr>
        <w:t xml:space="preserve">at </w:t>
      </w:r>
      <w:r>
        <w:rPr>
          <w:sz w:val="24"/>
          <w:szCs w:val="24"/>
        </w:rPr>
        <w:t xml:space="preserve">principal tapping </w:t>
      </w:r>
    </w:p>
    <w:p w:rsidR="007528B0" w:rsidRPr="004F2441" w:rsidRDefault="007528B0" w:rsidP="007528B0">
      <w:pPr>
        <w:jc w:val="both"/>
        <w:rPr>
          <w:sz w:val="24"/>
          <w:szCs w:val="24"/>
        </w:rPr>
      </w:pPr>
      <w:r>
        <w:rPr>
          <w:sz w:val="24"/>
          <w:szCs w:val="24"/>
        </w:rPr>
        <w:t xml:space="preserve">   </w:t>
      </w:r>
      <w:proofErr w:type="gramStart"/>
      <w:r>
        <w:rPr>
          <w:sz w:val="24"/>
          <w:szCs w:val="24"/>
        </w:rPr>
        <w:t>and</w:t>
      </w:r>
      <w:proofErr w:type="gramEnd"/>
      <w:r>
        <w:rPr>
          <w:sz w:val="24"/>
          <w:szCs w:val="24"/>
        </w:rPr>
        <w:t xml:space="preserve"> at reference temperature 75</w:t>
      </w:r>
      <w:r w:rsidRPr="007F16C1">
        <w:rPr>
          <w:sz w:val="24"/>
          <w:szCs w:val="24"/>
        </w:rPr>
        <w:t>°</w:t>
      </w:r>
      <w:r>
        <w:rPr>
          <w:sz w:val="24"/>
          <w:szCs w:val="24"/>
        </w:rPr>
        <w:t>C,</w:t>
      </w:r>
      <w:r w:rsidRPr="004F2441">
        <w:rPr>
          <w:sz w:val="24"/>
          <w:szCs w:val="24"/>
        </w:rPr>
        <w:t xml:space="preserve"> (</w:t>
      </w:r>
      <w:r>
        <w:rPr>
          <w:sz w:val="24"/>
          <w:szCs w:val="24"/>
        </w:rPr>
        <w:t>guaranteed value</w:t>
      </w:r>
      <w:r w:rsidRPr="004F2441">
        <w:rPr>
          <w:sz w:val="24"/>
          <w:szCs w:val="24"/>
        </w:rPr>
        <w:t>)</w:t>
      </w:r>
      <w:r w:rsidRPr="004F2441">
        <w:rPr>
          <w:sz w:val="24"/>
          <w:szCs w:val="24"/>
        </w:rPr>
        <w:tab/>
        <w:t>:</w:t>
      </w:r>
      <w:r w:rsidRPr="004F2441">
        <w:rPr>
          <w:sz w:val="24"/>
          <w:szCs w:val="24"/>
        </w:rPr>
        <w:tab/>
      </w:r>
      <w:r>
        <w:rPr>
          <w:sz w:val="24"/>
          <w:szCs w:val="24"/>
        </w:rPr>
        <w:t>P</w:t>
      </w:r>
      <w:r>
        <w:rPr>
          <w:sz w:val="24"/>
          <w:szCs w:val="24"/>
          <w:vertAlign w:val="subscript"/>
        </w:rPr>
        <w:t>ML</w:t>
      </w:r>
      <w:r w:rsidRPr="004F2441">
        <w:rPr>
          <w:sz w:val="24"/>
          <w:szCs w:val="24"/>
        </w:rPr>
        <w:t xml:space="preserve"> = …………</w:t>
      </w:r>
      <w:r>
        <w:rPr>
          <w:sz w:val="24"/>
          <w:szCs w:val="24"/>
        </w:rPr>
        <w:t xml:space="preserve">…… </w:t>
      </w:r>
      <w:r w:rsidRPr="004F2441">
        <w:rPr>
          <w:sz w:val="24"/>
          <w:szCs w:val="24"/>
        </w:rPr>
        <w:t>kW</w:t>
      </w:r>
    </w:p>
    <w:p w:rsidR="007528B0" w:rsidRPr="004F2441" w:rsidRDefault="007528B0" w:rsidP="007528B0">
      <w:pPr>
        <w:jc w:val="both"/>
        <w:rPr>
          <w:sz w:val="24"/>
          <w:szCs w:val="24"/>
        </w:rPr>
      </w:pPr>
    </w:p>
    <w:p w:rsidR="0084729E" w:rsidRPr="00CF2DCF" w:rsidRDefault="007528B0" w:rsidP="0084729E">
      <w:pPr>
        <w:jc w:val="both"/>
        <w:rPr>
          <w:sz w:val="24"/>
          <w:szCs w:val="24"/>
        </w:rPr>
      </w:pPr>
      <w:r>
        <w:rPr>
          <w:sz w:val="24"/>
          <w:szCs w:val="24"/>
        </w:rPr>
        <w:t>f</w:t>
      </w:r>
      <w:r w:rsidR="0084729E" w:rsidRPr="0084729E">
        <w:rPr>
          <w:sz w:val="24"/>
          <w:szCs w:val="24"/>
        </w:rPr>
        <w:t>.</w:t>
      </w:r>
      <w:r w:rsidR="0084729E">
        <w:rPr>
          <w:sz w:val="24"/>
          <w:szCs w:val="24"/>
        </w:rPr>
        <w:t xml:space="preserve"> </w:t>
      </w:r>
      <w:r w:rsidR="0084729E" w:rsidRPr="00CF2DCF">
        <w:rPr>
          <w:sz w:val="24"/>
          <w:szCs w:val="24"/>
        </w:rPr>
        <w:t xml:space="preserve">Cooling loss at autotransformer </w:t>
      </w:r>
      <w:r w:rsidR="00BD1D7D">
        <w:rPr>
          <w:sz w:val="24"/>
          <w:szCs w:val="24"/>
        </w:rPr>
        <w:t>no-load operation</w:t>
      </w:r>
      <w:r w:rsidR="0084729E" w:rsidRPr="00CF2DCF">
        <w:rPr>
          <w:sz w:val="24"/>
          <w:szCs w:val="24"/>
        </w:rPr>
        <w:t xml:space="preserve">, with </w:t>
      </w:r>
    </w:p>
    <w:p w:rsidR="0084729E" w:rsidRPr="00CF2DCF" w:rsidRDefault="00F705F2" w:rsidP="00F705F2">
      <w:pPr>
        <w:jc w:val="both"/>
        <w:rPr>
          <w:sz w:val="24"/>
          <w:szCs w:val="24"/>
        </w:rPr>
      </w:pPr>
      <w:r>
        <w:rPr>
          <w:sz w:val="24"/>
          <w:szCs w:val="24"/>
        </w:rPr>
        <w:t xml:space="preserve">    </w:t>
      </w:r>
      <w:proofErr w:type="gramStart"/>
      <w:r w:rsidR="00BD1D7D" w:rsidRPr="0089060F">
        <w:rPr>
          <w:sz w:val="24"/>
          <w:szCs w:val="24"/>
        </w:rPr>
        <w:t>only</w:t>
      </w:r>
      <w:proofErr w:type="gramEnd"/>
      <w:r w:rsidR="00BD1D7D" w:rsidRPr="0089060F">
        <w:rPr>
          <w:sz w:val="24"/>
          <w:szCs w:val="24"/>
        </w:rPr>
        <w:t xml:space="preserve"> </w:t>
      </w:r>
      <w:r w:rsidR="0084729E" w:rsidRPr="00CF2DCF">
        <w:rPr>
          <w:sz w:val="24"/>
          <w:szCs w:val="24"/>
        </w:rPr>
        <w:t xml:space="preserve">the first </w:t>
      </w:r>
      <w:r w:rsidR="00235655">
        <w:rPr>
          <w:sz w:val="24"/>
          <w:szCs w:val="24"/>
        </w:rPr>
        <w:t xml:space="preserve">cooling </w:t>
      </w:r>
      <w:r w:rsidR="0084729E" w:rsidRPr="00CF2DCF">
        <w:rPr>
          <w:sz w:val="24"/>
          <w:szCs w:val="24"/>
        </w:rPr>
        <w:t>control group in operation</w:t>
      </w:r>
    </w:p>
    <w:p w:rsidR="0084729E" w:rsidRPr="004F2441" w:rsidRDefault="0084729E" w:rsidP="0084729E">
      <w:pPr>
        <w:jc w:val="both"/>
        <w:rPr>
          <w:sz w:val="24"/>
          <w:szCs w:val="24"/>
        </w:rPr>
      </w:pPr>
      <w:r>
        <w:rPr>
          <w:sz w:val="24"/>
          <w:szCs w:val="24"/>
        </w:rPr>
        <w:t xml:space="preserve">    (</w:t>
      </w:r>
      <w:proofErr w:type="gramStart"/>
      <w:r>
        <w:rPr>
          <w:sz w:val="24"/>
          <w:szCs w:val="24"/>
        </w:rPr>
        <w:t>guaranteed</w:t>
      </w:r>
      <w:proofErr w:type="gramEnd"/>
      <w:r>
        <w:rPr>
          <w:sz w:val="24"/>
          <w:szCs w:val="24"/>
        </w:rPr>
        <w:t xml:space="preserve"> value)</w:t>
      </w:r>
      <w:r w:rsidR="00F705F2">
        <w:rPr>
          <w:sz w:val="24"/>
          <w:szCs w:val="24"/>
        </w:rPr>
        <w:tab/>
      </w:r>
      <w:r w:rsidR="00F705F2">
        <w:rPr>
          <w:sz w:val="24"/>
          <w:szCs w:val="24"/>
        </w:rPr>
        <w:tab/>
      </w:r>
      <w:r w:rsidR="00F705F2">
        <w:rPr>
          <w:sz w:val="24"/>
          <w:szCs w:val="24"/>
        </w:rPr>
        <w:tab/>
      </w:r>
      <w:r w:rsidR="00F705F2">
        <w:rPr>
          <w:sz w:val="24"/>
          <w:szCs w:val="24"/>
        </w:rPr>
        <w:tab/>
      </w:r>
      <w:r w:rsidRPr="004F2441">
        <w:rPr>
          <w:sz w:val="24"/>
          <w:szCs w:val="24"/>
        </w:rPr>
        <w:tab/>
      </w:r>
      <w:r w:rsidRPr="004F2441">
        <w:rPr>
          <w:sz w:val="24"/>
          <w:szCs w:val="24"/>
        </w:rPr>
        <w:tab/>
        <w:t>:</w:t>
      </w:r>
      <w:r w:rsidRPr="004F2441">
        <w:rPr>
          <w:sz w:val="24"/>
          <w:szCs w:val="24"/>
        </w:rPr>
        <w:tab/>
      </w:r>
      <w:r>
        <w:rPr>
          <w:sz w:val="24"/>
          <w:szCs w:val="24"/>
        </w:rPr>
        <w:t>P</w:t>
      </w:r>
      <w:r w:rsidR="007528B0">
        <w:rPr>
          <w:sz w:val="24"/>
          <w:szCs w:val="24"/>
          <w:vertAlign w:val="subscript"/>
        </w:rPr>
        <w:t>C</w:t>
      </w:r>
      <w:r w:rsidR="00F705F2">
        <w:rPr>
          <w:sz w:val="24"/>
          <w:szCs w:val="24"/>
          <w:vertAlign w:val="subscript"/>
        </w:rPr>
        <w:t>0</w:t>
      </w:r>
      <w:r w:rsidRPr="004F2441">
        <w:rPr>
          <w:sz w:val="24"/>
          <w:szCs w:val="24"/>
        </w:rPr>
        <w:t xml:space="preserve"> = …………</w:t>
      </w:r>
      <w:r>
        <w:rPr>
          <w:sz w:val="24"/>
          <w:szCs w:val="24"/>
        </w:rPr>
        <w:t xml:space="preserve">…… </w:t>
      </w:r>
      <w:r w:rsidRPr="004F2441">
        <w:rPr>
          <w:sz w:val="24"/>
          <w:szCs w:val="24"/>
        </w:rPr>
        <w:t>kW</w:t>
      </w:r>
    </w:p>
    <w:p w:rsidR="00BF3125" w:rsidRPr="004F2441" w:rsidRDefault="00BF3125">
      <w:pPr>
        <w:jc w:val="both"/>
        <w:rPr>
          <w:sz w:val="24"/>
          <w:szCs w:val="24"/>
        </w:rPr>
      </w:pPr>
    </w:p>
    <w:p w:rsidR="00BF3125" w:rsidRPr="004F2441" w:rsidRDefault="007528B0">
      <w:pPr>
        <w:jc w:val="both"/>
        <w:rPr>
          <w:sz w:val="24"/>
          <w:szCs w:val="24"/>
        </w:rPr>
      </w:pPr>
      <w:r>
        <w:rPr>
          <w:sz w:val="24"/>
          <w:szCs w:val="24"/>
        </w:rPr>
        <w:t>g</w:t>
      </w:r>
      <w:r w:rsidR="009B030F">
        <w:rPr>
          <w:sz w:val="24"/>
          <w:szCs w:val="24"/>
        </w:rPr>
        <w:t xml:space="preserve">. </w:t>
      </w:r>
      <w:r w:rsidR="0084729E">
        <w:rPr>
          <w:sz w:val="24"/>
          <w:szCs w:val="24"/>
        </w:rPr>
        <w:t>Total c</w:t>
      </w:r>
      <w:r w:rsidR="00BF3125" w:rsidRPr="004F2441">
        <w:rPr>
          <w:sz w:val="24"/>
          <w:szCs w:val="24"/>
        </w:rPr>
        <w:t xml:space="preserve">ooling </w:t>
      </w:r>
      <w:r w:rsidR="0084729E">
        <w:rPr>
          <w:sz w:val="24"/>
          <w:szCs w:val="24"/>
        </w:rPr>
        <w:t>loss,</w:t>
      </w:r>
      <w:r w:rsidR="0084729E" w:rsidRPr="004F2441">
        <w:rPr>
          <w:sz w:val="24"/>
          <w:szCs w:val="24"/>
        </w:rPr>
        <w:t xml:space="preserve"> </w:t>
      </w:r>
      <w:r w:rsidR="0084729E">
        <w:rPr>
          <w:sz w:val="24"/>
          <w:szCs w:val="24"/>
        </w:rPr>
        <w:t xml:space="preserve">with </w:t>
      </w:r>
      <w:r w:rsidR="00260FE4">
        <w:rPr>
          <w:sz w:val="24"/>
          <w:szCs w:val="24"/>
        </w:rPr>
        <w:t xml:space="preserve">all </w:t>
      </w:r>
      <w:r w:rsidR="00235655">
        <w:rPr>
          <w:sz w:val="24"/>
          <w:szCs w:val="24"/>
        </w:rPr>
        <w:t>cooling units</w:t>
      </w:r>
      <w:r w:rsidR="0084729E">
        <w:rPr>
          <w:sz w:val="24"/>
          <w:szCs w:val="24"/>
        </w:rPr>
        <w:t xml:space="preserve"> in operation</w:t>
      </w:r>
      <w:r w:rsidR="00FB16BC">
        <w:rPr>
          <w:sz w:val="24"/>
          <w:szCs w:val="24"/>
        </w:rPr>
        <w:t>,</w:t>
      </w:r>
    </w:p>
    <w:p w:rsidR="00BF3125" w:rsidRPr="004F2441" w:rsidRDefault="0084729E">
      <w:pPr>
        <w:jc w:val="both"/>
        <w:rPr>
          <w:sz w:val="24"/>
          <w:szCs w:val="24"/>
        </w:rPr>
      </w:pPr>
      <w:r>
        <w:rPr>
          <w:sz w:val="24"/>
          <w:szCs w:val="24"/>
        </w:rPr>
        <w:t xml:space="preserve">    </w:t>
      </w:r>
      <w:proofErr w:type="gramStart"/>
      <w:r>
        <w:rPr>
          <w:sz w:val="24"/>
          <w:szCs w:val="24"/>
        </w:rPr>
        <w:t>excluding</w:t>
      </w:r>
      <w:proofErr w:type="gramEnd"/>
      <w:r>
        <w:rPr>
          <w:sz w:val="24"/>
          <w:szCs w:val="24"/>
        </w:rPr>
        <w:t xml:space="preserve"> standby cooler</w:t>
      </w:r>
      <w:r w:rsidRPr="004F2441">
        <w:rPr>
          <w:sz w:val="24"/>
          <w:szCs w:val="24"/>
        </w:rPr>
        <w:t xml:space="preserve"> </w:t>
      </w:r>
      <w:r w:rsidR="000A7DAB">
        <w:rPr>
          <w:sz w:val="24"/>
          <w:szCs w:val="24"/>
        </w:rPr>
        <w:t>(guaranteed value)</w:t>
      </w:r>
      <w:r w:rsidR="00BF3125" w:rsidRPr="004F2441">
        <w:rPr>
          <w:sz w:val="24"/>
          <w:szCs w:val="24"/>
        </w:rPr>
        <w:tab/>
      </w:r>
      <w:r w:rsidR="00BF3125" w:rsidRPr="004F2441">
        <w:rPr>
          <w:sz w:val="24"/>
          <w:szCs w:val="24"/>
        </w:rPr>
        <w:tab/>
        <w:t>:</w:t>
      </w:r>
      <w:r w:rsidR="00BF3125" w:rsidRPr="004F2441">
        <w:rPr>
          <w:sz w:val="24"/>
          <w:szCs w:val="24"/>
        </w:rPr>
        <w:tab/>
      </w:r>
      <w:r>
        <w:rPr>
          <w:sz w:val="24"/>
          <w:szCs w:val="24"/>
        </w:rPr>
        <w:t>P</w:t>
      </w:r>
      <w:r w:rsidR="007528B0">
        <w:rPr>
          <w:sz w:val="24"/>
          <w:szCs w:val="24"/>
          <w:vertAlign w:val="subscript"/>
        </w:rPr>
        <w:t>CS</w:t>
      </w:r>
      <w:r w:rsidR="00BF3125" w:rsidRPr="004F2441">
        <w:rPr>
          <w:sz w:val="24"/>
          <w:szCs w:val="24"/>
        </w:rPr>
        <w:t xml:space="preserve"> = …………</w:t>
      </w:r>
      <w:r>
        <w:rPr>
          <w:sz w:val="24"/>
          <w:szCs w:val="24"/>
        </w:rPr>
        <w:t xml:space="preserve">…… </w:t>
      </w:r>
      <w:r w:rsidR="00BF3125" w:rsidRPr="004F2441">
        <w:rPr>
          <w:sz w:val="24"/>
          <w:szCs w:val="24"/>
        </w:rPr>
        <w:t>kW</w:t>
      </w:r>
    </w:p>
    <w:p w:rsidR="00BF3125" w:rsidRPr="004F2441" w:rsidRDefault="00BF3125">
      <w:pPr>
        <w:jc w:val="both"/>
        <w:rPr>
          <w:sz w:val="24"/>
          <w:szCs w:val="24"/>
        </w:rPr>
      </w:pPr>
    </w:p>
    <w:p w:rsidR="00BF3125" w:rsidRPr="004F2441" w:rsidRDefault="00BF3125">
      <w:pPr>
        <w:jc w:val="both"/>
        <w:rPr>
          <w:sz w:val="24"/>
          <w:szCs w:val="24"/>
        </w:rPr>
      </w:pPr>
    </w:p>
    <w:p w:rsidR="00BF3125" w:rsidRPr="00CF2DCF" w:rsidRDefault="009B030F">
      <w:pPr>
        <w:jc w:val="both"/>
        <w:rPr>
          <w:b/>
          <w:sz w:val="24"/>
          <w:szCs w:val="24"/>
        </w:rPr>
      </w:pPr>
      <w:r w:rsidRPr="00956A4C">
        <w:rPr>
          <w:b/>
          <w:sz w:val="24"/>
          <w:szCs w:val="24"/>
        </w:rPr>
        <w:t>2.</w:t>
      </w:r>
      <w:r w:rsidRPr="00CF2DCF">
        <w:rPr>
          <w:b/>
          <w:sz w:val="24"/>
          <w:szCs w:val="24"/>
        </w:rPr>
        <w:t xml:space="preserve"> </w:t>
      </w:r>
      <w:r w:rsidR="00BF3125" w:rsidRPr="00CF2DCF">
        <w:rPr>
          <w:b/>
          <w:sz w:val="24"/>
          <w:szCs w:val="24"/>
          <w:u w:val="single"/>
        </w:rPr>
        <w:t xml:space="preserve">Autotransformer </w:t>
      </w:r>
      <w:r w:rsidR="00F705F2" w:rsidRPr="00CF2DCF">
        <w:rPr>
          <w:b/>
          <w:sz w:val="24"/>
          <w:szCs w:val="24"/>
          <w:u w:val="single"/>
        </w:rPr>
        <w:t xml:space="preserve">total ownership </w:t>
      </w:r>
      <w:r w:rsidR="00BF3125" w:rsidRPr="00CF2DCF">
        <w:rPr>
          <w:b/>
          <w:sz w:val="24"/>
          <w:szCs w:val="24"/>
          <w:u w:val="single"/>
        </w:rPr>
        <w:t>cost</w:t>
      </w:r>
    </w:p>
    <w:p w:rsidR="00BF3125" w:rsidRPr="004F2441" w:rsidRDefault="00BF3125">
      <w:pPr>
        <w:jc w:val="both"/>
        <w:rPr>
          <w:sz w:val="24"/>
          <w:szCs w:val="24"/>
        </w:rPr>
      </w:pPr>
    </w:p>
    <w:p w:rsidR="00BF3125" w:rsidRDefault="00F705F2" w:rsidP="00A9427B">
      <w:pPr>
        <w:jc w:val="both"/>
        <w:rPr>
          <w:sz w:val="24"/>
          <w:szCs w:val="24"/>
        </w:rPr>
      </w:pPr>
      <w:r>
        <w:rPr>
          <w:sz w:val="24"/>
          <w:szCs w:val="24"/>
        </w:rPr>
        <w:t xml:space="preserve">The </w:t>
      </w:r>
      <w:r w:rsidR="00256EC1">
        <w:rPr>
          <w:sz w:val="24"/>
          <w:szCs w:val="24"/>
        </w:rPr>
        <w:t xml:space="preserve">capitalized </w:t>
      </w:r>
      <w:r w:rsidR="007F0F0F">
        <w:rPr>
          <w:sz w:val="24"/>
          <w:szCs w:val="24"/>
        </w:rPr>
        <w:t xml:space="preserve">losses </w:t>
      </w:r>
      <w:r w:rsidR="00F16B77">
        <w:rPr>
          <w:sz w:val="24"/>
          <w:szCs w:val="24"/>
        </w:rPr>
        <w:t>(C</w:t>
      </w:r>
      <w:r w:rsidR="00256EC1">
        <w:rPr>
          <w:sz w:val="24"/>
          <w:szCs w:val="24"/>
        </w:rPr>
        <w:t>L</w:t>
      </w:r>
      <w:r w:rsidR="007F0F0F">
        <w:rPr>
          <w:sz w:val="24"/>
          <w:szCs w:val="24"/>
        </w:rPr>
        <w:t xml:space="preserve">) and the </w:t>
      </w:r>
      <w:r>
        <w:rPr>
          <w:sz w:val="24"/>
          <w:szCs w:val="24"/>
        </w:rPr>
        <w:t>total cost</w:t>
      </w:r>
      <w:r w:rsidR="00AC4262">
        <w:rPr>
          <w:sz w:val="24"/>
          <w:szCs w:val="24"/>
        </w:rPr>
        <w:t xml:space="preserve"> of</w:t>
      </w:r>
      <w:r w:rsidR="00AC4262" w:rsidRPr="00AC4262">
        <w:rPr>
          <w:sz w:val="24"/>
          <w:szCs w:val="24"/>
        </w:rPr>
        <w:t xml:space="preserve"> </w:t>
      </w:r>
      <w:r w:rsidR="00AC4262">
        <w:rPr>
          <w:sz w:val="24"/>
          <w:szCs w:val="24"/>
        </w:rPr>
        <w:t>ownership</w:t>
      </w:r>
      <w:r w:rsidR="007F0F0F">
        <w:rPr>
          <w:sz w:val="24"/>
          <w:szCs w:val="24"/>
        </w:rPr>
        <w:t xml:space="preserve"> (TCO)</w:t>
      </w:r>
      <w:r>
        <w:rPr>
          <w:sz w:val="24"/>
          <w:szCs w:val="24"/>
        </w:rPr>
        <w:t xml:space="preserve"> of the autotransformer will be calculated from the </w:t>
      </w:r>
      <w:proofErr w:type="gramStart"/>
      <w:r>
        <w:rPr>
          <w:sz w:val="24"/>
          <w:szCs w:val="24"/>
        </w:rPr>
        <w:t>above mentioned</w:t>
      </w:r>
      <w:proofErr w:type="gramEnd"/>
      <w:r>
        <w:rPr>
          <w:sz w:val="24"/>
          <w:szCs w:val="24"/>
        </w:rPr>
        <w:t xml:space="preserve"> data and the following</w:t>
      </w:r>
      <w:r w:rsidR="004E24E2">
        <w:rPr>
          <w:sz w:val="24"/>
          <w:szCs w:val="24"/>
        </w:rPr>
        <w:t xml:space="preserve"> mathematical</w:t>
      </w:r>
      <w:r>
        <w:rPr>
          <w:sz w:val="24"/>
          <w:szCs w:val="24"/>
        </w:rPr>
        <w:t xml:space="preserve"> type</w:t>
      </w:r>
      <w:r w:rsidR="004E24E2">
        <w:rPr>
          <w:sz w:val="24"/>
          <w:szCs w:val="24"/>
        </w:rPr>
        <w:t>s</w:t>
      </w:r>
      <w:r w:rsidR="0066635F">
        <w:rPr>
          <w:sz w:val="24"/>
          <w:szCs w:val="24"/>
        </w:rPr>
        <w:t>.</w:t>
      </w:r>
      <w:r w:rsidR="00A9427B">
        <w:rPr>
          <w:sz w:val="24"/>
          <w:szCs w:val="24"/>
        </w:rPr>
        <w:t xml:space="preserve"> As an intermediate step, the calculation of the total load loss </w:t>
      </w:r>
      <w:proofErr w:type="spellStart"/>
      <w:r w:rsidR="00A9427B">
        <w:rPr>
          <w:sz w:val="24"/>
          <w:szCs w:val="24"/>
        </w:rPr>
        <w:t>P</w:t>
      </w:r>
      <w:r w:rsidR="00A9427B">
        <w:rPr>
          <w:sz w:val="24"/>
          <w:szCs w:val="24"/>
          <w:vertAlign w:val="subscript"/>
        </w:rPr>
        <w:t>k</w:t>
      </w:r>
      <w:proofErr w:type="spellEnd"/>
      <w:r w:rsidR="00A9427B">
        <w:rPr>
          <w:sz w:val="24"/>
          <w:szCs w:val="24"/>
        </w:rPr>
        <w:t xml:space="preserve"> of the autotransformer</w:t>
      </w:r>
      <w:r w:rsidR="005F5582">
        <w:rPr>
          <w:sz w:val="24"/>
          <w:szCs w:val="24"/>
        </w:rPr>
        <w:t xml:space="preserve"> is necessary,</w:t>
      </w:r>
      <w:r w:rsidR="00A9427B">
        <w:rPr>
          <w:sz w:val="24"/>
          <w:szCs w:val="24"/>
        </w:rPr>
        <w:t xml:space="preserve"> at</w:t>
      </w:r>
      <w:r w:rsidR="00A9427B" w:rsidRPr="00A9427B">
        <w:rPr>
          <w:sz w:val="24"/>
          <w:szCs w:val="24"/>
        </w:rPr>
        <w:t xml:space="preserve"> </w:t>
      </w:r>
      <w:r w:rsidR="00A9427B">
        <w:rPr>
          <w:sz w:val="24"/>
          <w:szCs w:val="24"/>
        </w:rPr>
        <w:t xml:space="preserve">rated load </w:t>
      </w:r>
      <w:r w:rsidR="00A9427B" w:rsidRPr="00D077E6">
        <w:rPr>
          <w:sz w:val="24"/>
          <w:szCs w:val="24"/>
        </w:rPr>
        <w:t>280</w:t>
      </w:r>
      <w:r w:rsidR="00A9427B">
        <w:rPr>
          <w:sz w:val="24"/>
          <w:szCs w:val="24"/>
        </w:rPr>
        <w:t xml:space="preserve"> </w:t>
      </w:r>
      <w:r w:rsidR="00A9427B" w:rsidRPr="00D077E6">
        <w:rPr>
          <w:sz w:val="24"/>
          <w:szCs w:val="24"/>
        </w:rPr>
        <w:t>MVA</w:t>
      </w:r>
      <w:r w:rsidR="00A9427B">
        <w:rPr>
          <w:sz w:val="24"/>
          <w:szCs w:val="24"/>
        </w:rPr>
        <w:t xml:space="preserve"> on</w:t>
      </w:r>
      <w:r w:rsidR="00A9427B" w:rsidRPr="009413C5">
        <w:rPr>
          <w:sz w:val="24"/>
          <w:szCs w:val="24"/>
        </w:rPr>
        <w:t xml:space="preserve"> HV</w:t>
      </w:r>
      <w:r w:rsidR="00A9427B">
        <w:rPr>
          <w:sz w:val="24"/>
          <w:szCs w:val="24"/>
        </w:rPr>
        <w:t xml:space="preserve"> and </w:t>
      </w:r>
      <w:r w:rsidR="00A9427B" w:rsidRPr="00D077E6">
        <w:rPr>
          <w:sz w:val="24"/>
          <w:szCs w:val="24"/>
        </w:rPr>
        <w:t xml:space="preserve">MV </w:t>
      </w:r>
      <w:r w:rsidR="00A9427B">
        <w:rPr>
          <w:sz w:val="24"/>
          <w:szCs w:val="24"/>
        </w:rPr>
        <w:t>sides, rated load</w:t>
      </w:r>
      <w:r w:rsidR="005F5582">
        <w:rPr>
          <w:sz w:val="24"/>
          <w:szCs w:val="24"/>
        </w:rPr>
        <w:t xml:space="preserve"> 60 MVA</w:t>
      </w:r>
      <w:r w:rsidR="00A9427B">
        <w:rPr>
          <w:sz w:val="24"/>
          <w:szCs w:val="24"/>
        </w:rPr>
        <w:t xml:space="preserve"> on LV side, </w:t>
      </w:r>
      <w:r w:rsidR="00A9427B" w:rsidRPr="004F2441">
        <w:rPr>
          <w:sz w:val="24"/>
          <w:szCs w:val="24"/>
        </w:rPr>
        <w:t xml:space="preserve">at </w:t>
      </w:r>
      <w:r w:rsidR="00A9427B">
        <w:rPr>
          <w:sz w:val="24"/>
          <w:szCs w:val="24"/>
        </w:rPr>
        <w:t>principal tapping and at reference temperature 75</w:t>
      </w:r>
      <w:r w:rsidR="00A9427B" w:rsidRPr="007F16C1">
        <w:rPr>
          <w:sz w:val="24"/>
          <w:szCs w:val="24"/>
        </w:rPr>
        <w:t>°</w:t>
      </w:r>
      <w:r w:rsidR="00A9427B">
        <w:rPr>
          <w:sz w:val="24"/>
          <w:szCs w:val="24"/>
        </w:rPr>
        <w:t>C</w:t>
      </w:r>
      <w:r w:rsidR="005F5582">
        <w:rPr>
          <w:sz w:val="24"/>
          <w:szCs w:val="24"/>
        </w:rPr>
        <w:t>.</w:t>
      </w:r>
      <w:r w:rsidR="001570C6">
        <w:rPr>
          <w:sz w:val="24"/>
          <w:szCs w:val="24"/>
        </w:rPr>
        <w:t xml:space="preserve"> The following type for this calculation </w:t>
      </w:r>
      <w:proofErr w:type="gramStart"/>
      <w:r w:rsidR="001570C6">
        <w:rPr>
          <w:sz w:val="24"/>
          <w:szCs w:val="24"/>
        </w:rPr>
        <w:t>is based</w:t>
      </w:r>
      <w:proofErr w:type="gramEnd"/>
      <w:r w:rsidR="001570C6">
        <w:rPr>
          <w:sz w:val="24"/>
          <w:szCs w:val="24"/>
        </w:rPr>
        <w:t xml:space="preserve"> on the method described in IEC 60076-8.</w:t>
      </w:r>
      <w:r w:rsidR="0066635F" w:rsidRPr="0066635F">
        <w:rPr>
          <w:sz w:val="24"/>
          <w:szCs w:val="24"/>
        </w:rPr>
        <w:t xml:space="preserve"> </w:t>
      </w:r>
      <w:r w:rsidR="0066635F">
        <w:rPr>
          <w:sz w:val="24"/>
          <w:szCs w:val="24"/>
        </w:rPr>
        <w:t xml:space="preserve">In </w:t>
      </w:r>
      <w:r w:rsidR="001570C6">
        <w:rPr>
          <w:sz w:val="24"/>
          <w:szCs w:val="24"/>
        </w:rPr>
        <w:t>all</w:t>
      </w:r>
      <w:r w:rsidR="0066635F">
        <w:rPr>
          <w:sz w:val="24"/>
          <w:szCs w:val="24"/>
        </w:rPr>
        <w:t xml:space="preserve"> types, all losses are expressed in kW and all costs are expressed in </w:t>
      </w:r>
      <w:r w:rsidR="0066635F" w:rsidRPr="00A14A14">
        <w:rPr>
          <w:sz w:val="24"/>
          <w:szCs w:val="24"/>
        </w:rPr>
        <w:t>€</w:t>
      </w:r>
      <w:r w:rsidR="0066635F">
        <w:rPr>
          <w:sz w:val="24"/>
          <w:szCs w:val="24"/>
        </w:rPr>
        <w:t>.</w:t>
      </w:r>
    </w:p>
    <w:p w:rsidR="00A9427B" w:rsidRPr="00A9427B" w:rsidRDefault="00A9427B" w:rsidP="00972F85">
      <w:pPr>
        <w:ind w:left="720"/>
        <w:jc w:val="both"/>
        <w:rPr>
          <w:sz w:val="24"/>
          <w:szCs w:val="24"/>
        </w:rPr>
      </w:pPr>
    </w:p>
    <w:p w:rsidR="005F5582" w:rsidRPr="005F5582" w:rsidRDefault="005F5582" w:rsidP="00972F85">
      <w:pPr>
        <w:ind w:left="720"/>
        <w:jc w:val="both"/>
        <w:rPr>
          <w:sz w:val="24"/>
          <w:szCs w:val="24"/>
        </w:rPr>
      </w:pPr>
      <w:proofErr w:type="spellStart"/>
      <w:r>
        <w:rPr>
          <w:sz w:val="24"/>
          <w:szCs w:val="24"/>
        </w:rPr>
        <w:t>P</w:t>
      </w:r>
      <w:r>
        <w:rPr>
          <w:sz w:val="24"/>
          <w:szCs w:val="24"/>
          <w:vertAlign w:val="subscript"/>
        </w:rPr>
        <w:t>k</w:t>
      </w:r>
      <w:proofErr w:type="spellEnd"/>
      <w:r>
        <w:rPr>
          <w:sz w:val="24"/>
          <w:szCs w:val="24"/>
        </w:rPr>
        <w:t xml:space="preserve"> = 0.977 ∙ P</w:t>
      </w:r>
      <w:r>
        <w:rPr>
          <w:sz w:val="24"/>
          <w:szCs w:val="24"/>
          <w:vertAlign w:val="subscript"/>
        </w:rPr>
        <w:t>HM</w:t>
      </w:r>
      <w:r>
        <w:rPr>
          <w:sz w:val="24"/>
          <w:szCs w:val="24"/>
        </w:rPr>
        <w:t xml:space="preserve"> + 0.5 ∙ (P</w:t>
      </w:r>
      <w:r>
        <w:rPr>
          <w:sz w:val="24"/>
          <w:szCs w:val="24"/>
          <w:vertAlign w:val="subscript"/>
        </w:rPr>
        <w:t>HL</w:t>
      </w:r>
      <w:r>
        <w:rPr>
          <w:sz w:val="24"/>
          <w:szCs w:val="24"/>
        </w:rPr>
        <w:t xml:space="preserve"> + P</w:t>
      </w:r>
      <w:r>
        <w:rPr>
          <w:sz w:val="24"/>
          <w:szCs w:val="24"/>
          <w:vertAlign w:val="subscript"/>
        </w:rPr>
        <w:t>ML</w:t>
      </w:r>
      <w:r>
        <w:rPr>
          <w:sz w:val="24"/>
          <w:szCs w:val="24"/>
        </w:rPr>
        <w:t>)</w:t>
      </w:r>
    </w:p>
    <w:p w:rsidR="00972F85" w:rsidRPr="00D077E6" w:rsidRDefault="00972F85">
      <w:pPr>
        <w:ind w:firstLine="720"/>
        <w:jc w:val="both"/>
        <w:rPr>
          <w:bCs/>
          <w:sz w:val="24"/>
          <w:szCs w:val="24"/>
        </w:rPr>
      </w:pPr>
      <w:r>
        <w:rPr>
          <w:bCs/>
          <w:sz w:val="24"/>
          <w:szCs w:val="24"/>
        </w:rPr>
        <w:tab/>
      </w:r>
      <w:r>
        <w:rPr>
          <w:bCs/>
          <w:sz w:val="24"/>
          <w:szCs w:val="24"/>
        </w:rPr>
        <w:tab/>
      </w:r>
      <w:r>
        <w:rPr>
          <w:bCs/>
          <w:sz w:val="24"/>
          <w:szCs w:val="24"/>
        </w:rPr>
        <w:tab/>
      </w:r>
      <w:r>
        <w:rPr>
          <w:bCs/>
          <w:sz w:val="24"/>
          <w:szCs w:val="24"/>
        </w:rPr>
        <w:tab/>
      </w:r>
      <w:r w:rsidR="00054211">
        <w:rPr>
          <w:bCs/>
          <w:sz w:val="24"/>
          <w:szCs w:val="24"/>
        </w:rPr>
        <w:tab/>
      </w:r>
      <w:r>
        <w:rPr>
          <w:bCs/>
          <w:sz w:val="24"/>
          <w:szCs w:val="24"/>
        </w:rPr>
        <w:t xml:space="preserve">Total load loss </w:t>
      </w:r>
      <w:proofErr w:type="spellStart"/>
      <w:r>
        <w:rPr>
          <w:bCs/>
          <w:sz w:val="24"/>
          <w:szCs w:val="24"/>
        </w:rPr>
        <w:t>P</w:t>
      </w:r>
      <w:r>
        <w:rPr>
          <w:bCs/>
          <w:sz w:val="24"/>
          <w:szCs w:val="24"/>
          <w:vertAlign w:val="subscript"/>
        </w:rPr>
        <w:t>k</w:t>
      </w:r>
      <w:proofErr w:type="spellEnd"/>
      <w:r>
        <w:rPr>
          <w:bCs/>
          <w:sz w:val="24"/>
          <w:szCs w:val="24"/>
        </w:rPr>
        <w:t xml:space="preserve"> = ………………… kW</w:t>
      </w:r>
    </w:p>
    <w:p w:rsidR="00972F85" w:rsidRDefault="00972F85" w:rsidP="00972F85">
      <w:pPr>
        <w:ind w:left="720"/>
        <w:jc w:val="both"/>
        <w:rPr>
          <w:sz w:val="24"/>
          <w:szCs w:val="24"/>
        </w:rPr>
      </w:pPr>
    </w:p>
    <w:p w:rsidR="0066635F" w:rsidRPr="00F705F2" w:rsidRDefault="0066635F" w:rsidP="0066635F">
      <w:pPr>
        <w:ind w:left="720"/>
        <w:jc w:val="both"/>
        <w:rPr>
          <w:sz w:val="24"/>
          <w:szCs w:val="24"/>
        </w:rPr>
      </w:pPr>
      <w:r>
        <w:rPr>
          <w:sz w:val="24"/>
          <w:szCs w:val="24"/>
        </w:rPr>
        <w:t>CL = 6805 ∙ (P</w:t>
      </w:r>
      <w:r>
        <w:rPr>
          <w:sz w:val="24"/>
          <w:szCs w:val="24"/>
          <w:vertAlign w:val="subscript"/>
        </w:rPr>
        <w:t>0</w:t>
      </w:r>
      <w:r>
        <w:rPr>
          <w:sz w:val="24"/>
          <w:szCs w:val="24"/>
        </w:rPr>
        <w:t xml:space="preserve"> + P</w:t>
      </w:r>
      <w:r w:rsidR="007528B0">
        <w:rPr>
          <w:sz w:val="24"/>
          <w:szCs w:val="24"/>
          <w:vertAlign w:val="subscript"/>
        </w:rPr>
        <w:t>C</w:t>
      </w:r>
      <w:r>
        <w:rPr>
          <w:sz w:val="24"/>
          <w:szCs w:val="24"/>
          <w:vertAlign w:val="subscript"/>
        </w:rPr>
        <w:t>0</w:t>
      </w:r>
      <w:r>
        <w:rPr>
          <w:sz w:val="24"/>
          <w:szCs w:val="24"/>
        </w:rPr>
        <w:t>) + 1467 ∙ (</w:t>
      </w:r>
      <w:proofErr w:type="spellStart"/>
      <w:r>
        <w:rPr>
          <w:sz w:val="24"/>
          <w:szCs w:val="24"/>
        </w:rPr>
        <w:t>P</w:t>
      </w:r>
      <w:r>
        <w:rPr>
          <w:sz w:val="24"/>
          <w:szCs w:val="24"/>
          <w:vertAlign w:val="subscript"/>
        </w:rPr>
        <w:t>k</w:t>
      </w:r>
      <w:proofErr w:type="spellEnd"/>
      <w:r>
        <w:rPr>
          <w:sz w:val="24"/>
          <w:szCs w:val="24"/>
        </w:rPr>
        <w:t xml:space="preserve"> + P</w:t>
      </w:r>
      <w:r w:rsidR="007528B0">
        <w:rPr>
          <w:sz w:val="24"/>
          <w:szCs w:val="24"/>
          <w:vertAlign w:val="subscript"/>
        </w:rPr>
        <w:t>CS</w:t>
      </w:r>
      <w:r>
        <w:rPr>
          <w:sz w:val="24"/>
          <w:szCs w:val="24"/>
        </w:rPr>
        <w:t xml:space="preserve"> – P</w:t>
      </w:r>
      <w:r w:rsidR="007528B0">
        <w:rPr>
          <w:sz w:val="24"/>
          <w:szCs w:val="24"/>
          <w:vertAlign w:val="subscript"/>
        </w:rPr>
        <w:t>C</w:t>
      </w:r>
      <w:r>
        <w:rPr>
          <w:sz w:val="24"/>
          <w:szCs w:val="24"/>
          <w:vertAlign w:val="subscript"/>
        </w:rPr>
        <w:t>0</w:t>
      </w:r>
      <w:r>
        <w:rPr>
          <w:sz w:val="24"/>
          <w:szCs w:val="24"/>
        </w:rPr>
        <w:t xml:space="preserve">) </w:t>
      </w:r>
    </w:p>
    <w:p w:rsidR="0066635F" w:rsidRPr="00CF2DCF" w:rsidRDefault="007528B0" w:rsidP="0066635F">
      <w:pPr>
        <w:ind w:firstLine="720"/>
        <w:jc w:val="both"/>
        <w:rPr>
          <w:bCs/>
          <w:sz w:val="24"/>
          <w:szCs w:val="24"/>
        </w:rPr>
      </w:pPr>
      <w:r>
        <w:rPr>
          <w:bCs/>
          <w:sz w:val="24"/>
          <w:szCs w:val="24"/>
        </w:rPr>
        <w:tab/>
      </w:r>
      <w:r>
        <w:rPr>
          <w:bCs/>
          <w:sz w:val="24"/>
          <w:szCs w:val="24"/>
        </w:rPr>
        <w:tab/>
      </w:r>
      <w:r>
        <w:rPr>
          <w:bCs/>
          <w:sz w:val="24"/>
          <w:szCs w:val="24"/>
        </w:rPr>
        <w:tab/>
      </w:r>
      <w:r w:rsidR="00235655">
        <w:rPr>
          <w:bCs/>
          <w:sz w:val="24"/>
          <w:szCs w:val="24"/>
        </w:rPr>
        <w:tab/>
      </w:r>
      <w:r w:rsidR="0066635F">
        <w:rPr>
          <w:bCs/>
          <w:sz w:val="24"/>
          <w:szCs w:val="24"/>
        </w:rPr>
        <w:t xml:space="preserve">Capitalized losses </w:t>
      </w:r>
      <w:r w:rsidR="0066635F" w:rsidRPr="00CF2DCF">
        <w:rPr>
          <w:bCs/>
          <w:sz w:val="24"/>
          <w:szCs w:val="24"/>
        </w:rPr>
        <w:t>(</w:t>
      </w:r>
      <w:r w:rsidR="0066635F">
        <w:rPr>
          <w:bCs/>
          <w:sz w:val="24"/>
          <w:szCs w:val="24"/>
        </w:rPr>
        <w:t>C</w:t>
      </w:r>
      <w:r w:rsidR="00CD443B">
        <w:rPr>
          <w:bCs/>
          <w:sz w:val="24"/>
          <w:szCs w:val="24"/>
        </w:rPr>
        <w:t>L</w:t>
      </w:r>
      <w:r w:rsidR="0066635F" w:rsidRPr="00CF2DCF">
        <w:rPr>
          <w:bCs/>
          <w:sz w:val="24"/>
          <w:szCs w:val="24"/>
        </w:rPr>
        <w:t>)</w:t>
      </w:r>
      <w:r>
        <w:rPr>
          <w:bCs/>
          <w:sz w:val="24"/>
          <w:szCs w:val="24"/>
        </w:rPr>
        <w:t xml:space="preserve"> </w:t>
      </w:r>
      <w:r w:rsidR="0066635F" w:rsidRPr="00CF2DCF">
        <w:rPr>
          <w:bCs/>
          <w:sz w:val="24"/>
          <w:szCs w:val="24"/>
        </w:rPr>
        <w:t>= ……………………… €</w:t>
      </w:r>
    </w:p>
    <w:p w:rsidR="0066635F" w:rsidRDefault="0066635F" w:rsidP="00CF2DCF">
      <w:pPr>
        <w:ind w:left="720"/>
        <w:jc w:val="both"/>
        <w:rPr>
          <w:sz w:val="24"/>
          <w:szCs w:val="24"/>
        </w:rPr>
      </w:pPr>
    </w:p>
    <w:p w:rsidR="004E24E2" w:rsidRDefault="00BF33F3" w:rsidP="00CF2DCF">
      <w:pPr>
        <w:ind w:left="720"/>
        <w:jc w:val="both"/>
        <w:rPr>
          <w:sz w:val="24"/>
          <w:szCs w:val="24"/>
        </w:rPr>
      </w:pPr>
      <w:r>
        <w:rPr>
          <w:sz w:val="24"/>
          <w:szCs w:val="24"/>
        </w:rPr>
        <w:t xml:space="preserve">TCO = IC + </w:t>
      </w:r>
      <w:r w:rsidR="00F16B77">
        <w:rPr>
          <w:sz w:val="24"/>
          <w:szCs w:val="24"/>
        </w:rPr>
        <w:t>C</w:t>
      </w:r>
      <w:r w:rsidR="00256EC1">
        <w:rPr>
          <w:sz w:val="24"/>
          <w:szCs w:val="24"/>
        </w:rPr>
        <w:t>L</w:t>
      </w:r>
      <w:r w:rsidR="009A5C63">
        <w:rPr>
          <w:sz w:val="24"/>
          <w:szCs w:val="24"/>
        </w:rPr>
        <w:t xml:space="preserve"> </w:t>
      </w:r>
    </w:p>
    <w:p w:rsidR="00BF3125" w:rsidRPr="004E24E2" w:rsidRDefault="007528B0">
      <w:pPr>
        <w:ind w:firstLine="720"/>
        <w:jc w:val="both"/>
        <w:rPr>
          <w:b/>
          <w:bCs/>
          <w:sz w:val="24"/>
          <w:szCs w:val="24"/>
        </w:rPr>
      </w:pPr>
      <w:r>
        <w:rPr>
          <w:sz w:val="24"/>
          <w:szCs w:val="24"/>
        </w:rPr>
        <w:tab/>
      </w:r>
      <w:r>
        <w:rPr>
          <w:sz w:val="24"/>
          <w:szCs w:val="24"/>
        </w:rPr>
        <w:tab/>
      </w:r>
      <w:r>
        <w:rPr>
          <w:sz w:val="24"/>
          <w:szCs w:val="24"/>
        </w:rPr>
        <w:tab/>
      </w:r>
      <w:r w:rsidR="008C2926">
        <w:rPr>
          <w:b/>
          <w:bCs/>
          <w:sz w:val="24"/>
          <w:szCs w:val="24"/>
        </w:rPr>
        <w:t xml:space="preserve">Total </w:t>
      </w:r>
      <w:r w:rsidR="004E24E2">
        <w:rPr>
          <w:b/>
          <w:bCs/>
          <w:sz w:val="24"/>
          <w:szCs w:val="24"/>
        </w:rPr>
        <w:t>ownership</w:t>
      </w:r>
      <w:r w:rsidR="008C2926">
        <w:rPr>
          <w:b/>
          <w:bCs/>
          <w:sz w:val="24"/>
          <w:szCs w:val="24"/>
        </w:rPr>
        <w:t xml:space="preserve"> cost</w:t>
      </w:r>
      <w:r w:rsidR="008C2926">
        <w:rPr>
          <w:b/>
          <w:bCs/>
          <w:sz w:val="24"/>
          <w:szCs w:val="24"/>
        </w:rPr>
        <w:tab/>
      </w:r>
      <w:r w:rsidR="00FE707B">
        <w:rPr>
          <w:b/>
          <w:bCs/>
          <w:sz w:val="24"/>
          <w:szCs w:val="24"/>
        </w:rPr>
        <w:t>(TCO)</w:t>
      </w:r>
      <w:r>
        <w:rPr>
          <w:b/>
          <w:bCs/>
          <w:sz w:val="24"/>
          <w:szCs w:val="24"/>
        </w:rPr>
        <w:t xml:space="preserve"> </w:t>
      </w:r>
      <w:r w:rsidR="00BF3125" w:rsidRPr="004F2441">
        <w:rPr>
          <w:b/>
          <w:bCs/>
          <w:sz w:val="24"/>
          <w:szCs w:val="24"/>
        </w:rPr>
        <w:t xml:space="preserve">= </w:t>
      </w:r>
      <w:r w:rsidR="004E24E2">
        <w:rPr>
          <w:b/>
          <w:bCs/>
          <w:sz w:val="24"/>
          <w:szCs w:val="24"/>
        </w:rPr>
        <w:t>………………………</w:t>
      </w:r>
      <w:r w:rsidR="00BF3125" w:rsidRPr="004F2441">
        <w:rPr>
          <w:b/>
          <w:bCs/>
          <w:sz w:val="24"/>
          <w:szCs w:val="24"/>
        </w:rPr>
        <w:t xml:space="preserve"> </w:t>
      </w:r>
      <w:r w:rsidR="004E24E2" w:rsidRPr="00CF2DCF">
        <w:rPr>
          <w:b/>
          <w:bCs/>
          <w:sz w:val="24"/>
          <w:szCs w:val="24"/>
        </w:rPr>
        <w:t>€</w:t>
      </w:r>
    </w:p>
    <w:p w:rsidR="00BF3125" w:rsidRPr="00CF2DCF" w:rsidRDefault="00BF3125" w:rsidP="00CF2DCF">
      <w:pPr>
        <w:jc w:val="both"/>
        <w:rPr>
          <w:sz w:val="24"/>
          <w:szCs w:val="24"/>
        </w:rPr>
      </w:pPr>
    </w:p>
    <w:p w:rsidR="00D80887" w:rsidRPr="00CF2DCF" w:rsidRDefault="00D80887" w:rsidP="00CF2DCF">
      <w:pPr>
        <w:jc w:val="both"/>
        <w:rPr>
          <w:sz w:val="24"/>
          <w:szCs w:val="24"/>
        </w:rPr>
      </w:pPr>
    </w:p>
    <w:p w:rsidR="00D80887" w:rsidRPr="00CF2DCF" w:rsidRDefault="00D80887" w:rsidP="00D80887">
      <w:pPr>
        <w:jc w:val="both"/>
        <w:rPr>
          <w:b/>
          <w:sz w:val="24"/>
          <w:szCs w:val="24"/>
        </w:rPr>
      </w:pPr>
      <w:r w:rsidRPr="00956A4C">
        <w:rPr>
          <w:b/>
          <w:sz w:val="24"/>
          <w:szCs w:val="24"/>
        </w:rPr>
        <w:t>3</w:t>
      </w:r>
      <w:r w:rsidRPr="00A73143">
        <w:rPr>
          <w:b/>
          <w:sz w:val="24"/>
          <w:szCs w:val="24"/>
        </w:rPr>
        <w:t>.</w:t>
      </w:r>
      <w:r w:rsidRPr="00CF2DCF">
        <w:rPr>
          <w:b/>
          <w:sz w:val="24"/>
          <w:szCs w:val="24"/>
        </w:rPr>
        <w:t xml:space="preserve"> </w:t>
      </w:r>
      <w:r w:rsidRPr="00CF2DCF">
        <w:rPr>
          <w:b/>
          <w:sz w:val="24"/>
          <w:szCs w:val="24"/>
          <w:u w:val="single"/>
        </w:rPr>
        <w:t>Penalty for losses excess</w:t>
      </w:r>
    </w:p>
    <w:p w:rsidR="00BF3125" w:rsidRPr="004F2441" w:rsidRDefault="00BF3125">
      <w:pPr>
        <w:jc w:val="both"/>
        <w:rPr>
          <w:sz w:val="24"/>
          <w:szCs w:val="24"/>
        </w:rPr>
      </w:pPr>
    </w:p>
    <w:p w:rsidR="00FE707B" w:rsidRDefault="00BF3125">
      <w:pPr>
        <w:jc w:val="both"/>
        <w:rPr>
          <w:sz w:val="24"/>
          <w:szCs w:val="24"/>
        </w:rPr>
      </w:pPr>
      <w:proofErr w:type="gramStart"/>
      <w:r w:rsidRPr="004F2441">
        <w:rPr>
          <w:sz w:val="24"/>
          <w:szCs w:val="24"/>
        </w:rPr>
        <w:t xml:space="preserve">With regard to load and no-load losses, an autotransformer is considered as successfully inspected if the losses </w:t>
      </w:r>
      <w:r w:rsidR="00E7514E">
        <w:rPr>
          <w:sz w:val="24"/>
          <w:szCs w:val="24"/>
        </w:rPr>
        <w:t>measured</w:t>
      </w:r>
      <w:r w:rsidR="00E7514E" w:rsidRPr="004F2441">
        <w:rPr>
          <w:sz w:val="24"/>
          <w:szCs w:val="24"/>
        </w:rPr>
        <w:t xml:space="preserve"> </w:t>
      </w:r>
      <w:r w:rsidRPr="004F2441">
        <w:rPr>
          <w:sz w:val="24"/>
          <w:szCs w:val="24"/>
        </w:rPr>
        <w:t>during inspecti</w:t>
      </w:r>
      <w:r w:rsidR="00E7514E">
        <w:rPr>
          <w:sz w:val="24"/>
          <w:szCs w:val="24"/>
        </w:rPr>
        <w:t>on</w:t>
      </w:r>
      <w:r w:rsidR="00B76BD0">
        <w:rPr>
          <w:sz w:val="24"/>
          <w:szCs w:val="24"/>
        </w:rPr>
        <w:t xml:space="preserve"> (relevant routine tests, par.X.1.3, X.1.4 and type test, par.X.2.4)</w:t>
      </w:r>
      <w:r w:rsidRPr="004F2441">
        <w:rPr>
          <w:sz w:val="24"/>
          <w:szCs w:val="24"/>
        </w:rPr>
        <w:t xml:space="preserve"> do not exceed</w:t>
      </w:r>
      <w:r w:rsidR="00E7514E" w:rsidRPr="00E7514E">
        <w:rPr>
          <w:sz w:val="24"/>
          <w:szCs w:val="24"/>
        </w:rPr>
        <w:t xml:space="preserve"> </w:t>
      </w:r>
      <w:r w:rsidR="00E7514E" w:rsidRPr="004F2441">
        <w:rPr>
          <w:sz w:val="24"/>
          <w:szCs w:val="24"/>
        </w:rPr>
        <w:t>the losses guaranteed by Seller</w:t>
      </w:r>
      <w:r w:rsidR="00E7514E">
        <w:rPr>
          <w:sz w:val="24"/>
          <w:szCs w:val="24"/>
        </w:rPr>
        <w:t xml:space="preserve"> (par</w:t>
      </w:r>
      <w:r w:rsidR="00137E88">
        <w:rPr>
          <w:sz w:val="24"/>
          <w:szCs w:val="24"/>
        </w:rPr>
        <w:t>.VII.18</w:t>
      </w:r>
      <w:r w:rsidR="001708D6">
        <w:rPr>
          <w:sz w:val="24"/>
          <w:szCs w:val="24"/>
        </w:rPr>
        <w:t>)</w:t>
      </w:r>
      <w:r w:rsidR="00E7514E">
        <w:rPr>
          <w:sz w:val="24"/>
          <w:szCs w:val="24"/>
        </w:rPr>
        <w:t>, by more than</w:t>
      </w:r>
      <w:r w:rsidRPr="004F2441">
        <w:rPr>
          <w:sz w:val="24"/>
          <w:szCs w:val="24"/>
        </w:rPr>
        <w:t xml:space="preserve"> the maximum</w:t>
      </w:r>
      <w:r w:rsidR="00661241">
        <w:rPr>
          <w:sz w:val="24"/>
          <w:szCs w:val="24"/>
        </w:rPr>
        <w:t xml:space="preserve"> accepted</w:t>
      </w:r>
      <w:r w:rsidRPr="004F2441">
        <w:rPr>
          <w:sz w:val="24"/>
          <w:szCs w:val="24"/>
        </w:rPr>
        <w:t xml:space="preserve"> tolerance</w:t>
      </w:r>
      <w:r w:rsidR="00460D44">
        <w:rPr>
          <w:sz w:val="24"/>
          <w:szCs w:val="24"/>
        </w:rPr>
        <w:t xml:space="preserve"> of 15% for no-load, load and cooling losses, as well as 10% for </w:t>
      </w:r>
      <w:r w:rsidR="00A73143">
        <w:rPr>
          <w:sz w:val="24"/>
          <w:szCs w:val="24"/>
        </w:rPr>
        <w:t xml:space="preserve">the </w:t>
      </w:r>
      <w:r w:rsidR="00460D44">
        <w:rPr>
          <w:sz w:val="24"/>
          <w:szCs w:val="24"/>
        </w:rPr>
        <w:t>total losses</w:t>
      </w:r>
      <w:r w:rsidR="000A7DAB">
        <w:rPr>
          <w:sz w:val="24"/>
          <w:szCs w:val="24"/>
        </w:rPr>
        <w:t>,</w:t>
      </w:r>
      <w:r w:rsidR="00460D44">
        <w:rPr>
          <w:sz w:val="24"/>
          <w:szCs w:val="24"/>
        </w:rPr>
        <w:t xml:space="preserve"> according</w:t>
      </w:r>
      <w:r w:rsidR="000A415E">
        <w:rPr>
          <w:sz w:val="24"/>
          <w:szCs w:val="24"/>
        </w:rPr>
        <w:t xml:space="preserve"> to</w:t>
      </w:r>
      <w:r w:rsidRPr="004F2441">
        <w:rPr>
          <w:sz w:val="24"/>
          <w:szCs w:val="24"/>
        </w:rPr>
        <w:t xml:space="preserve"> IEC </w:t>
      </w:r>
      <w:r w:rsidR="00460D44">
        <w:rPr>
          <w:sz w:val="24"/>
          <w:szCs w:val="24"/>
        </w:rPr>
        <w:t>60076-1</w:t>
      </w:r>
      <w:r w:rsidRPr="004F2441">
        <w:rPr>
          <w:sz w:val="24"/>
          <w:szCs w:val="24"/>
        </w:rPr>
        <w:t>.</w:t>
      </w:r>
      <w:proofErr w:type="gramEnd"/>
      <w:r w:rsidR="00E7514E">
        <w:rPr>
          <w:sz w:val="24"/>
          <w:szCs w:val="24"/>
        </w:rPr>
        <w:t xml:space="preserve"> </w:t>
      </w:r>
      <w:proofErr w:type="gramStart"/>
      <w:r w:rsidR="00E7514E">
        <w:rPr>
          <w:sz w:val="24"/>
          <w:szCs w:val="24"/>
        </w:rPr>
        <w:t>Also</w:t>
      </w:r>
      <w:proofErr w:type="gramEnd"/>
      <w:r w:rsidR="00E7514E">
        <w:rPr>
          <w:sz w:val="24"/>
          <w:szCs w:val="24"/>
        </w:rPr>
        <w:t xml:space="preserve"> the </w:t>
      </w:r>
      <w:r w:rsidR="00A73143">
        <w:rPr>
          <w:sz w:val="24"/>
          <w:szCs w:val="24"/>
        </w:rPr>
        <w:t>peak efficiency index</w:t>
      </w:r>
      <w:r w:rsidR="00A73143" w:rsidRPr="00A73143">
        <w:rPr>
          <w:sz w:val="24"/>
          <w:szCs w:val="24"/>
        </w:rPr>
        <w:t xml:space="preserve"> </w:t>
      </w:r>
      <w:r w:rsidR="00A73143" w:rsidRPr="00CF2DCF">
        <w:rPr>
          <w:sz w:val="24"/>
          <w:szCs w:val="24"/>
        </w:rPr>
        <w:t>(</w:t>
      </w:r>
      <w:r w:rsidR="00A73143">
        <w:rPr>
          <w:sz w:val="24"/>
          <w:szCs w:val="24"/>
        </w:rPr>
        <w:t>PEI</w:t>
      </w:r>
      <w:r w:rsidR="00A73143" w:rsidRPr="00CF2DCF">
        <w:rPr>
          <w:sz w:val="24"/>
          <w:szCs w:val="24"/>
        </w:rPr>
        <w:t>)</w:t>
      </w:r>
      <w:r w:rsidR="004303A9">
        <w:rPr>
          <w:sz w:val="24"/>
          <w:szCs w:val="24"/>
        </w:rPr>
        <w:t>,</w:t>
      </w:r>
      <w:r w:rsidR="004303A9" w:rsidRPr="004303A9">
        <w:rPr>
          <w:sz w:val="24"/>
          <w:szCs w:val="24"/>
        </w:rPr>
        <w:t xml:space="preserve"> </w:t>
      </w:r>
      <w:r w:rsidR="004303A9">
        <w:rPr>
          <w:sz w:val="24"/>
          <w:szCs w:val="24"/>
        </w:rPr>
        <w:t>calculated from measured values,</w:t>
      </w:r>
      <w:r w:rsidR="00E7514E">
        <w:rPr>
          <w:sz w:val="24"/>
          <w:szCs w:val="24"/>
        </w:rPr>
        <w:t xml:space="preserve"> shall not exc</w:t>
      </w:r>
      <w:r w:rsidR="00B35B87">
        <w:rPr>
          <w:sz w:val="24"/>
          <w:szCs w:val="24"/>
        </w:rPr>
        <w:t>eed the minimum T2 PEI limit (par</w:t>
      </w:r>
      <w:r w:rsidR="00137E88">
        <w:rPr>
          <w:sz w:val="24"/>
          <w:szCs w:val="24"/>
        </w:rPr>
        <w:t>.VII.18</w:t>
      </w:r>
      <w:r w:rsidR="001708D6">
        <w:rPr>
          <w:sz w:val="24"/>
          <w:szCs w:val="24"/>
        </w:rPr>
        <w:t>)</w:t>
      </w:r>
      <w:r w:rsidR="00C53F64">
        <w:rPr>
          <w:sz w:val="24"/>
          <w:szCs w:val="24"/>
        </w:rPr>
        <w:t xml:space="preserve"> with no tolerance</w:t>
      </w:r>
      <w:r w:rsidR="00E7514E">
        <w:rPr>
          <w:sz w:val="24"/>
          <w:szCs w:val="24"/>
        </w:rPr>
        <w:t>,</w:t>
      </w:r>
      <w:r w:rsidR="004303A9" w:rsidRPr="00CF2DCF">
        <w:rPr>
          <w:sz w:val="24"/>
          <w:szCs w:val="24"/>
        </w:rPr>
        <w:t xml:space="preserve"> </w:t>
      </w:r>
      <w:r w:rsidR="004303A9">
        <w:rPr>
          <w:sz w:val="24"/>
          <w:szCs w:val="24"/>
        </w:rPr>
        <w:t>which is 99.770%,</w:t>
      </w:r>
      <w:r w:rsidR="00E7514E">
        <w:rPr>
          <w:sz w:val="24"/>
          <w:szCs w:val="24"/>
        </w:rPr>
        <w:t xml:space="preserve"> according </w:t>
      </w:r>
      <w:r w:rsidR="000A415E">
        <w:rPr>
          <w:sz w:val="24"/>
          <w:szCs w:val="24"/>
        </w:rPr>
        <w:t xml:space="preserve">to </w:t>
      </w:r>
      <w:r w:rsidR="00E7514E">
        <w:rPr>
          <w:sz w:val="24"/>
          <w:szCs w:val="24"/>
        </w:rPr>
        <w:t>EN 50629.</w:t>
      </w:r>
      <w:r w:rsidRPr="004F2441">
        <w:rPr>
          <w:sz w:val="24"/>
          <w:szCs w:val="24"/>
        </w:rPr>
        <w:t xml:space="preserve"> </w:t>
      </w:r>
      <w:proofErr w:type="gramStart"/>
      <w:r w:rsidRPr="004F2441">
        <w:rPr>
          <w:sz w:val="24"/>
          <w:szCs w:val="24"/>
        </w:rPr>
        <w:t>Otherwise</w:t>
      </w:r>
      <w:proofErr w:type="gramEnd"/>
      <w:r w:rsidRPr="004F2441">
        <w:rPr>
          <w:sz w:val="24"/>
          <w:szCs w:val="24"/>
        </w:rPr>
        <w:t xml:space="preserve"> the autotransformer is rejected. </w:t>
      </w:r>
      <w:r w:rsidR="007D4111">
        <w:rPr>
          <w:sz w:val="24"/>
          <w:szCs w:val="24"/>
        </w:rPr>
        <w:t xml:space="preserve">The measurement </w:t>
      </w:r>
      <w:r w:rsidR="0005397A">
        <w:rPr>
          <w:sz w:val="24"/>
          <w:szCs w:val="24"/>
        </w:rPr>
        <w:t>uncertainty</w:t>
      </w:r>
      <w:r w:rsidR="007D4111">
        <w:rPr>
          <w:sz w:val="24"/>
          <w:szCs w:val="24"/>
        </w:rPr>
        <w:t xml:space="preserve"> </w:t>
      </w:r>
      <w:proofErr w:type="gramStart"/>
      <w:r w:rsidR="007D4111">
        <w:rPr>
          <w:sz w:val="24"/>
          <w:szCs w:val="24"/>
        </w:rPr>
        <w:t>is not taken</w:t>
      </w:r>
      <w:proofErr w:type="gramEnd"/>
      <w:r w:rsidR="007D4111">
        <w:rPr>
          <w:sz w:val="24"/>
          <w:szCs w:val="24"/>
        </w:rPr>
        <w:t xml:space="preserve"> into account, according to IEC 60076-19</w:t>
      </w:r>
      <w:r w:rsidR="00E7514E">
        <w:rPr>
          <w:sz w:val="24"/>
          <w:szCs w:val="24"/>
        </w:rPr>
        <w:t xml:space="preserve"> and EN 50629</w:t>
      </w:r>
      <w:r w:rsidR="007D4111">
        <w:rPr>
          <w:sz w:val="24"/>
          <w:szCs w:val="24"/>
        </w:rPr>
        <w:t>.</w:t>
      </w:r>
      <w:r w:rsidR="007D4111" w:rsidRPr="004F2441">
        <w:rPr>
          <w:sz w:val="24"/>
          <w:szCs w:val="24"/>
        </w:rPr>
        <w:t xml:space="preserve"> </w:t>
      </w:r>
    </w:p>
    <w:p w:rsidR="00FE707B" w:rsidRDefault="00FE707B">
      <w:pPr>
        <w:jc w:val="both"/>
        <w:rPr>
          <w:sz w:val="24"/>
          <w:szCs w:val="24"/>
        </w:rPr>
      </w:pPr>
    </w:p>
    <w:p w:rsidR="00BF3125" w:rsidRPr="004F2441" w:rsidRDefault="00BF3125">
      <w:pPr>
        <w:jc w:val="both"/>
        <w:rPr>
          <w:sz w:val="24"/>
          <w:szCs w:val="24"/>
        </w:rPr>
      </w:pPr>
      <w:r w:rsidRPr="004F2441">
        <w:rPr>
          <w:sz w:val="24"/>
          <w:szCs w:val="24"/>
        </w:rPr>
        <w:t xml:space="preserve">On each successfully inspected autotransformer, any difference in the losses versus the guaranteed ones (without tolerance), shall be negative or zero. </w:t>
      </w:r>
      <w:proofErr w:type="gramStart"/>
      <w:r w:rsidRPr="004F2441">
        <w:rPr>
          <w:sz w:val="24"/>
          <w:szCs w:val="24"/>
        </w:rPr>
        <w:t xml:space="preserve">If such difference is positive, </w:t>
      </w:r>
      <w:r w:rsidR="004E24E2">
        <w:rPr>
          <w:sz w:val="24"/>
          <w:szCs w:val="24"/>
        </w:rPr>
        <w:t>meaning</w:t>
      </w:r>
      <w:r w:rsidRPr="004F2441">
        <w:rPr>
          <w:sz w:val="24"/>
          <w:szCs w:val="24"/>
        </w:rPr>
        <w:t xml:space="preserve"> the losses ascertained during inspection exceed the guaranteed ones (without tolerance), a penalty shall be imposed on </w:t>
      </w:r>
      <w:r w:rsidR="004A0070">
        <w:rPr>
          <w:sz w:val="24"/>
          <w:szCs w:val="24"/>
        </w:rPr>
        <w:t xml:space="preserve">the </w:t>
      </w:r>
      <w:r w:rsidRPr="004F2441">
        <w:rPr>
          <w:sz w:val="24"/>
          <w:szCs w:val="24"/>
        </w:rPr>
        <w:t>Seller consisting of</w:t>
      </w:r>
      <w:r w:rsidR="00743F05">
        <w:rPr>
          <w:sz w:val="24"/>
          <w:szCs w:val="24"/>
        </w:rPr>
        <w:t xml:space="preserve"> the difference</w:t>
      </w:r>
      <w:r w:rsidR="00F16B77">
        <w:rPr>
          <w:sz w:val="24"/>
          <w:szCs w:val="24"/>
        </w:rPr>
        <w:t xml:space="preserve"> C</w:t>
      </w:r>
      <w:r w:rsidR="00256EC1">
        <w:rPr>
          <w:sz w:val="24"/>
          <w:szCs w:val="24"/>
        </w:rPr>
        <w:t>L</w:t>
      </w:r>
      <w:r w:rsidR="004B32E1">
        <w:rPr>
          <w:sz w:val="24"/>
          <w:szCs w:val="24"/>
        </w:rPr>
        <w:t xml:space="preserve">’ </w:t>
      </w:r>
      <w:r w:rsidR="00081C62">
        <w:rPr>
          <w:sz w:val="24"/>
          <w:szCs w:val="24"/>
        </w:rPr>
        <w:t>–</w:t>
      </w:r>
      <w:r w:rsidR="004B32E1">
        <w:rPr>
          <w:sz w:val="24"/>
          <w:szCs w:val="24"/>
        </w:rPr>
        <w:t xml:space="preserve"> </w:t>
      </w:r>
      <w:r w:rsidR="00F16B77">
        <w:rPr>
          <w:sz w:val="24"/>
          <w:szCs w:val="24"/>
        </w:rPr>
        <w:t>C</w:t>
      </w:r>
      <w:r w:rsidR="00256EC1">
        <w:rPr>
          <w:sz w:val="24"/>
          <w:szCs w:val="24"/>
        </w:rPr>
        <w:t>L</w:t>
      </w:r>
      <w:r w:rsidR="00F16B77">
        <w:rPr>
          <w:sz w:val="24"/>
          <w:szCs w:val="24"/>
        </w:rPr>
        <w:t>. C</w:t>
      </w:r>
      <w:r w:rsidR="00256EC1">
        <w:rPr>
          <w:sz w:val="24"/>
          <w:szCs w:val="24"/>
        </w:rPr>
        <w:t>L</w:t>
      </w:r>
      <w:r w:rsidR="004B32E1">
        <w:rPr>
          <w:sz w:val="24"/>
          <w:szCs w:val="24"/>
        </w:rPr>
        <w:t xml:space="preserve"> is calculated from the mathematical type </w:t>
      </w:r>
      <w:r w:rsidR="00FE707B">
        <w:rPr>
          <w:sz w:val="24"/>
          <w:szCs w:val="24"/>
        </w:rPr>
        <w:t xml:space="preserve">stated </w:t>
      </w:r>
      <w:r w:rsidR="004303A9">
        <w:rPr>
          <w:sz w:val="24"/>
          <w:szCs w:val="24"/>
        </w:rPr>
        <w:t>above</w:t>
      </w:r>
      <w:r w:rsidR="004B32E1">
        <w:rPr>
          <w:sz w:val="24"/>
          <w:szCs w:val="24"/>
        </w:rPr>
        <w:t xml:space="preserve"> and the gu</w:t>
      </w:r>
      <w:r w:rsidR="00F16B77">
        <w:rPr>
          <w:sz w:val="24"/>
          <w:szCs w:val="24"/>
        </w:rPr>
        <w:t>aranteed loss values, whereas C</w:t>
      </w:r>
      <w:r w:rsidR="00256EC1">
        <w:rPr>
          <w:sz w:val="24"/>
          <w:szCs w:val="24"/>
        </w:rPr>
        <w:t>L</w:t>
      </w:r>
      <w:r w:rsidR="004B32E1">
        <w:rPr>
          <w:sz w:val="24"/>
          <w:szCs w:val="24"/>
        </w:rPr>
        <w:t xml:space="preserve">’ is calculated from </w:t>
      </w:r>
      <w:r w:rsidR="00F16B77">
        <w:rPr>
          <w:sz w:val="24"/>
          <w:szCs w:val="24"/>
        </w:rPr>
        <w:t>the same mathematical type as C</w:t>
      </w:r>
      <w:r w:rsidR="00256EC1">
        <w:rPr>
          <w:sz w:val="24"/>
          <w:szCs w:val="24"/>
        </w:rPr>
        <w:t>L</w:t>
      </w:r>
      <w:r w:rsidR="004B32E1">
        <w:rPr>
          <w:sz w:val="24"/>
          <w:szCs w:val="24"/>
        </w:rPr>
        <w:t xml:space="preserve"> and the measured loss values during inspection.</w:t>
      </w:r>
      <w:proofErr w:type="gramEnd"/>
    </w:p>
    <w:p w:rsidR="00BF3125" w:rsidRPr="004F2441" w:rsidRDefault="00BF3125">
      <w:pPr>
        <w:jc w:val="both"/>
        <w:rPr>
          <w:sz w:val="24"/>
          <w:szCs w:val="24"/>
        </w:rPr>
      </w:pPr>
    </w:p>
    <w:p w:rsidR="00BF3125" w:rsidRPr="004F2441" w:rsidRDefault="00743F05">
      <w:pPr>
        <w:jc w:val="both"/>
        <w:rPr>
          <w:sz w:val="24"/>
          <w:szCs w:val="24"/>
        </w:rPr>
      </w:pPr>
      <w:r>
        <w:rPr>
          <w:sz w:val="24"/>
          <w:szCs w:val="24"/>
        </w:rPr>
        <w:t>I</w:t>
      </w:r>
      <w:r w:rsidR="00BF3125" w:rsidRPr="004F2441">
        <w:rPr>
          <w:sz w:val="24"/>
          <w:szCs w:val="24"/>
        </w:rPr>
        <w:t>f th</w:t>
      </w:r>
      <w:r>
        <w:rPr>
          <w:sz w:val="24"/>
          <w:szCs w:val="24"/>
        </w:rPr>
        <w:t>e difference</w:t>
      </w:r>
      <w:r w:rsidR="00F16B77">
        <w:rPr>
          <w:sz w:val="24"/>
          <w:szCs w:val="24"/>
        </w:rPr>
        <w:t xml:space="preserve"> C</w:t>
      </w:r>
      <w:r w:rsidR="00256EC1">
        <w:rPr>
          <w:sz w:val="24"/>
          <w:szCs w:val="24"/>
        </w:rPr>
        <w:t>L</w:t>
      </w:r>
      <w:r w:rsidR="00081C62">
        <w:rPr>
          <w:sz w:val="24"/>
          <w:szCs w:val="24"/>
        </w:rPr>
        <w:t>’ –</w:t>
      </w:r>
      <w:r w:rsidR="00F16B77">
        <w:rPr>
          <w:sz w:val="24"/>
          <w:szCs w:val="24"/>
        </w:rPr>
        <w:t xml:space="preserve"> C</w:t>
      </w:r>
      <w:r w:rsidR="00256EC1">
        <w:rPr>
          <w:sz w:val="24"/>
          <w:szCs w:val="24"/>
        </w:rPr>
        <w:t>L</w:t>
      </w:r>
      <w:r w:rsidR="00BF3125" w:rsidRPr="004F2441">
        <w:rPr>
          <w:sz w:val="24"/>
          <w:szCs w:val="24"/>
        </w:rPr>
        <w:t xml:space="preserve"> is negative</w:t>
      </w:r>
      <w:r w:rsidR="004303A9" w:rsidRPr="00CF2DCF">
        <w:rPr>
          <w:sz w:val="24"/>
          <w:szCs w:val="24"/>
        </w:rPr>
        <w:t>,</w:t>
      </w:r>
      <w:r w:rsidR="00BF3125" w:rsidRPr="004F2441">
        <w:rPr>
          <w:sz w:val="24"/>
          <w:szCs w:val="24"/>
        </w:rPr>
        <w:t xml:space="preserve"> the Seller is not entitled to any additional payment, </w:t>
      </w:r>
      <w:r w:rsidR="007F0F0F">
        <w:rPr>
          <w:sz w:val="24"/>
          <w:szCs w:val="24"/>
        </w:rPr>
        <w:t>whereas</w:t>
      </w:r>
      <w:r w:rsidR="007F0F0F" w:rsidRPr="004F2441">
        <w:rPr>
          <w:sz w:val="24"/>
          <w:szCs w:val="24"/>
        </w:rPr>
        <w:t xml:space="preserve"> </w:t>
      </w:r>
      <w:r w:rsidR="00BF3125" w:rsidRPr="004F2441">
        <w:rPr>
          <w:sz w:val="24"/>
          <w:szCs w:val="24"/>
        </w:rPr>
        <w:t xml:space="preserve">if this </w:t>
      </w:r>
      <w:r>
        <w:rPr>
          <w:sz w:val="24"/>
          <w:szCs w:val="24"/>
        </w:rPr>
        <w:t>difference</w:t>
      </w:r>
      <w:r w:rsidRPr="004F2441">
        <w:rPr>
          <w:sz w:val="24"/>
          <w:szCs w:val="24"/>
        </w:rPr>
        <w:t xml:space="preserve"> </w:t>
      </w:r>
      <w:r w:rsidR="00BF3125" w:rsidRPr="004F2441">
        <w:rPr>
          <w:sz w:val="24"/>
          <w:szCs w:val="24"/>
        </w:rPr>
        <w:t>is positive</w:t>
      </w:r>
      <w:r w:rsidR="004303A9" w:rsidRPr="00CF2DCF">
        <w:rPr>
          <w:sz w:val="24"/>
          <w:szCs w:val="24"/>
        </w:rPr>
        <w:t>,</w:t>
      </w:r>
      <w:r w:rsidR="00BF3125" w:rsidRPr="004F2441">
        <w:rPr>
          <w:sz w:val="24"/>
          <w:szCs w:val="24"/>
        </w:rPr>
        <w:t xml:space="preserve"> the penalty shall be imposed.</w:t>
      </w:r>
    </w:p>
    <w:p w:rsidR="00BF3125" w:rsidRPr="004A7F16" w:rsidRDefault="00BF3125">
      <w:pPr>
        <w:jc w:val="both"/>
        <w:rPr>
          <w:color w:val="FF0000"/>
          <w:sz w:val="24"/>
          <w:szCs w:val="24"/>
        </w:rPr>
      </w:pPr>
    </w:p>
    <w:sectPr w:rsidR="00BF3125" w:rsidRPr="004A7F16" w:rsidSect="00FE7A85">
      <w:headerReference w:type="default" r:id="rId15"/>
      <w:footerReference w:type="default" r:id="rId16"/>
      <w:pgSz w:w="11906" w:h="16838"/>
      <w:pgMar w:top="1440" w:right="1133" w:bottom="1440" w:left="1797"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A65" w:rsidRDefault="00DD3A65">
      <w:r>
        <w:separator/>
      </w:r>
    </w:p>
  </w:endnote>
  <w:endnote w:type="continuationSeparator" w:id="0">
    <w:p w:rsidR="00DD3A65" w:rsidRDefault="00DD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C9C" w:rsidRDefault="00542C9C" w:rsidP="002E2BE2">
    <w:pPr>
      <w:pStyle w:val="Footer"/>
      <w:tabs>
        <w:tab w:val="clear" w:pos="8306"/>
        <w:tab w:val="right" w:pos="8931"/>
      </w:tabs>
    </w:pPr>
    <w:r>
      <w:rPr>
        <w:rFonts w:ascii="Arial" w:hAnsi="Arial" w:cs="Arial"/>
        <w:vanish/>
      </w:rPr>
      <w:t>_</w:t>
    </w:r>
    <w:r>
      <w:rPr>
        <w:rFonts w:ascii="Arial" w:hAnsi="Arial" w:cs="Arial"/>
      </w:rPr>
      <w:tab/>
    </w:r>
    <w:r>
      <w:rPr>
        <w:rFonts w:ascii="Arial" w:hAnsi="Arial" w:cs="Arial"/>
      </w:rPr>
      <w:tab/>
    </w:r>
    <w:r>
      <w:rPr>
        <w:rFonts w:ascii="Arial" w:hAnsi="Arial" w:cs="Arial"/>
        <w:bCs/>
        <w:sz w:val="16"/>
        <w:szCs w:val="16"/>
      </w:rPr>
      <w:t>SS</w:t>
    </w:r>
    <w:r w:rsidRPr="002E2BE2">
      <w:rPr>
        <w:rFonts w:ascii="Arial" w:hAnsi="Arial" w:cs="Arial"/>
        <w:bCs/>
        <w:sz w:val="16"/>
        <w:szCs w:val="16"/>
      </w:rPr>
      <w:t>-57/1</w:t>
    </w:r>
    <w:r>
      <w:rPr>
        <w:rFonts w:ascii="Arial" w:hAnsi="Arial" w:cs="Arial"/>
        <w:bCs/>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A65" w:rsidRDefault="00DD3A65">
      <w:r>
        <w:separator/>
      </w:r>
    </w:p>
  </w:footnote>
  <w:footnote w:type="continuationSeparator" w:id="0">
    <w:p w:rsidR="00DD3A65" w:rsidRDefault="00DD3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C9C" w:rsidRDefault="00542C9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9794E">
      <w:rPr>
        <w:rStyle w:val="PageNumber"/>
        <w:noProof/>
      </w:rPr>
      <w:t>13</w:t>
    </w:r>
    <w:r>
      <w:rPr>
        <w:rStyle w:val="PageNumber"/>
      </w:rPr>
      <w:fldChar w:fldCharType="end"/>
    </w:r>
  </w:p>
  <w:p w:rsidR="00542C9C" w:rsidRDefault="00542C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6A68"/>
    <w:multiLevelType w:val="hybridMultilevel"/>
    <w:tmpl w:val="E4984B18"/>
    <w:lvl w:ilvl="0" w:tplc="1638B774">
      <w:start w:val="6"/>
      <w:numFmt w:val="decimal"/>
      <w:lvlText w:val="%1."/>
      <w:lvlJc w:val="left"/>
      <w:pPr>
        <w:tabs>
          <w:tab w:val="num" w:pos="1578"/>
        </w:tabs>
        <w:ind w:left="1578" w:hanging="585"/>
      </w:pPr>
      <w:rPr>
        <w:rFonts w:hint="default"/>
      </w:rPr>
    </w:lvl>
    <w:lvl w:ilvl="1" w:tplc="04080019">
      <w:start w:val="1"/>
      <w:numFmt w:val="lowerLetter"/>
      <w:lvlText w:val="%2."/>
      <w:lvlJc w:val="left"/>
      <w:pPr>
        <w:tabs>
          <w:tab w:val="num" w:pos="2193"/>
        </w:tabs>
        <w:ind w:left="2193" w:hanging="480"/>
      </w:pPr>
      <w:rPr>
        <w:rFonts w:hint="default"/>
        <w:u w:val="none"/>
      </w:rPr>
    </w:lvl>
    <w:lvl w:ilvl="2" w:tplc="2D4E6540">
      <w:start w:val="1"/>
      <w:numFmt w:val="lowerLetter"/>
      <w:lvlText w:val="%3."/>
      <w:lvlJc w:val="left"/>
      <w:pPr>
        <w:tabs>
          <w:tab w:val="num" w:pos="2973"/>
        </w:tabs>
        <w:ind w:left="2973" w:hanging="360"/>
      </w:pPr>
      <w:rPr>
        <w:rFonts w:hint="default"/>
      </w:rPr>
    </w:lvl>
    <w:lvl w:ilvl="3" w:tplc="0408000F">
      <w:start w:val="1"/>
      <w:numFmt w:val="decimal"/>
      <w:lvlText w:val="%4."/>
      <w:lvlJc w:val="left"/>
      <w:pPr>
        <w:tabs>
          <w:tab w:val="num" w:pos="3513"/>
        </w:tabs>
        <w:ind w:left="3513" w:hanging="360"/>
      </w:pPr>
    </w:lvl>
    <w:lvl w:ilvl="4" w:tplc="04080019">
      <w:start w:val="1"/>
      <w:numFmt w:val="lowerLetter"/>
      <w:lvlText w:val="%5."/>
      <w:lvlJc w:val="left"/>
      <w:pPr>
        <w:tabs>
          <w:tab w:val="num" w:pos="4233"/>
        </w:tabs>
        <w:ind w:left="4233" w:hanging="360"/>
      </w:pPr>
    </w:lvl>
    <w:lvl w:ilvl="5" w:tplc="0408001B">
      <w:start w:val="1"/>
      <w:numFmt w:val="lowerRoman"/>
      <w:lvlText w:val="%6."/>
      <w:lvlJc w:val="right"/>
      <w:pPr>
        <w:tabs>
          <w:tab w:val="num" w:pos="4953"/>
        </w:tabs>
        <w:ind w:left="4953" w:hanging="180"/>
      </w:pPr>
    </w:lvl>
    <w:lvl w:ilvl="6" w:tplc="0408000F">
      <w:start w:val="1"/>
      <w:numFmt w:val="decimal"/>
      <w:lvlText w:val="%7."/>
      <w:lvlJc w:val="left"/>
      <w:pPr>
        <w:tabs>
          <w:tab w:val="num" w:pos="5673"/>
        </w:tabs>
        <w:ind w:left="5673" w:hanging="360"/>
      </w:pPr>
    </w:lvl>
    <w:lvl w:ilvl="7" w:tplc="04080019">
      <w:start w:val="1"/>
      <w:numFmt w:val="lowerLetter"/>
      <w:lvlText w:val="%8."/>
      <w:lvlJc w:val="left"/>
      <w:pPr>
        <w:tabs>
          <w:tab w:val="num" w:pos="6393"/>
        </w:tabs>
        <w:ind w:left="6393" w:hanging="360"/>
      </w:pPr>
    </w:lvl>
    <w:lvl w:ilvl="8" w:tplc="0408001B">
      <w:start w:val="1"/>
      <w:numFmt w:val="lowerRoman"/>
      <w:lvlText w:val="%9."/>
      <w:lvlJc w:val="right"/>
      <w:pPr>
        <w:tabs>
          <w:tab w:val="num" w:pos="7113"/>
        </w:tabs>
        <w:ind w:left="7113" w:hanging="180"/>
      </w:pPr>
    </w:lvl>
  </w:abstractNum>
  <w:abstractNum w:abstractNumId="1" w15:restartNumberingAfterBreak="0">
    <w:nsid w:val="01F714FC"/>
    <w:multiLevelType w:val="hybridMultilevel"/>
    <w:tmpl w:val="982C492A"/>
    <w:lvl w:ilvl="0" w:tplc="FFFFFFFF">
      <w:start w:val="1"/>
      <w:numFmt w:val="lowerLetter"/>
      <w:lvlText w:val="%1."/>
      <w:lvlJc w:val="left"/>
      <w:pPr>
        <w:tabs>
          <w:tab w:val="num" w:pos="1440"/>
        </w:tabs>
        <w:ind w:left="144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2B16C1E"/>
    <w:multiLevelType w:val="hybridMultilevel"/>
    <w:tmpl w:val="F8045526"/>
    <w:lvl w:ilvl="0" w:tplc="AC96AB14">
      <w:start w:val="1"/>
      <w:numFmt w:val="bullet"/>
      <w:lvlText w:val="-"/>
      <w:lvlJc w:val="left"/>
      <w:pPr>
        <w:ind w:left="1440" w:hanging="360"/>
      </w:pPr>
      <w:rPr>
        <w:rFonts w:ascii="Times New Roman" w:hAnsi="Times New Roman"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045D0F0C"/>
    <w:multiLevelType w:val="hybridMultilevel"/>
    <w:tmpl w:val="7D9EB434"/>
    <w:lvl w:ilvl="0" w:tplc="050AD296">
      <w:numFmt w:val="bullet"/>
      <w:lvlText w:val="-"/>
      <w:lvlJc w:val="left"/>
      <w:pPr>
        <w:ind w:left="1898" w:hanging="360"/>
      </w:pPr>
      <w:rPr>
        <w:rFonts w:ascii="Times New Roman" w:eastAsia="Times New Roman" w:hAnsi="Times New Roman" w:cs="Times New Roman" w:hint="default"/>
      </w:rPr>
    </w:lvl>
    <w:lvl w:ilvl="1" w:tplc="04080003" w:tentative="1">
      <w:start w:val="1"/>
      <w:numFmt w:val="bullet"/>
      <w:lvlText w:val="o"/>
      <w:lvlJc w:val="left"/>
      <w:pPr>
        <w:ind w:left="2618" w:hanging="360"/>
      </w:pPr>
      <w:rPr>
        <w:rFonts w:ascii="Courier New" w:hAnsi="Courier New" w:cs="Courier New" w:hint="default"/>
      </w:rPr>
    </w:lvl>
    <w:lvl w:ilvl="2" w:tplc="04080005" w:tentative="1">
      <w:start w:val="1"/>
      <w:numFmt w:val="bullet"/>
      <w:lvlText w:val=""/>
      <w:lvlJc w:val="left"/>
      <w:pPr>
        <w:ind w:left="3338" w:hanging="360"/>
      </w:pPr>
      <w:rPr>
        <w:rFonts w:ascii="Wingdings" w:hAnsi="Wingdings" w:hint="default"/>
      </w:rPr>
    </w:lvl>
    <w:lvl w:ilvl="3" w:tplc="04080001" w:tentative="1">
      <w:start w:val="1"/>
      <w:numFmt w:val="bullet"/>
      <w:lvlText w:val=""/>
      <w:lvlJc w:val="left"/>
      <w:pPr>
        <w:ind w:left="4058" w:hanging="360"/>
      </w:pPr>
      <w:rPr>
        <w:rFonts w:ascii="Symbol" w:hAnsi="Symbol" w:hint="default"/>
      </w:rPr>
    </w:lvl>
    <w:lvl w:ilvl="4" w:tplc="04080003" w:tentative="1">
      <w:start w:val="1"/>
      <w:numFmt w:val="bullet"/>
      <w:lvlText w:val="o"/>
      <w:lvlJc w:val="left"/>
      <w:pPr>
        <w:ind w:left="4778" w:hanging="360"/>
      </w:pPr>
      <w:rPr>
        <w:rFonts w:ascii="Courier New" w:hAnsi="Courier New" w:cs="Courier New" w:hint="default"/>
      </w:rPr>
    </w:lvl>
    <w:lvl w:ilvl="5" w:tplc="04080005" w:tentative="1">
      <w:start w:val="1"/>
      <w:numFmt w:val="bullet"/>
      <w:lvlText w:val=""/>
      <w:lvlJc w:val="left"/>
      <w:pPr>
        <w:ind w:left="5498" w:hanging="360"/>
      </w:pPr>
      <w:rPr>
        <w:rFonts w:ascii="Wingdings" w:hAnsi="Wingdings" w:hint="default"/>
      </w:rPr>
    </w:lvl>
    <w:lvl w:ilvl="6" w:tplc="04080001" w:tentative="1">
      <w:start w:val="1"/>
      <w:numFmt w:val="bullet"/>
      <w:lvlText w:val=""/>
      <w:lvlJc w:val="left"/>
      <w:pPr>
        <w:ind w:left="6218" w:hanging="360"/>
      </w:pPr>
      <w:rPr>
        <w:rFonts w:ascii="Symbol" w:hAnsi="Symbol" w:hint="default"/>
      </w:rPr>
    </w:lvl>
    <w:lvl w:ilvl="7" w:tplc="04080003" w:tentative="1">
      <w:start w:val="1"/>
      <w:numFmt w:val="bullet"/>
      <w:lvlText w:val="o"/>
      <w:lvlJc w:val="left"/>
      <w:pPr>
        <w:ind w:left="6938" w:hanging="360"/>
      </w:pPr>
      <w:rPr>
        <w:rFonts w:ascii="Courier New" w:hAnsi="Courier New" w:cs="Courier New" w:hint="default"/>
      </w:rPr>
    </w:lvl>
    <w:lvl w:ilvl="8" w:tplc="04080005" w:tentative="1">
      <w:start w:val="1"/>
      <w:numFmt w:val="bullet"/>
      <w:lvlText w:val=""/>
      <w:lvlJc w:val="left"/>
      <w:pPr>
        <w:ind w:left="7658" w:hanging="360"/>
      </w:pPr>
      <w:rPr>
        <w:rFonts w:ascii="Wingdings" w:hAnsi="Wingdings" w:hint="default"/>
      </w:rPr>
    </w:lvl>
  </w:abstractNum>
  <w:abstractNum w:abstractNumId="4" w15:restartNumberingAfterBreak="0">
    <w:nsid w:val="056E71A9"/>
    <w:multiLevelType w:val="hybridMultilevel"/>
    <w:tmpl w:val="F01ABA4A"/>
    <w:lvl w:ilvl="0" w:tplc="1638B774">
      <w:start w:val="6"/>
      <w:numFmt w:val="decimal"/>
      <w:lvlText w:val="%1."/>
      <w:lvlJc w:val="left"/>
      <w:pPr>
        <w:tabs>
          <w:tab w:val="num" w:pos="1578"/>
        </w:tabs>
        <w:ind w:left="1578" w:hanging="585"/>
      </w:pPr>
      <w:rPr>
        <w:rFonts w:hint="default"/>
      </w:rPr>
    </w:lvl>
    <w:lvl w:ilvl="1" w:tplc="D61ECF30">
      <w:start w:val="1"/>
      <w:numFmt w:val="upperLetter"/>
      <w:lvlText w:val="%2."/>
      <w:lvlJc w:val="left"/>
      <w:pPr>
        <w:tabs>
          <w:tab w:val="num" w:pos="2193"/>
        </w:tabs>
        <w:ind w:left="2193" w:hanging="480"/>
      </w:pPr>
      <w:rPr>
        <w:rFonts w:hint="default"/>
        <w:u w:val="none"/>
      </w:rPr>
    </w:lvl>
    <w:lvl w:ilvl="2" w:tplc="2D4E6540">
      <w:start w:val="1"/>
      <w:numFmt w:val="lowerLetter"/>
      <w:lvlText w:val="%3."/>
      <w:lvlJc w:val="left"/>
      <w:pPr>
        <w:tabs>
          <w:tab w:val="num" w:pos="2973"/>
        </w:tabs>
        <w:ind w:left="2973" w:hanging="360"/>
      </w:pPr>
      <w:rPr>
        <w:rFonts w:hint="default"/>
      </w:rPr>
    </w:lvl>
    <w:lvl w:ilvl="3" w:tplc="0408000F">
      <w:start w:val="1"/>
      <w:numFmt w:val="decimal"/>
      <w:lvlText w:val="%4."/>
      <w:lvlJc w:val="left"/>
      <w:pPr>
        <w:tabs>
          <w:tab w:val="num" w:pos="3513"/>
        </w:tabs>
        <w:ind w:left="3513" w:hanging="360"/>
      </w:pPr>
    </w:lvl>
    <w:lvl w:ilvl="4" w:tplc="04080019">
      <w:start w:val="1"/>
      <w:numFmt w:val="lowerLetter"/>
      <w:lvlText w:val="%5."/>
      <w:lvlJc w:val="left"/>
      <w:pPr>
        <w:tabs>
          <w:tab w:val="num" w:pos="4233"/>
        </w:tabs>
        <w:ind w:left="4233" w:hanging="360"/>
      </w:pPr>
    </w:lvl>
    <w:lvl w:ilvl="5" w:tplc="0408001B">
      <w:start w:val="1"/>
      <w:numFmt w:val="lowerRoman"/>
      <w:lvlText w:val="%6."/>
      <w:lvlJc w:val="right"/>
      <w:pPr>
        <w:tabs>
          <w:tab w:val="num" w:pos="4953"/>
        </w:tabs>
        <w:ind w:left="4953" w:hanging="180"/>
      </w:pPr>
    </w:lvl>
    <w:lvl w:ilvl="6" w:tplc="0408000F">
      <w:start w:val="1"/>
      <w:numFmt w:val="decimal"/>
      <w:lvlText w:val="%7."/>
      <w:lvlJc w:val="left"/>
      <w:pPr>
        <w:tabs>
          <w:tab w:val="num" w:pos="5673"/>
        </w:tabs>
        <w:ind w:left="5673" w:hanging="360"/>
      </w:pPr>
    </w:lvl>
    <w:lvl w:ilvl="7" w:tplc="04080019">
      <w:start w:val="1"/>
      <w:numFmt w:val="lowerLetter"/>
      <w:lvlText w:val="%8."/>
      <w:lvlJc w:val="left"/>
      <w:pPr>
        <w:tabs>
          <w:tab w:val="num" w:pos="6393"/>
        </w:tabs>
        <w:ind w:left="6393" w:hanging="360"/>
      </w:pPr>
    </w:lvl>
    <w:lvl w:ilvl="8" w:tplc="0408001B">
      <w:start w:val="1"/>
      <w:numFmt w:val="lowerRoman"/>
      <w:lvlText w:val="%9."/>
      <w:lvlJc w:val="right"/>
      <w:pPr>
        <w:tabs>
          <w:tab w:val="num" w:pos="7113"/>
        </w:tabs>
        <w:ind w:left="7113" w:hanging="180"/>
      </w:pPr>
    </w:lvl>
  </w:abstractNum>
  <w:abstractNum w:abstractNumId="5" w15:restartNumberingAfterBreak="0">
    <w:nsid w:val="09A53065"/>
    <w:multiLevelType w:val="multilevel"/>
    <w:tmpl w:val="9A08C44E"/>
    <w:lvl w:ilvl="0">
      <w:start w:val="9"/>
      <w:numFmt w:val="decimal"/>
      <w:lvlText w:val="%1."/>
      <w:lvlJc w:val="left"/>
      <w:pPr>
        <w:tabs>
          <w:tab w:val="num" w:pos="720"/>
        </w:tabs>
        <w:ind w:left="720" w:hanging="720"/>
      </w:pPr>
      <w:rPr>
        <w:rFonts w:hint="default"/>
        <w:u w:val="none"/>
      </w:rPr>
    </w:lvl>
    <w:lvl w:ilvl="1">
      <w:start w:val="2"/>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6" w15:restartNumberingAfterBreak="0">
    <w:nsid w:val="0A755891"/>
    <w:multiLevelType w:val="hybridMultilevel"/>
    <w:tmpl w:val="FABC85B4"/>
    <w:lvl w:ilvl="0" w:tplc="BCB635F0">
      <w:start w:val="2"/>
      <w:numFmt w:val="decimal"/>
      <w:lvlText w:val="%1."/>
      <w:lvlJc w:val="left"/>
      <w:pPr>
        <w:tabs>
          <w:tab w:val="num" w:pos="1458"/>
        </w:tabs>
        <w:ind w:left="1458" w:hanging="465"/>
      </w:pPr>
      <w:rPr>
        <w:rFonts w:hint="default"/>
        <w:u w:val="none"/>
      </w:rPr>
    </w:lvl>
    <w:lvl w:ilvl="1" w:tplc="C66E1B50">
      <w:start w:val="1"/>
      <w:numFmt w:val="lowerLetter"/>
      <w:lvlText w:val="%2."/>
      <w:lvlJc w:val="left"/>
      <w:pPr>
        <w:tabs>
          <w:tab w:val="num" w:pos="2073"/>
        </w:tabs>
        <w:ind w:left="2073" w:hanging="360"/>
      </w:pPr>
      <w:rPr>
        <w:rFonts w:hint="default"/>
      </w:rPr>
    </w:lvl>
    <w:lvl w:ilvl="2" w:tplc="0408001B">
      <w:start w:val="1"/>
      <w:numFmt w:val="lowerRoman"/>
      <w:lvlText w:val="%3."/>
      <w:lvlJc w:val="right"/>
      <w:pPr>
        <w:tabs>
          <w:tab w:val="num" w:pos="2793"/>
        </w:tabs>
        <w:ind w:left="2793" w:hanging="180"/>
      </w:pPr>
    </w:lvl>
    <w:lvl w:ilvl="3" w:tplc="0408000F">
      <w:start w:val="1"/>
      <w:numFmt w:val="decimal"/>
      <w:lvlText w:val="%4."/>
      <w:lvlJc w:val="left"/>
      <w:pPr>
        <w:tabs>
          <w:tab w:val="num" w:pos="3513"/>
        </w:tabs>
        <w:ind w:left="3513" w:hanging="360"/>
      </w:pPr>
    </w:lvl>
    <w:lvl w:ilvl="4" w:tplc="04080019">
      <w:start w:val="1"/>
      <w:numFmt w:val="lowerLetter"/>
      <w:lvlText w:val="%5."/>
      <w:lvlJc w:val="left"/>
      <w:pPr>
        <w:tabs>
          <w:tab w:val="num" w:pos="4233"/>
        </w:tabs>
        <w:ind w:left="4233" w:hanging="360"/>
      </w:pPr>
    </w:lvl>
    <w:lvl w:ilvl="5" w:tplc="0408001B">
      <w:start w:val="1"/>
      <w:numFmt w:val="lowerRoman"/>
      <w:lvlText w:val="%6."/>
      <w:lvlJc w:val="right"/>
      <w:pPr>
        <w:tabs>
          <w:tab w:val="num" w:pos="4953"/>
        </w:tabs>
        <w:ind w:left="4953" w:hanging="180"/>
      </w:pPr>
    </w:lvl>
    <w:lvl w:ilvl="6" w:tplc="0408000F">
      <w:start w:val="1"/>
      <w:numFmt w:val="decimal"/>
      <w:lvlText w:val="%7."/>
      <w:lvlJc w:val="left"/>
      <w:pPr>
        <w:tabs>
          <w:tab w:val="num" w:pos="5673"/>
        </w:tabs>
        <w:ind w:left="5673" w:hanging="360"/>
      </w:pPr>
    </w:lvl>
    <w:lvl w:ilvl="7" w:tplc="04080019">
      <w:start w:val="1"/>
      <w:numFmt w:val="lowerLetter"/>
      <w:lvlText w:val="%8."/>
      <w:lvlJc w:val="left"/>
      <w:pPr>
        <w:tabs>
          <w:tab w:val="num" w:pos="6393"/>
        </w:tabs>
        <w:ind w:left="6393" w:hanging="360"/>
      </w:pPr>
    </w:lvl>
    <w:lvl w:ilvl="8" w:tplc="0408001B">
      <w:start w:val="1"/>
      <w:numFmt w:val="lowerRoman"/>
      <w:lvlText w:val="%9."/>
      <w:lvlJc w:val="right"/>
      <w:pPr>
        <w:tabs>
          <w:tab w:val="num" w:pos="7113"/>
        </w:tabs>
        <w:ind w:left="7113" w:hanging="180"/>
      </w:pPr>
    </w:lvl>
  </w:abstractNum>
  <w:abstractNum w:abstractNumId="7" w15:restartNumberingAfterBreak="0">
    <w:nsid w:val="11BF0D92"/>
    <w:multiLevelType w:val="hybridMultilevel"/>
    <w:tmpl w:val="CD5E34EE"/>
    <w:lvl w:ilvl="0" w:tplc="FFFFFFFF">
      <w:start w:val="1"/>
      <w:numFmt w:val="lowerLetter"/>
      <w:lvlText w:val="%1."/>
      <w:lvlJc w:val="left"/>
      <w:pPr>
        <w:tabs>
          <w:tab w:val="num" w:pos="1440"/>
        </w:tabs>
        <w:ind w:left="144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1EE0AE5"/>
    <w:multiLevelType w:val="multilevel"/>
    <w:tmpl w:val="3244E40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4974"/>
        </w:tabs>
        <w:ind w:left="4974" w:hanging="72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170"/>
        </w:tabs>
        <w:ind w:left="8170" w:hanging="108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366"/>
        </w:tabs>
        <w:ind w:left="11366" w:hanging="1440"/>
      </w:pPr>
      <w:rPr>
        <w:rFonts w:hint="default"/>
      </w:rPr>
    </w:lvl>
    <w:lvl w:ilvl="8">
      <w:start w:val="1"/>
      <w:numFmt w:val="decimal"/>
      <w:lvlText w:val="%1.%2.%3.%4.%5.%6.%7.%8.%9"/>
      <w:lvlJc w:val="left"/>
      <w:pPr>
        <w:tabs>
          <w:tab w:val="num" w:pos="13144"/>
        </w:tabs>
        <w:ind w:left="13144" w:hanging="1800"/>
      </w:pPr>
      <w:rPr>
        <w:rFonts w:hint="default"/>
      </w:rPr>
    </w:lvl>
  </w:abstractNum>
  <w:abstractNum w:abstractNumId="9" w15:restartNumberingAfterBreak="0">
    <w:nsid w:val="12CB1DCA"/>
    <w:multiLevelType w:val="hybridMultilevel"/>
    <w:tmpl w:val="E5E063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4122ACF"/>
    <w:multiLevelType w:val="hybridMultilevel"/>
    <w:tmpl w:val="01903A4C"/>
    <w:lvl w:ilvl="0" w:tplc="16F64914">
      <w:start w:val="3"/>
      <w:numFmt w:val="decimal"/>
      <w:lvlText w:val="%1."/>
      <w:lvlJc w:val="left"/>
      <w:pPr>
        <w:tabs>
          <w:tab w:val="num" w:pos="720"/>
        </w:tabs>
        <w:ind w:left="720" w:hanging="360"/>
      </w:pPr>
      <w:rPr>
        <w:rFonts w:hint="default"/>
        <w:u w:val="none"/>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1" w15:restartNumberingAfterBreak="0">
    <w:nsid w:val="1535415C"/>
    <w:multiLevelType w:val="hybridMultilevel"/>
    <w:tmpl w:val="7C5C41A6"/>
    <w:lvl w:ilvl="0" w:tplc="CC185A4C">
      <w:start w:val="1"/>
      <w:numFmt w:val="decimal"/>
      <w:lvlText w:val="%1."/>
      <w:lvlJc w:val="left"/>
      <w:pPr>
        <w:tabs>
          <w:tab w:val="num" w:pos="1069"/>
        </w:tabs>
        <w:ind w:left="1069" w:hanging="360"/>
      </w:pPr>
      <w:rPr>
        <w:rFonts w:hint="default"/>
      </w:rPr>
    </w:lvl>
    <w:lvl w:ilvl="1" w:tplc="0E24C472">
      <w:start w:val="1"/>
      <w:numFmt w:val="lowerLetter"/>
      <w:lvlText w:val="%2."/>
      <w:lvlJc w:val="left"/>
      <w:pPr>
        <w:tabs>
          <w:tab w:val="num" w:pos="1789"/>
        </w:tabs>
        <w:ind w:left="1789" w:hanging="360"/>
      </w:pPr>
      <w:rPr>
        <w:rFonts w:hint="default"/>
      </w:rPr>
    </w:lvl>
    <w:lvl w:ilvl="2" w:tplc="0408001B">
      <w:start w:val="1"/>
      <w:numFmt w:val="lowerRoman"/>
      <w:lvlText w:val="%3."/>
      <w:lvlJc w:val="right"/>
      <w:pPr>
        <w:tabs>
          <w:tab w:val="num" w:pos="2509"/>
        </w:tabs>
        <w:ind w:left="2509" w:hanging="180"/>
      </w:pPr>
    </w:lvl>
    <w:lvl w:ilvl="3" w:tplc="0408000F">
      <w:start w:val="1"/>
      <w:numFmt w:val="decimal"/>
      <w:lvlText w:val="%4."/>
      <w:lvlJc w:val="left"/>
      <w:pPr>
        <w:tabs>
          <w:tab w:val="num" w:pos="3229"/>
        </w:tabs>
        <w:ind w:left="3229" w:hanging="360"/>
      </w:pPr>
    </w:lvl>
    <w:lvl w:ilvl="4" w:tplc="04080019">
      <w:start w:val="1"/>
      <w:numFmt w:val="lowerLetter"/>
      <w:lvlText w:val="%5."/>
      <w:lvlJc w:val="left"/>
      <w:pPr>
        <w:tabs>
          <w:tab w:val="num" w:pos="3949"/>
        </w:tabs>
        <w:ind w:left="3949" w:hanging="360"/>
      </w:pPr>
    </w:lvl>
    <w:lvl w:ilvl="5" w:tplc="0408001B">
      <w:start w:val="1"/>
      <w:numFmt w:val="lowerRoman"/>
      <w:lvlText w:val="%6."/>
      <w:lvlJc w:val="right"/>
      <w:pPr>
        <w:tabs>
          <w:tab w:val="num" w:pos="4669"/>
        </w:tabs>
        <w:ind w:left="4669" w:hanging="180"/>
      </w:pPr>
    </w:lvl>
    <w:lvl w:ilvl="6" w:tplc="0408000F">
      <w:start w:val="1"/>
      <w:numFmt w:val="decimal"/>
      <w:lvlText w:val="%7."/>
      <w:lvlJc w:val="left"/>
      <w:pPr>
        <w:tabs>
          <w:tab w:val="num" w:pos="5389"/>
        </w:tabs>
        <w:ind w:left="5389" w:hanging="360"/>
      </w:pPr>
    </w:lvl>
    <w:lvl w:ilvl="7" w:tplc="04080019">
      <w:start w:val="1"/>
      <w:numFmt w:val="lowerLetter"/>
      <w:lvlText w:val="%8."/>
      <w:lvlJc w:val="left"/>
      <w:pPr>
        <w:tabs>
          <w:tab w:val="num" w:pos="6109"/>
        </w:tabs>
        <w:ind w:left="6109" w:hanging="360"/>
      </w:pPr>
    </w:lvl>
    <w:lvl w:ilvl="8" w:tplc="0408001B">
      <w:start w:val="1"/>
      <w:numFmt w:val="lowerRoman"/>
      <w:lvlText w:val="%9."/>
      <w:lvlJc w:val="right"/>
      <w:pPr>
        <w:tabs>
          <w:tab w:val="num" w:pos="6829"/>
        </w:tabs>
        <w:ind w:left="6829" w:hanging="180"/>
      </w:pPr>
    </w:lvl>
  </w:abstractNum>
  <w:abstractNum w:abstractNumId="12" w15:restartNumberingAfterBreak="0">
    <w:nsid w:val="1B5C607C"/>
    <w:multiLevelType w:val="multilevel"/>
    <w:tmpl w:val="EABE29E8"/>
    <w:lvl w:ilvl="0">
      <w:start w:val="9"/>
      <w:numFmt w:val="decimal"/>
      <w:lvlText w:val="%1."/>
      <w:lvlJc w:val="left"/>
      <w:pPr>
        <w:tabs>
          <w:tab w:val="num" w:pos="720"/>
        </w:tabs>
        <w:ind w:left="720" w:hanging="720"/>
      </w:pPr>
      <w:rPr>
        <w:rFonts w:hint="default"/>
        <w:u w:val="none"/>
      </w:rPr>
    </w:lvl>
    <w:lvl w:ilvl="1">
      <w:start w:val="3"/>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13" w15:restartNumberingAfterBreak="0">
    <w:nsid w:val="21CA6C11"/>
    <w:multiLevelType w:val="multilevel"/>
    <w:tmpl w:val="2A4E81AA"/>
    <w:lvl w:ilvl="0">
      <w:start w:val="1"/>
      <w:numFmt w:val="decimal"/>
      <w:lvlText w:val="%1"/>
      <w:lvlJc w:val="left"/>
      <w:pPr>
        <w:tabs>
          <w:tab w:val="num" w:pos="720"/>
        </w:tabs>
        <w:ind w:left="720" w:hanging="720"/>
      </w:pPr>
      <w:rPr>
        <w:rFonts w:hint="default"/>
        <w:u w:val="none"/>
      </w:rPr>
    </w:lvl>
    <w:lvl w:ilvl="1">
      <w:start w:val="8"/>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14" w15:restartNumberingAfterBreak="0">
    <w:nsid w:val="224978F9"/>
    <w:multiLevelType w:val="hybridMultilevel"/>
    <w:tmpl w:val="20FCA742"/>
    <w:lvl w:ilvl="0" w:tplc="35601F3C">
      <w:start w:val="1"/>
      <w:numFmt w:val="decimal"/>
      <w:lvlText w:val="%1."/>
      <w:lvlJc w:val="left"/>
      <w:pPr>
        <w:tabs>
          <w:tab w:val="num" w:pos="1069"/>
        </w:tabs>
        <w:ind w:left="1069" w:hanging="360"/>
      </w:pPr>
      <w:rPr>
        <w:rFonts w:hint="default"/>
        <w:color w:val="auto"/>
      </w:rPr>
    </w:lvl>
    <w:lvl w:ilvl="1" w:tplc="04080019">
      <w:start w:val="1"/>
      <w:numFmt w:val="lowerLetter"/>
      <w:lvlText w:val="%2."/>
      <w:lvlJc w:val="left"/>
      <w:pPr>
        <w:tabs>
          <w:tab w:val="num" w:pos="1789"/>
        </w:tabs>
        <w:ind w:left="1789" w:hanging="360"/>
      </w:pPr>
    </w:lvl>
    <w:lvl w:ilvl="2" w:tplc="0408001B">
      <w:start w:val="1"/>
      <w:numFmt w:val="lowerRoman"/>
      <w:lvlText w:val="%3."/>
      <w:lvlJc w:val="right"/>
      <w:pPr>
        <w:tabs>
          <w:tab w:val="num" w:pos="2509"/>
        </w:tabs>
        <w:ind w:left="2509" w:hanging="180"/>
      </w:pPr>
    </w:lvl>
    <w:lvl w:ilvl="3" w:tplc="0408000F">
      <w:start w:val="1"/>
      <w:numFmt w:val="decimal"/>
      <w:lvlText w:val="%4."/>
      <w:lvlJc w:val="left"/>
      <w:pPr>
        <w:tabs>
          <w:tab w:val="num" w:pos="3229"/>
        </w:tabs>
        <w:ind w:left="3229" w:hanging="360"/>
      </w:pPr>
    </w:lvl>
    <w:lvl w:ilvl="4" w:tplc="04080019">
      <w:start w:val="1"/>
      <w:numFmt w:val="lowerLetter"/>
      <w:lvlText w:val="%5."/>
      <w:lvlJc w:val="left"/>
      <w:pPr>
        <w:tabs>
          <w:tab w:val="num" w:pos="3949"/>
        </w:tabs>
        <w:ind w:left="3949" w:hanging="360"/>
      </w:pPr>
    </w:lvl>
    <w:lvl w:ilvl="5" w:tplc="0408001B">
      <w:start w:val="1"/>
      <w:numFmt w:val="lowerRoman"/>
      <w:lvlText w:val="%6."/>
      <w:lvlJc w:val="right"/>
      <w:pPr>
        <w:tabs>
          <w:tab w:val="num" w:pos="4669"/>
        </w:tabs>
        <w:ind w:left="4669" w:hanging="180"/>
      </w:pPr>
    </w:lvl>
    <w:lvl w:ilvl="6" w:tplc="0408000F">
      <w:start w:val="1"/>
      <w:numFmt w:val="decimal"/>
      <w:lvlText w:val="%7."/>
      <w:lvlJc w:val="left"/>
      <w:pPr>
        <w:tabs>
          <w:tab w:val="num" w:pos="5389"/>
        </w:tabs>
        <w:ind w:left="5389" w:hanging="360"/>
      </w:pPr>
    </w:lvl>
    <w:lvl w:ilvl="7" w:tplc="04080019">
      <w:start w:val="1"/>
      <w:numFmt w:val="lowerLetter"/>
      <w:lvlText w:val="%8."/>
      <w:lvlJc w:val="left"/>
      <w:pPr>
        <w:tabs>
          <w:tab w:val="num" w:pos="6109"/>
        </w:tabs>
        <w:ind w:left="6109" w:hanging="360"/>
      </w:pPr>
    </w:lvl>
    <w:lvl w:ilvl="8" w:tplc="0408001B">
      <w:start w:val="1"/>
      <w:numFmt w:val="lowerRoman"/>
      <w:lvlText w:val="%9."/>
      <w:lvlJc w:val="right"/>
      <w:pPr>
        <w:tabs>
          <w:tab w:val="num" w:pos="6829"/>
        </w:tabs>
        <w:ind w:left="6829" w:hanging="180"/>
      </w:pPr>
    </w:lvl>
  </w:abstractNum>
  <w:abstractNum w:abstractNumId="15" w15:restartNumberingAfterBreak="0">
    <w:nsid w:val="247E2C4E"/>
    <w:multiLevelType w:val="multilevel"/>
    <w:tmpl w:val="B0E24E8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2ADD2D5F"/>
    <w:multiLevelType w:val="hybridMultilevel"/>
    <w:tmpl w:val="B3B6C4E2"/>
    <w:lvl w:ilvl="0" w:tplc="0408000F">
      <w:start w:val="1"/>
      <w:numFmt w:val="decimal"/>
      <w:lvlText w:val="%1."/>
      <w:lvlJc w:val="left"/>
      <w:pPr>
        <w:tabs>
          <w:tab w:val="num" w:pos="1440"/>
        </w:tabs>
        <w:ind w:left="1440" w:hanging="360"/>
      </w:p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17" w15:restartNumberingAfterBreak="0">
    <w:nsid w:val="2ED2624E"/>
    <w:multiLevelType w:val="hybridMultilevel"/>
    <w:tmpl w:val="A41E9CEC"/>
    <w:lvl w:ilvl="0" w:tplc="050AD296">
      <w:numFmt w:val="bullet"/>
      <w:lvlText w:val="-"/>
      <w:lvlJc w:val="left"/>
      <w:pPr>
        <w:ind w:left="1440" w:hanging="360"/>
      </w:pPr>
      <w:rPr>
        <w:rFonts w:ascii="Times New Roman" w:eastAsia="Times New Roman" w:hAnsi="Times New Roman" w:cs="Times New Roman" w:hint="default"/>
      </w:rPr>
    </w:lvl>
    <w:lvl w:ilvl="1" w:tplc="04080001">
      <w:start w:val="1"/>
      <w:numFmt w:val="bullet"/>
      <w:lvlText w:val=""/>
      <w:lvlJc w:val="left"/>
      <w:pPr>
        <w:ind w:left="2160" w:hanging="360"/>
      </w:pPr>
      <w:rPr>
        <w:rFonts w:ascii="Symbol" w:hAnsi="Symbol"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15:restartNumberingAfterBreak="0">
    <w:nsid w:val="300153F3"/>
    <w:multiLevelType w:val="multilevel"/>
    <w:tmpl w:val="402C47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0A15D4C"/>
    <w:multiLevelType w:val="hybridMultilevel"/>
    <w:tmpl w:val="9CC80B88"/>
    <w:lvl w:ilvl="0" w:tplc="980CA24E">
      <w:start w:val="1"/>
      <w:numFmt w:val="upperRoman"/>
      <w:lvlText w:val="%1."/>
      <w:lvlJc w:val="left"/>
      <w:pPr>
        <w:tabs>
          <w:tab w:val="num" w:pos="3585"/>
        </w:tabs>
        <w:ind w:left="3585" w:hanging="360"/>
      </w:pPr>
      <w:rPr>
        <w:rFonts w:hint="default"/>
        <w:b/>
        <w:bCs/>
        <w:color w:val="auto"/>
      </w:rPr>
    </w:lvl>
    <w:lvl w:ilvl="1" w:tplc="DB0010AA">
      <w:start w:val="1"/>
      <w:numFmt w:val="decimal"/>
      <w:lvlText w:val="%2."/>
      <w:lvlJc w:val="left"/>
      <w:pPr>
        <w:tabs>
          <w:tab w:val="num" w:pos="2145"/>
        </w:tabs>
        <w:ind w:left="2145" w:hanging="360"/>
      </w:pPr>
      <w:rPr>
        <w:rFonts w:ascii="Times New Roman" w:hAnsi="Times New Roman" w:hint="default"/>
        <w:b w:val="0"/>
        <w:bCs/>
        <w:i w:val="0"/>
      </w:rPr>
    </w:lvl>
    <w:lvl w:ilvl="2" w:tplc="0408001B">
      <w:start w:val="1"/>
      <w:numFmt w:val="lowerRoman"/>
      <w:lvlText w:val="%3."/>
      <w:lvlJc w:val="right"/>
      <w:pPr>
        <w:tabs>
          <w:tab w:val="num" w:pos="2865"/>
        </w:tabs>
        <w:ind w:left="2865" w:hanging="180"/>
      </w:pPr>
    </w:lvl>
    <w:lvl w:ilvl="3" w:tplc="2FF2C5F8">
      <w:start w:val="1"/>
      <w:numFmt w:val="decimal"/>
      <w:lvlText w:val="%4."/>
      <w:lvlJc w:val="left"/>
      <w:pPr>
        <w:tabs>
          <w:tab w:val="num" w:pos="3585"/>
        </w:tabs>
        <w:ind w:left="3585" w:hanging="360"/>
      </w:pPr>
      <w:rPr>
        <w:b/>
      </w:rPr>
    </w:lvl>
    <w:lvl w:ilvl="4" w:tplc="04080019">
      <w:start w:val="1"/>
      <w:numFmt w:val="lowerLetter"/>
      <w:lvlText w:val="%5."/>
      <w:lvlJc w:val="left"/>
      <w:pPr>
        <w:tabs>
          <w:tab w:val="num" w:pos="4305"/>
        </w:tabs>
        <w:ind w:left="4305" w:hanging="360"/>
      </w:pPr>
    </w:lvl>
    <w:lvl w:ilvl="5" w:tplc="0408001B">
      <w:start w:val="1"/>
      <w:numFmt w:val="lowerRoman"/>
      <w:lvlText w:val="%6."/>
      <w:lvlJc w:val="right"/>
      <w:pPr>
        <w:tabs>
          <w:tab w:val="num" w:pos="5025"/>
        </w:tabs>
        <w:ind w:left="5025" w:hanging="180"/>
      </w:pPr>
    </w:lvl>
    <w:lvl w:ilvl="6" w:tplc="0408000F">
      <w:start w:val="1"/>
      <w:numFmt w:val="decimal"/>
      <w:lvlText w:val="%7."/>
      <w:lvlJc w:val="left"/>
      <w:pPr>
        <w:tabs>
          <w:tab w:val="num" w:pos="5745"/>
        </w:tabs>
        <w:ind w:left="5745" w:hanging="360"/>
      </w:pPr>
    </w:lvl>
    <w:lvl w:ilvl="7" w:tplc="04080019">
      <w:start w:val="1"/>
      <w:numFmt w:val="lowerLetter"/>
      <w:lvlText w:val="%8."/>
      <w:lvlJc w:val="left"/>
      <w:pPr>
        <w:tabs>
          <w:tab w:val="num" w:pos="6465"/>
        </w:tabs>
        <w:ind w:left="6465" w:hanging="360"/>
      </w:pPr>
    </w:lvl>
    <w:lvl w:ilvl="8" w:tplc="0408001B">
      <w:start w:val="1"/>
      <w:numFmt w:val="lowerRoman"/>
      <w:lvlText w:val="%9."/>
      <w:lvlJc w:val="right"/>
      <w:pPr>
        <w:tabs>
          <w:tab w:val="num" w:pos="7185"/>
        </w:tabs>
        <w:ind w:left="7185" w:hanging="180"/>
      </w:pPr>
    </w:lvl>
  </w:abstractNum>
  <w:abstractNum w:abstractNumId="20" w15:restartNumberingAfterBreak="0">
    <w:nsid w:val="3ACC512B"/>
    <w:multiLevelType w:val="hybridMultilevel"/>
    <w:tmpl w:val="3B98AFC4"/>
    <w:lvl w:ilvl="0" w:tplc="068EC2A0">
      <w:start w:val="8"/>
      <w:numFmt w:val="lowerLetter"/>
      <w:lvlText w:val="%1."/>
      <w:lvlJc w:val="left"/>
      <w:pPr>
        <w:tabs>
          <w:tab w:val="num" w:pos="3420"/>
        </w:tabs>
        <w:ind w:left="3420" w:hanging="360"/>
      </w:pPr>
      <w:rPr>
        <w:rFonts w:hint="default"/>
      </w:rPr>
    </w:lvl>
    <w:lvl w:ilvl="1" w:tplc="04080019">
      <w:start w:val="1"/>
      <w:numFmt w:val="lowerLetter"/>
      <w:lvlText w:val="%2."/>
      <w:lvlJc w:val="left"/>
      <w:pPr>
        <w:tabs>
          <w:tab w:val="num" w:pos="4140"/>
        </w:tabs>
        <w:ind w:left="4140" w:hanging="360"/>
      </w:pPr>
    </w:lvl>
    <w:lvl w:ilvl="2" w:tplc="6B32CA26">
      <w:start w:val="6"/>
      <w:numFmt w:val="bullet"/>
      <w:lvlText w:val="-"/>
      <w:lvlJc w:val="left"/>
      <w:pPr>
        <w:ind w:left="5040" w:hanging="360"/>
      </w:pPr>
      <w:rPr>
        <w:rFonts w:ascii="Times New Roman" w:eastAsia="Times New Roman" w:hAnsi="Times New Roman" w:cs="Times New Roman" w:hint="default"/>
      </w:rPr>
    </w:lvl>
    <w:lvl w:ilvl="3" w:tplc="0408000F" w:tentative="1">
      <w:start w:val="1"/>
      <w:numFmt w:val="decimal"/>
      <w:lvlText w:val="%4."/>
      <w:lvlJc w:val="left"/>
      <w:pPr>
        <w:tabs>
          <w:tab w:val="num" w:pos="5580"/>
        </w:tabs>
        <w:ind w:left="5580" w:hanging="360"/>
      </w:pPr>
    </w:lvl>
    <w:lvl w:ilvl="4" w:tplc="04080019" w:tentative="1">
      <w:start w:val="1"/>
      <w:numFmt w:val="lowerLetter"/>
      <w:lvlText w:val="%5."/>
      <w:lvlJc w:val="left"/>
      <w:pPr>
        <w:tabs>
          <w:tab w:val="num" w:pos="6300"/>
        </w:tabs>
        <w:ind w:left="6300" w:hanging="360"/>
      </w:pPr>
    </w:lvl>
    <w:lvl w:ilvl="5" w:tplc="0408001B" w:tentative="1">
      <w:start w:val="1"/>
      <w:numFmt w:val="lowerRoman"/>
      <w:lvlText w:val="%6."/>
      <w:lvlJc w:val="right"/>
      <w:pPr>
        <w:tabs>
          <w:tab w:val="num" w:pos="7020"/>
        </w:tabs>
        <w:ind w:left="7020" w:hanging="180"/>
      </w:pPr>
    </w:lvl>
    <w:lvl w:ilvl="6" w:tplc="0408000F" w:tentative="1">
      <w:start w:val="1"/>
      <w:numFmt w:val="decimal"/>
      <w:lvlText w:val="%7."/>
      <w:lvlJc w:val="left"/>
      <w:pPr>
        <w:tabs>
          <w:tab w:val="num" w:pos="7740"/>
        </w:tabs>
        <w:ind w:left="7740" w:hanging="360"/>
      </w:pPr>
    </w:lvl>
    <w:lvl w:ilvl="7" w:tplc="04080019" w:tentative="1">
      <w:start w:val="1"/>
      <w:numFmt w:val="lowerLetter"/>
      <w:lvlText w:val="%8."/>
      <w:lvlJc w:val="left"/>
      <w:pPr>
        <w:tabs>
          <w:tab w:val="num" w:pos="8460"/>
        </w:tabs>
        <w:ind w:left="8460" w:hanging="360"/>
      </w:pPr>
    </w:lvl>
    <w:lvl w:ilvl="8" w:tplc="0408001B" w:tentative="1">
      <w:start w:val="1"/>
      <w:numFmt w:val="lowerRoman"/>
      <w:lvlText w:val="%9."/>
      <w:lvlJc w:val="right"/>
      <w:pPr>
        <w:tabs>
          <w:tab w:val="num" w:pos="9180"/>
        </w:tabs>
        <w:ind w:left="9180" w:hanging="180"/>
      </w:pPr>
    </w:lvl>
  </w:abstractNum>
  <w:abstractNum w:abstractNumId="21" w15:restartNumberingAfterBreak="0">
    <w:nsid w:val="422C461E"/>
    <w:multiLevelType w:val="multilevel"/>
    <w:tmpl w:val="296C5F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636"/>
        </w:tabs>
        <w:ind w:left="1636" w:hanging="360"/>
      </w:pPr>
      <w:rPr>
        <w:rFonts w:hint="default"/>
        <w:b w:val="0"/>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4548"/>
        </w:tabs>
        <w:ind w:left="4548" w:hanging="720"/>
      </w:pPr>
      <w:rPr>
        <w:rFonts w:hint="default"/>
      </w:rPr>
    </w:lvl>
    <w:lvl w:ilvl="4">
      <w:start w:val="1"/>
      <w:numFmt w:val="decimal"/>
      <w:lvlText w:val="%1.%2.%3.%4.%5"/>
      <w:lvlJc w:val="left"/>
      <w:pPr>
        <w:tabs>
          <w:tab w:val="num" w:pos="6184"/>
        </w:tabs>
        <w:ind w:left="6184" w:hanging="1080"/>
      </w:pPr>
      <w:rPr>
        <w:rFonts w:hint="default"/>
      </w:rPr>
    </w:lvl>
    <w:lvl w:ilvl="5">
      <w:start w:val="1"/>
      <w:numFmt w:val="decimal"/>
      <w:lvlText w:val="%1.%2.%3.%4.%5.%6"/>
      <w:lvlJc w:val="left"/>
      <w:pPr>
        <w:tabs>
          <w:tab w:val="num" w:pos="7460"/>
        </w:tabs>
        <w:ind w:left="7460" w:hanging="1080"/>
      </w:pPr>
      <w:rPr>
        <w:rFonts w:hint="default"/>
      </w:rPr>
    </w:lvl>
    <w:lvl w:ilvl="6">
      <w:start w:val="1"/>
      <w:numFmt w:val="decimal"/>
      <w:lvlText w:val="%1.%2.%3.%4.%5.%6.%7"/>
      <w:lvlJc w:val="left"/>
      <w:pPr>
        <w:tabs>
          <w:tab w:val="num" w:pos="9096"/>
        </w:tabs>
        <w:ind w:left="9096" w:hanging="1440"/>
      </w:pPr>
      <w:rPr>
        <w:rFonts w:hint="default"/>
      </w:rPr>
    </w:lvl>
    <w:lvl w:ilvl="7">
      <w:start w:val="1"/>
      <w:numFmt w:val="decimal"/>
      <w:lvlText w:val="%1.%2.%3.%4.%5.%6.%7.%8"/>
      <w:lvlJc w:val="left"/>
      <w:pPr>
        <w:tabs>
          <w:tab w:val="num" w:pos="10372"/>
        </w:tabs>
        <w:ind w:left="10372" w:hanging="1440"/>
      </w:pPr>
      <w:rPr>
        <w:rFonts w:hint="default"/>
      </w:rPr>
    </w:lvl>
    <w:lvl w:ilvl="8">
      <w:start w:val="1"/>
      <w:numFmt w:val="decimal"/>
      <w:lvlText w:val="%1.%2.%3.%4.%5.%6.%7.%8.%9"/>
      <w:lvlJc w:val="left"/>
      <w:pPr>
        <w:tabs>
          <w:tab w:val="num" w:pos="12008"/>
        </w:tabs>
        <w:ind w:left="12008" w:hanging="1800"/>
      </w:pPr>
      <w:rPr>
        <w:rFonts w:hint="default"/>
      </w:rPr>
    </w:lvl>
  </w:abstractNum>
  <w:abstractNum w:abstractNumId="22" w15:restartNumberingAfterBreak="0">
    <w:nsid w:val="4988342C"/>
    <w:multiLevelType w:val="hybridMultilevel"/>
    <w:tmpl w:val="00FC3960"/>
    <w:lvl w:ilvl="0" w:tplc="F940C51A">
      <w:start w:val="1"/>
      <w:numFmt w:val="lowerLetter"/>
      <w:lvlText w:val="%1."/>
      <w:lvlJc w:val="left"/>
      <w:pPr>
        <w:tabs>
          <w:tab w:val="num" w:pos="1800"/>
        </w:tabs>
        <w:ind w:left="1800" w:hanging="360"/>
      </w:pPr>
      <w:rPr>
        <w:rFonts w:hint="default"/>
      </w:r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23" w15:restartNumberingAfterBreak="0">
    <w:nsid w:val="4B12295A"/>
    <w:multiLevelType w:val="hybridMultilevel"/>
    <w:tmpl w:val="A72A7FEC"/>
    <w:lvl w:ilvl="0" w:tplc="ECB09E86">
      <w:start w:val="1"/>
      <w:numFmt w:val="decimal"/>
      <w:lvlText w:val="%1."/>
      <w:lvlJc w:val="left"/>
      <w:pPr>
        <w:tabs>
          <w:tab w:val="num" w:pos="1778"/>
        </w:tabs>
        <w:ind w:left="1758" w:hanging="737"/>
      </w:pPr>
      <w:rPr>
        <w:rFonts w:hint="default"/>
        <w:sz w:val="24"/>
        <w:szCs w:val="24"/>
      </w:rPr>
    </w:lvl>
    <w:lvl w:ilvl="1" w:tplc="FFFFFFFF">
      <w:start w:val="1"/>
      <w:numFmt w:val="lowerLetter"/>
      <w:lvlText w:val="%2."/>
      <w:lvlJc w:val="left"/>
      <w:pPr>
        <w:tabs>
          <w:tab w:val="num" w:pos="1440"/>
        </w:tabs>
        <w:ind w:left="1440" w:hanging="360"/>
      </w:pPr>
      <w:rPr>
        <w:rFonts w:hint="default"/>
        <w:sz w:val="24"/>
        <w:szCs w:val="24"/>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46F6F6F"/>
    <w:multiLevelType w:val="multilevel"/>
    <w:tmpl w:val="1CD432BE"/>
    <w:lvl w:ilvl="0">
      <w:start w:val="8"/>
      <w:numFmt w:val="decimal"/>
      <w:lvlText w:val="%1"/>
      <w:lvlJc w:val="left"/>
      <w:pPr>
        <w:tabs>
          <w:tab w:val="num" w:pos="360"/>
        </w:tabs>
        <w:ind w:left="360" w:hanging="360"/>
      </w:pPr>
      <w:rPr>
        <w:rFonts w:hint="default"/>
        <w:u w:val="single"/>
      </w:rPr>
    </w:lvl>
    <w:lvl w:ilvl="1">
      <w:start w:val="7"/>
      <w:numFmt w:val="decimal"/>
      <w:lvlText w:val="%1.%2"/>
      <w:lvlJc w:val="left"/>
      <w:pPr>
        <w:tabs>
          <w:tab w:val="num" w:pos="1069"/>
        </w:tabs>
        <w:ind w:left="1069" w:hanging="360"/>
      </w:pPr>
      <w:rPr>
        <w:rFonts w:hint="default"/>
        <w:u w:val="none"/>
      </w:rPr>
    </w:lvl>
    <w:lvl w:ilvl="2">
      <w:start w:val="1"/>
      <w:numFmt w:val="upperLetter"/>
      <w:lvlText w:val="%1.%2.%3"/>
      <w:lvlJc w:val="left"/>
      <w:pPr>
        <w:tabs>
          <w:tab w:val="num" w:pos="2138"/>
        </w:tabs>
        <w:ind w:left="2138" w:hanging="720"/>
      </w:pPr>
      <w:rPr>
        <w:rFonts w:hint="default"/>
        <w:u w:val="single"/>
      </w:rPr>
    </w:lvl>
    <w:lvl w:ilvl="3">
      <w:start w:val="1"/>
      <w:numFmt w:val="decimal"/>
      <w:lvlText w:val="%1.%2.%3.%4"/>
      <w:lvlJc w:val="left"/>
      <w:pPr>
        <w:tabs>
          <w:tab w:val="num" w:pos="2847"/>
        </w:tabs>
        <w:ind w:left="2847" w:hanging="720"/>
      </w:pPr>
      <w:rPr>
        <w:rFonts w:hint="default"/>
        <w:u w:val="single"/>
      </w:rPr>
    </w:lvl>
    <w:lvl w:ilvl="4">
      <w:start w:val="1"/>
      <w:numFmt w:val="decimal"/>
      <w:lvlText w:val="%1.%2.%3.%4.%5"/>
      <w:lvlJc w:val="left"/>
      <w:pPr>
        <w:tabs>
          <w:tab w:val="num" w:pos="3916"/>
        </w:tabs>
        <w:ind w:left="3916" w:hanging="1080"/>
      </w:pPr>
      <w:rPr>
        <w:rFonts w:hint="default"/>
        <w:u w:val="single"/>
      </w:rPr>
    </w:lvl>
    <w:lvl w:ilvl="5">
      <w:start w:val="1"/>
      <w:numFmt w:val="decimal"/>
      <w:lvlText w:val="%1.%2.%3.%4.%5.%6"/>
      <w:lvlJc w:val="left"/>
      <w:pPr>
        <w:tabs>
          <w:tab w:val="num" w:pos="4625"/>
        </w:tabs>
        <w:ind w:left="4625" w:hanging="1080"/>
      </w:pPr>
      <w:rPr>
        <w:rFonts w:hint="default"/>
        <w:u w:val="single"/>
      </w:rPr>
    </w:lvl>
    <w:lvl w:ilvl="6">
      <w:start w:val="1"/>
      <w:numFmt w:val="decimal"/>
      <w:lvlText w:val="%1.%2.%3.%4.%5.%6.%7"/>
      <w:lvlJc w:val="left"/>
      <w:pPr>
        <w:tabs>
          <w:tab w:val="num" w:pos="5694"/>
        </w:tabs>
        <w:ind w:left="5694" w:hanging="1440"/>
      </w:pPr>
      <w:rPr>
        <w:rFonts w:hint="default"/>
        <w:u w:val="single"/>
      </w:rPr>
    </w:lvl>
    <w:lvl w:ilvl="7">
      <w:start w:val="1"/>
      <w:numFmt w:val="decimal"/>
      <w:lvlText w:val="%1.%2.%3.%4.%5.%6.%7.%8"/>
      <w:lvlJc w:val="left"/>
      <w:pPr>
        <w:tabs>
          <w:tab w:val="num" w:pos="6403"/>
        </w:tabs>
        <w:ind w:left="6403" w:hanging="1440"/>
      </w:pPr>
      <w:rPr>
        <w:rFonts w:hint="default"/>
        <w:u w:val="single"/>
      </w:rPr>
    </w:lvl>
    <w:lvl w:ilvl="8">
      <w:start w:val="1"/>
      <w:numFmt w:val="decimal"/>
      <w:lvlText w:val="%1.%2.%3.%4.%5.%6.%7.%8.%9"/>
      <w:lvlJc w:val="left"/>
      <w:pPr>
        <w:tabs>
          <w:tab w:val="num" w:pos="7472"/>
        </w:tabs>
        <w:ind w:left="7472" w:hanging="1800"/>
      </w:pPr>
      <w:rPr>
        <w:rFonts w:hint="default"/>
        <w:u w:val="single"/>
      </w:rPr>
    </w:lvl>
  </w:abstractNum>
  <w:abstractNum w:abstractNumId="25" w15:restartNumberingAfterBreak="0">
    <w:nsid w:val="572F010D"/>
    <w:multiLevelType w:val="hybridMultilevel"/>
    <w:tmpl w:val="2772CB44"/>
    <w:lvl w:ilvl="0" w:tplc="63542D9C">
      <w:start w:val="1"/>
      <w:numFmt w:val="decimal"/>
      <w:lvlText w:val="%1."/>
      <w:lvlJc w:val="left"/>
      <w:pPr>
        <w:tabs>
          <w:tab w:val="num" w:pos="1069"/>
        </w:tabs>
        <w:ind w:left="1069" w:hanging="360"/>
      </w:pPr>
      <w:rPr>
        <w:rFonts w:hint="default"/>
        <w:lang w:val="en-US"/>
      </w:rPr>
    </w:lvl>
    <w:lvl w:ilvl="1" w:tplc="04080019">
      <w:start w:val="1"/>
      <w:numFmt w:val="lowerLetter"/>
      <w:lvlText w:val="%2."/>
      <w:lvlJc w:val="left"/>
      <w:pPr>
        <w:tabs>
          <w:tab w:val="num" w:pos="1789"/>
        </w:tabs>
        <w:ind w:left="1789" w:hanging="360"/>
      </w:pPr>
    </w:lvl>
    <w:lvl w:ilvl="2" w:tplc="0408001B">
      <w:start w:val="1"/>
      <w:numFmt w:val="lowerRoman"/>
      <w:lvlText w:val="%3."/>
      <w:lvlJc w:val="right"/>
      <w:pPr>
        <w:tabs>
          <w:tab w:val="num" w:pos="2509"/>
        </w:tabs>
        <w:ind w:left="2509" w:hanging="180"/>
      </w:pPr>
    </w:lvl>
    <w:lvl w:ilvl="3" w:tplc="8F60D628">
      <w:start w:val="1"/>
      <w:numFmt w:val="decimal"/>
      <w:lvlText w:val="%4."/>
      <w:lvlJc w:val="left"/>
      <w:pPr>
        <w:tabs>
          <w:tab w:val="num" w:pos="3229"/>
        </w:tabs>
        <w:ind w:left="3229" w:hanging="360"/>
      </w:pPr>
      <w:rPr>
        <w:rFonts w:hint="default"/>
      </w:rPr>
    </w:lvl>
    <w:lvl w:ilvl="4" w:tplc="43F6AF68">
      <w:start w:val="1"/>
      <w:numFmt w:val="decimal"/>
      <w:lvlText w:val="%5."/>
      <w:lvlJc w:val="left"/>
      <w:pPr>
        <w:tabs>
          <w:tab w:val="num" w:pos="1789"/>
        </w:tabs>
        <w:ind w:left="1789" w:hanging="360"/>
      </w:pPr>
      <w:rPr>
        <w:rFonts w:hint="default"/>
      </w:rPr>
    </w:lvl>
    <w:lvl w:ilvl="5" w:tplc="0408001B">
      <w:start w:val="1"/>
      <w:numFmt w:val="lowerRoman"/>
      <w:lvlText w:val="%6."/>
      <w:lvlJc w:val="right"/>
      <w:pPr>
        <w:tabs>
          <w:tab w:val="num" w:pos="4669"/>
        </w:tabs>
        <w:ind w:left="4669" w:hanging="180"/>
      </w:pPr>
    </w:lvl>
    <w:lvl w:ilvl="6" w:tplc="0408000F">
      <w:start w:val="1"/>
      <w:numFmt w:val="decimal"/>
      <w:lvlText w:val="%7."/>
      <w:lvlJc w:val="left"/>
      <w:pPr>
        <w:tabs>
          <w:tab w:val="num" w:pos="5389"/>
        </w:tabs>
        <w:ind w:left="5389" w:hanging="360"/>
      </w:pPr>
    </w:lvl>
    <w:lvl w:ilvl="7" w:tplc="04080019">
      <w:start w:val="1"/>
      <w:numFmt w:val="lowerLetter"/>
      <w:lvlText w:val="%8."/>
      <w:lvlJc w:val="left"/>
      <w:pPr>
        <w:tabs>
          <w:tab w:val="num" w:pos="6109"/>
        </w:tabs>
        <w:ind w:left="6109" w:hanging="360"/>
      </w:pPr>
    </w:lvl>
    <w:lvl w:ilvl="8" w:tplc="0408001B">
      <w:start w:val="1"/>
      <w:numFmt w:val="lowerRoman"/>
      <w:lvlText w:val="%9."/>
      <w:lvlJc w:val="right"/>
      <w:pPr>
        <w:tabs>
          <w:tab w:val="num" w:pos="6829"/>
        </w:tabs>
        <w:ind w:left="6829" w:hanging="180"/>
      </w:pPr>
    </w:lvl>
  </w:abstractNum>
  <w:abstractNum w:abstractNumId="26" w15:restartNumberingAfterBreak="0">
    <w:nsid w:val="5AC57BE1"/>
    <w:multiLevelType w:val="multilevel"/>
    <w:tmpl w:val="EABE29E8"/>
    <w:lvl w:ilvl="0">
      <w:start w:val="9"/>
      <w:numFmt w:val="decimal"/>
      <w:lvlText w:val="%1."/>
      <w:lvlJc w:val="left"/>
      <w:pPr>
        <w:tabs>
          <w:tab w:val="num" w:pos="720"/>
        </w:tabs>
        <w:ind w:left="720" w:hanging="720"/>
      </w:pPr>
      <w:rPr>
        <w:rFonts w:hint="default"/>
        <w:u w:val="none"/>
      </w:rPr>
    </w:lvl>
    <w:lvl w:ilvl="1">
      <w:start w:val="3"/>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27" w15:restartNumberingAfterBreak="0">
    <w:nsid w:val="5C0908B5"/>
    <w:multiLevelType w:val="multilevel"/>
    <w:tmpl w:val="B12A0666"/>
    <w:lvl w:ilvl="0">
      <w:start w:val="9"/>
      <w:numFmt w:val="decimal"/>
      <w:lvlText w:val="%1."/>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28" w15:restartNumberingAfterBreak="0">
    <w:nsid w:val="63E9255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9E2AEF"/>
    <w:multiLevelType w:val="multilevel"/>
    <w:tmpl w:val="9A08C44E"/>
    <w:lvl w:ilvl="0">
      <w:start w:val="9"/>
      <w:numFmt w:val="decimal"/>
      <w:lvlText w:val="%1."/>
      <w:lvlJc w:val="left"/>
      <w:pPr>
        <w:tabs>
          <w:tab w:val="num" w:pos="720"/>
        </w:tabs>
        <w:ind w:left="720" w:hanging="720"/>
      </w:pPr>
      <w:rPr>
        <w:rFonts w:hint="default"/>
        <w:u w:val="none"/>
      </w:rPr>
    </w:lvl>
    <w:lvl w:ilvl="1">
      <w:start w:val="2"/>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30" w15:restartNumberingAfterBreak="0">
    <w:nsid w:val="69522F0D"/>
    <w:multiLevelType w:val="hybridMultilevel"/>
    <w:tmpl w:val="478C44C0"/>
    <w:lvl w:ilvl="0" w:tplc="C778B9BE">
      <w:start w:val="1"/>
      <w:numFmt w:val="decimal"/>
      <w:lvlText w:val="%1."/>
      <w:lvlJc w:val="left"/>
      <w:pPr>
        <w:tabs>
          <w:tab w:val="num" w:pos="2233"/>
        </w:tabs>
        <w:ind w:left="2233" w:hanging="390"/>
      </w:pPr>
      <w:rPr>
        <w:rFonts w:hint="default"/>
      </w:rPr>
    </w:lvl>
    <w:lvl w:ilvl="1" w:tplc="04080019">
      <w:start w:val="1"/>
      <w:numFmt w:val="lowerLetter"/>
      <w:lvlText w:val="%2."/>
      <w:lvlJc w:val="left"/>
      <w:pPr>
        <w:tabs>
          <w:tab w:val="num" w:pos="2923"/>
        </w:tabs>
        <w:ind w:left="2923" w:hanging="360"/>
      </w:pPr>
    </w:lvl>
    <w:lvl w:ilvl="2" w:tplc="0408001B">
      <w:start w:val="1"/>
      <w:numFmt w:val="lowerRoman"/>
      <w:lvlText w:val="%3."/>
      <w:lvlJc w:val="right"/>
      <w:pPr>
        <w:tabs>
          <w:tab w:val="num" w:pos="3643"/>
        </w:tabs>
        <w:ind w:left="3643" w:hanging="180"/>
      </w:pPr>
    </w:lvl>
    <w:lvl w:ilvl="3" w:tplc="0408000F">
      <w:start w:val="1"/>
      <w:numFmt w:val="decimal"/>
      <w:lvlText w:val="%4."/>
      <w:lvlJc w:val="left"/>
      <w:pPr>
        <w:tabs>
          <w:tab w:val="num" w:pos="4363"/>
        </w:tabs>
        <w:ind w:left="4363" w:hanging="360"/>
      </w:pPr>
    </w:lvl>
    <w:lvl w:ilvl="4" w:tplc="04080019">
      <w:start w:val="1"/>
      <w:numFmt w:val="lowerLetter"/>
      <w:lvlText w:val="%5."/>
      <w:lvlJc w:val="left"/>
      <w:pPr>
        <w:tabs>
          <w:tab w:val="num" w:pos="5083"/>
        </w:tabs>
        <w:ind w:left="5083" w:hanging="360"/>
      </w:pPr>
    </w:lvl>
    <w:lvl w:ilvl="5" w:tplc="0408001B">
      <w:start w:val="1"/>
      <w:numFmt w:val="lowerRoman"/>
      <w:lvlText w:val="%6."/>
      <w:lvlJc w:val="right"/>
      <w:pPr>
        <w:tabs>
          <w:tab w:val="num" w:pos="5803"/>
        </w:tabs>
        <w:ind w:left="5803" w:hanging="180"/>
      </w:pPr>
    </w:lvl>
    <w:lvl w:ilvl="6" w:tplc="0408000F">
      <w:start w:val="1"/>
      <w:numFmt w:val="decimal"/>
      <w:lvlText w:val="%7."/>
      <w:lvlJc w:val="left"/>
      <w:pPr>
        <w:tabs>
          <w:tab w:val="num" w:pos="6523"/>
        </w:tabs>
        <w:ind w:left="6523" w:hanging="360"/>
      </w:pPr>
    </w:lvl>
    <w:lvl w:ilvl="7" w:tplc="04080019">
      <w:start w:val="1"/>
      <w:numFmt w:val="lowerLetter"/>
      <w:lvlText w:val="%8."/>
      <w:lvlJc w:val="left"/>
      <w:pPr>
        <w:tabs>
          <w:tab w:val="num" w:pos="7243"/>
        </w:tabs>
        <w:ind w:left="7243" w:hanging="360"/>
      </w:pPr>
    </w:lvl>
    <w:lvl w:ilvl="8" w:tplc="0408001B">
      <w:start w:val="1"/>
      <w:numFmt w:val="lowerRoman"/>
      <w:lvlText w:val="%9."/>
      <w:lvlJc w:val="right"/>
      <w:pPr>
        <w:tabs>
          <w:tab w:val="num" w:pos="7963"/>
        </w:tabs>
        <w:ind w:left="7963" w:hanging="180"/>
      </w:pPr>
    </w:lvl>
  </w:abstractNum>
  <w:abstractNum w:abstractNumId="31" w15:restartNumberingAfterBreak="0">
    <w:nsid w:val="728B0ACC"/>
    <w:multiLevelType w:val="hybridMultilevel"/>
    <w:tmpl w:val="CD5E34EE"/>
    <w:lvl w:ilvl="0" w:tplc="FFFFFFFF">
      <w:start w:val="1"/>
      <w:numFmt w:val="lowerLetter"/>
      <w:lvlText w:val="%1."/>
      <w:lvlJc w:val="left"/>
      <w:pPr>
        <w:tabs>
          <w:tab w:val="num" w:pos="1440"/>
        </w:tabs>
        <w:ind w:left="144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72C6604A"/>
    <w:multiLevelType w:val="hybridMultilevel"/>
    <w:tmpl w:val="C63C97CA"/>
    <w:lvl w:ilvl="0" w:tplc="60A4CAA6">
      <w:start w:val="1"/>
      <w:numFmt w:val="decimal"/>
      <w:lvlText w:val="%1."/>
      <w:lvlJc w:val="left"/>
      <w:pPr>
        <w:tabs>
          <w:tab w:val="num" w:pos="3337"/>
        </w:tabs>
        <w:ind w:left="3337" w:hanging="360"/>
      </w:pPr>
      <w:rPr>
        <w:rFonts w:hint="default"/>
      </w:rPr>
    </w:lvl>
    <w:lvl w:ilvl="1" w:tplc="04080019">
      <w:start w:val="1"/>
      <w:numFmt w:val="lowerLetter"/>
      <w:lvlText w:val="%2."/>
      <w:lvlJc w:val="left"/>
      <w:pPr>
        <w:tabs>
          <w:tab w:val="num" w:pos="4057"/>
        </w:tabs>
        <w:ind w:left="4057" w:hanging="360"/>
      </w:pPr>
    </w:lvl>
    <w:lvl w:ilvl="2" w:tplc="0408001B">
      <w:start w:val="1"/>
      <w:numFmt w:val="lowerRoman"/>
      <w:lvlText w:val="%3."/>
      <w:lvlJc w:val="right"/>
      <w:pPr>
        <w:tabs>
          <w:tab w:val="num" w:pos="4777"/>
        </w:tabs>
        <w:ind w:left="4777" w:hanging="180"/>
      </w:pPr>
    </w:lvl>
    <w:lvl w:ilvl="3" w:tplc="0408000F">
      <w:start w:val="1"/>
      <w:numFmt w:val="decimal"/>
      <w:lvlText w:val="%4."/>
      <w:lvlJc w:val="left"/>
      <w:pPr>
        <w:tabs>
          <w:tab w:val="num" w:pos="5497"/>
        </w:tabs>
        <w:ind w:left="5497" w:hanging="360"/>
      </w:pPr>
    </w:lvl>
    <w:lvl w:ilvl="4" w:tplc="04080019">
      <w:start w:val="1"/>
      <w:numFmt w:val="lowerLetter"/>
      <w:lvlText w:val="%5."/>
      <w:lvlJc w:val="left"/>
      <w:pPr>
        <w:tabs>
          <w:tab w:val="num" w:pos="6217"/>
        </w:tabs>
        <w:ind w:left="6217" w:hanging="360"/>
      </w:pPr>
    </w:lvl>
    <w:lvl w:ilvl="5" w:tplc="0408001B">
      <w:start w:val="1"/>
      <w:numFmt w:val="lowerRoman"/>
      <w:lvlText w:val="%6."/>
      <w:lvlJc w:val="right"/>
      <w:pPr>
        <w:tabs>
          <w:tab w:val="num" w:pos="6937"/>
        </w:tabs>
        <w:ind w:left="6937" w:hanging="180"/>
      </w:pPr>
    </w:lvl>
    <w:lvl w:ilvl="6" w:tplc="0408000F">
      <w:start w:val="1"/>
      <w:numFmt w:val="decimal"/>
      <w:lvlText w:val="%7."/>
      <w:lvlJc w:val="left"/>
      <w:pPr>
        <w:tabs>
          <w:tab w:val="num" w:pos="7657"/>
        </w:tabs>
        <w:ind w:left="7657" w:hanging="360"/>
      </w:pPr>
    </w:lvl>
    <w:lvl w:ilvl="7" w:tplc="04080019">
      <w:start w:val="1"/>
      <w:numFmt w:val="lowerLetter"/>
      <w:lvlText w:val="%8."/>
      <w:lvlJc w:val="left"/>
      <w:pPr>
        <w:tabs>
          <w:tab w:val="num" w:pos="8377"/>
        </w:tabs>
        <w:ind w:left="8377" w:hanging="360"/>
      </w:pPr>
    </w:lvl>
    <w:lvl w:ilvl="8" w:tplc="0408001B">
      <w:start w:val="1"/>
      <w:numFmt w:val="lowerRoman"/>
      <w:lvlText w:val="%9."/>
      <w:lvlJc w:val="right"/>
      <w:pPr>
        <w:tabs>
          <w:tab w:val="num" w:pos="9097"/>
        </w:tabs>
        <w:ind w:left="9097" w:hanging="180"/>
      </w:pPr>
    </w:lvl>
  </w:abstractNum>
  <w:abstractNum w:abstractNumId="33" w15:restartNumberingAfterBreak="0">
    <w:nsid w:val="755E6380"/>
    <w:multiLevelType w:val="hybridMultilevel"/>
    <w:tmpl w:val="F272AA9E"/>
    <w:lvl w:ilvl="0" w:tplc="2022FB8C">
      <w:start w:val="1"/>
      <w:numFmt w:val="lowerLetter"/>
      <w:lvlText w:val="%1."/>
      <w:lvlJc w:val="left"/>
      <w:pPr>
        <w:tabs>
          <w:tab w:val="num" w:pos="1494"/>
        </w:tabs>
        <w:ind w:left="1494" w:hanging="360"/>
      </w:pPr>
      <w:rPr>
        <w:rFonts w:hint="default"/>
      </w:rPr>
    </w:lvl>
    <w:lvl w:ilvl="1" w:tplc="04080019">
      <w:start w:val="1"/>
      <w:numFmt w:val="lowerLetter"/>
      <w:lvlText w:val="%2."/>
      <w:lvlJc w:val="left"/>
      <w:pPr>
        <w:ind w:left="-651" w:hanging="360"/>
      </w:pPr>
    </w:lvl>
    <w:lvl w:ilvl="2" w:tplc="0408001B" w:tentative="1">
      <w:start w:val="1"/>
      <w:numFmt w:val="lowerRoman"/>
      <w:lvlText w:val="%3."/>
      <w:lvlJc w:val="right"/>
      <w:pPr>
        <w:ind w:left="69" w:hanging="180"/>
      </w:pPr>
    </w:lvl>
    <w:lvl w:ilvl="3" w:tplc="0408000F" w:tentative="1">
      <w:start w:val="1"/>
      <w:numFmt w:val="decimal"/>
      <w:lvlText w:val="%4."/>
      <w:lvlJc w:val="left"/>
      <w:pPr>
        <w:ind w:left="789" w:hanging="360"/>
      </w:pPr>
    </w:lvl>
    <w:lvl w:ilvl="4" w:tplc="04080019" w:tentative="1">
      <w:start w:val="1"/>
      <w:numFmt w:val="lowerLetter"/>
      <w:lvlText w:val="%5."/>
      <w:lvlJc w:val="left"/>
      <w:pPr>
        <w:ind w:left="1509" w:hanging="360"/>
      </w:pPr>
    </w:lvl>
    <w:lvl w:ilvl="5" w:tplc="0408001B" w:tentative="1">
      <w:start w:val="1"/>
      <w:numFmt w:val="lowerRoman"/>
      <w:lvlText w:val="%6."/>
      <w:lvlJc w:val="right"/>
      <w:pPr>
        <w:ind w:left="2229" w:hanging="180"/>
      </w:pPr>
    </w:lvl>
    <w:lvl w:ilvl="6" w:tplc="0408000F" w:tentative="1">
      <w:start w:val="1"/>
      <w:numFmt w:val="decimal"/>
      <w:lvlText w:val="%7."/>
      <w:lvlJc w:val="left"/>
      <w:pPr>
        <w:ind w:left="2949" w:hanging="360"/>
      </w:pPr>
    </w:lvl>
    <w:lvl w:ilvl="7" w:tplc="04080019" w:tentative="1">
      <w:start w:val="1"/>
      <w:numFmt w:val="lowerLetter"/>
      <w:lvlText w:val="%8."/>
      <w:lvlJc w:val="left"/>
      <w:pPr>
        <w:ind w:left="3669" w:hanging="360"/>
      </w:pPr>
    </w:lvl>
    <w:lvl w:ilvl="8" w:tplc="0408001B" w:tentative="1">
      <w:start w:val="1"/>
      <w:numFmt w:val="lowerRoman"/>
      <w:lvlText w:val="%9."/>
      <w:lvlJc w:val="right"/>
      <w:pPr>
        <w:ind w:left="4389" w:hanging="180"/>
      </w:pPr>
    </w:lvl>
  </w:abstractNum>
  <w:abstractNum w:abstractNumId="34" w15:restartNumberingAfterBreak="0">
    <w:nsid w:val="75C673BE"/>
    <w:multiLevelType w:val="multilevel"/>
    <w:tmpl w:val="138059FE"/>
    <w:lvl w:ilvl="0">
      <w:start w:val="1"/>
      <w:numFmt w:val="decimal"/>
      <w:lvlText w:val="%1"/>
      <w:lvlJc w:val="left"/>
      <w:pPr>
        <w:tabs>
          <w:tab w:val="num" w:pos="720"/>
        </w:tabs>
        <w:ind w:left="720" w:hanging="720"/>
      </w:pPr>
      <w:rPr>
        <w:rFonts w:hint="default"/>
        <w:u w:val="none"/>
      </w:rPr>
    </w:lvl>
    <w:lvl w:ilvl="1">
      <w:start w:val="2"/>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35" w15:restartNumberingAfterBreak="0">
    <w:nsid w:val="79EC1FA9"/>
    <w:multiLevelType w:val="multilevel"/>
    <w:tmpl w:val="DAAEE05C"/>
    <w:lvl w:ilvl="0">
      <w:start w:val="10"/>
      <w:numFmt w:val="decimal"/>
      <w:lvlText w:val="%1."/>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sz w:val="24"/>
        <w:szCs w:val="24"/>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36" w15:restartNumberingAfterBreak="0">
    <w:nsid w:val="7A991091"/>
    <w:multiLevelType w:val="hybridMultilevel"/>
    <w:tmpl w:val="086436A8"/>
    <w:lvl w:ilvl="0" w:tplc="04080001">
      <w:start w:val="1"/>
      <w:numFmt w:val="bullet"/>
      <w:lvlText w:val=""/>
      <w:lvlJc w:val="left"/>
      <w:pPr>
        <w:tabs>
          <w:tab w:val="num" w:pos="3555"/>
        </w:tabs>
        <w:ind w:left="3555" w:hanging="360"/>
      </w:pPr>
      <w:rPr>
        <w:rFonts w:ascii="Symbol" w:hAnsi="Symbol" w:cs="Symbol" w:hint="default"/>
      </w:rPr>
    </w:lvl>
    <w:lvl w:ilvl="1" w:tplc="04080003">
      <w:start w:val="1"/>
      <w:numFmt w:val="bullet"/>
      <w:lvlText w:val="o"/>
      <w:lvlJc w:val="left"/>
      <w:pPr>
        <w:tabs>
          <w:tab w:val="num" w:pos="4275"/>
        </w:tabs>
        <w:ind w:left="4275" w:hanging="360"/>
      </w:pPr>
      <w:rPr>
        <w:rFonts w:ascii="Courier New" w:hAnsi="Courier New" w:cs="Courier New" w:hint="default"/>
      </w:rPr>
    </w:lvl>
    <w:lvl w:ilvl="2" w:tplc="04080005">
      <w:start w:val="1"/>
      <w:numFmt w:val="bullet"/>
      <w:lvlText w:val=""/>
      <w:lvlJc w:val="left"/>
      <w:pPr>
        <w:tabs>
          <w:tab w:val="num" w:pos="4995"/>
        </w:tabs>
        <w:ind w:left="4995" w:hanging="360"/>
      </w:pPr>
      <w:rPr>
        <w:rFonts w:ascii="Wingdings" w:hAnsi="Wingdings" w:cs="Wingdings" w:hint="default"/>
      </w:rPr>
    </w:lvl>
    <w:lvl w:ilvl="3" w:tplc="04080001">
      <w:start w:val="1"/>
      <w:numFmt w:val="bullet"/>
      <w:lvlText w:val=""/>
      <w:lvlJc w:val="left"/>
      <w:pPr>
        <w:tabs>
          <w:tab w:val="num" w:pos="5715"/>
        </w:tabs>
        <w:ind w:left="5715" w:hanging="360"/>
      </w:pPr>
      <w:rPr>
        <w:rFonts w:ascii="Symbol" w:hAnsi="Symbol" w:cs="Symbol" w:hint="default"/>
      </w:rPr>
    </w:lvl>
    <w:lvl w:ilvl="4" w:tplc="04080003">
      <w:start w:val="1"/>
      <w:numFmt w:val="bullet"/>
      <w:lvlText w:val="o"/>
      <w:lvlJc w:val="left"/>
      <w:pPr>
        <w:tabs>
          <w:tab w:val="num" w:pos="6435"/>
        </w:tabs>
        <w:ind w:left="6435" w:hanging="360"/>
      </w:pPr>
      <w:rPr>
        <w:rFonts w:ascii="Courier New" w:hAnsi="Courier New" w:cs="Courier New" w:hint="default"/>
      </w:rPr>
    </w:lvl>
    <w:lvl w:ilvl="5" w:tplc="04080005">
      <w:start w:val="1"/>
      <w:numFmt w:val="bullet"/>
      <w:lvlText w:val=""/>
      <w:lvlJc w:val="left"/>
      <w:pPr>
        <w:tabs>
          <w:tab w:val="num" w:pos="7155"/>
        </w:tabs>
        <w:ind w:left="7155" w:hanging="360"/>
      </w:pPr>
      <w:rPr>
        <w:rFonts w:ascii="Wingdings" w:hAnsi="Wingdings" w:cs="Wingdings" w:hint="default"/>
      </w:rPr>
    </w:lvl>
    <w:lvl w:ilvl="6" w:tplc="04080001">
      <w:start w:val="1"/>
      <w:numFmt w:val="bullet"/>
      <w:lvlText w:val=""/>
      <w:lvlJc w:val="left"/>
      <w:pPr>
        <w:tabs>
          <w:tab w:val="num" w:pos="7875"/>
        </w:tabs>
        <w:ind w:left="7875" w:hanging="360"/>
      </w:pPr>
      <w:rPr>
        <w:rFonts w:ascii="Symbol" w:hAnsi="Symbol" w:cs="Symbol" w:hint="default"/>
      </w:rPr>
    </w:lvl>
    <w:lvl w:ilvl="7" w:tplc="04080003">
      <w:start w:val="1"/>
      <w:numFmt w:val="bullet"/>
      <w:lvlText w:val="o"/>
      <w:lvlJc w:val="left"/>
      <w:pPr>
        <w:tabs>
          <w:tab w:val="num" w:pos="8595"/>
        </w:tabs>
        <w:ind w:left="8595" w:hanging="360"/>
      </w:pPr>
      <w:rPr>
        <w:rFonts w:ascii="Courier New" w:hAnsi="Courier New" w:cs="Courier New" w:hint="default"/>
      </w:rPr>
    </w:lvl>
    <w:lvl w:ilvl="8" w:tplc="04080005">
      <w:start w:val="1"/>
      <w:numFmt w:val="bullet"/>
      <w:lvlText w:val=""/>
      <w:lvlJc w:val="left"/>
      <w:pPr>
        <w:tabs>
          <w:tab w:val="num" w:pos="9315"/>
        </w:tabs>
        <w:ind w:left="9315" w:hanging="360"/>
      </w:pPr>
      <w:rPr>
        <w:rFonts w:ascii="Wingdings" w:hAnsi="Wingdings" w:cs="Wingdings" w:hint="default"/>
      </w:rPr>
    </w:lvl>
  </w:abstractNum>
  <w:abstractNum w:abstractNumId="37" w15:restartNumberingAfterBreak="0">
    <w:nsid w:val="7AE506DB"/>
    <w:multiLevelType w:val="singleLevel"/>
    <w:tmpl w:val="74AC5CBC"/>
    <w:lvl w:ilvl="0">
      <w:start w:val="5"/>
      <w:numFmt w:val="decimal"/>
      <w:lvlText w:val="%1."/>
      <w:lvlJc w:val="left"/>
      <w:pPr>
        <w:tabs>
          <w:tab w:val="num" w:pos="720"/>
        </w:tabs>
        <w:ind w:left="720" w:hanging="720"/>
      </w:pPr>
      <w:rPr>
        <w:rFonts w:hint="default"/>
      </w:rPr>
    </w:lvl>
  </w:abstractNum>
  <w:abstractNum w:abstractNumId="38" w15:restartNumberingAfterBreak="0">
    <w:nsid w:val="7B930EB2"/>
    <w:multiLevelType w:val="hybridMultilevel"/>
    <w:tmpl w:val="10DC1EC0"/>
    <w:lvl w:ilvl="0" w:tplc="A1E420BC">
      <w:numFmt w:val="bullet"/>
      <w:lvlText w:val="-"/>
      <w:lvlJc w:val="left"/>
      <w:pPr>
        <w:ind w:left="2505" w:hanging="360"/>
      </w:pPr>
      <w:rPr>
        <w:rFonts w:ascii="Times New Roman" w:eastAsia="Times New Roman" w:hAnsi="Times New Roman" w:cs="Times New Roman" w:hint="default"/>
      </w:rPr>
    </w:lvl>
    <w:lvl w:ilvl="1" w:tplc="04080003" w:tentative="1">
      <w:start w:val="1"/>
      <w:numFmt w:val="bullet"/>
      <w:lvlText w:val="o"/>
      <w:lvlJc w:val="left"/>
      <w:pPr>
        <w:ind w:left="3225" w:hanging="360"/>
      </w:pPr>
      <w:rPr>
        <w:rFonts w:ascii="Courier New" w:hAnsi="Courier New" w:cs="Courier New" w:hint="default"/>
      </w:rPr>
    </w:lvl>
    <w:lvl w:ilvl="2" w:tplc="04080005" w:tentative="1">
      <w:start w:val="1"/>
      <w:numFmt w:val="bullet"/>
      <w:lvlText w:val=""/>
      <w:lvlJc w:val="left"/>
      <w:pPr>
        <w:ind w:left="3945" w:hanging="360"/>
      </w:pPr>
      <w:rPr>
        <w:rFonts w:ascii="Wingdings" w:hAnsi="Wingdings" w:hint="default"/>
      </w:rPr>
    </w:lvl>
    <w:lvl w:ilvl="3" w:tplc="04080001" w:tentative="1">
      <w:start w:val="1"/>
      <w:numFmt w:val="bullet"/>
      <w:lvlText w:val=""/>
      <w:lvlJc w:val="left"/>
      <w:pPr>
        <w:ind w:left="4665" w:hanging="360"/>
      </w:pPr>
      <w:rPr>
        <w:rFonts w:ascii="Symbol" w:hAnsi="Symbol" w:hint="default"/>
      </w:rPr>
    </w:lvl>
    <w:lvl w:ilvl="4" w:tplc="04080003" w:tentative="1">
      <w:start w:val="1"/>
      <w:numFmt w:val="bullet"/>
      <w:lvlText w:val="o"/>
      <w:lvlJc w:val="left"/>
      <w:pPr>
        <w:ind w:left="5385" w:hanging="360"/>
      </w:pPr>
      <w:rPr>
        <w:rFonts w:ascii="Courier New" w:hAnsi="Courier New" w:cs="Courier New" w:hint="default"/>
      </w:rPr>
    </w:lvl>
    <w:lvl w:ilvl="5" w:tplc="04080005" w:tentative="1">
      <w:start w:val="1"/>
      <w:numFmt w:val="bullet"/>
      <w:lvlText w:val=""/>
      <w:lvlJc w:val="left"/>
      <w:pPr>
        <w:ind w:left="6105" w:hanging="360"/>
      </w:pPr>
      <w:rPr>
        <w:rFonts w:ascii="Wingdings" w:hAnsi="Wingdings" w:hint="default"/>
      </w:rPr>
    </w:lvl>
    <w:lvl w:ilvl="6" w:tplc="04080001" w:tentative="1">
      <w:start w:val="1"/>
      <w:numFmt w:val="bullet"/>
      <w:lvlText w:val=""/>
      <w:lvlJc w:val="left"/>
      <w:pPr>
        <w:ind w:left="6825" w:hanging="360"/>
      </w:pPr>
      <w:rPr>
        <w:rFonts w:ascii="Symbol" w:hAnsi="Symbol" w:hint="default"/>
      </w:rPr>
    </w:lvl>
    <w:lvl w:ilvl="7" w:tplc="04080003" w:tentative="1">
      <w:start w:val="1"/>
      <w:numFmt w:val="bullet"/>
      <w:lvlText w:val="o"/>
      <w:lvlJc w:val="left"/>
      <w:pPr>
        <w:ind w:left="7545" w:hanging="360"/>
      </w:pPr>
      <w:rPr>
        <w:rFonts w:ascii="Courier New" w:hAnsi="Courier New" w:cs="Courier New" w:hint="default"/>
      </w:rPr>
    </w:lvl>
    <w:lvl w:ilvl="8" w:tplc="04080005" w:tentative="1">
      <w:start w:val="1"/>
      <w:numFmt w:val="bullet"/>
      <w:lvlText w:val=""/>
      <w:lvlJc w:val="left"/>
      <w:pPr>
        <w:ind w:left="8265" w:hanging="360"/>
      </w:pPr>
      <w:rPr>
        <w:rFonts w:ascii="Wingdings" w:hAnsi="Wingdings" w:hint="default"/>
      </w:rPr>
    </w:lvl>
  </w:abstractNum>
  <w:abstractNum w:abstractNumId="39" w15:restartNumberingAfterBreak="0">
    <w:nsid w:val="7DB44266"/>
    <w:multiLevelType w:val="multilevel"/>
    <w:tmpl w:val="4F32BFAE"/>
    <w:lvl w:ilvl="0">
      <w:start w:val="10"/>
      <w:numFmt w:val="decimal"/>
      <w:lvlText w:val="%1."/>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sz w:val="24"/>
        <w:szCs w:val="24"/>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40" w15:restartNumberingAfterBreak="0">
    <w:nsid w:val="7EBE1074"/>
    <w:multiLevelType w:val="hybridMultilevel"/>
    <w:tmpl w:val="C1C426FE"/>
    <w:lvl w:ilvl="0" w:tplc="5F48AAB2">
      <w:start w:val="1"/>
      <w:numFmt w:val="decimal"/>
      <w:lvlText w:val="%1."/>
      <w:lvlJc w:val="left"/>
      <w:pPr>
        <w:tabs>
          <w:tab w:val="num" w:pos="1069"/>
        </w:tabs>
        <w:ind w:left="1069"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7"/>
  </w:num>
  <w:num w:numId="2">
    <w:abstractNumId w:val="19"/>
  </w:num>
  <w:num w:numId="3">
    <w:abstractNumId w:val="14"/>
  </w:num>
  <w:num w:numId="4">
    <w:abstractNumId w:val="25"/>
  </w:num>
  <w:num w:numId="5">
    <w:abstractNumId w:val="6"/>
  </w:num>
  <w:num w:numId="6">
    <w:abstractNumId w:val="32"/>
  </w:num>
  <w:num w:numId="7">
    <w:abstractNumId w:val="4"/>
  </w:num>
  <w:num w:numId="8">
    <w:abstractNumId w:val="36"/>
  </w:num>
  <w:num w:numId="9">
    <w:abstractNumId w:val="30"/>
  </w:num>
  <w:num w:numId="10">
    <w:abstractNumId w:val="8"/>
  </w:num>
  <w:num w:numId="11">
    <w:abstractNumId w:val="9"/>
  </w:num>
  <w:num w:numId="12">
    <w:abstractNumId w:val="11"/>
  </w:num>
  <w:num w:numId="13">
    <w:abstractNumId w:val="34"/>
  </w:num>
  <w:num w:numId="14">
    <w:abstractNumId w:val="15"/>
  </w:num>
  <w:num w:numId="15">
    <w:abstractNumId w:val="10"/>
  </w:num>
  <w:num w:numId="16">
    <w:abstractNumId w:val="20"/>
  </w:num>
  <w:num w:numId="17">
    <w:abstractNumId w:val="21"/>
  </w:num>
  <w:num w:numId="18">
    <w:abstractNumId w:val="24"/>
  </w:num>
  <w:num w:numId="19">
    <w:abstractNumId w:val="13"/>
  </w:num>
  <w:num w:numId="20">
    <w:abstractNumId w:val="22"/>
  </w:num>
  <w:num w:numId="21">
    <w:abstractNumId w:val="5"/>
  </w:num>
  <w:num w:numId="22">
    <w:abstractNumId w:val="18"/>
  </w:num>
  <w:num w:numId="23">
    <w:abstractNumId w:val="23"/>
  </w:num>
  <w:num w:numId="24">
    <w:abstractNumId w:val="31"/>
  </w:num>
  <w:num w:numId="25">
    <w:abstractNumId w:val="12"/>
  </w:num>
  <w:num w:numId="26">
    <w:abstractNumId w:val="26"/>
  </w:num>
  <w:num w:numId="27">
    <w:abstractNumId w:val="27"/>
  </w:num>
  <w:num w:numId="28">
    <w:abstractNumId w:val="39"/>
  </w:num>
  <w:num w:numId="29">
    <w:abstractNumId w:val="35"/>
  </w:num>
  <w:num w:numId="30">
    <w:abstractNumId w:val="1"/>
  </w:num>
  <w:num w:numId="31">
    <w:abstractNumId w:val="16"/>
  </w:num>
  <w:num w:numId="32">
    <w:abstractNumId w:val="33"/>
  </w:num>
  <w:num w:numId="33">
    <w:abstractNumId w:val="40"/>
  </w:num>
  <w:num w:numId="34">
    <w:abstractNumId w:val="29"/>
  </w:num>
  <w:num w:numId="35">
    <w:abstractNumId w:val="7"/>
  </w:num>
  <w:num w:numId="36">
    <w:abstractNumId w:val="3"/>
  </w:num>
  <w:num w:numId="37">
    <w:abstractNumId w:val="38"/>
  </w:num>
  <w:num w:numId="38">
    <w:abstractNumId w:val="2"/>
  </w:num>
  <w:num w:numId="39">
    <w:abstractNumId w:val="0"/>
  </w:num>
  <w:num w:numId="40">
    <w:abstractNumId w:val="28"/>
  </w:num>
  <w:num w:numId="41">
    <w:abstractNumId w:val="17"/>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Καρμίρης Αγγελος">
    <w15:presenceInfo w15:providerId="AD" w15:userId="S-1-5-21-1830698597-4123646430-2090957884-4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BB0"/>
    <w:rsid w:val="000023C9"/>
    <w:rsid w:val="00002A65"/>
    <w:rsid w:val="00002B78"/>
    <w:rsid w:val="00003C0F"/>
    <w:rsid w:val="00005EDD"/>
    <w:rsid w:val="00006184"/>
    <w:rsid w:val="00007CCE"/>
    <w:rsid w:val="00010151"/>
    <w:rsid w:val="00011BBC"/>
    <w:rsid w:val="000124D3"/>
    <w:rsid w:val="00012BEF"/>
    <w:rsid w:val="00012DE6"/>
    <w:rsid w:val="00013767"/>
    <w:rsid w:val="00014B71"/>
    <w:rsid w:val="00014EE9"/>
    <w:rsid w:val="00015011"/>
    <w:rsid w:val="000165AC"/>
    <w:rsid w:val="00017831"/>
    <w:rsid w:val="00020014"/>
    <w:rsid w:val="000209EC"/>
    <w:rsid w:val="00023162"/>
    <w:rsid w:val="0002363F"/>
    <w:rsid w:val="00024412"/>
    <w:rsid w:val="00024FBB"/>
    <w:rsid w:val="00024FEC"/>
    <w:rsid w:val="00025913"/>
    <w:rsid w:val="00026BDF"/>
    <w:rsid w:val="00027587"/>
    <w:rsid w:val="00027E30"/>
    <w:rsid w:val="000304CE"/>
    <w:rsid w:val="0003704B"/>
    <w:rsid w:val="00037EE4"/>
    <w:rsid w:val="0004101A"/>
    <w:rsid w:val="00042149"/>
    <w:rsid w:val="00042436"/>
    <w:rsid w:val="00042912"/>
    <w:rsid w:val="000437AF"/>
    <w:rsid w:val="00043C3A"/>
    <w:rsid w:val="00044065"/>
    <w:rsid w:val="00044B47"/>
    <w:rsid w:val="00046A28"/>
    <w:rsid w:val="000471C0"/>
    <w:rsid w:val="0005102C"/>
    <w:rsid w:val="00051B10"/>
    <w:rsid w:val="0005229C"/>
    <w:rsid w:val="000526C0"/>
    <w:rsid w:val="000528F1"/>
    <w:rsid w:val="0005397A"/>
    <w:rsid w:val="00053A85"/>
    <w:rsid w:val="0005403B"/>
    <w:rsid w:val="00054211"/>
    <w:rsid w:val="00057E6E"/>
    <w:rsid w:val="000622D9"/>
    <w:rsid w:val="00062B9E"/>
    <w:rsid w:val="00064352"/>
    <w:rsid w:val="000648B8"/>
    <w:rsid w:val="00071683"/>
    <w:rsid w:val="0007258B"/>
    <w:rsid w:val="00072FB1"/>
    <w:rsid w:val="00073572"/>
    <w:rsid w:val="00073BCD"/>
    <w:rsid w:val="000740F3"/>
    <w:rsid w:val="00074672"/>
    <w:rsid w:val="0007590C"/>
    <w:rsid w:val="00077F97"/>
    <w:rsid w:val="00081303"/>
    <w:rsid w:val="00081918"/>
    <w:rsid w:val="00081C62"/>
    <w:rsid w:val="00082056"/>
    <w:rsid w:val="000856E8"/>
    <w:rsid w:val="0008691D"/>
    <w:rsid w:val="00086BD1"/>
    <w:rsid w:val="000900C4"/>
    <w:rsid w:val="00090C2D"/>
    <w:rsid w:val="000914C9"/>
    <w:rsid w:val="00091A74"/>
    <w:rsid w:val="000922E2"/>
    <w:rsid w:val="00092680"/>
    <w:rsid w:val="00092780"/>
    <w:rsid w:val="0009335A"/>
    <w:rsid w:val="00093AB8"/>
    <w:rsid w:val="00093DE8"/>
    <w:rsid w:val="00093FC9"/>
    <w:rsid w:val="00095AAA"/>
    <w:rsid w:val="000960BD"/>
    <w:rsid w:val="000961A8"/>
    <w:rsid w:val="000A127B"/>
    <w:rsid w:val="000A1B02"/>
    <w:rsid w:val="000A24D8"/>
    <w:rsid w:val="000A307F"/>
    <w:rsid w:val="000A415E"/>
    <w:rsid w:val="000A6336"/>
    <w:rsid w:val="000A7DAB"/>
    <w:rsid w:val="000B013A"/>
    <w:rsid w:val="000B0717"/>
    <w:rsid w:val="000B28EC"/>
    <w:rsid w:val="000B3E44"/>
    <w:rsid w:val="000B5349"/>
    <w:rsid w:val="000B5364"/>
    <w:rsid w:val="000B601B"/>
    <w:rsid w:val="000B6960"/>
    <w:rsid w:val="000B6B2E"/>
    <w:rsid w:val="000B7EB1"/>
    <w:rsid w:val="000C21F0"/>
    <w:rsid w:val="000C3119"/>
    <w:rsid w:val="000C562E"/>
    <w:rsid w:val="000C5944"/>
    <w:rsid w:val="000C6D86"/>
    <w:rsid w:val="000C7151"/>
    <w:rsid w:val="000C7457"/>
    <w:rsid w:val="000D0C9A"/>
    <w:rsid w:val="000D1F6D"/>
    <w:rsid w:val="000D1FFB"/>
    <w:rsid w:val="000D29F7"/>
    <w:rsid w:val="000D376F"/>
    <w:rsid w:val="000D3A23"/>
    <w:rsid w:val="000D3BB1"/>
    <w:rsid w:val="000D46DD"/>
    <w:rsid w:val="000D626C"/>
    <w:rsid w:val="000D6452"/>
    <w:rsid w:val="000D69D8"/>
    <w:rsid w:val="000D735B"/>
    <w:rsid w:val="000D74FA"/>
    <w:rsid w:val="000D7CC1"/>
    <w:rsid w:val="000E042C"/>
    <w:rsid w:val="000E0686"/>
    <w:rsid w:val="000E5101"/>
    <w:rsid w:val="000E522B"/>
    <w:rsid w:val="000E5E39"/>
    <w:rsid w:val="000E6B51"/>
    <w:rsid w:val="000E73A3"/>
    <w:rsid w:val="000E7CC1"/>
    <w:rsid w:val="000F1A86"/>
    <w:rsid w:val="000F2F4E"/>
    <w:rsid w:val="000F3C44"/>
    <w:rsid w:val="000F4136"/>
    <w:rsid w:val="000F5567"/>
    <w:rsid w:val="000F6367"/>
    <w:rsid w:val="000F6B74"/>
    <w:rsid w:val="000F7F57"/>
    <w:rsid w:val="00101119"/>
    <w:rsid w:val="00101160"/>
    <w:rsid w:val="0010277B"/>
    <w:rsid w:val="001029BA"/>
    <w:rsid w:val="00107501"/>
    <w:rsid w:val="00107B91"/>
    <w:rsid w:val="00107ED2"/>
    <w:rsid w:val="00107F8B"/>
    <w:rsid w:val="001121D8"/>
    <w:rsid w:val="00112DCD"/>
    <w:rsid w:val="001134CC"/>
    <w:rsid w:val="001143A2"/>
    <w:rsid w:val="001163CE"/>
    <w:rsid w:val="00117A08"/>
    <w:rsid w:val="001208CD"/>
    <w:rsid w:val="00120930"/>
    <w:rsid w:val="00120D82"/>
    <w:rsid w:val="001232C9"/>
    <w:rsid w:val="001257BB"/>
    <w:rsid w:val="00126062"/>
    <w:rsid w:val="00127AC2"/>
    <w:rsid w:val="00130322"/>
    <w:rsid w:val="00130795"/>
    <w:rsid w:val="001314E2"/>
    <w:rsid w:val="001317A3"/>
    <w:rsid w:val="001326D2"/>
    <w:rsid w:val="0013450B"/>
    <w:rsid w:val="00134E98"/>
    <w:rsid w:val="00136AE5"/>
    <w:rsid w:val="001377FD"/>
    <w:rsid w:val="00137E88"/>
    <w:rsid w:val="0014048D"/>
    <w:rsid w:val="001406D1"/>
    <w:rsid w:val="0014074D"/>
    <w:rsid w:val="00140C8C"/>
    <w:rsid w:val="00140CF8"/>
    <w:rsid w:val="00140E4A"/>
    <w:rsid w:val="00141598"/>
    <w:rsid w:val="00144C56"/>
    <w:rsid w:val="00145190"/>
    <w:rsid w:val="00146692"/>
    <w:rsid w:val="00147E96"/>
    <w:rsid w:val="00147FD3"/>
    <w:rsid w:val="001512F8"/>
    <w:rsid w:val="001517F7"/>
    <w:rsid w:val="00151849"/>
    <w:rsid w:val="00151A59"/>
    <w:rsid w:val="00151F9C"/>
    <w:rsid w:val="00153570"/>
    <w:rsid w:val="001542B2"/>
    <w:rsid w:val="00156119"/>
    <w:rsid w:val="0015632F"/>
    <w:rsid w:val="00156C3E"/>
    <w:rsid w:val="00156CED"/>
    <w:rsid w:val="001570C6"/>
    <w:rsid w:val="001614BF"/>
    <w:rsid w:val="00161F09"/>
    <w:rsid w:val="001622A3"/>
    <w:rsid w:val="0016297B"/>
    <w:rsid w:val="00163BCB"/>
    <w:rsid w:val="001640F6"/>
    <w:rsid w:val="001660F5"/>
    <w:rsid w:val="00166A1F"/>
    <w:rsid w:val="00166D2D"/>
    <w:rsid w:val="00167422"/>
    <w:rsid w:val="00170411"/>
    <w:rsid w:val="001708D6"/>
    <w:rsid w:val="00171D5F"/>
    <w:rsid w:val="001737A7"/>
    <w:rsid w:val="00175050"/>
    <w:rsid w:val="0017509F"/>
    <w:rsid w:val="00175778"/>
    <w:rsid w:val="0017583C"/>
    <w:rsid w:val="00175FD8"/>
    <w:rsid w:val="0017676F"/>
    <w:rsid w:val="00180806"/>
    <w:rsid w:val="001828AE"/>
    <w:rsid w:val="00183D44"/>
    <w:rsid w:val="0018656B"/>
    <w:rsid w:val="00192A8F"/>
    <w:rsid w:val="00192F4E"/>
    <w:rsid w:val="001934A4"/>
    <w:rsid w:val="00193F09"/>
    <w:rsid w:val="001950AB"/>
    <w:rsid w:val="0019681C"/>
    <w:rsid w:val="00196A4D"/>
    <w:rsid w:val="001977C8"/>
    <w:rsid w:val="00197965"/>
    <w:rsid w:val="001A0031"/>
    <w:rsid w:val="001A17B5"/>
    <w:rsid w:val="001A2B0F"/>
    <w:rsid w:val="001A3311"/>
    <w:rsid w:val="001A3EC5"/>
    <w:rsid w:val="001A69C2"/>
    <w:rsid w:val="001A7012"/>
    <w:rsid w:val="001C028F"/>
    <w:rsid w:val="001C1081"/>
    <w:rsid w:val="001C174C"/>
    <w:rsid w:val="001C178C"/>
    <w:rsid w:val="001C1BA8"/>
    <w:rsid w:val="001C1FFC"/>
    <w:rsid w:val="001C5F2E"/>
    <w:rsid w:val="001C6075"/>
    <w:rsid w:val="001C7004"/>
    <w:rsid w:val="001C7DE3"/>
    <w:rsid w:val="001D1051"/>
    <w:rsid w:val="001D33FD"/>
    <w:rsid w:val="001D345F"/>
    <w:rsid w:val="001D441F"/>
    <w:rsid w:val="001D5E2D"/>
    <w:rsid w:val="001E07DA"/>
    <w:rsid w:val="001E0CC7"/>
    <w:rsid w:val="001E11E3"/>
    <w:rsid w:val="001E2176"/>
    <w:rsid w:val="001E310C"/>
    <w:rsid w:val="001E4307"/>
    <w:rsid w:val="001E529E"/>
    <w:rsid w:val="001E5911"/>
    <w:rsid w:val="001E726F"/>
    <w:rsid w:val="001F0C6C"/>
    <w:rsid w:val="001F1A01"/>
    <w:rsid w:val="001F4665"/>
    <w:rsid w:val="00200889"/>
    <w:rsid w:val="00201EC4"/>
    <w:rsid w:val="00202410"/>
    <w:rsid w:val="0020369E"/>
    <w:rsid w:val="00204A9C"/>
    <w:rsid w:val="00205BF2"/>
    <w:rsid w:val="00206733"/>
    <w:rsid w:val="00206A7B"/>
    <w:rsid w:val="00206F2F"/>
    <w:rsid w:val="002075BE"/>
    <w:rsid w:val="00207816"/>
    <w:rsid w:val="00210201"/>
    <w:rsid w:val="00211CA7"/>
    <w:rsid w:val="002123FA"/>
    <w:rsid w:val="00213E27"/>
    <w:rsid w:val="002144AE"/>
    <w:rsid w:val="0021460C"/>
    <w:rsid w:val="00214DE7"/>
    <w:rsid w:val="00216D24"/>
    <w:rsid w:val="0022018E"/>
    <w:rsid w:val="002209E0"/>
    <w:rsid w:val="00220BEB"/>
    <w:rsid w:val="00220FBB"/>
    <w:rsid w:val="0022177F"/>
    <w:rsid w:val="002219C8"/>
    <w:rsid w:val="0022258C"/>
    <w:rsid w:val="00222F4B"/>
    <w:rsid w:val="00225323"/>
    <w:rsid w:val="00225606"/>
    <w:rsid w:val="00226DCE"/>
    <w:rsid w:val="00227810"/>
    <w:rsid w:val="00231390"/>
    <w:rsid w:val="00231C6F"/>
    <w:rsid w:val="00231E39"/>
    <w:rsid w:val="00235655"/>
    <w:rsid w:val="00240CDD"/>
    <w:rsid w:val="00242883"/>
    <w:rsid w:val="0024294E"/>
    <w:rsid w:val="002434EE"/>
    <w:rsid w:val="002440B6"/>
    <w:rsid w:val="002440BE"/>
    <w:rsid w:val="00244993"/>
    <w:rsid w:val="00246280"/>
    <w:rsid w:val="00246A8B"/>
    <w:rsid w:val="00246B77"/>
    <w:rsid w:val="00247EBF"/>
    <w:rsid w:val="002516AE"/>
    <w:rsid w:val="002516D2"/>
    <w:rsid w:val="00251D21"/>
    <w:rsid w:val="002525A8"/>
    <w:rsid w:val="00252676"/>
    <w:rsid w:val="002531F0"/>
    <w:rsid w:val="00254176"/>
    <w:rsid w:val="00254AFF"/>
    <w:rsid w:val="00254CC3"/>
    <w:rsid w:val="0025551D"/>
    <w:rsid w:val="00256B32"/>
    <w:rsid w:val="00256B70"/>
    <w:rsid w:val="00256D55"/>
    <w:rsid w:val="00256EC1"/>
    <w:rsid w:val="00257621"/>
    <w:rsid w:val="00257A0A"/>
    <w:rsid w:val="00257AF1"/>
    <w:rsid w:val="00260960"/>
    <w:rsid w:val="00260FE4"/>
    <w:rsid w:val="002628B8"/>
    <w:rsid w:val="00264FE8"/>
    <w:rsid w:val="002665EC"/>
    <w:rsid w:val="002675F4"/>
    <w:rsid w:val="00267FCB"/>
    <w:rsid w:val="0027130A"/>
    <w:rsid w:val="002739F7"/>
    <w:rsid w:val="0027582B"/>
    <w:rsid w:val="0027591D"/>
    <w:rsid w:val="0027627B"/>
    <w:rsid w:val="00276642"/>
    <w:rsid w:val="00277A4B"/>
    <w:rsid w:val="00280AFE"/>
    <w:rsid w:val="00281025"/>
    <w:rsid w:val="00282FCF"/>
    <w:rsid w:val="00284415"/>
    <w:rsid w:val="0028711A"/>
    <w:rsid w:val="00287390"/>
    <w:rsid w:val="00287578"/>
    <w:rsid w:val="002906BF"/>
    <w:rsid w:val="00291A46"/>
    <w:rsid w:val="00291E05"/>
    <w:rsid w:val="00292E09"/>
    <w:rsid w:val="0029388F"/>
    <w:rsid w:val="00293B94"/>
    <w:rsid w:val="00294D90"/>
    <w:rsid w:val="0029545B"/>
    <w:rsid w:val="002A173D"/>
    <w:rsid w:val="002A262E"/>
    <w:rsid w:val="002A3882"/>
    <w:rsid w:val="002A3A3E"/>
    <w:rsid w:val="002A6011"/>
    <w:rsid w:val="002A672C"/>
    <w:rsid w:val="002B03DB"/>
    <w:rsid w:val="002B0818"/>
    <w:rsid w:val="002B0CC8"/>
    <w:rsid w:val="002B130C"/>
    <w:rsid w:val="002B2978"/>
    <w:rsid w:val="002B52FE"/>
    <w:rsid w:val="002B6549"/>
    <w:rsid w:val="002B682D"/>
    <w:rsid w:val="002B70BB"/>
    <w:rsid w:val="002B78BD"/>
    <w:rsid w:val="002B7DD9"/>
    <w:rsid w:val="002C188F"/>
    <w:rsid w:val="002C248E"/>
    <w:rsid w:val="002C3B32"/>
    <w:rsid w:val="002C5934"/>
    <w:rsid w:val="002C6065"/>
    <w:rsid w:val="002C609D"/>
    <w:rsid w:val="002C7333"/>
    <w:rsid w:val="002C79C5"/>
    <w:rsid w:val="002D135D"/>
    <w:rsid w:val="002D324B"/>
    <w:rsid w:val="002D459D"/>
    <w:rsid w:val="002D4E0F"/>
    <w:rsid w:val="002D5F87"/>
    <w:rsid w:val="002D6322"/>
    <w:rsid w:val="002D6498"/>
    <w:rsid w:val="002D77BA"/>
    <w:rsid w:val="002E014F"/>
    <w:rsid w:val="002E1255"/>
    <w:rsid w:val="002E2BE2"/>
    <w:rsid w:val="002E72C6"/>
    <w:rsid w:val="002F041B"/>
    <w:rsid w:val="002F0761"/>
    <w:rsid w:val="002F10D6"/>
    <w:rsid w:val="002F21DB"/>
    <w:rsid w:val="002F3391"/>
    <w:rsid w:val="002F34F8"/>
    <w:rsid w:val="002F3CA8"/>
    <w:rsid w:val="002F42ED"/>
    <w:rsid w:val="002F542C"/>
    <w:rsid w:val="00302B05"/>
    <w:rsid w:val="00303B04"/>
    <w:rsid w:val="00306317"/>
    <w:rsid w:val="003070DF"/>
    <w:rsid w:val="003105FA"/>
    <w:rsid w:val="003108AA"/>
    <w:rsid w:val="0031193A"/>
    <w:rsid w:val="00311D99"/>
    <w:rsid w:val="003125D0"/>
    <w:rsid w:val="00314105"/>
    <w:rsid w:val="0031461F"/>
    <w:rsid w:val="00315D88"/>
    <w:rsid w:val="00316CDD"/>
    <w:rsid w:val="003171D4"/>
    <w:rsid w:val="003178E7"/>
    <w:rsid w:val="0032091F"/>
    <w:rsid w:val="00324161"/>
    <w:rsid w:val="003248CD"/>
    <w:rsid w:val="00325674"/>
    <w:rsid w:val="0032655B"/>
    <w:rsid w:val="00327718"/>
    <w:rsid w:val="00331D51"/>
    <w:rsid w:val="00334735"/>
    <w:rsid w:val="0033541C"/>
    <w:rsid w:val="00336302"/>
    <w:rsid w:val="0033649A"/>
    <w:rsid w:val="0033750F"/>
    <w:rsid w:val="0033784E"/>
    <w:rsid w:val="0033785A"/>
    <w:rsid w:val="00337E42"/>
    <w:rsid w:val="003430D2"/>
    <w:rsid w:val="00343293"/>
    <w:rsid w:val="003447FD"/>
    <w:rsid w:val="00345512"/>
    <w:rsid w:val="003466F0"/>
    <w:rsid w:val="00347D7B"/>
    <w:rsid w:val="00347F34"/>
    <w:rsid w:val="00351C88"/>
    <w:rsid w:val="00352C36"/>
    <w:rsid w:val="00353F98"/>
    <w:rsid w:val="0035430F"/>
    <w:rsid w:val="003543AA"/>
    <w:rsid w:val="00355EE5"/>
    <w:rsid w:val="003561F1"/>
    <w:rsid w:val="003569EA"/>
    <w:rsid w:val="00357D12"/>
    <w:rsid w:val="003604A0"/>
    <w:rsid w:val="00360A86"/>
    <w:rsid w:val="00361B38"/>
    <w:rsid w:val="0036452D"/>
    <w:rsid w:val="0036489F"/>
    <w:rsid w:val="00365B3D"/>
    <w:rsid w:val="00365CA3"/>
    <w:rsid w:val="00371415"/>
    <w:rsid w:val="00371729"/>
    <w:rsid w:val="00371BB0"/>
    <w:rsid w:val="00375648"/>
    <w:rsid w:val="00377A87"/>
    <w:rsid w:val="00380A85"/>
    <w:rsid w:val="00380E27"/>
    <w:rsid w:val="003810A0"/>
    <w:rsid w:val="00382F89"/>
    <w:rsid w:val="003839FA"/>
    <w:rsid w:val="0038413A"/>
    <w:rsid w:val="0038417C"/>
    <w:rsid w:val="0038594D"/>
    <w:rsid w:val="003867CD"/>
    <w:rsid w:val="00392BD1"/>
    <w:rsid w:val="0039343D"/>
    <w:rsid w:val="0039356D"/>
    <w:rsid w:val="0039520D"/>
    <w:rsid w:val="003969B0"/>
    <w:rsid w:val="00396B8E"/>
    <w:rsid w:val="00396C86"/>
    <w:rsid w:val="003A1985"/>
    <w:rsid w:val="003A1AC6"/>
    <w:rsid w:val="003A2F8F"/>
    <w:rsid w:val="003A3473"/>
    <w:rsid w:val="003A39BB"/>
    <w:rsid w:val="003A3B39"/>
    <w:rsid w:val="003A48E9"/>
    <w:rsid w:val="003A5258"/>
    <w:rsid w:val="003A6187"/>
    <w:rsid w:val="003A66D4"/>
    <w:rsid w:val="003A76EF"/>
    <w:rsid w:val="003B123E"/>
    <w:rsid w:val="003B5136"/>
    <w:rsid w:val="003B52D6"/>
    <w:rsid w:val="003B5C5C"/>
    <w:rsid w:val="003B6DF4"/>
    <w:rsid w:val="003B6E6E"/>
    <w:rsid w:val="003B6EFE"/>
    <w:rsid w:val="003B6F74"/>
    <w:rsid w:val="003C15EB"/>
    <w:rsid w:val="003C2F0A"/>
    <w:rsid w:val="003C32A1"/>
    <w:rsid w:val="003C3317"/>
    <w:rsid w:val="003C3B68"/>
    <w:rsid w:val="003C54E5"/>
    <w:rsid w:val="003C556C"/>
    <w:rsid w:val="003C6EAC"/>
    <w:rsid w:val="003C703F"/>
    <w:rsid w:val="003C74E5"/>
    <w:rsid w:val="003D0AF3"/>
    <w:rsid w:val="003D0E57"/>
    <w:rsid w:val="003D2AD6"/>
    <w:rsid w:val="003D2CF1"/>
    <w:rsid w:val="003D50C5"/>
    <w:rsid w:val="003D61BF"/>
    <w:rsid w:val="003D6CFA"/>
    <w:rsid w:val="003D71CF"/>
    <w:rsid w:val="003D725C"/>
    <w:rsid w:val="003E0FB4"/>
    <w:rsid w:val="003E1037"/>
    <w:rsid w:val="003E1B40"/>
    <w:rsid w:val="003E4E21"/>
    <w:rsid w:val="003E4F41"/>
    <w:rsid w:val="003E69EA"/>
    <w:rsid w:val="003F0720"/>
    <w:rsid w:val="003F0AC3"/>
    <w:rsid w:val="003F1319"/>
    <w:rsid w:val="003F141A"/>
    <w:rsid w:val="003F259C"/>
    <w:rsid w:val="003F2FDC"/>
    <w:rsid w:val="003F34FD"/>
    <w:rsid w:val="003F3721"/>
    <w:rsid w:val="003F3A0C"/>
    <w:rsid w:val="003F6104"/>
    <w:rsid w:val="003F629A"/>
    <w:rsid w:val="003F7007"/>
    <w:rsid w:val="003F706E"/>
    <w:rsid w:val="003F75B3"/>
    <w:rsid w:val="00400BFD"/>
    <w:rsid w:val="00401667"/>
    <w:rsid w:val="004034D4"/>
    <w:rsid w:val="004043A4"/>
    <w:rsid w:val="00404983"/>
    <w:rsid w:val="00406148"/>
    <w:rsid w:val="004066B0"/>
    <w:rsid w:val="004116B9"/>
    <w:rsid w:val="00413089"/>
    <w:rsid w:val="0041490D"/>
    <w:rsid w:val="00415B46"/>
    <w:rsid w:val="004166A3"/>
    <w:rsid w:val="004166D0"/>
    <w:rsid w:val="00420225"/>
    <w:rsid w:val="004209A3"/>
    <w:rsid w:val="0042132F"/>
    <w:rsid w:val="00423885"/>
    <w:rsid w:val="0042574B"/>
    <w:rsid w:val="004264FE"/>
    <w:rsid w:val="004303A9"/>
    <w:rsid w:val="004304A4"/>
    <w:rsid w:val="00430CEA"/>
    <w:rsid w:val="004317D3"/>
    <w:rsid w:val="00431C09"/>
    <w:rsid w:val="0043209F"/>
    <w:rsid w:val="00432773"/>
    <w:rsid w:val="00433587"/>
    <w:rsid w:val="00434579"/>
    <w:rsid w:val="00434A33"/>
    <w:rsid w:val="00434C77"/>
    <w:rsid w:val="00435458"/>
    <w:rsid w:val="00436224"/>
    <w:rsid w:val="00436C4A"/>
    <w:rsid w:val="00440912"/>
    <w:rsid w:val="00441E71"/>
    <w:rsid w:val="00442C40"/>
    <w:rsid w:val="004430E4"/>
    <w:rsid w:val="00443356"/>
    <w:rsid w:val="00445713"/>
    <w:rsid w:val="004458E6"/>
    <w:rsid w:val="00446A56"/>
    <w:rsid w:val="004477E8"/>
    <w:rsid w:val="00447F2D"/>
    <w:rsid w:val="00450A3F"/>
    <w:rsid w:val="004516CD"/>
    <w:rsid w:val="00452F4D"/>
    <w:rsid w:val="00457D3B"/>
    <w:rsid w:val="00457F6C"/>
    <w:rsid w:val="00460D44"/>
    <w:rsid w:val="0046196D"/>
    <w:rsid w:val="00461EC5"/>
    <w:rsid w:val="00463C1C"/>
    <w:rsid w:val="0046572B"/>
    <w:rsid w:val="00465C7E"/>
    <w:rsid w:val="004661ED"/>
    <w:rsid w:val="00467C80"/>
    <w:rsid w:val="00471D4B"/>
    <w:rsid w:val="00474EFD"/>
    <w:rsid w:val="004764FE"/>
    <w:rsid w:val="004806E3"/>
    <w:rsid w:val="00481373"/>
    <w:rsid w:val="00481D72"/>
    <w:rsid w:val="00483185"/>
    <w:rsid w:val="00486C6E"/>
    <w:rsid w:val="00487D29"/>
    <w:rsid w:val="0049016C"/>
    <w:rsid w:val="004924D1"/>
    <w:rsid w:val="00492C3A"/>
    <w:rsid w:val="0049346E"/>
    <w:rsid w:val="0049609A"/>
    <w:rsid w:val="00497995"/>
    <w:rsid w:val="00497ADB"/>
    <w:rsid w:val="00497DC8"/>
    <w:rsid w:val="004A0070"/>
    <w:rsid w:val="004A0178"/>
    <w:rsid w:val="004A0EBA"/>
    <w:rsid w:val="004A10F5"/>
    <w:rsid w:val="004A2976"/>
    <w:rsid w:val="004A2B12"/>
    <w:rsid w:val="004A3821"/>
    <w:rsid w:val="004A3F7C"/>
    <w:rsid w:val="004A48DB"/>
    <w:rsid w:val="004A52BA"/>
    <w:rsid w:val="004A60CA"/>
    <w:rsid w:val="004A7F16"/>
    <w:rsid w:val="004B14D1"/>
    <w:rsid w:val="004B1E3D"/>
    <w:rsid w:val="004B32E1"/>
    <w:rsid w:val="004B4A80"/>
    <w:rsid w:val="004C08B9"/>
    <w:rsid w:val="004C2520"/>
    <w:rsid w:val="004C2B25"/>
    <w:rsid w:val="004C40D2"/>
    <w:rsid w:val="004C5C1E"/>
    <w:rsid w:val="004C5CB9"/>
    <w:rsid w:val="004C6055"/>
    <w:rsid w:val="004C6484"/>
    <w:rsid w:val="004C7877"/>
    <w:rsid w:val="004D0013"/>
    <w:rsid w:val="004D07D8"/>
    <w:rsid w:val="004D081E"/>
    <w:rsid w:val="004D0ED4"/>
    <w:rsid w:val="004D2480"/>
    <w:rsid w:val="004D3C49"/>
    <w:rsid w:val="004D3C88"/>
    <w:rsid w:val="004D4AE7"/>
    <w:rsid w:val="004D77EE"/>
    <w:rsid w:val="004E114B"/>
    <w:rsid w:val="004E24E2"/>
    <w:rsid w:val="004E2B3E"/>
    <w:rsid w:val="004E42C7"/>
    <w:rsid w:val="004E5613"/>
    <w:rsid w:val="004F1B81"/>
    <w:rsid w:val="004F2231"/>
    <w:rsid w:val="004F2441"/>
    <w:rsid w:val="004F305F"/>
    <w:rsid w:val="004F50F7"/>
    <w:rsid w:val="004F594C"/>
    <w:rsid w:val="004F73FC"/>
    <w:rsid w:val="00501C39"/>
    <w:rsid w:val="00502AAF"/>
    <w:rsid w:val="00502C36"/>
    <w:rsid w:val="00503E11"/>
    <w:rsid w:val="00504E19"/>
    <w:rsid w:val="00506B54"/>
    <w:rsid w:val="00513B5C"/>
    <w:rsid w:val="00513B5F"/>
    <w:rsid w:val="00514E79"/>
    <w:rsid w:val="0051671E"/>
    <w:rsid w:val="005211CE"/>
    <w:rsid w:val="00521994"/>
    <w:rsid w:val="00522F7A"/>
    <w:rsid w:val="00523C94"/>
    <w:rsid w:val="00524A10"/>
    <w:rsid w:val="00524C1F"/>
    <w:rsid w:val="005253B9"/>
    <w:rsid w:val="00525ED6"/>
    <w:rsid w:val="005268EF"/>
    <w:rsid w:val="0052713E"/>
    <w:rsid w:val="0053182D"/>
    <w:rsid w:val="00532D56"/>
    <w:rsid w:val="00532FCA"/>
    <w:rsid w:val="005332E5"/>
    <w:rsid w:val="00534C1B"/>
    <w:rsid w:val="0053654A"/>
    <w:rsid w:val="005410F9"/>
    <w:rsid w:val="0054136E"/>
    <w:rsid w:val="0054159A"/>
    <w:rsid w:val="00542600"/>
    <w:rsid w:val="00542C9C"/>
    <w:rsid w:val="0054723B"/>
    <w:rsid w:val="0055023F"/>
    <w:rsid w:val="00550D00"/>
    <w:rsid w:val="00551DEF"/>
    <w:rsid w:val="0055284D"/>
    <w:rsid w:val="00554A76"/>
    <w:rsid w:val="00554B99"/>
    <w:rsid w:val="005558C7"/>
    <w:rsid w:val="00556C04"/>
    <w:rsid w:val="005614BA"/>
    <w:rsid w:val="00561CC9"/>
    <w:rsid w:val="00561EC8"/>
    <w:rsid w:val="00563693"/>
    <w:rsid w:val="005667E8"/>
    <w:rsid w:val="005674F7"/>
    <w:rsid w:val="0057083C"/>
    <w:rsid w:val="00570BBF"/>
    <w:rsid w:val="00572309"/>
    <w:rsid w:val="00572947"/>
    <w:rsid w:val="00572E2C"/>
    <w:rsid w:val="005732BE"/>
    <w:rsid w:val="005738E0"/>
    <w:rsid w:val="00573F4D"/>
    <w:rsid w:val="005740AA"/>
    <w:rsid w:val="00574613"/>
    <w:rsid w:val="0057564A"/>
    <w:rsid w:val="005759B5"/>
    <w:rsid w:val="00580FC2"/>
    <w:rsid w:val="00582AAE"/>
    <w:rsid w:val="00582B3A"/>
    <w:rsid w:val="005833C7"/>
    <w:rsid w:val="00586F24"/>
    <w:rsid w:val="0058743A"/>
    <w:rsid w:val="00587A16"/>
    <w:rsid w:val="00590283"/>
    <w:rsid w:val="005903BB"/>
    <w:rsid w:val="00590E16"/>
    <w:rsid w:val="00592D18"/>
    <w:rsid w:val="00594E27"/>
    <w:rsid w:val="00595680"/>
    <w:rsid w:val="005969D2"/>
    <w:rsid w:val="00596A6A"/>
    <w:rsid w:val="00597CE1"/>
    <w:rsid w:val="005A0184"/>
    <w:rsid w:val="005A4585"/>
    <w:rsid w:val="005A6A84"/>
    <w:rsid w:val="005A6FAB"/>
    <w:rsid w:val="005A76B5"/>
    <w:rsid w:val="005A7A70"/>
    <w:rsid w:val="005B14D8"/>
    <w:rsid w:val="005B27BE"/>
    <w:rsid w:val="005B5346"/>
    <w:rsid w:val="005B5DE6"/>
    <w:rsid w:val="005B6D53"/>
    <w:rsid w:val="005B77FA"/>
    <w:rsid w:val="005C12E0"/>
    <w:rsid w:val="005C2CD4"/>
    <w:rsid w:val="005C3718"/>
    <w:rsid w:val="005C7860"/>
    <w:rsid w:val="005D0EF1"/>
    <w:rsid w:val="005D1454"/>
    <w:rsid w:val="005D1B1D"/>
    <w:rsid w:val="005D222C"/>
    <w:rsid w:val="005D57B2"/>
    <w:rsid w:val="005D5ADC"/>
    <w:rsid w:val="005D5D1D"/>
    <w:rsid w:val="005D6631"/>
    <w:rsid w:val="005E1631"/>
    <w:rsid w:val="005E2448"/>
    <w:rsid w:val="005E2572"/>
    <w:rsid w:val="005E2C2D"/>
    <w:rsid w:val="005E6780"/>
    <w:rsid w:val="005E699E"/>
    <w:rsid w:val="005E6D86"/>
    <w:rsid w:val="005E731D"/>
    <w:rsid w:val="005E7447"/>
    <w:rsid w:val="005F1D1C"/>
    <w:rsid w:val="005F47C7"/>
    <w:rsid w:val="005F4965"/>
    <w:rsid w:val="005F530C"/>
    <w:rsid w:val="005F5582"/>
    <w:rsid w:val="005F5D67"/>
    <w:rsid w:val="005F5E8D"/>
    <w:rsid w:val="005F6124"/>
    <w:rsid w:val="005F7D7A"/>
    <w:rsid w:val="006035C4"/>
    <w:rsid w:val="00606716"/>
    <w:rsid w:val="006100F8"/>
    <w:rsid w:val="00610C7B"/>
    <w:rsid w:val="00611685"/>
    <w:rsid w:val="0061219B"/>
    <w:rsid w:val="00612C25"/>
    <w:rsid w:val="006137E4"/>
    <w:rsid w:val="006138F8"/>
    <w:rsid w:val="00613BC2"/>
    <w:rsid w:val="00614E70"/>
    <w:rsid w:val="00615144"/>
    <w:rsid w:val="00615F31"/>
    <w:rsid w:val="006161CD"/>
    <w:rsid w:val="00616ED3"/>
    <w:rsid w:val="00617804"/>
    <w:rsid w:val="00620301"/>
    <w:rsid w:val="0062127C"/>
    <w:rsid w:val="006221C6"/>
    <w:rsid w:val="006243D4"/>
    <w:rsid w:val="00624E42"/>
    <w:rsid w:val="00625502"/>
    <w:rsid w:val="0062736F"/>
    <w:rsid w:val="00627C31"/>
    <w:rsid w:val="00630484"/>
    <w:rsid w:val="0063249D"/>
    <w:rsid w:val="006327F5"/>
    <w:rsid w:val="00632B6A"/>
    <w:rsid w:val="00634036"/>
    <w:rsid w:val="00634A06"/>
    <w:rsid w:val="00635659"/>
    <w:rsid w:val="00636984"/>
    <w:rsid w:val="00636D12"/>
    <w:rsid w:val="00637206"/>
    <w:rsid w:val="006420E8"/>
    <w:rsid w:val="00642785"/>
    <w:rsid w:val="00642CE3"/>
    <w:rsid w:val="00643AE1"/>
    <w:rsid w:val="00643CAC"/>
    <w:rsid w:val="00644961"/>
    <w:rsid w:val="00644FAE"/>
    <w:rsid w:val="006455C1"/>
    <w:rsid w:val="00646467"/>
    <w:rsid w:val="00646F13"/>
    <w:rsid w:val="006504B8"/>
    <w:rsid w:val="00650978"/>
    <w:rsid w:val="00650A54"/>
    <w:rsid w:val="00650D48"/>
    <w:rsid w:val="00650D8D"/>
    <w:rsid w:val="0065124D"/>
    <w:rsid w:val="006513AB"/>
    <w:rsid w:val="006525EA"/>
    <w:rsid w:val="0065276E"/>
    <w:rsid w:val="006527B3"/>
    <w:rsid w:val="006529D7"/>
    <w:rsid w:val="00655329"/>
    <w:rsid w:val="00655F5B"/>
    <w:rsid w:val="00656069"/>
    <w:rsid w:val="0065650C"/>
    <w:rsid w:val="00656991"/>
    <w:rsid w:val="00657C5C"/>
    <w:rsid w:val="00660045"/>
    <w:rsid w:val="00660574"/>
    <w:rsid w:val="00661241"/>
    <w:rsid w:val="0066163D"/>
    <w:rsid w:val="00661E9D"/>
    <w:rsid w:val="00661FD5"/>
    <w:rsid w:val="006643C2"/>
    <w:rsid w:val="0066621A"/>
    <w:rsid w:val="0066635F"/>
    <w:rsid w:val="006744B6"/>
    <w:rsid w:val="0067488C"/>
    <w:rsid w:val="0067578E"/>
    <w:rsid w:val="00675A12"/>
    <w:rsid w:val="00677838"/>
    <w:rsid w:val="00680F42"/>
    <w:rsid w:val="00681A94"/>
    <w:rsid w:val="00683053"/>
    <w:rsid w:val="006831C7"/>
    <w:rsid w:val="00684820"/>
    <w:rsid w:val="00684FDC"/>
    <w:rsid w:val="00686F4C"/>
    <w:rsid w:val="00690914"/>
    <w:rsid w:val="00690C1E"/>
    <w:rsid w:val="00691A2B"/>
    <w:rsid w:val="0069273A"/>
    <w:rsid w:val="006938C2"/>
    <w:rsid w:val="00693D9E"/>
    <w:rsid w:val="0069452C"/>
    <w:rsid w:val="0069703A"/>
    <w:rsid w:val="0069794E"/>
    <w:rsid w:val="00697EBB"/>
    <w:rsid w:val="006A27E2"/>
    <w:rsid w:val="006A4133"/>
    <w:rsid w:val="006A5446"/>
    <w:rsid w:val="006A56D4"/>
    <w:rsid w:val="006A6A5B"/>
    <w:rsid w:val="006A7FB0"/>
    <w:rsid w:val="006B00B0"/>
    <w:rsid w:val="006B2262"/>
    <w:rsid w:val="006B2430"/>
    <w:rsid w:val="006B4D80"/>
    <w:rsid w:val="006B503B"/>
    <w:rsid w:val="006C21CD"/>
    <w:rsid w:val="006C2937"/>
    <w:rsid w:val="006C2BCD"/>
    <w:rsid w:val="006C2D10"/>
    <w:rsid w:val="006C3BBE"/>
    <w:rsid w:val="006C55F7"/>
    <w:rsid w:val="006C65A3"/>
    <w:rsid w:val="006C7523"/>
    <w:rsid w:val="006D02E2"/>
    <w:rsid w:val="006D11A0"/>
    <w:rsid w:val="006D340E"/>
    <w:rsid w:val="006D3902"/>
    <w:rsid w:val="006D3D59"/>
    <w:rsid w:val="006D4049"/>
    <w:rsid w:val="006D405D"/>
    <w:rsid w:val="006D45D5"/>
    <w:rsid w:val="006D4A2D"/>
    <w:rsid w:val="006D4EA5"/>
    <w:rsid w:val="006D5851"/>
    <w:rsid w:val="006D651A"/>
    <w:rsid w:val="006D752A"/>
    <w:rsid w:val="006E0037"/>
    <w:rsid w:val="006E067B"/>
    <w:rsid w:val="006E20C9"/>
    <w:rsid w:val="006E236F"/>
    <w:rsid w:val="006E2AA0"/>
    <w:rsid w:val="006E3AE8"/>
    <w:rsid w:val="006E4120"/>
    <w:rsid w:val="006E4613"/>
    <w:rsid w:val="006E4E1C"/>
    <w:rsid w:val="006E615F"/>
    <w:rsid w:val="006E6C71"/>
    <w:rsid w:val="006E786F"/>
    <w:rsid w:val="006F0197"/>
    <w:rsid w:val="006F1707"/>
    <w:rsid w:val="006F1F18"/>
    <w:rsid w:val="006F200C"/>
    <w:rsid w:val="006F49FD"/>
    <w:rsid w:val="006F4D6B"/>
    <w:rsid w:val="006F50FD"/>
    <w:rsid w:val="006F5396"/>
    <w:rsid w:val="006F55B0"/>
    <w:rsid w:val="006F63DC"/>
    <w:rsid w:val="007001E7"/>
    <w:rsid w:val="00701BBD"/>
    <w:rsid w:val="007037D1"/>
    <w:rsid w:val="007040EA"/>
    <w:rsid w:val="00705710"/>
    <w:rsid w:val="00706430"/>
    <w:rsid w:val="00706A30"/>
    <w:rsid w:val="00711516"/>
    <w:rsid w:val="00711C57"/>
    <w:rsid w:val="00712401"/>
    <w:rsid w:val="00712969"/>
    <w:rsid w:val="00713487"/>
    <w:rsid w:val="00714B92"/>
    <w:rsid w:val="007232C5"/>
    <w:rsid w:val="007257D1"/>
    <w:rsid w:val="00725A8E"/>
    <w:rsid w:val="00725B34"/>
    <w:rsid w:val="007274A5"/>
    <w:rsid w:val="00735E3D"/>
    <w:rsid w:val="007411ED"/>
    <w:rsid w:val="00742BB1"/>
    <w:rsid w:val="00743EC3"/>
    <w:rsid w:val="00743F05"/>
    <w:rsid w:val="007460F3"/>
    <w:rsid w:val="007465D4"/>
    <w:rsid w:val="00747FB7"/>
    <w:rsid w:val="007507F8"/>
    <w:rsid w:val="007508D1"/>
    <w:rsid w:val="007517A1"/>
    <w:rsid w:val="007528B0"/>
    <w:rsid w:val="0075393B"/>
    <w:rsid w:val="007578B6"/>
    <w:rsid w:val="00761974"/>
    <w:rsid w:val="007624E3"/>
    <w:rsid w:val="007626F1"/>
    <w:rsid w:val="007632C4"/>
    <w:rsid w:val="0076404C"/>
    <w:rsid w:val="0076465D"/>
    <w:rsid w:val="00770157"/>
    <w:rsid w:val="00770548"/>
    <w:rsid w:val="00770C3D"/>
    <w:rsid w:val="00771556"/>
    <w:rsid w:val="00773CAE"/>
    <w:rsid w:val="0077485E"/>
    <w:rsid w:val="00774992"/>
    <w:rsid w:val="00775E62"/>
    <w:rsid w:val="007779BA"/>
    <w:rsid w:val="00781B3A"/>
    <w:rsid w:val="0078473D"/>
    <w:rsid w:val="007851AD"/>
    <w:rsid w:val="007866DB"/>
    <w:rsid w:val="00791058"/>
    <w:rsid w:val="00792090"/>
    <w:rsid w:val="00793783"/>
    <w:rsid w:val="00793E37"/>
    <w:rsid w:val="00794120"/>
    <w:rsid w:val="00794F5C"/>
    <w:rsid w:val="00795764"/>
    <w:rsid w:val="007A106B"/>
    <w:rsid w:val="007A431E"/>
    <w:rsid w:val="007A48D3"/>
    <w:rsid w:val="007A4D35"/>
    <w:rsid w:val="007A62B4"/>
    <w:rsid w:val="007A699D"/>
    <w:rsid w:val="007A7383"/>
    <w:rsid w:val="007A77CE"/>
    <w:rsid w:val="007B2C4D"/>
    <w:rsid w:val="007B2EFE"/>
    <w:rsid w:val="007B329C"/>
    <w:rsid w:val="007B357D"/>
    <w:rsid w:val="007B5298"/>
    <w:rsid w:val="007B7146"/>
    <w:rsid w:val="007B766E"/>
    <w:rsid w:val="007C071B"/>
    <w:rsid w:val="007C1D63"/>
    <w:rsid w:val="007C2B65"/>
    <w:rsid w:val="007C2E92"/>
    <w:rsid w:val="007C3B6F"/>
    <w:rsid w:val="007D0299"/>
    <w:rsid w:val="007D08F0"/>
    <w:rsid w:val="007D1B6E"/>
    <w:rsid w:val="007D4111"/>
    <w:rsid w:val="007D4175"/>
    <w:rsid w:val="007D4570"/>
    <w:rsid w:val="007D620E"/>
    <w:rsid w:val="007D768F"/>
    <w:rsid w:val="007D7A24"/>
    <w:rsid w:val="007E2BAF"/>
    <w:rsid w:val="007E3C74"/>
    <w:rsid w:val="007E4C7D"/>
    <w:rsid w:val="007E6219"/>
    <w:rsid w:val="007F035B"/>
    <w:rsid w:val="007F0F0F"/>
    <w:rsid w:val="007F12DB"/>
    <w:rsid w:val="007F2D6B"/>
    <w:rsid w:val="007F2E06"/>
    <w:rsid w:val="007F4569"/>
    <w:rsid w:val="007F54DD"/>
    <w:rsid w:val="007F62BF"/>
    <w:rsid w:val="007F6595"/>
    <w:rsid w:val="007F6D6C"/>
    <w:rsid w:val="007F6F9E"/>
    <w:rsid w:val="007F7379"/>
    <w:rsid w:val="008000E1"/>
    <w:rsid w:val="0080030C"/>
    <w:rsid w:val="00800D60"/>
    <w:rsid w:val="00800D93"/>
    <w:rsid w:val="008045F7"/>
    <w:rsid w:val="00805722"/>
    <w:rsid w:val="00810EF3"/>
    <w:rsid w:val="008126E5"/>
    <w:rsid w:val="00812C7B"/>
    <w:rsid w:val="00813CC1"/>
    <w:rsid w:val="00813E29"/>
    <w:rsid w:val="00814DB4"/>
    <w:rsid w:val="00814F08"/>
    <w:rsid w:val="00815893"/>
    <w:rsid w:val="0081616F"/>
    <w:rsid w:val="00816F71"/>
    <w:rsid w:val="00817615"/>
    <w:rsid w:val="00817A26"/>
    <w:rsid w:val="0082491D"/>
    <w:rsid w:val="00830D5B"/>
    <w:rsid w:val="008312EC"/>
    <w:rsid w:val="008315B4"/>
    <w:rsid w:val="00832258"/>
    <w:rsid w:val="00832A26"/>
    <w:rsid w:val="00832C80"/>
    <w:rsid w:val="0083319E"/>
    <w:rsid w:val="0083357C"/>
    <w:rsid w:val="0083468D"/>
    <w:rsid w:val="00834C25"/>
    <w:rsid w:val="00835C57"/>
    <w:rsid w:val="008364C1"/>
    <w:rsid w:val="00836906"/>
    <w:rsid w:val="00841DF3"/>
    <w:rsid w:val="00842140"/>
    <w:rsid w:val="008450E8"/>
    <w:rsid w:val="0084594A"/>
    <w:rsid w:val="00845D36"/>
    <w:rsid w:val="00846476"/>
    <w:rsid w:val="00846518"/>
    <w:rsid w:val="008465FB"/>
    <w:rsid w:val="00846F53"/>
    <w:rsid w:val="0084729E"/>
    <w:rsid w:val="00847576"/>
    <w:rsid w:val="008507CC"/>
    <w:rsid w:val="008508BE"/>
    <w:rsid w:val="0085122C"/>
    <w:rsid w:val="00852360"/>
    <w:rsid w:val="00852469"/>
    <w:rsid w:val="008532EA"/>
    <w:rsid w:val="0085389F"/>
    <w:rsid w:val="0085602F"/>
    <w:rsid w:val="008568FF"/>
    <w:rsid w:val="008578BC"/>
    <w:rsid w:val="00861686"/>
    <w:rsid w:val="00861ECB"/>
    <w:rsid w:val="0086215D"/>
    <w:rsid w:val="00862181"/>
    <w:rsid w:val="00864B83"/>
    <w:rsid w:val="008654FF"/>
    <w:rsid w:val="00866227"/>
    <w:rsid w:val="008671D9"/>
    <w:rsid w:val="008672DA"/>
    <w:rsid w:val="008674CE"/>
    <w:rsid w:val="00867B2C"/>
    <w:rsid w:val="00871A8B"/>
    <w:rsid w:val="00872266"/>
    <w:rsid w:val="00872C98"/>
    <w:rsid w:val="008749A1"/>
    <w:rsid w:val="008762AA"/>
    <w:rsid w:val="00876DBC"/>
    <w:rsid w:val="00877688"/>
    <w:rsid w:val="00880838"/>
    <w:rsid w:val="00883125"/>
    <w:rsid w:val="00883DBA"/>
    <w:rsid w:val="00885725"/>
    <w:rsid w:val="00886A2F"/>
    <w:rsid w:val="008871F0"/>
    <w:rsid w:val="008878B3"/>
    <w:rsid w:val="00890287"/>
    <w:rsid w:val="008906C4"/>
    <w:rsid w:val="008920D0"/>
    <w:rsid w:val="00892494"/>
    <w:rsid w:val="008926DF"/>
    <w:rsid w:val="00893321"/>
    <w:rsid w:val="00894E0C"/>
    <w:rsid w:val="008952C9"/>
    <w:rsid w:val="008A0483"/>
    <w:rsid w:val="008A05E4"/>
    <w:rsid w:val="008A067F"/>
    <w:rsid w:val="008A0FB2"/>
    <w:rsid w:val="008A13D8"/>
    <w:rsid w:val="008A1772"/>
    <w:rsid w:val="008A1EB9"/>
    <w:rsid w:val="008A2D91"/>
    <w:rsid w:val="008A301B"/>
    <w:rsid w:val="008A3B1E"/>
    <w:rsid w:val="008A6534"/>
    <w:rsid w:val="008A66FB"/>
    <w:rsid w:val="008A6E4B"/>
    <w:rsid w:val="008B0C91"/>
    <w:rsid w:val="008B0D37"/>
    <w:rsid w:val="008B13D9"/>
    <w:rsid w:val="008B48AA"/>
    <w:rsid w:val="008B4B60"/>
    <w:rsid w:val="008C0AB5"/>
    <w:rsid w:val="008C0AF3"/>
    <w:rsid w:val="008C0C4F"/>
    <w:rsid w:val="008C1CA7"/>
    <w:rsid w:val="008C2926"/>
    <w:rsid w:val="008C2D76"/>
    <w:rsid w:val="008C51AA"/>
    <w:rsid w:val="008C6E1E"/>
    <w:rsid w:val="008C6FCB"/>
    <w:rsid w:val="008D02F7"/>
    <w:rsid w:val="008D124F"/>
    <w:rsid w:val="008D1AA4"/>
    <w:rsid w:val="008D453B"/>
    <w:rsid w:val="008D5573"/>
    <w:rsid w:val="008D7FD8"/>
    <w:rsid w:val="008E0EF5"/>
    <w:rsid w:val="008E2989"/>
    <w:rsid w:val="008E7356"/>
    <w:rsid w:val="008F10EC"/>
    <w:rsid w:val="008F129B"/>
    <w:rsid w:val="008F26AF"/>
    <w:rsid w:val="008F4B35"/>
    <w:rsid w:val="008F52CA"/>
    <w:rsid w:val="008F71D8"/>
    <w:rsid w:val="008F770C"/>
    <w:rsid w:val="0090389C"/>
    <w:rsid w:val="00906BCC"/>
    <w:rsid w:val="0091195A"/>
    <w:rsid w:val="009130FB"/>
    <w:rsid w:val="00913B6A"/>
    <w:rsid w:val="009150E1"/>
    <w:rsid w:val="00916FC0"/>
    <w:rsid w:val="0091742A"/>
    <w:rsid w:val="009202EF"/>
    <w:rsid w:val="00920389"/>
    <w:rsid w:val="00921109"/>
    <w:rsid w:val="0092144B"/>
    <w:rsid w:val="0092250B"/>
    <w:rsid w:val="00923A91"/>
    <w:rsid w:val="00923B70"/>
    <w:rsid w:val="00923E12"/>
    <w:rsid w:val="00923FC9"/>
    <w:rsid w:val="00925D18"/>
    <w:rsid w:val="009311D7"/>
    <w:rsid w:val="00931FF1"/>
    <w:rsid w:val="00936AD1"/>
    <w:rsid w:val="00936CBF"/>
    <w:rsid w:val="00937D3C"/>
    <w:rsid w:val="009413C5"/>
    <w:rsid w:val="009415F7"/>
    <w:rsid w:val="0094367E"/>
    <w:rsid w:val="00950B81"/>
    <w:rsid w:val="009551C2"/>
    <w:rsid w:val="0095660E"/>
    <w:rsid w:val="00956A4C"/>
    <w:rsid w:val="00957AA0"/>
    <w:rsid w:val="009601AF"/>
    <w:rsid w:val="009605B0"/>
    <w:rsid w:val="00960A93"/>
    <w:rsid w:val="0096305D"/>
    <w:rsid w:val="00963378"/>
    <w:rsid w:val="00965097"/>
    <w:rsid w:val="00965800"/>
    <w:rsid w:val="0096672E"/>
    <w:rsid w:val="009708A0"/>
    <w:rsid w:val="00971F45"/>
    <w:rsid w:val="00972B1B"/>
    <w:rsid w:val="00972F85"/>
    <w:rsid w:val="00976292"/>
    <w:rsid w:val="00981F94"/>
    <w:rsid w:val="009821F6"/>
    <w:rsid w:val="00982EF9"/>
    <w:rsid w:val="00983B44"/>
    <w:rsid w:val="00984FB7"/>
    <w:rsid w:val="00985422"/>
    <w:rsid w:val="00987CD8"/>
    <w:rsid w:val="00987EED"/>
    <w:rsid w:val="00990373"/>
    <w:rsid w:val="009941DF"/>
    <w:rsid w:val="00995A8A"/>
    <w:rsid w:val="00995F83"/>
    <w:rsid w:val="009967EA"/>
    <w:rsid w:val="009A0C30"/>
    <w:rsid w:val="009A100E"/>
    <w:rsid w:val="009A16EF"/>
    <w:rsid w:val="009A1ADC"/>
    <w:rsid w:val="009A1B5D"/>
    <w:rsid w:val="009A2962"/>
    <w:rsid w:val="009A2BC9"/>
    <w:rsid w:val="009A3EDF"/>
    <w:rsid w:val="009A4438"/>
    <w:rsid w:val="009A5918"/>
    <w:rsid w:val="009A5C63"/>
    <w:rsid w:val="009A77DE"/>
    <w:rsid w:val="009A7BD7"/>
    <w:rsid w:val="009B030F"/>
    <w:rsid w:val="009B04C1"/>
    <w:rsid w:val="009B10EE"/>
    <w:rsid w:val="009B18FE"/>
    <w:rsid w:val="009B1B37"/>
    <w:rsid w:val="009B2429"/>
    <w:rsid w:val="009B3804"/>
    <w:rsid w:val="009B47DB"/>
    <w:rsid w:val="009B4D75"/>
    <w:rsid w:val="009B7146"/>
    <w:rsid w:val="009B74EA"/>
    <w:rsid w:val="009C1088"/>
    <w:rsid w:val="009C7CB1"/>
    <w:rsid w:val="009D1DEF"/>
    <w:rsid w:val="009D29C3"/>
    <w:rsid w:val="009D3366"/>
    <w:rsid w:val="009D35F4"/>
    <w:rsid w:val="009D5516"/>
    <w:rsid w:val="009D60B2"/>
    <w:rsid w:val="009D699D"/>
    <w:rsid w:val="009D69B7"/>
    <w:rsid w:val="009D74FB"/>
    <w:rsid w:val="009D7799"/>
    <w:rsid w:val="009E1CDA"/>
    <w:rsid w:val="009E2E76"/>
    <w:rsid w:val="009E314E"/>
    <w:rsid w:val="009E48A0"/>
    <w:rsid w:val="009E4D2F"/>
    <w:rsid w:val="009E6B2C"/>
    <w:rsid w:val="009E793F"/>
    <w:rsid w:val="009F0924"/>
    <w:rsid w:val="009F1D72"/>
    <w:rsid w:val="009F23DC"/>
    <w:rsid w:val="009F25B7"/>
    <w:rsid w:val="009F4E69"/>
    <w:rsid w:val="009F7BC3"/>
    <w:rsid w:val="00A027B7"/>
    <w:rsid w:val="00A0708B"/>
    <w:rsid w:val="00A101DF"/>
    <w:rsid w:val="00A111CC"/>
    <w:rsid w:val="00A12357"/>
    <w:rsid w:val="00A1389B"/>
    <w:rsid w:val="00A14387"/>
    <w:rsid w:val="00A153B5"/>
    <w:rsid w:val="00A1546E"/>
    <w:rsid w:val="00A15DBF"/>
    <w:rsid w:val="00A15E94"/>
    <w:rsid w:val="00A15ED0"/>
    <w:rsid w:val="00A17C38"/>
    <w:rsid w:val="00A20739"/>
    <w:rsid w:val="00A20D0D"/>
    <w:rsid w:val="00A223CD"/>
    <w:rsid w:val="00A242CF"/>
    <w:rsid w:val="00A24E9F"/>
    <w:rsid w:val="00A25126"/>
    <w:rsid w:val="00A27C23"/>
    <w:rsid w:val="00A32C52"/>
    <w:rsid w:val="00A33A99"/>
    <w:rsid w:val="00A33B74"/>
    <w:rsid w:val="00A33F33"/>
    <w:rsid w:val="00A3557F"/>
    <w:rsid w:val="00A35EEA"/>
    <w:rsid w:val="00A363CC"/>
    <w:rsid w:val="00A403B2"/>
    <w:rsid w:val="00A41A90"/>
    <w:rsid w:val="00A41A92"/>
    <w:rsid w:val="00A43E2A"/>
    <w:rsid w:val="00A47DB0"/>
    <w:rsid w:val="00A53074"/>
    <w:rsid w:val="00A558CA"/>
    <w:rsid w:val="00A56B59"/>
    <w:rsid w:val="00A616A0"/>
    <w:rsid w:val="00A63E4F"/>
    <w:rsid w:val="00A67576"/>
    <w:rsid w:val="00A67E59"/>
    <w:rsid w:val="00A700AD"/>
    <w:rsid w:val="00A701EE"/>
    <w:rsid w:val="00A70F33"/>
    <w:rsid w:val="00A711FC"/>
    <w:rsid w:val="00A73143"/>
    <w:rsid w:val="00A73D25"/>
    <w:rsid w:val="00A741CD"/>
    <w:rsid w:val="00A76E96"/>
    <w:rsid w:val="00A84068"/>
    <w:rsid w:val="00A844F4"/>
    <w:rsid w:val="00A84F53"/>
    <w:rsid w:val="00A9038F"/>
    <w:rsid w:val="00A911F5"/>
    <w:rsid w:val="00A91633"/>
    <w:rsid w:val="00A917BF"/>
    <w:rsid w:val="00A9427B"/>
    <w:rsid w:val="00A94C33"/>
    <w:rsid w:val="00A952D4"/>
    <w:rsid w:val="00A96187"/>
    <w:rsid w:val="00A9624B"/>
    <w:rsid w:val="00A97F92"/>
    <w:rsid w:val="00AA0C56"/>
    <w:rsid w:val="00AA0CB1"/>
    <w:rsid w:val="00AA142F"/>
    <w:rsid w:val="00AA1BF0"/>
    <w:rsid w:val="00AA21C7"/>
    <w:rsid w:val="00AA283A"/>
    <w:rsid w:val="00AA330E"/>
    <w:rsid w:val="00AA4184"/>
    <w:rsid w:val="00AA6596"/>
    <w:rsid w:val="00AA7C61"/>
    <w:rsid w:val="00AB2089"/>
    <w:rsid w:val="00AB3970"/>
    <w:rsid w:val="00AB49F4"/>
    <w:rsid w:val="00AB72D0"/>
    <w:rsid w:val="00AB7588"/>
    <w:rsid w:val="00AB77DF"/>
    <w:rsid w:val="00AB7DCF"/>
    <w:rsid w:val="00AC0009"/>
    <w:rsid w:val="00AC0C8E"/>
    <w:rsid w:val="00AC113F"/>
    <w:rsid w:val="00AC1147"/>
    <w:rsid w:val="00AC1C69"/>
    <w:rsid w:val="00AC4262"/>
    <w:rsid w:val="00AC6AE3"/>
    <w:rsid w:val="00AD06CE"/>
    <w:rsid w:val="00AD0830"/>
    <w:rsid w:val="00AD128F"/>
    <w:rsid w:val="00AD2420"/>
    <w:rsid w:val="00AD2AEB"/>
    <w:rsid w:val="00AD421A"/>
    <w:rsid w:val="00AD548E"/>
    <w:rsid w:val="00AD6450"/>
    <w:rsid w:val="00AE023A"/>
    <w:rsid w:val="00AE0470"/>
    <w:rsid w:val="00AE169C"/>
    <w:rsid w:val="00AE1A49"/>
    <w:rsid w:val="00AE3751"/>
    <w:rsid w:val="00AE45E7"/>
    <w:rsid w:val="00AE535B"/>
    <w:rsid w:val="00AE5E19"/>
    <w:rsid w:val="00AE63B1"/>
    <w:rsid w:val="00AF00DC"/>
    <w:rsid w:val="00AF16F3"/>
    <w:rsid w:val="00AF1F1B"/>
    <w:rsid w:val="00AF2250"/>
    <w:rsid w:val="00AF2BC7"/>
    <w:rsid w:val="00AF3074"/>
    <w:rsid w:val="00AF3221"/>
    <w:rsid w:val="00AF3F18"/>
    <w:rsid w:val="00AF7BFC"/>
    <w:rsid w:val="00B0079A"/>
    <w:rsid w:val="00B0129F"/>
    <w:rsid w:val="00B01C50"/>
    <w:rsid w:val="00B02886"/>
    <w:rsid w:val="00B04072"/>
    <w:rsid w:val="00B040EC"/>
    <w:rsid w:val="00B04C0A"/>
    <w:rsid w:val="00B0616F"/>
    <w:rsid w:val="00B0754C"/>
    <w:rsid w:val="00B079DD"/>
    <w:rsid w:val="00B1062D"/>
    <w:rsid w:val="00B1103D"/>
    <w:rsid w:val="00B11784"/>
    <w:rsid w:val="00B12065"/>
    <w:rsid w:val="00B12A5A"/>
    <w:rsid w:val="00B12C5C"/>
    <w:rsid w:val="00B13279"/>
    <w:rsid w:val="00B1341A"/>
    <w:rsid w:val="00B13AA8"/>
    <w:rsid w:val="00B144F6"/>
    <w:rsid w:val="00B147AD"/>
    <w:rsid w:val="00B14E65"/>
    <w:rsid w:val="00B15F9F"/>
    <w:rsid w:val="00B17B3B"/>
    <w:rsid w:val="00B222B6"/>
    <w:rsid w:val="00B2256B"/>
    <w:rsid w:val="00B246C6"/>
    <w:rsid w:val="00B2484C"/>
    <w:rsid w:val="00B24D80"/>
    <w:rsid w:val="00B25D21"/>
    <w:rsid w:val="00B2692C"/>
    <w:rsid w:val="00B27096"/>
    <w:rsid w:val="00B279E2"/>
    <w:rsid w:val="00B319E4"/>
    <w:rsid w:val="00B31B99"/>
    <w:rsid w:val="00B3201A"/>
    <w:rsid w:val="00B328C8"/>
    <w:rsid w:val="00B33920"/>
    <w:rsid w:val="00B35678"/>
    <w:rsid w:val="00B35B87"/>
    <w:rsid w:val="00B35CDC"/>
    <w:rsid w:val="00B36318"/>
    <w:rsid w:val="00B36BD1"/>
    <w:rsid w:val="00B372EC"/>
    <w:rsid w:val="00B4030B"/>
    <w:rsid w:val="00B42B60"/>
    <w:rsid w:val="00B44610"/>
    <w:rsid w:val="00B46430"/>
    <w:rsid w:val="00B46453"/>
    <w:rsid w:val="00B46905"/>
    <w:rsid w:val="00B46A66"/>
    <w:rsid w:val="00B4794A"/>
    <w:rsid w:val="00B516CF"/>
    <w:rsid w:val="00B537F7"/>
    <w:rsid w:val="00B53D16"/>
    <w:rsid w:val="00B540FF"/>
    <w:rsid w:val="00B5480E"/>
    <w:rsid w:val="00B550BA"/>
    <w:rsid w:val="00B5655A"/>
    <w:rsid w:val="00B5709A"/>
    <w:rsid w:val="00B606A3"/>
    <w:rsid w:val="00B61BCE"/>
    <w:rsid w:val="00B63410"/>
    <w:rsid w:val="00B6541A"/>
    <w:rsid w:val="00B665C7"/>
    <w:rsid w:val="00B66BE8"/>
    <w:rsid w:val="00B67E78"/>
    <w:rsid w:val="00B700D4"/>
    <w:rsid w:val="00B7221A"/>
    <w:rsid w:val="00B722B6"/>
    <w:rsid w:val="00B75A75"/>
    <w:rsid w:val="00B76BD0"/>
    <w:rsid w:val="00B76DBC"/>
    <w:rsid w:val="00B81DD0"/>
    <w:rsid w:val="00B82F48"/>
    <w:rsid w:val="00B83CB2"/>
    <w:rsid w:val="00B8445E"/>
    <w:rsid w:val="00B85133"/>
    <w:rsid w:val="00B85506"/>
    <w:rsid w:val="00B85F7E"/>
    <w:rsid w:val="00B8651D"/>
    <w:rsid w:val="00B94A98"/>
    <w:rsid w:val="00B95066"/>
    <w:rsid w:val="00BA0900"/>
    <w:rsid w:val="00BA1614"/>
    <w:rsid w:val="00BA25FC"/>
    <w:rsid w:val="00BA2627"/>
    <w:rsid w:val="00BA2A39"/>
    <w:rsid w:val="00BA4F9E"/>
    <w:rsid w:val="00BA6E6F"/>
    <w:rsid w:val="00BA75BF"/>
    <w:rsid w:val="00BA768B"/>
    <w:rsid w:val="00BA7AAC"/>
    <w:rsid w:val="00BA7D7F"/>
    <w:rsid w:val="00BB05FD"/>
    <w:rsid w:val="00BB0FFF"/>
    <w:rsid w:val="00BB28C8"/>
    <w:rsid w:val="00BB3050"/>
    <w:rsid w:val="00BB4110"/>
    <w:rsid w:val="00BB4761"/>
    <w:rsid w:val="00BB5727"/>
    <w:rsid w:val="00BB7A55"/>
    <w:rsid w:val="00BC0BB0"/>
    <w:rsid w:val="00BC1957"/>
    <w:rsid w:val="00BC4F05"/>
    <w:rsid w:val="00BC5B78"/>
    <w:rsid w:val="00BC6535"/>
    <w:rsid w:val="00BC72D7"/>
    <w:rsid w:val="00BD03AB"/>
    <w:rsid w:val="00BD0DB5"/>
    <w:rsid w:val="00BD1D7D"/>
    <w:rsid w:val="00BD22BB"/>
    <w:rsid w:val="00BD26DC"/>
    <w:rsid w:val="00BD29C7"/>
    <w:rsid w:val="00BD2A9F"/>
    <w:rsid w:val="00BD3C67"/>
    <w:rsid w:val="00BD432A"/>
    <w:rsid w:val="00BD52F4"/>
    <w:rsid w:val="00BD5827"/>
    <w:rsid w:val="00BD607D"/>
    <w:rsid w:val="00BD6D86"/>
    <w:rsid w:val="00BD6EE8"/>
    <w:rsid w:val="00BD7C6F"/>
    <w:rsid w:val="00BE2BC9"/>
    <w:rsid w:val="00BE2D15"/>
    <w:rsid w:val="00BE4F34"/>
    <w:rsid w:val="00BE5EDD"/>
    <w:rsid w:val="00BE72D8"/>
    <w:rsid w:val="00BE7BBE"/>
    <w:rsid w:val="00BE7FC9"/>
    <w:rsid w:val="00BF0676"/>
    <w:rsid w:val="00BF076E"/>
    <w:rsid w:val="00BF12AC"/>
    <w:rsid w:val="00BF18FB"/>
    <w:rsid w:val="00BF269E"/>
    <w:rsid w:val="00BF3125"/>
    <w:rsid w:val="00BF32DD"/>
    <w:rsid w:val="00BF33F3"/>
    <w:rsid w:val="00BF3AE8"/>
    <w:rsid w:val="00BF44D8"/>
    <w:rsid w:val="00BF567A"/>
    <w:rsid w:val="00BF5E4F"/>
    <w:rsid w:val="00BF69B2"/>
    <w:rsid w:val="00C0015C"/>
    <w:rsid w:val="00C00E53"/>
    <w:rsid w:val="00C026DF"/>
    <w:rsid w:val="00C02A6A"/>
    <w:rsid w:val="00C060A0"/>
    <w:rsid w:val="00C06806"/>
    <w:rsid w:val="00C06AC4"/>
    <w:rsid w:val="00C0711E"/>
    <w:rsid w:val="00C071ED"/>
    <w:rsid w:val="00C1388E"/>
    <w:rsid w:val="00C15DBD"/>
    <w:rsid w:val="00C17838"/>
    <w:rsid w:val="00C21997"/>
    <w:rsid w:val="00C25436"/>
    <w:rsid w:val="00C27CF7"/>
    <w:rsid w:val="00C30AF3"/>
    <w:rsid w:val="00C33AB1"/>
    <w:rsid w:val="00C35544"/>
    <w:rsid w:val="00C37C6E"/>
    <w:rsid w:val="00C41390"/>
    <w:rsid w:val="00C41E75"/>
    <w:rsid w:val="00C42DF3"/>
    <w:rsid w:val="00C45F12"/>
    <w:rsid w:val="00C50438"/>
    <w:rsid w:val="00C5399A"/>
    <w:rsid w:val="00C53F64"/>
    <w:rsid w:val="00C57289"/>
    <w:rsid w:val="00C602C1"/>
    <w:rsid w:val="00C61013"/>
    <w:rsid w:val="00C6168A"/>
    <w:rsid w:val="00C61A1F"/>
    <w:rsid w:val="00C64082"/>
    <w:rsid w:val="00C646AE"/>
    <w:rsid w:val="00C6510E"/>
    <w:rsid w:val="00C667CE"/>
    <w:rsid w:val="00C66E5E"/>
    <w:rsid w:val="00C6758D"/>
    <w:rsid w:val="00C678C0"/>
    <w:rsid w:val="00C70974"/>
    <w:rsid w:val="00C70E91"/>
    <w:rsid w:val="00C734E2"/>
    <w:rsid w:val="00C73583"/>
    <w:rsid w:val="00C754AA"/>
    <w:rsid w:val="00C757B3"/>
    <w:rsid w:val="00C76C5B"/>
    <w:rsid w:val="00C77201"/>
    <w:rsid w:val="00C802A6"/>
    <w:rsid w:val="00C80EE9"/>
    <w:rsid w:val="00C812E2"/>
    <w:rsid w:val="00C81650"/>
    <w:rsid w:val="00C8262B"/>
    <w:rsid w:val="00C82C1C"/>
    <w:rsid w:val="00C85878"/>
    <w:rsid w:val="00C85F70"/>
    <w:rsid w:val="00C862D3"/>
    <w:rsid w:val="00C92D61"/>
    <w:rsid w:val="00C936FE"/>
    <w:rsid w:val="00C93A67"/>
    <w:rsid w:val="00C9565A"/>
    <w:rsid w:val="00C97621"/>
    <w:rsid w:val="00C97ED9"/>
    <w:rsid w:val="00CA6E9A"/>
    <w:rsid w:val="00CA7003"/>
    <w:rsid w:val="00CA71D7"/>
    <w:rsid w:val="00CA74BD"/>
    <w:rsid w:val="00CB0094"/>
    <w:rsid w:val="00CB0E3F"/>
    <w:rsid w:val="00CB1B1F"/>
    <w:rsid w:val="00CB415F"/>
    <w:rsid w:val="00CB4C5C"/>
    <w:rsid w:val="00CB4DF5"/>
    <w:rsid w:val="00CB51A4"/>
    <w:rsid w:val="00CB5BCC"/>
    <w:rsid w:val="00CB6133"/>
    <w:rsid w:val="00CC1129"/>
    <w:rsid w:val="00CC1322"/>
    <w:rsid w:val="00CC13B9"/>
    <w:rsid w:val="00CC14C5"/>
    <w:rsid w:val="00CC2EEA"/>
    <w:rsid w:val="00CC4FF5"/>
    <w:rsid w:val="00CC5FD2"/>
    <w:rsid w:val="00CC794E"/>
    <w:rsid w:val="00CD39D1"/>
    <w:rsid w:val="00CD443B"/>
    <w:rsid w:val="00CD5E6D"/>
    <w:rsid w:val="00CD7604"/>
    <w:rsid w:val="00CE0921"/>
    <w:rsid w:val="00CE0E25"/>
    <w:rsid w:val="00CE129D"/>
    <w:rsid w:val="00CE2C2C"/>
    <w:rsid w:val="00CE37A9"/>
    <w:rsid w:val="00CE4249"/>
    <w:rsid w:val="00CE4690"/>
    <w:rsid w:val="00CE4825"/>
    <w:rsid w:val="00CE5EA2"/>
    <w:rsid w:val="00CE650B"/>
    <w:rsid w:val="00CE66F7"/>
    <w:rsid w:val="00CE7652"/>
    <w:rsid w:val="00CE77F7"/>
    <w:rsid w:val="00CF04E8"/>
    <w:rsid w:val="00CF1D93"/>
    <w:rsid w:val="00CF2DCF"/>
    <w:rsid w:val="00CF33DB"/>
    <w:rsid w:val="00CF38C8"/>
    <w:rsid w:val="00CF3AE6"/>
    <w:rsid w:val="00CF7F6F"/>
    <w:rsid w:val="00D00785"/>
    <w:rsid w:val="00D00B56"/>
    <w:rsid w:val="00D032CD"/>
    <w:rsid w:val="00D03FF2"/>
    <w:rsid w:val="00D04EC8"/>
    <w:rsid w:val="00D07ED3"/>
    <w:rsid w:val="00D11911"/>
    <w:rsid w:val="00D12086"/>
    <w:rsid w:val="00D1276C"/>
    <w:rsid w:val="00D127C0"/>
    <w:rsid w:val="00D13102"/>
    <w:rsid w:val="00D13682"/>
    <w:rsid w:val="00D13D25"/>
    <w:rsid w:val="00D17229"/>
    <w:rsid w:val="00D17B11"/>
    <w:rsid w:val="00D21988"/>
    <w:rsid w:val="00D21ED1"/>
    <w:rsid w:val="00D21FE8"/>
    <w:rsid w:val="00D2275A"/>
    <w:rsid w:val="00D245D2"/>
    <w:rsid w:val="00D24631"/>
    <w:rsid w:val="00D26542"/>
    <w:rsid w:val="00D32247"/>
    <w:rsid w:val="00D32B6C"/>
    <w:rsid w:val="00D346F5"/>
    <w:rsid w:val="00D34F91"/>
    <w:rsid w:val="00D3528D"/>
    <w:rsid w:val="00D374AD"/>
    <w:rsid w:val="00D413AF"/>
    <w:rsid w:val="00D41A4E"/>
    <w:rsid w:val="00D435A0"/>
    <w:rsid w:val="00D43628"/>
    <w:rsid w:val="00D45DA0"/>
    <w:rsid w:val="00D4640A"/>
    <w:rsid w:val="00D475B4"/>
    <w:rsid w:val="00D47961"/>
    <w:rsid w:val="00D47EE8"/>
    <w:rsid w:val="00D50727"/>
    <w:rsid w:val="00D51809"/>
    <w:rsid w:val="00D53600"/>
    <w:rsid w:val="00D54208"/>
    <w:rsid w:val="00D54BB2"/>
    <w:rsid w:val="00D55274"/>
    <w:rsid w:val="00D5605B"/>
    <w:rsid w:val="00D561DF"/>
    <w:rsid w:val="00D56C31"/>
    <w:rsid w:val="00D57D21"/>
    <w:rsid w:val="00D6260A"/>
    <w:rsid w:val="00D63F4C"/>
    <w:rsid w:val="00D65021"/>
    <w:rsid w:val="00D656F9"/>
    <w:rsid w:val="00D7264F"/>
    <w:rsid w:val="00D72ACB"/>
    <w:rsid w:val="00D7316D"/>
    <w:rsid w:val="00D77E42"/>
    <w:rsid w:val="00D80887"/>
    <w:rsid w:val="00D838B7"/>
    <w:rsid w:val="00D90F51"/>
    <w:rsid w:val="00D91735"/>
    <w:rsid w:val="00D92054"/>
    <w:rsid w:val="00D92EE3"/>
    <w:rsid w:val="00D95CD4"/>
    <w:rsid w:val="00DA0D03"/>
    <w:rsid w:val="00DA22D6"/>
    <w:rsid w:val="00DA2944"/>
    <w:rsid w:val="00DA34A5"/>
    <w:rsid w:val="00DA3B18"/>
    <w:rsid w:val="00DA3FC0"/>
    <w:rsid w:val="00DA470A"/>
    <w:rsid w:val="00DA5CDC"/>
    <w:rsid w:val="00DA714A"/>
    <w:rsid w:val="00DB17D7"/>
    <w:rsid w:val="00DB39B3"/>
    <w:rsid w:val="00DB40AA"/>
    <w:rsid w:val="00DB4F76"/>
    <w:rsid w:val="00DB6B7C"/>
    <w:rsid w:val="00DB7976"/>
    <w:rsid w:val="00DC0C6A"/>
    <w:rsid w:val="00DC1781"/>
    <w:rsid w:val="00DC2D2B"/>
    <w:rsid w:val="00DC301C"/>
    <w:rsid w:val="00DC58F5"/>
    <w:rsid w:val="00DC5E0E"/>
    <w:rsid w:val="00DC690E"/>
    <w:rsid w:val="00DD084E"/>
    <w:rsid w:val="00DD169A"/>
    <w:rsid w:val="00DD1904"/>
    <w:rsid w:val="00DD1A05"/>
    <w:rsid w:val="00DD1F5D"/>
    <w:rsid w:val="00DD2114"/>
    <w:rsid w:val="00DD3A65"/>
    <w:rsid w:val="00DD3E5F"/>
    <w:rsid w:val="00DD58DC"/>
    <w:rsid w:val="00DD5929"/>
    <w:rsid w:val="00DD69CF"/>
    <w:rsid w:val="00DE3992"/>
    <w:rsid w:val="00DE3D8D"/>
    <w:rsid w:val="00DE4B5F"/>
    <w:rsid w:val="00DE5AEC"/>
    <w:rsid w:val="00DE6C03"/>
    <w:rsid w:val="00DE750D"/>
    <w:rsid w:val="00DF2AF4"/>
    <w:rsid w:val="00DF39E7"/>
    <w:rsid w:val="00DF46BD"/>
    <w:rsid w:val="00DF53D6"/>
    <w:rsid w:val="00DF5946"/>
    <w:rsid w:val="00DF59F7"/>
    <w:rsid w:val="00E002D4"/>
    <w:rsid w:val="00E025C8"/>
    <w:rsid w:val="00E02886"/>
    <w:rsid w:val="00E04C7C"/>
    <w:rsid w:val="00E058A3"/>
    <w:rsid w:val="00E05A53"/>
    <w:rsid w:val="00E05C08"/>
    <w:rsid w:val="00E0707A"/>
    <w:rsid w:val="00E074AB"/>
    <w:rsid w:val="00E107A2"/>
    <w:rsid w:val="00E11062"/>
    <w:rsid w:val="00E14E3E"/>
    <w:rsid w:val="00E15C03"/>
    <w:rsid w:val="00E162A8"/>
    <w:rsid w:val="00E166C1"/>
    <w:rsid w:val="00E20762"/>
    <w:rsid w:val="00E2282A"/>
    <w:rsid w:val="00E317C5"/>
    <w:rsid w:val="00E33075"/>
    <w:rsid w:val="00E33556"/>
    <w:rsid w:val="00E354EE"/>
    <w:rsid w:val="00E37033"/>
    <w:rsid w:val="00E372CC"/>
    <w:rsid w:val="00E3742A"/>
    <w:rsid w:val="00E4003E"/>
    <w:rsid w:val="00E4198E"/>
    <w:rsid w:val="00E41A1C"/>
    <w:rsid w:val="00E41DF2"/>
    <w:rsid w:val="00E41EDB"/>
    <w:rsid w:val="00E429D8"/>
    <w:rsid w:val="00E42F79"/>
    <w:rsid w:val="00E46C0C"/>
    <w:rsid w:val="00E47582"/>
    <w:rsid w:val="00E47891"/>
    <w:rsid w:val="00E501B3"/>
    <w:rsid w:val="00E51A36"/>
    <w:rsid w:val="00E51F40"/>
    <w:rsid w:val="00E524CD"/>
    <w:rsid w:val="00E551CB"/>
    <w:rsid w:val="00E571ED"/>
    <w:rsid w:val="00E5724C"/>
    <w:rsid w:val="00E574F6"/>
    <w:rsid w:val="00E62658"/>
    <w:rsid w:val="00E708EC"/>
    <w:rsid w:val="00E7209E"/>
    <w:rsid w:val="00E7514E"/>
    <w:rsid w:val="00E7584F"/>
    <w:rsid w:val="00E7596C"/>
    <w:rsid w:val="00E76754"/>
    <w:rsid w:val="00E77433"/>
    <w:rsid w:val="00E77B9E"/>
    <w:rsid w:val="00E80C17"/>
    <w:rsid w:val="00E8162A"/>
    <w:rsid w:val="00E81DD2"/>
    <w:rsid w:val="00E82081"/>
    <w:rsid w:val="00E84BD9"/>
    <w:rsid w:val="00E84D50"/>
    <w:rsid w:val="00E85F2F"/>
    <w:rsid w:val="00E8775B"/>
    <w:rsid w:val="00E87962"/>
    <w:rsid w:val="00E87AA8"/>
    <w:rsid w:val="00E87C97"/>
    <w:rsid w:val="00E92DE5"/>
    <w:rsid w:val="00E939B6"/>
    <w:rsid w:val="00E94D93"/>
    <w:rsid w:val="00E94FD1"/>
    <w:rsid w:val="00E95C98"/>
    <w:rsid w:val="00E96417"/>
    <w:rsid w:val="00E96949"/>
    <w:rsid w:val="00EA2236"/>
    <w:rsid w:val="00EA25D5"/>
    <w:rsid w:val="00EA4D38"/>
    <w:rsid w:val="00EA5C33"/>
    <w:rsid w:val="00EA6BD7"/>
    <w:rsid w:val="00EA775E"/>
    <w:rsid w:val="00EB00D5"/>
    <w:rsid w:val="00EB081D"/>
    <w:rsid w:val="00EB0F22"/>
    <w:rsid w:val="00EB1010"/>
    <w:rsid w:val="00EB330C"/>
    <w:rsid w:val="00EB3A89"/>
    <w:rsid w:val="00EB5267"/>
    <w:rsid w:val="00EB5B94"/>
    <w:rsid w:val="00EB6203"/>
    <w:rsid w:val="00EB679B"/>
    <w:rsid w:val="00EC0339"/>
    <w:rsid w:val="00EC1544"/>
    <w:rsid w:val="00EC1C9D"/>
    <w:rsid w:val="00EC287E"/>
    <w:rsid w:val="00EC2BA5"/>
    <w:rsid w:val="00EC4953"/>
    <w:rsid w:val="00EC59A6"/>
    <w:rsid w:val="00EC5A53"/>
    <w:rsid w:val="00EC6FDF"/>
    <w:rsid w:val="00EC790F"/>
    <w:rsid w:val="00EC7F77"/>
    <w:rsid w:val="00ED2A26"/>
    <w:rsid w:val="00EE0260"/>
    <w:rsid w:val="00EE22D6"/>
    <w:rsid w:val="00EE2C32"/>
    <w:rsid w:val="00EE3255"/>
    <w:rsid w:val="00EE32C4"/>
    <w:rsid w:val="00EE3439"/>
    <w:rsid w:val="00EE34DD"/>
    <w:rsid w:val="00EE384F"/>
    <w:rsid w:val="00EE3C20"/>
    <w:rsid w:val="00EE3DC9"/>
    <w:rsid w:val="00EE3EFF"/>
    <w:rsid w:val="00EE44A3"/>
    <w:rsid w:val="00EE61AF"/>
    <w:rsid w:val="00EE74A0"/>
    <w:rsid w:val="00EE7613"/>
    <w:rsid w:val="00EF0087"/>
    <w:rsid w:val="00EF1849"/>
    <w:rsid w:val="00EF1E76"/>
    <w:rsid w:val="00EF2716"/>
    <w:rsid w:val="00EF2DCC"/>
    <w:rsid w:val="00EF57EE"/>
    <w:rsid w:val="00EF6046"/>
    <w:rsid w:val="00EF6DF7"/>
    <w:rsid w:val="00F000CE"/>
    <w:rsid w:val="00F015F7"/>
    <w:rsid w:val="00F03093"/>
    <w:rsid w:val="00F03280"/>
    <w:rsid w:val="00F03AFD"/>
    <w:rsid w:val="00F03C24"/>
    <w:rsid w:val="00F03DF1"/>
    <w:rsid w:val="00F050DC"/>
    <w:rsid w:val="00F05373"/>
    <w:rsid w:val="00F0542C"/>
    <w:rsid w:val="00F06849"/>
    <w:rsid w:val="00F100B2"/>
    <w:rsid w:val="00F108DA"/>
    <w:rsid w:val="00F10A22"/>
    <w:rsid w:val="00F1145E"/>
    <w:rsid w:val="00F1341B"/>
    <w:rsid w:val="00F14F10"/>
    <w:rsid w:val="00F15796"/>
    <w:rsid w:val="00F15900"/>
    <w:rsid w:val="00F169CB"/>
    <w:rsid w:val="00F16B77"/>
    <w:rsid w:val="00F17EAA"/>
    <w:rsid w:val="00F20FEB"/>
    <w:rsid w:val="00F21042"/>
    <w:rsid w:val="00F2117A"/>
    <w:rsid w:val="00F21239"/>
    <w:rsid w:val="00F21BF6"/>
    <w:rsid w:val="00F2300D"/>
    <w:rsid w:val="00F23145"/>
    <w:rsid w:val="00F2555C"/>
    <w:rsid w:val="00F256F5"/>
    <w:rsid w:val="00F27E8F"/>
    <w:rsid w:val="00F30F50"/>
    <w:rsid w:val="00F31C01"/>
    <w:rsid w:val="00F31F2A"/>
    <w:rsid w:val="00F32AF8"/>
    <w:rsid w:val="00F3476C"/>
    <w:rsid w:val="00F36DBD"/>
    <w:rsid w:val="00F377B9"/>
    <w:rsid w:val="00F37FA4"/>
    <w:rsid w:val="00F42712"/>
    <w:rsid w:val="00F42981"/>
    <w:rsid w:val="00F4337C"/>
    <w:rsid w:val="00F4370E"/>
    <w:rsid w:val="00F43732"/>
    <w:rsid w:val="00F44422"/>
    <w:rsid w:val="00F452E8"/>
    <w:rsid w:val="00F456A1"/>
    <w:rsid w:val="00F46529"/>
    <w:rsid w:val="00F47F56"/>
    <w:rsid w:val="00F50E9E"/>
    <w:rsid w:val="00F53FBF"/>
    <w:rsid w:val="00F565E7"/>
    <w:rsid w:val="00F5698D"/>
    <w:rsid w:val="00F608E3"/>
    <w:rsid w:val="00F614AD"/>
    <w:rsid w:val="00F6152D"/>
    <w:rsid w:val="00F61D05"/>
    <w:rsid w:val="00F622B8"/>
    <w:rsid w:val="00F6256F"/>
    <w:rsid w:val="00F6333D"/>
    <w:rsid w:val="00F635A5"/>
    <w:rsid w:val="00F639D0"/>
    <w:rsid w:val="00F66FD8"/>
    <w:rsid w:val="00F67086"/>
    <w:rsid w:val="00F676D1"/>
    <w:rsid w:val="00F705F2"/>
    <w:rsid w:val="00F71315"/>
    <w:rsid w:val="00F72D6F"/>
    <w:rsid w:val="00F730B6"/>
    <w:rsid w:val="00F74C93"/>
    <w:rsid w:val="00F761F6"/>
    <w:rsid w:val="00F76867"/>
    <w:rsid w:val="00F76CB8"/>
    <w:rsid w:val="00F8076D"/>
    <w:rsid w:val="00F807F4"/>
    <w:rsid w:val="00F80955"/>
    <w:rsid w:val="00F80ECF"/>
    <w:rsid w:val="00F85310"/>
    <w:rsid w:val="00F85C1E"/>
    <w:rsid w:val="00F875AB"/>
    <w:rsid w:val="00F90141"/>
    <w:rsid w:val="00F90518"/>
    <w:rsid w:val="00F9098E"/>
    <w:rsid w:val="00F9139E"/>
    <w:rsid w:val="00F91B41"/>
    <w:rsid w:val="00F924ED"/>
    <w:rsid w:val="00F93897"/>
    <w:rsid w:val="00F943B6"/>
    <w:rsid w:val="00F9478B"/>
    <w:rsid w:val="00F95AB3"/>
    <w:rsid w:val="00F96515"/>
    <w:rsid w:val="00F965FF"/>
    <w:rsid w:val="00F9772F"/>
    <w:rsid w:val="00F97EDD"/>
    <w:rsid w:val="00FA01EE"/>
    <w:rsid w:val="00FA2129"/>
    <w:rsid w:val="00FA2424"/>
    <w:rsid w:val="00FA312A"/>
    <w:rsid w:val="00FA5E27"/>
    <w:rsid w:val="00FA7F39"/>
    <w:rsid w:val="00FB0FF2"/>
    <w:rsid w:val="00FB16BC"/>
    <w:rsid w:val="00FB21F8"/>
    <w:rsid w:val="00FB25E3"/>
    <w:rsid w:val="00FB29E0"/>
    <w:rsid w:val="00FB3010"/>
    <w:rsid w:val="00FB4E2B"/>
    <w:rsid w:val="00FB531D"/>
    <w:rsid w:val="00FB6553"/>
    <w:rsid w:val="00FB7ECC"/>
    <w:rsid w:val="00FC1206"/>
    <w:rsid w:val="00FC1924"/>
    <w:rsid w:val="00FC2EA3"/>
    <w:rsid w:val="00FC3BA9"/>
    <w:rsid w:val="00FC3BE9"/>
    <w:rsid w:val="00FC3C17"/>
    <w:rsid w:val="00FC4719"/>
    <w:rsid w:val="00FC4E85"/>
    <w:rsid w:val="00FC6520"/>
    <w:rsid w:val="00FC6A78"/>
    <w:rsid w:val="00FC6C67"/>
    <w:rsid w:val="00FD0BBF"/>
    <w:rsid w:val="00FD1E37"/>
    <w:rsid w:val="00FD2AFC"/>
    <w:rsid w:val="00FD66FD"/>
    <w:rsid w:val="00FE07DA"/>
    <w:rsid w:val="00FE3AB8"/>
    <w:rsid w:val="00FE5779"/>
    <w:rsid w:val="00FE5D73"/>
    <w:rsid w:val="00FE707B"/>
    <w:rsid w:val="00FE7A85"/>
    <w:rsid w:val="00FE7B78"/>
    <w:rsid w:val="00FF043F"/>
    <w:rsid w:val="00FF050A"/>
    <w:rsid w:val="00FF069D"/>
    <w:rsid w:val="00FF17D8"/>
    <w:rsid w:val="00FF2D6C"/>
    <w:rsid w:val="00FF3532"/>
    <w:rsid w:val="00FF69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F251A0A"/>
  <w15:docId w15:val="{89B262EF-E496-4B68-A69D-32FF7520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27B"/>
    <w:pPr>
      <w:autoSpaceDE w:val="0"/>
      <w:autoSpaceDN w:val="0"/>
    </w:pPr>
    <w:rPr>
      <w:lang w:val="en-US"/>
    </w:rPr>
  </w:style>
  <w:style w:type="paragraph" w:styleId="Heading1">
    <w:name w:val="heading 1"/>
    <w:basedOn w:val="Normal"/>
    <w:next w:val="Normal"/>
    <w:qFormat/>
    <w:rsid w:val="00026BDF"/>
    <w:pPr>
      <w:keepNext/>
      <w:tabs>
        <w:tab w:val="left" w:pos="4820"/>
      </w:tabs>
      <w:autoSpaceDE/>
      <w:autoSpaceDN/>
      <w:outlineLvl w:val="0"/>
    </w:pPr>
    <w:rPr>
      <w:sz w:val="24"/>
      <w:szCs w:val="24"/>
      <w:lang w:val="el-GR" w:eastAsia="en-US"/>
    </w:rPr>
  </w:style>
  <w:style w:type="paragraph" w:styleId="Heading4">
    <w:name w:val="heading 4"/>
    <w:basedOn w:val="Normal"/>
    <w:next w:val="Normal"/>
    <w:qFormat/>
    <w:rsid w:val="00E551C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style>
  <w:style w:type="paragraph" w:styleId="BodyText2">
    <w:name w:val="Body Text 2"/>
    <w:basedOn w:val="Normal"/>
    <w:pPr>
      <w:spacing w:line="24" w:lineRule="atLeast"/>
      <w:ind w:left="1418"/>
      <w:jc w:val="both"/>
    </w:pPr>
    <w:rPr>
      <w:rFonts w:ascii="Arial" w:hAnsi="Arial" w:cs="Arial"/>
      <w:color w:val="000080"/>
      <w:sz w:val="24"/>
      <w:szCs w:val="24"/>
    </w:rPr>
  </w:style>
  <w:style w:type="paragraph" w:styleId="BalloonText">
    <w:name w:val="Balloon Text"/>
    <w:basedOn w:val="Normal"/>
    <w:semiHidden/>
    <w:rsid w:val="00026BDF"/>
    <w:rPr>
      <w:rFonts w:ascii="Tahoma" w:hAnsi="Tahoma" w:cs="Tahoma"/>
      <w:sz w:val="16"/>
      <w:szCs w:val="16"/>
    </w:rPr>
  </w:style>
  <w:style w:type="paragraph" w:styleId="BodyTextIndent2">
    <w:name w:val="Body Text Indent 2"/>
    <w:basedOn w:val="Normal"/>
    <w:rsid w:val="00770548"/>
    <w:pPr>
      <w:spacing w:after="120" w:line="480" w:lineRule="auto"/>
      <w:ind w:left="283"/>
    </w:pPr>
  </w:style>
  <w:style w:type="table" w:styleId="TableGrid">
    <w:name w:val="Table Grid"/>
    <w:basedOn w:val="TableNormal"/>
    <w:rsid w:val="007F035B"/>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term1">
    <w:name w:val="txtterm1"/>
    <w:rsid w:val="00B4794A"/>
    <w:rPr>
      <w:rFonts w:ascii="Times New Roman" w:hAnsi="Times New Roman" w:cs="Times New Roman" w:hint="default"/>
      <w:b/>
      <w:bCs/>
      <w:color w:val="000000"/>
      <w:sz w:val="22"/>
      <w:szCs w:val="22"/>
    </w:rPr>
  </w:style>
  <w:style w:type="paragraph" w:styleId="ListParagraph">
    <w:name w:val="List Paragraph"/>
    <w:basedOn w:val="Normal"/>
    <w:uiPriority w:val="34"/>
    <w:qFormat/>
    <w:rsid w:val="00024FEC"/>
    <w:pPr>
      <w:ind w:left="720"/>
    </w:pPr>
  </w:style>
  <w:style w:type="paragraph" w:styleId="Revision">
    <w:name w:val="Revision"/>
    <w:hidden/>
    <w:uiPriority w:val="99"/>
    <w:semiHidden/>
    <w:rsid w:val="00211CA7"/>
    <w:rPr>
      <w:lang w:val="en-US"/>
    </w:rPr>
  </w:style>
  <w:style w:type="character" w:styleId="PlaceholderText">
    <w:name w:val="Placeholder Text"/>
    <w:basedOn w:val="DefaultParagraphFont"/>
    <w:uiPriority w:val="99"/>
    <w:semiHidden/>
    <w:rsid w:val="00972F8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3.bin"/><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30BD8-2784-4E61-BB21-CD606D08F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19965</Words>
  <Characters>113804</Characters>
  <Application>Microsoft Office Word</Application>
  <DocSecurity>0</DocSecurity>
  <Lines>948</Lines>
  <Paragraphs>267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DEH</Company>
  <LinksUpToDate>false</LinksUpToDate>
  <CharactersWithSpaces>133502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Λεονταρίτης Κωνσταντίνος</dc:creator>
  <cp:lastModifiedBy>Καρμίρης Αγγελος</cp:lastModifiedBy>
  <cp:revision>4</cp:revision>
  <cp:lastPrinted>2017-06-22T09:19:00Z</cp:lastPrinted>
  <dcterms:created xsi:type="dcterms:W3CDTF">2019-12-19T08:06:00Z</dcterms:created>
  <dcterms:modified xsi:type="dcterms:W3CDTF">2020-01-03T08:46:00Z</dcterms:modified>
</cp:coreProperties>
</file>